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8CAE0" w14:textId="77777777" w:rsidR="00662EFC" w:rsidRDefault="00662EFC" w:rsidP="00302EEB">
      <w:pPr>
        <w:pStyle w:val="Tytu"/>
      </w:pPr>
    </w:p>
    <w:p w14:paraId="06E00CDA" w14:textId="55F0DFDB" w:rsidR="00E46697" w:rsidRPr="00126646" w:rsidRDefault="00E46697" w:rsidP="00302EEB">
      <w:pPr>
        <w:pStyle w:val="Tytu"/>
      </w:pPr>
      <w:r>
        <w:t>Dokumentacja integracyjna Systemu P1</w:t>
      </w:r>
    </w:p>
    <w:p w14:paraId="5C59B294" w14:textId="10CDE26D" w:rsidR="00E46697" w:rsidRDefault="0010456A" w:rsidP="00911709">
      <w:pPr>
        <w:pStyle w:val="Podtytu"/>
        <w:spacing w:line="288" w:lineRule="auto"/>
      </w:pPr>
      <w:r>
        <w:t xml:space="preserve">W zakresie </w:t>
      </w:r>
      <w:r w:rsidR="00566E02">
        <w:t>Systemu Elektronicznej Rejestracji</w:t>
      </w:r>
    </w:p>
    <w:p w14:paraId="7824B81F" w14:textId="77777777" w:rsidR="00E46697" w:rsidRDefault="00E46697" w:rsidP="00911709">
      <w:pPr>
        <w:pStyle w:val="Podtytu"/>
        <w:spacing w:line="288" w:lineRule="auto"/>
      </w:pPr>
    </w:p>
    <w:p w14:paraId="33B86DBB" w14:textId="721E92E9" w:rsidR="00E46697" w:rsidRDefault="00E46697" w:rsidP="00911709">
      <w:pPr>
        <w:pStyle w:val="Podtytu"/>
        <w:spacing w:line="288" w:lineRule="auto"/>
      </w:pPr>
      <w:r w:rsidRPr="00416A74">
        <w:t xml:space="preserve">„Elektroniczna Platforma Gromadzenia, Analizy </w:t>
      </w:r>
      <w:r>
        <w:br/>
      </w:r>
      <w:r w:rsidRPr="00416A74">
        <w:t>i Udostępniania zasobów cyfrowych o Zdarz</w:t>
      </w:r>
      <w:r w:rsidR="00013F32">
        <w:t xml:space="preserve">eniach Medycznych" (P1) – faza </w:t>
      </w:r>
      <w:r w:rsidR="00C967AD">
        <w:t>2</w:t>
      </w:r>
      <w:r>
        <w:t xml:space="preserve"> </w:t>
      </w:r>
    </w:p>
    <w:p w14:paraId="45566B23" w14:textId="77777777" w:rsidR="00E46697" w:rsidRPr="00DC68C6" w:rsidRDefault="00E46697" w:rsidP="00416830">
      <w:pPr>
        <w:spacing w:line="288" w:lineRule="auto"/>
        <w:jc w:val="left"/>
      </w:pPr>
    </w:p>
    <w:p w14:paraId="1F58ED24" w14:textId="76E70292" w:rsidR="00E46697" w:rsidRDefault="00E46697" w:rsidP="00416830">
      <w:pPr>
        <w:spacing w:before="0" w:after="0" w:line="288" w:lineRule="auto"/>
        <w:jc w:val="left"/>
        <w:rPr>
          <w:b/>
        </w:rPr>
      </w:pPr>
    </w:p>
    <w:tbl>
      <w:tblPr>
        <w:tblW w:w="9072" w:type="dxa"/>
        <w:tblInd w:w="-45" w:type="dxa"/>
        <w:tblBorders>
          <w:top w:val="single" w:sz="18" w:space="0" w:color="8B8178"/>
          <w:left w:val="single" w:sz="18" w:space="0" w:color="8B8178"/>
          <w:bottom w:val="single" w:sz="18" w:space="0" w:color="8B8178"/>
          <w:right w:val="single" w:sz="18" w:space="0" w:color="8B8178"/>
          <w:insideH w:val="single" w:sz="6" w:space="0" w:color="8B8178"/>
          <w:insideV w:val="single" w:sz="6" w:space="0" w:color="8B8178"/>
        </w:tblBorders>
        <w:tblLayout w:type="fixed"/>
        <w:tblLook w:val="0000" w:firstRow="0" w:lastRow="0" w:firstColumn="0" w:lastColumn="0" w:noHBand="0" w:noVBand="0"/>
      </w:tblPr>
      <w:tblGrid>
        <w:gridCol w:w="9072"/>
      </w:tblGrid>
      <w:tr w:rsidR="00895039" w:rsidRPr="00C93E94" w14:paraId="3A294291" w14:textId="77777777" w:rsidTr="3552950E">
        <w:trPr>
          <w:trHeight w:val="340"/>
        </w:trPr>
        <w:tc>
          <w:tcPr>
            <w:tcW w:w="9072" w:type="dxa"/>
            <w:shd w:val="clear" w:color="auto" w:fill="17365D" w:themeFill="text2" w:themeFillShade="BF"/>
          </w:tcPr>
          <w:p w14:paraId="318E463C" w14:textId="77777777" w:rsidR="00E46697" w:rsidRPr="00C93E94" w:rsidRDefault="00E46697" w:rsidP="00416830">
            <w:pPr>
              <w:spacing w:before="48" w:after="48" w:line="288" w:lineRule="auto"/>
              <w:jc w:val="left"/>
              <w:rPr>
                <w:rFonts w:eastAsia="Calibri"/>
              </w:rPr>
            </w:pPr>
            <w:r w:rsidRPr="00C93E94">
              <w:br w:type="page"/>
            </w:r>
            <w:r w:rsidRPr="00C93E94">
              <w:rPr>
                <w:rFonts w:eastAsia="Calibri"/>
                <w:b/>
                <w:color w:val="FFFFFF"/>
              </w:rPr>
              <w:t>Metryka</w:t>
            </w:r>
          </w:p>
        </w:tc>
      </w:tr>
    </w:tbl>
    <w:tbl>
      <w:tblPr>
        <w:tblpPr w:leftFromText="141" w:rightFromText="141" w:vertAnchor="text" w:horzAnchor="margin" w:tblpY="69"/>
        <w:tblW w:w="9072" w:type="dxa"/>
        <w:tblBorders>
          <w:top w:val="single" w:sz="18" w:space="0" w:color="8B8178"/>
          <w:left w:val="single" w:sz="18" w:space="0" w:color="8B8178"/>
          <w:bottom w:val="single" w:sz="18" w:space="0" w:color="8B8178"/>
          <w:right w:val="single" w:sz="18" w:space="0" w:color="8B8178"/>
          <w:insideH w:val="single" w:sz="6" w:space="0" w:color="8B8178"/>
          <w:insideV w:val="single" w:sz="6" w:space="0" w:color="8B8178"/>
        </w:tblBorders>
        <w:tblLayout w:type="fixed"/>
        <w:tblLook w:val="0000" w:firstRow="0" w:lastRow="0" w:firstColumn="0" w:lastColumn="0" w:noHBand="0" w:noVBand="0"/>
      </w:tblPr>
      <w:tblGrid>
        <w:gridCol w:w="2482"/>
        <w:gridCol w:w="2054"/>
        <w:gridCol w:w="2410"/>
        <w:gridCol w:w="2126"/>
      </w:tblGrid>
      <w:tr w:rsidR="005A4FA3" w:rsidRPr="00C93E94" w14:paraId="69AA3354" w14:textId="77777777" w:rsidTr="034FE0C0">
        <w:trPr>
          <w:trHeight w:val="340"/>
        </w:trPr>
        <w:tc>
          <w:tcPr>
            <w:tcW w:w="2482" w:type="dxa"/>
            <w:shd w:val="clear" w:color="auto" w:fill="17365D" w:themeFill="text2" w:themeFillShade="BF"/>
          </w:tcPr>
          <w:p w14:paraId="0A277778" w14:textId="77777777" w:rsidR="005A4FA3" w:rsidRPr="00C93E94" w:rsidRDefault="005A4FA3" w:rsidP="00D952D2">
            <w:pPr>
              <w:pStyle w:val="Tabelanagwekdolewej"/>
            </w:pPr>
            <w:r w:rsidRPr="00C93E94">
              <w:t>Właściciel</w:t>
            </w:r>
          </w:p>
        </w:tc>
        <w:tc>
          <w:tcPr>
            <w:tcW w:w="6590" w:type="dxa"/>
            <w:gridSpan w:val="3"/>
          </w:tcPr>
          <w:p w14:paraId="271EF503" w14:textId="77777777" w:rsidR="005A4FA3" w:rsidRPr="00C93E94" w:rsidRDefault="005A4FA3" w:rsidP="005A4FA3">
            <w:pPr>
              <w:spacing w:before="48" w:after="48" w:line="288" w:lineRule="auto"/>
              <w:jc w:val="left"/>
              <w:rPr>
                <w:rFonts w:eastAsia="Calibri"/>
              </w:rPr>
            </w:pPr>
            <w:r w:rsidRPr="3A2FED55">
              <w:rPr>
                <w:rFonts w:eastAsia="Calibri"/>
              </w:rPr>
              <w:t>Centrum e-Zdrowia</w:t>
            </w:r>
          </w:p>
        </w:tc>
      </w:tr>
      <w:tr w:rsidR="005A4FA3" w:rsidRPr="00C93E94" w14:paraId="43B97944" w14:textId="77777777" w:rsidTr="034FE0C0">
        <w:trPr>
          <w:trHeight w:val="340"/>
        </w:trPr>
        <w:tc>
          <w:tcPr>
            <w:tcW w:w="2482" w:type="dxa"/>
            <w:shd w:val="clear" w:color="auto" w:fill="17365D" w:themeFill="text2" w:themeFillShade="BF"/>
          </w:tcPr>
          <w:p w14:paraId="4180030B" w14:textId="77777777" w:rsidR="005A4FA3" w:rsidRPr="00C93E94" w:rsidRDefault="005A4FA3" w:rsidP="00D952D2">
            <w:pPr>
              <w:pStyle w:val="Tabelanagwekdolewej"/>
            </w:pPr>
            <w:r w:rsidRPr="00C93E94">
              <w:t>Autor</w:t>
            </w:r>
          </w:p>
        </w:tc>
        <w:tc>
          <w:tcPr>
            <w:tcW w:w="6590" w:type="dxa"/>
            <w:gridSpan w:val="3"/>
          </w:tcPr>
          <w:p w14:paraId="67019B8E" w14:textId="77777777" w:rsidR="005A4FA3" w:rsidRPr="00C93E94" w:rsidRDefault="005A4FA3" w:rsidP="005A4FA3">
            <w:pPr>
              <w:spacing w:before="48" w:after="48" w:line="288" w:lineRule="auto"/>
              <w:jc w:val="left"/>
              <w:rPr>
                <w:rFonts w:eastAsia="Calibri"/>
              </w:rPr>
            </w:pPr>
            <w:r w:rsidRPr="0C5B0ADB">
              <w:rPr>
                <w:rFonts w:eastAsia="Calibri"/>
              </w:rPr>
              <w:t>Centrum e-Zdrowia</w:t>
            </w:r>
          </w:p>
        </w:tc>
      </w:tr>
      <w:tr w:rsidR="005A4FA3" w:rsidRPr="00C93E94" w14:paraId="53A58DA8" w14:textId="77777777" w:rsidTr="034FE0C0">
        <w:trPr>
          <w:trHeight w:val="340"/>
        </w:trPr>
        <w:tc>
          <w:tcPr>
            <w:tcW w:w="2482" w:type="dxa"/>
            <w:shd w:val="clear" w:color="auto" w:fill="17365D" w:themeFill="text2" w:themeFillShade="BF"/>
          </w:tcPr>
          <w:p w14:paraId="3D6E0802" w14:textId="77777777" w:rsidR="005A4FA3" w:rsidRPr="00C93E94" w:rsidRDefault="005A4FA3" w:rsidP="00D952D2">
            <w:pPr>
              <w:pStyle w:val="Tabelanagwekdolewej"/>
            </w:pPr>
            <w:r w:rsidRPr="00C93E94">
              <w:t>Recenzent</w:t>
            </w:r>
          </w:p>
        </w:tc>
        <w:tc>
          <w:tcPr>
            <w:tcW w:w="6590" w:type="dxa"/>
            <w:gridSpan w:val="3"/>
          </w:tcPr>
          <w:p w14:paraId="41361A8E" w14:textId="77777777" w:rsidR="005A4FA3" w:rsidRPr="00C93E94" w:rsidRDefault="005A4FA3" w:rsidP="005A4FA3">
            <w:pPr>
              <w:spacing w:before="48" w:after="48" w:line="288" w:lineRule="auto"/>
              <w:jc w:val="left"/>
              <w:rPr>
                <w:rFonts w:eastAsia="Calibri"/>
              </w:rPr>
            </w:pPr>
            <w:r w:rsidRPr="0C5B0ADB">
              <w:rPr>
                <w:rFonts w:eastAsia="Calibri"/>
              </w:rPr>
              <w:t>Centrum e-Zdrowia</w:t>
            </w:r>
          </w:p>
        </w:tc>
      </w:tr>
      <w:tr w:rsidR="005A4FA3" w:rsidRPr="00C93E94" w14:paraId="7479251D" w14:textId="77777777" w:rsidTr="034FE0C0">
        <w:trPr>
          <w:trHeight w:val="340"/>
        </w:trPr>
        <w:tc>
          <w:tcPr>
            <w:tcW w:w="2482" w:type="dxa"/>
            <w:shd w:val="clear" w:color="auto" w:fill="17365D" w:themeFill="text2" w:themeFillShade="BF"/>
          </w:tcPr>
          <w:p w14:paraId="1138383B" w14:textId="77777777" w:rsidR="005A4FA3" w:rsidRPr="00C93E94" w:rsidRDefault="005A4FA3" w:rsidP="00D952D2">
            <w:pPr>
              <w:pStyle w:val="Tabelanagwekdolewej"/>
            </w:pPr>
            <w:r w:rsidRPr="00C93E94">
              <w:t>Liczba stron</w:t>
            </w:r>
          </w:p>
        </w:tc>
        <w:tc>
          <w:tcPr>
            <w:tcW w:w="6590" w:type="dxa"/>
            <w:gridSpan w:val="3"/>
          </w:tcPr>
          <w:p w14:paraId="34D1ECE0" w14:textId="01F2C829" w:rsidR="005A4FA3" w:rsidRPr="00C93E94" w:rsidRDefault="005A4FA3" w:rsidP="005A4FA3">
            <w:pPr>
              <w:spacing w:before="48" w:after="48" w:line="288" w:lineRule="auto"/>
              <w:jc w:val="left"/>
              <w:rPr>
                <w:rFonts w:eastAsia="Calibri"/>
              </w:rPr>
            </w:pPr>
            <w:r>
              <w:rPr>
                <w:rFonts w:eastAsia="Calibri"/>
              </w:rPr>
              <w:t>1</w:t>
            </w:r>
            <w:r w:rsidR="009F2FA2">
              <w:rPr>
                <w:rFonts w:eastAsia="Calibri"/>
              </w:rPr>
              <w:t>41</w:t>
            </w:r>
          </w:p>
        </w:tc>
      </w:tr>
      <w:tr w:rsidR="005A4FA3" w:rsidRPr="00C93E94" w14:paraId="641D0455" w14:textId="77777777" w:rsidTr="034FE0C0">
        <w:trPr>
          <w:trHeight w:val="340"/>
        </w:trPr>
        <w:tc>
          <w:tcPr>
            <w:tcW w:w="2482" w:type="dxa"/>
            <w:shd w:val="clear" w:color="auto" w:fill="17365D" w:themeFill="text2" w:themeFillShade="BF"/>
          </w:tcPr>
          <w:p w14:paraId="6691BE45" w14:textId="77777777" w:rsidR="005A4FA3" w:rsidRPr="00C93E94" w:rsidRDefault="005A4FA3" w:rsidP="00D952D2">
            <w:pPr>
              <w:pStyle w:val="Tabelanagwekdolewej"/>
            </w:pPr>
            <w:r w:rsidRPr="00C93E94">
              <w:t>Zatwierdzający</w:t>
            </w:r>
          </w:p>
        </w:tc>
        <w:tc>
          <w:tcPr>
            <w:tcW w:w="2054" w:type="dxa"/>
            <w:shd w:val="clear" w:color="auto" w:fill="FFFFFF" w:themeFill="background1"/>
          </w:tcPr>
          <w:p w14:paraId="003D5D46" w14:textId="77777777" w:rsidR="005A4FA3" w:rsidRPr="00C93E94" w:rsidRDefault="005A4FA3" w:rsidP="005A4FA3">
            <w:pPr>
              <w:spacing w:before="48" w:after="48" w:line="288" w:lineRule="auto"/>
              <w:jc w:val="left"/>
              <w:rPr>
                <w:rFonts w:eastAsia="Calibri"/>
              </w:rPr>
            </w:pPr>
            <w:r w:rsidRPr="0C5B0ADB">
              <w:rPr>
                <w:rFonts w:eastAsia="Calibri"/>
              </w:rPr>
              <w:t>CeZ</w:t>
            </w:r>
          </w:p>
        </w:tc>
        <w:tc>
          <w:tcPr>
            <w:tcW w:w="2410" w:type="dxa"/>
            <w:shd w:val="clear" w:color="auto" w:fill="17365D" w:themeFill="text2" w:themeFillShade="BF"/>
          </w:tcPr>
          <w:p w14:paraId="4D2FF1BD" w14:textId="77777777" w:rsidR="005A4FA3" w:rsidRPr="00C93E94" w:rsidRDefault="005A4FA3" w:rsidP="005A4FA3">
            <w:pPr>
              <w:spacing w:before="48" w:after="48" w:line="288" w:lineRule="auto"/>
              <w:jc w:val="left"/>
              <w:rPr>
                <w:rFonts w:eastAsia="Calibri"/>
              </w:rPr>
            </w:pPr>
            <w:r w:rsidRPr="00C93E94">
              <w:rPr>
                <w:rFonts w:eastAsia="Calibri"/>
                <w:b/>
                <w:color w:val="FFFFFF"/>
              </w:rPr>
              <w:t>Data zatwierdzenia</w:t>
            </w:r>
          </w:p>
        </w:tc>
        <w:tc>
          <w:tcPr>
            <w:tcW w:w="2126" w:type="dxa"/>
          </w:tcPr>
          <w:p w14:paraId="4359B90D" w14:textId="77777777" w:rsidR="005A4FA3" w:rsidRPr="00C93E94" w:rsidRDefault="005A4FA3" w:rsidP="005A4FA3">
            <w:pPr>
              <w:spacing w:before="48" w:after="48" w:line="288" w:lineRule="auto"/>
              <w:jc w:val="left"/>
              <w:rPr>
                <w:rFonts w:eastAsia="Calibri"/>
              </w:rPr>
            </w:pPr>
            <w:r w:rsidRPr="50266BBD">
              <w:rPr>
                <w:rFonts w:eastAsia="Calibri"/>
              </w:rPr>
              <w:t>2023-04-xx</w:t>
            </w:r>
          </w:p>
        </w:tc>
      </w:tr>
      <w:tr w:rsidR="005A4FA3" w:rsidRPr="00C93E94" w14:paraId="7003D2DA" w14:textId="77777777" w:rsidTr="034FE0C0">
        <w:trPr>
          <w:trHeight w:val="340"/>
        </w:trPr>
        <w:tc>
          <w:tcPr>
            <w:tcW w:w="2482" w:type="dxa"/>
            <w:shd w:val="clear" w:color="auto" w:fill="17365D" w:themeFill="text2" w:themeFillShade="BF"/>
          </w:tcPr>
          <w:p w14:paraId="483C1E33" w14:textId="77777777" w:rsidR="005A4FA3" w:rsidRPr="00C93E94" w:rsidRDefault="005A4FA3" w:rsidP="00D952D2">
            <w:pPr>
              <w:pStyle w:val="Tabelanagwekdolewej"/>
            </w:pPr>
            <w:r w:rsidRPr="00C93E94">
              <w:t>Wersja</w:t>
            </w:r>
          </w:p>
        </w:tc>
        <w:tc>
          <w:tcPr>
            <w:tcW w:w="2054" w:type="dxa"/>
            <w:shd w:val="clear" w:color="auto" w:fill="FFFFFF" w:themeFill="background1"/>
          </w:tcPr>
          <w:p w14:paraId="455F64E4" w14:textId="276C3853" w:rsidR="005A4FA3" w:rsidRPr="00C93E94" w:rsidRDefault="652049F2" w:rsidP="005A4FA3">
            <w:pPr>
              <w:spacing w:before="48" w:after="48" w:line="288" w:lineRule="auto"/>
              <w:jc w:val="left"/>
              <w:rPr>
                <w:rFonts w:eastAsia="Calibri"/>
              </w:rPr>
            </w:pPr>
            <w:r w:rsidRPr="034FE0C0">
              <w:rPr>
                <w:rFonts w:eastAsia="Calibri"/>
              </w:rPr>
              <w:t>1.</w:t>
            </w:r>
            <w:r w:rsidR="20C0F54A" w:rsidRPr="034FE0C0">
              <w:rPr>
                <w:rFonts w:eastAsia="Calibri"/>
              </w:rPr>
              <w:t>6</w:t>
            </w:r>
            <w:ins w:id="1" w:author="Autor">
              <w:r w:rsidR="34D062CA" w:rsidRPr="034FE0C0">
                <w:rPr>
                  <w:rFonts w:eastAsia="Calibri"/>
                </w:rPr>
                <w:t>8</w:t>
              </w:r>
            </w:ins>
            <w:del w:id="2" w:author="Autor">
              <w:r w:rsidR="005A4FA3" w:rsidRPr="034FE0C0" w:rsidDel="674DC6BF">
                <w:rPr>
                  <w:rFonts w:eastAsia="Calibri"/>
                </w:rPr>
                <w:delText>7</w:delText>
              </w:r>
            </w:del>
          </w:p>
        </w:tc>
        <w:tc>
          <w:tcPr>
            <w:tcW w:w="2410" w:type="dxa"/>
            <w:shd w:val="clear" w:color="auto" w:fill="17365D" w:themeFill="text2" w:themeFillShade="BF"/>
          </w:tcPr>
          <w:p w14:paraId="77AE5AE9" w14:textId="77777777" w:rsidR="005A4FA3" w:rsidRPr="00C93E94" w:rsidRDefault="005A4FA3" w:rsidP="005A4FA3">
            <w:pPr>
              <w:spacing w:before="48" w:after="48" w:line="288" w:lineRule="auto"/>
              <w:jc w:val="left"/>
              <w:rPr>
                <w:rFonts w:eastAsia="Calibri"/>
              </w:rPr>
            </w:pPr>
            <w:r w:rsidRPr="00C93E94">
              <w:rPr>
                <w:rFonts w:eastAsia="Calibri"/>
                <w:b/>
                <w:color w:val="FFFFFF"/>
              </w:rPr>
              <w:t>Status dokumentu</w:t>
            </w:r>
          </w:p>
        </w:tc>
        <w:tc>
          <w:tcPr>
            <w:tcW w:w="2126" w:type="dxa"/>
          </w:tcPr>
          <w:p w14:paraId="76E2A5E9" w14:textId="77777777" w:rsidR="005A4FA3" w:rsidRPr="00C93E94" w:rsidRDefault="005A4FA3" w:rsidP="005A4FA3">
            <w:pPr>
              <w:spacing w:before="48" w:after="48" w:line="288" w:lineRule="auto"/>
              <w:jc w:val="left"/>
              <w:rPr>
                <w:rFonts w:eastAsia="Calibri"/>
              </w:rPr>
            </w:pPr>
            <w:r w:rsidRPr="00C93E94">
              <w:t>Zaakceptowany</w:t>
            </w:r>
          </w:p>
        </w:tc>
      </w:tr>
      <w:tr w:rsidR="005A4FA3" w:rsidRPr="00C93E94" w14:paraId="06DDA3B4" w14:textId="77777777" w:rsidTr="034FE0C0">
        <w:trPr>
          <w:trHeight w:val="340"/>
        </w:trPr>
        <w:tc>
          <w:tcPr>
            <w:tcW w:w="2482" w:type="dxa"/>
            <w:shd w:val="clear" w:color="auto" w:fill="17365D" w:themeFill="text2" w:themeFillShade="BF"/>
          </w:tcPr>
          <w:p w14:paraId="5DBCF519" w14:textId="77777777" w:rsidR="005A4FA3" w:rsidRPr="00C93E94" w:rsidRDefault="005A4FA3" w:rsidP="00D952D2">
            <w:pPr>
              <w:pStyle w:val="Tabelanagwekdolewej"/>
            </w:pPr>
            <w:r w:rsidRPr="00C93E94">
              <w:t>Data utworzenia</w:t>
            </w:r>
          </w:p>
        </w:tc>
        <w:tc>
          <w:tcPr>
            <w:tcW w:w="2054" w:type="dxa"/>
            <w:shd w:val="clear" w:color="auto" w:fill="FFFFFF" w:themeFill="background1"/>
          </w:tcPr>
          <w:p w14:paraId="35139C52" w14:textId="77777777" w:rsidR="005A4FA3" w:rsidRPr="00C93E94" w:rsidRDefault="005A4FA3" w:rsidP="005A4FA3">
            <w:pPr>
              <w:spacing w:before="48" w:after="48" w:line="288" w:lineRule="auto"/>
              <w:jc w:val="left"/>
              <w:rPr>
                <w:rFonts w:eastAsia="Calibri"/>
              </w:rPr>
            </w:pPr>
            <w:r>
              <w:rPr>
                <w:rFonts w:eastAsia="Calibri"/>
              </w:rPr>
              <w:t>2021-</w:t>
            </w:r>
            <w:r w:rsidRPr="2A010E30">
              <w:rPr>
                <w:rFonts w:eastAsia="Calibri"/>
              </w:rPr>
              <w:t>08</w:t>
            </w:r>
            <w:r w:rsidRPr="00C93E94">
              <w:rPr>
                <w:rFonts w:eastAsia="Calibri"/>
              </w:rPr>
              <w:t>-</w:t>
            </w:r>
            <w:r w:rsidRPr="6506935A">
              <w:rPr>
                <w:rFonts w:eastAsia="Calibri"/>
              </w:rPr>
              <w:t>31</w:t>
            </w:r>
          </w:p>
        </w:tc>
        <w:tc>
          <w:tcPr>
            <w:tcW w:w="2410" w:type="dxa"/>
            <w:shd w:val="clear" w:color="auto" w:fill="17365D" w:themeFill="text2" w:themeFillShade="BF"/>
          </w:tcPr>
          <w:p w14:paraId="4C60C044" w14:textId="77777777" w:rsidR="005A4FA3" w:rsidRPr="00C93E94" w:rsidRDefault="005A4FA3" w:rsidP="005A4FA3">
            <w:pPr>
              <w:spacing w:before="48" w:after="48" w:line="288" w:lineRule="auto"/>
              <w:jc w:val="left"/>
              <w:rPr>
                <w:rFonts w:eastAsia="Calibri"/>
              </w:rPr>
            </w:pPr>
            <w:r w:rsidRPr="00C93E94">
              <w:rPr>
                <w:rFonts w:eastAsia="Calibri"/>
                <w:b/>
                <w:color w:val="FFFFFF"/>
              </w:rPr>
              <w:t>Data ostatniej modyfikacji</w:t>
            </w:r>
          </w:p>
        </w:tc>
        <w:tc>
          <w:tcPr>
            <w:tcW w:w="2126" w:type="dxa"/>
          </w:tcPr>
          <w:p w14:paraId="36BCDFAC" w14:textId="401193C6" w:rsidR="005A4FA3" w:rsidRPr="00C93E94" w:rsidRDefault="20C0F54A" w:rsidP="005A4FA3">
            <w:pPr>
              <w:spacing w:before="48" w:after="48" w:line="288" w:lineRule="auto"/>
              <w:jc w:val="left"/>
            </w:pPr>
            <w:r>
              <w:t>2023-</w:t>
            </w:r>
            <w:del w:id="3" w:author="Autor">
              <w:r w:rsidR="007720BD" w:rsidDel="40B3146A">
                <w:delText>0</w:delText>
              </w:r>
            </w:del>
            <w:ins w:id="4" w:author="Autor">
              <w:r w:rsidR="64DC24D5">
                <w:t>11</w:t>
              </w:r>
            </w:ins>
            <w:del w:id="5" w:author="Autor">
              <w:r w:rsidR="007720BD" w:rsidDel="333CD632">
                <w:delText>9</w:delText>
              </w:r>
            </w:del>
            <w:r w:rsidR="40B3146A">
              <w:t>-</w:t>
            </w:r>
            <w:r w:rsidR="3BDFB76E">
              <w:t>1</w:t>
            </w:r>
            <w:del w:id="6" w:author="Autor">
              <w:r w:rsidR="007720BD" w:rsidDel="3BDFB76E">
                <w:delText>1</w:delText>
              </w:r>
            </w:del>
            <w:ins w:id="7" w:author="Autor">
              <w:r w:rsidR="7C9749B2">
                <w:t>0</w:t>
              </w:r>
            </w:ins>
          </w:p>
        </w:tc>
      </w:tr>
    </w:tbl>
    <w:tbl>
      <w:tblPr>
        <w:tblW w:w="89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7"/>
        <w:gridCol w:w="854"/>
        <w:gridCol w:w="1420"/>
        <w:gridCol w:w="4917"/>
        <w:gridCol w:w="473"/>
      </w:tblGrid>
      <w:tr w:rsidR="00BB0A1B" w:rsidRPr="00C93E94" w14:paraId="6AA84A12" w14:textId="77777777" w:rsidTr="034FE0C0">
        <w:trPr>
          <w:gridAfter w:val="1"/>
          <w:wAfter w:w="532" w:type="dxa"/>
          <w:trHeight w:val="340"/>
        </w:trPr>
        <w:tc>
          <w:tcPr>
            <w:tcW w:w="8439" w:type="dxa"/>
            <w:gridSpan w:val="4"/>
            <w:shd w:val="clear" w:color="auto" w:fill="17365D" w:themeFill="text2" w:themeFillShade="BF"/>
          </w:tcPr>
          <w:p w14:paraId="6369BDEE" w14:textId="77777777" w:rsidR="00E46697" w:rsidRPr="00C93E94" w:rsidRDefault="00E46697" w:rsidP="00416830">
            <w:pPr>
              <w:spacing w:before="48" w:after="48" w:line="288" w:lineRule="auto"/>
              <w:jc w:val="left"/>
              <w:rPr>
                <w:rFonts w:eastAsia="Calibri"/>
              </w:rPr>
            </w:pPr>
            <w:r w:rsidRPr="00C93E94">
              <w:rPr>
                <w:rFonts w:eastAsia="Calibri"/>
                <w:b/>
                <w:color w:val="FFFFFF"/>
              </w:rPr>
              <w:t>Historia zmian</w:t>
            </w:r>
          </w:p>
        </w:tc>
      </w:tr>
      <w:tr w:rsidR="00895039" w:rsidRPr="00C93E94" w14:paraId="0D0CCD5E" w14:textId="77777777" w:rsidTr="034FE0C0">
        <w:trPr>
          <w:trHeight w:val="340"/>
        </w:trPr>
        <w:tc>
          <w:tcPr>
            <w:tcW w:w="1374" w:type="dxa"/>
            <w:shd w:val="clear" w:color="auto" w:fill="17365D" w:themeFill="text2" w:themeFillShade="BF"/>
          </w:tcPr>
          <w:p w14:paraId="552E82FB" w14:textId="77777777" w:rsidR="00E46697" w:rsidRPr="00C93E94" w:rsidRDefault="00E46697" w:rsidP="00416830">
            <w:pPr>
              <w:spacing w:before="48" w:after="48" w:line="288" w:lineRule="auto"/>
              <w:jc w:val="left"/>
              <w:rPr>
                <w:rFonts w:eastAsia="Calibri"/>
              </w:rPr>
            </w:pPr>
            <w:r w:rsidRPr="00C93E94">
              <w:rPr>
                <w:rFonts w:eastAsia="Calibri"/>
                <w:b/>
                <w:color w:val="FFFFFF"/>
              </w:rPr>
              <w:t>Data</w:t>
            </w:r>
          </w:p>
        </w:tc>
        <w:tc>
          <w:tcPr>
            <w:tcW w:w="893" w:type="dxa"/>
            <w:shd w:val="clear" w:color="auto" w:fill="17365D" w:themeFill="text2" w:themeFillShade="BF"/>
          </w:tcPr>
          <w:p w14:paraId="7463CD58" w14:textId="77777777" w:rsidR="00E46697" w:rsidRPr="00C93E94" w:rsidRDefault="00E46697" w:rsidP="00416830">
            <w:pPr>
              <w:spacing w:before="48" w:after="48" w:line="288" w:lineRule="auto"/>
              <w:jc w:val="left"/>
              <w:rPr>
                <w:rFonts w:eastAsia="Calibri"/>
              </w:rPr>
            </w:pPr>
            <w:r w:rsidRPr="00C93E94">
              <w:rPr>
                <w:rFonts w:eastAsia="Calibri"/>
                <w:b/>
                <w:color w:val="FFFFFF"/>
              </w:rPr>
              <w:t>Wersja</w:t>
            </w:r>
          </w:p>
        </w:tc>
        <w:tc>
          <w:tcPr>
            <w:tcW w:w="1494" w:type="dxa"/>
            <w:shd w:val="clear" w:color="auto" w:fill="17365D" w:themeFill="text2" w:themeFillShade="BF"/>
          </w:tcPr>
          <w:p w14:paraId="33C993F8" w14:textId="77777777" w:rsidR="00E46697" w:rsidRPr="00C93E94" w:rsidRDefault="00E46697" w:rsidP="00416830">
            <w:pPr>
              <w:spacing w:before="48" w:after="48" w:line="288" w:lineRule="auto"/>
              <w:jc w:val="left"/>
              <w:rPr>
                <w:rFonts w:eastAsia="Calibri"/>
              </w:rPr>
            </w:pPr>
            <w:r w:rsidRPr="00C93E94">
              <w:rPr>
                <w:rFonts w:eastAsia="Calibri"/>
                <w:b/>
                <w:color w:val="FFFFFF"/>
              </w:rPr>
              <w:t>Autor zmiany</w:t>
            </w:r>
          </w:p>
        </w:tc>
        <w:tc>
          <w:tcPr>
            <w:tcW w:w="5210" w:type="dxa"/>
            <w:gridSpan w:val="2"/>
            <w:shd w:val="clear" w:color="auto" w:fill="17365D" w:themeFill="text2" w:themeFillShade="BF"/>
          </w:tcPr>
          <w:p w14:paraId="573E5341" w14:textId="77777777" w:rsidR="00E46697" w:rsidRPr="00C93E94" w:rsidRDefault="00E46697" w:rsidP="00416830">
            <w:pPr>
              <w:spacing w:before="48" w:after="48" w:line="288" w:lineRule="auto"/>
              <w:jc w:val="left"/>
              <w:rPr>
                <w:rFonts w:eastAsia="Calibri"/>
              </w:rPr>
            </w:pPr>
            <w:r w:rsidRPr="00C93E94">
              <w:rPr>
                <w:rFonts w:eastAsia="Calibri"/>
                <w:b/>
                <w:color w:val="FFFFFF"/>
              </w:rPr>
              <w:t>Opis zmiany</w:t>
            </w:r>
          </w:p>
        </w:tc>
      </w:tr>
      <w:tr w:rsidR="00B568BB" w:rsidRPr="00C93E94" w14:paraId="7C5B78C6" w14:textId="77777777" w:rsidTr="034FE0C0">
        <w:trPr>
          <w:trHeight w:val="340"/>
        </w:trPr>
        <w:tc>
          <w:tcPr>
            <w:tcW w:w="1374" w:type="dxa"/>
          </w:tcPr>
          <w:p w14:paraId="3F2F4014" w14:textId="480C8FA8" w:rsidR="00E46697" w:rsidRPr="00C93E94" w:rsidRDefault="00915985" w:rsidP="00416830">
            <w:pPr>
              <w:spacing w:before="48" w:after="48" w:line="288" w:lineRule="auto"/>
              <w:jc w:val="left"/>
              <w:rPr>
                <w:rFonts w:eastAsia="Calibri"/>
              </w:rPr>
            </w:pPr>
            <w:r>
              <w:rPr>
                <w:rFonts w:eastAsia="Calibri"/>
              </w:rPr>
              <w:t>2021-0</w:t>
            </w:r>
            <w:r w:rsidR="003E2BFC">
              <w:rPr>
                <w:rFonts w:eastAsia="Calibri"/>
              </w:rPr>
              <w:t>8</w:t>
            </w:r>
            <w:r>
              <w:rPr>
                <w:rFonts w:eastAsia="Calibri"/>
              </w:rPr>
              <w:t>-</w:t>
            </w:r>
            <w:r w:rsidR="09240D8B" w:rsidRPr="067ED27E">
              <w:rPr>
                <w:rFonts w:eastAsia="Calibri"/>
              </w:rPr>
              <w:t>31</w:t>
            </w:r>
          </w:p>
        </w:tc>
        <w:tc>
          <w:tcPr>
            <w:tcW w:w="893" w:type="dxa"/>
          </w:tcPr>
          <w:p w14:paraId="12BA0A32" w14:textId="77777777" w:rsidR="00E46697" w:rsidRPr="00C93E94" w:rsidRDefault="00E46697" w:rsidP="00416830">
            <w:pPr>
              <w:spacing w:before="48" w:after="48" w:line="288" w:lineRule="auto"/>
              <w:jc w:val="left"/>
              <w:rPr>
                <w:rFonts w:eastAsia="Calibri"/>
              </w:rPr>
            </w:pPr>
            <w:r w:rsidRPr="00C93E94">
              <w:rPr>
                <w:rFonts w:eastAsia="Calibri"/>
              </w:rPr>
              <w:t>1.0</w:t>
            </w:r>
          </w:p>
        </w:tc>
        <w:tc>
          <w:tcPr>
            <w:tcW w:w="1494" w:type="dxa"/>
          </w:tcPr>
          <w:p w14:paraId="0625EC38" w14:textId="74014F59" w:rsidR="00E46697" w:rsidRPr="00C93E94" w:rsidRDefault="0010456A" w:rsidP="00416830">
            <w:pPr>
              <w:spacing w:before="48" w:after="48" w:line="288" w:lineRule="auto"/>
              <w:jc w:val="left"/>
              <w:rPr>
                <w:rFonts w:eastAsia="Calibri"/>
              </w:rPr>
            </w:pPr>
            <w:r w:rsidRPr="0EF1D348">
              <w:rPr>
                <w:rFonts w:eastAsia="Calibri"/>
              </w:rPr>
              <w:t>C</w:t>
            </w:r>
            <w:r w:rsidR="310A1E1F" w:rsidRPr="0EF1D348">
              <w:rPr>
                <w:rFonts w:eastAsia="Calibri"/>
              </w:rPr>
              <w:t>e</w:t>
            </w:r>
            <w:r w:rsidRPr="0EF1D348">
              <w:rPr>
                <w:rFonts w:eastAsia="Calibri"/>
              </w:rPr>
              <w:t>Z</w:t>
            </w:r>
          </w:p>
        </w:tc>
        <w:tc>
          <w:tcPr>
            <w:tcW w:w="5210" w:type="dxa"/>
            <w:gridSpan w:val="2"/>
          </w:tcPr>
          <w:p w14:paraId="77E3E1D4" w14:textId="77777777" w:rsidR="00E46697" w:rsidRPr="00C93E94" w:rsidRDefault="00E46697" w:rsidP="00416830">
            <w:pPr>
              <w:spacing w:before="48" w:after="48" w:line="288" w:lineRule="auto"/>
              <w:jc w:val="left"/>
              <w:rPr>
                <w:rFonts w:eastAsia="Calibri"/>
              </w:rPr>
            </w:pPr>
            <w:r w:rsidRPr="00C93E94">
              <w:rPr>
                <w:rFonts w:eastAsia="Calibri"/>
              </w:rPr>
              <w:t>Wersja inicjalna dokumentu</w:t>
            </w:r>
          </w:p>
        </w:tc>
      </w:tr>
      <w:tr w:rsidR="00B568BB" w14:paraId="70DF6403" w14:textId="77777777" w:rsidTr="034FE0C0">
        <w:trPr>
          <w:trHeight w:val="340"/>
        </w:trPr>
        <w:tc>
          <w:tcPr>
            <w:tcW w:w="1374" w:type="dxa"/>
          </w:tcPr>
          <w:p w14:paraId="51D49DAC" w14:textId="2613A5C1" w:rsidR="74B9CEA5" w:rsidRDefault="74B9CEA5" w:rsidP="290D2227">
            <w:pPr>
              <w:spacing w:line="288" w:lineRule="auto"/>
              <w:jc w:val="left"/>
              <w:rPr>
                <w:szCs w:val="22"/>
              </w:rPr>
            </w:pPr>
            <w:r w:rsidRPr="290D2227">
              <w:rPr>
                <w:szCs w:val="22"/>
              </w:rPr>
              <w:t>2022</w:t>
            </w:r>
            <w:r w:rsidR="38D225B5" w:rsidRPr="290D2227">
              <w:rPr>
                <w:szCs w:val="22"/>
              </w:rPr>
              <w:t>-01-31</w:t>
            </w:r>
          </w:p>
        </w:tc>
        <w:tc>
          <w:tcPr>
            <w:tcW w:w="893" w:type="dxa"/>
          </w:tcPr>
          <w:p w14:paraId="2DF0F9AC" w14:textId="4B4AE200" w:rsidR="38D225B5" w:rsidRDefault="38D225B5" w:rsidP="290D2227">
            <w:pPr>
              <w:spacing w:line="288" w:lineRule="auto"/>
              <w:jc w:val="left"/>
              <w:rPr>
                <w:szCs w:val="22"/>
              </w:rPr>
            </w:pPr>
            <w:r w:rsidRPr="290D2227">
              <w:rPr>
                <w:szCs w:val="22"/>
              </w:rPr>
              <w:t>1.</w:t>
            </w:r>
            <w:r w:rsidR="0032457E">
              <w:rPr>
                <w:szCs w:val="22"/>
              </w:rPr>
              <w:t>1</w:t>
            </w:r>
          </w:p>
        </w:tc>
        <w:tc>
          <w:tcPr>
            <w:tcW w:w="1494" w:type="dxa"/>
          </w:tcPr>
          <w:p w14:paraId="1822A67C" w14:textId="181FEFB8" w:rsidR="38D225B5" w:rsidRDefault="38D225B5" w:rsidP="290D2227">
            <w:pPr>
              <w:spacing w:line="288" w:lineRule="auto"/>
              <w:jc w:val="left"/>
              <w:rPr>
                <w:szCs w:val="22"/>
              </w:rPr>
            </w:pPr>
            <w:r w:rsidRPr="290D2227">
              <w:rPr>
                <w:szCs w:val="22"/>
              </w:rPr>
              <w:t>CeZ</w:t>
            </w:r>
          </w:p>
        </w:tc>
        <w:tc>
          <w:tcPr>
            <w:tcW w:w="5210" w:type="dxa"/>
            <w:gridSpan w:val="2"/>
          </w:tcPr>
          <w:p w14:paraId="642D2964" w14:textId="24C0FDE3" w:rsidR="38D225B5" w:rsidRDefault="38D225B5" w:rsidP="290D2227">
            <w:pPr>
              <w:spacing w:line="288" w:lineRule="auto"/>
              <w:jc w:val="left"/>
              <w:rPr>
                <w:szCs w:val="22"/>
              </w:rPr>
            </w:pPr>
            <w:r w:rsidRPr="290D2227">
              <w:rPr>
                <w:szCs w:val="22"/>
              </w:rPr>
              <w:t>Aktualizacja dokumentacji</w:t>
            </w:r>
          </w:p>
        </w:tc>
      </w:tr>
      <w:tr w:rsidR="00B568BB" w14:paraId="00945C14" w14:textId="77777777" w:rsidTr="034FE0C0">
        <w:trPr>
          <w:trHeight w:val="340"/>
        </w:trPr>
        <w:tc>
          <w:tcPr>
            <w:tcW w:w="1374" w:type="dxa"/>
          </w:tcPr>
          <w:p w14:paraId="48DBBEFB" w14:textId="0CEE7BBC" w:rsidR="0476C52D" w:rsidRDefault="0476C52D" w:rsidP="2425980F">
            <w:pPr>
              <w:spacing w:line="288" w:lineRule="auto"/>
              <w:jc w:val="left"/>
            </w:pPr>
            <w:r>
              <w:t>2022</w:t>
            </w:r>
            <w:r w:rsidR="5BE27DAC">
              <w:t>-03-14</w:t>
            </w:r>
          </w:p>
          <w:p w14:paraId="1B4A82F7" w14:textId="7D328860" w:rsidR="2425980F" w:rsidRDefault="2425980F" w:rsidP="2425980F">
            <w:pPr>
              <w:spacing w:line="288" w:lineRule="auto"/>
              <w:jc w:val="left"/>
              <w:rPr>
                <w:szCs w:val="22"/>
              </w:rPr>
            </w:pPr>
          </w:p>
        </w:tc>
        <w:tc>
          <w:tcPr>
            <w:tcW w:w="893" w:type="dxa"/>
          </w:tcPr>
          <w:p w14:paraId="089F79E6" w14:textId="00061782" w:rsidR="2425980F" w:rsidRDefault="2425980F" w:rsidP="2425980F">
            <w:pPr>
              <w:spacing w:line="288" w:lineRule="auto"/>
              <w:jc w:val="left"/>
              <w:rPr>
                <w:szCs w:val="22"/>
              </w:rPr>
            </w:pPr>
            <w:r w:rsidRPr="2425980F">
              <w:rPr>
                <w:szCs w:val="22"/>
              </w:rPr>
              <w:t>1.2</w:t>
            </w:r>
          </w:p>
        </w:tc>
        <w:tc>
          <w:tcPr>
            <w:tcW w:w="1494" w:type="dxa"/>
          </w:tcPr>
          <w:p w14:paraId="381767A0" w14:textId="6ABB5C34" w:rsidR="2425980F" w:rsidRDefault="2425980F" w:rsidP="2425980F">
            <w:pPr>
              <w:spacing w:line="288" w:lineRule="auto"/>
              <w:jc w:val="left"/>
              <w:rPr>
                <w:szCs w:val="22"/>
              </w:rPr>
            </w:pPr>
            <w:r w:rsidRPr="2425980F">
              <w:rPr>
                <w:szCs w:val="22"/>
              </w:rPr>
              <w:t>CeZ</w:t>
            </w:r>
          </w:p>
        </w:tc>
        <w:tc>
          <w:tcPr>
            <w:tcW w:w="5210" w:type="dxa"/>
            <w:gridSpan w:val="2"/>
          </w:tcPr>
          <w:p w14:paraId="13D4FC5B" w14:textId="791FDD31" w:rsidR="5BE27DAC" w:rsidRDefault="5BE27DAC" w:rsidP="2425980F">
            <w:pPr>
              <w:spacing w:line="288" w:lineRule="auto"/>
              <w:jc w:val="left"/>
            </w:pPr>
            <w:r>
              <w:t xml:space="preserve">Aktualizacja dokumentacji </w:t>
            </w:r>
            <w:r w:rsidR="00AA7746">
              <w:t>–</w:t>
            </w:r>
            <w:r>
              <w:t xml:space="preserve"> obsługa statusu slotu</w:t>
            </w:r>
          </w:p>
        </w:tc>
      </w:tr>
      <w:tr w:rsidR="00B568BB" w14:paraId="1A1729CE" w14:textId="77777777" w:rsidTr="034FE0C0">
        <w:trPr>
          <w:trHeight w:val="340"/>
        </w:trPr>
        <w:tc>
          <w:tcPr>
            <w:tcW w:w="1374" w:type="dxa"/>
          </w:tcPr>
          <w:p w14:paraId="319F8E5B" w14:textId="24345BE5" w:rsidR="2425980F" w:rsidRDefault="001D16A7" w:rsidP="2425980F">
            <w:pPr>
              <w:spacing w:line="288" w:lineRule="auto"/>
              <w:jc w:val="left"/>
            </w:pPr>
            <w:r>
              <w:t>2022-04-06</w:t>
            </w:r>
          </w:p>
        </w:tc>
        <w:tc>
          <w:tcPr>
            <w:tcW w:w="893" w:type="dxa"/>
          </w:tcPr>
          <w:p w14:paraId="431C43A8" w14:textId="720A17DE" w:rsidR="2425980F" w:rsidRDefault="001D16A7" w:rsidP="2425980F">
            <w:pPr>
              <w:spacing w:line="288" w:lineRule="auto"/>
              <w:jc w:val="left"/>
            </w:pPr>
            <w:r>
              <w:t>1.3</w:t>
            </w:r>
          </w:p>
        </w:tc>
        <w:tc>
          <w:tcPr>
            <w:tcW w:w="1494" w:type="dxa"/>
          </w:tcPr>
          <w:p w14:paraId="100F3A93" w14:textId="0298A926" w:rsidR="2425980F" w:rsidRDefault="001D16A7" w:rsidP="2425980F">
            <w:pPr>
              <w:spacing w:line="288" w:lineRule="auto"/>
              <w:jc w:val="left"/>
            </w:pPr>
            <w:r>
              <w:t>CeZ</w:t>
            </w:r>
          </w:p>
        </w:tc>
        <w:tc>
          <w:tcPr>
            <w:tcW w:w="5210" w:type="dxa"/>
            <w:gridSpan w:val="2"/>
          </w:tcPr>
          <w:p w14:paraId="0A3AE997" w14:textId="7D9658DD" w:rsidR="2425980F" w:rsidRDefault="001D16A7" w:rsidP="2EABC324">
            <w:pPr>
              <w:spacing w:line="288" w:lineRule="auto"/>
              <w:jc w:val="left"/>
              <w:rPr>
                <w:rFonts w:eastAsia="Arial"/>
                <w:szCs w:val="22"/>
              </w:rPr>
            </w:pPr>
            <w:r>
              <w:rPr>
                <w:rFonts w:eastAsia="Arial"/>
                <w:szCs w:val="22"/>
              </w:rPr>
              <w:t xml:space="preserve">Aktualizacja dokumentacji </w:t>
            </w:r>
          </w:p>
        </w:tc>
      </w:tr>
      <w:tr w:rsidR="00B568BB" w14:paraId="35EC2013" w14:textId="77777777" w:rsidTr="034FE0C0">
        <w:trPr>
          <w:trHeight w:val="340"/>
        </w:trPr>
        <w:tc>
          <w:tcPr>
            <w:tcW w:w="1374" w:type="dxa"/>
          </w:tcPr>
          <w:p w14:paraId="58086B95" w14:textId="545EEF14" w:rsidR="00BB556A" w:rsidRDefault="004D5B49" w:rsidP="2425980F">
            <w:pPr>
              <w:spacing w:line="288" w:lineRule="auto"/>
              <w:jc w:val="left"/>
            </w:pPr>
            <w:r>
              <w:t>2022-04-14</w:t>
            </w:r>
          </w:p>
        </w:tc>
        <w:tc>
          <w:tcPr>
            <w:tcW w:w="893" w:type="dxa"/>
          </w:tcPr>
          <w:p w14:paraId="56140865" w14:textId="5FB39858" w:rsidR="00BB556A" w:rsidRDefault="004D5B49" w:rsidP="2425980F">
            <w:pPr>
              <w:spacing w:line="288" w:lineRule="auto"/>
              <w:jc w:val="left"/>
            </w:pPr>
            <w:r>
              <w:t>1.4</w:t>
            </w:r>
          </w:p>
        </w:tc>
        <w:tc>
          <w:tcPr>
            <w:tcW w:w="1494" w:type="dxa"/>
          </w:tcPr>
          <w:p w14:paraId="5992FFA7" w14:textId="492C741F" w:rsidR="00BB556A" w:rsidRDefault="004D5B49" w:rsidP="2425980F">
            <w:pPr>
              <w:spacing w:line="288" w:lineRule="auto"/>
              <w:jc w:val="left"/>
            </w:pPr>
            <w:r>
              <w:t>CeZ</w:t>
            </w:r>
          </w:p>
        </w:tc>
        <w:tc>
          <w:tcPr>
            <w:tcW w:w="5210" w:type="dxa"/>
            <w:gridSpan w:val="2"/>
          </w:tcPr>
          <w:p w14:paraId="4582A2FB" w14:textId="54F15C0F" w:rsidR="00B64D3B" w:rsidRPr="00B64D3B" w:rsidRDefault="004D5B49" w:rsidP="6A9D8429">
            <w:pPr>
              <w:spacing w:line="288" w:lineRule="auto"/>
              <w:jc w:val="left"/>
              <w:rPr>
                <w:rFonts w:eastAsia="Arial"/>
              </w:rPr>
            </w:pPr>
            <w:r w:rsidRPr="6A9D8429">
              <w:rPr>
                <w:rFonts w:eastAsia="Arial"/>
              </w:rPr>
              <w:t>Dodanie opisów dla usług:</w:t>
            </w:r>
            <w:r w:rsidR="00B64D3B">
              <w:t xml:space="preserve"> </w:t>
            </w:r>
            <w:proofErr w:type="spellStart"/>
            <w:r w:rsidR="00B64D3B" w:rsidRPr="6A9D8429">
              <w:rPr>
                <w:rFonts w:eastAsia="Arial"/>
              </w:rPr>
              <w:t>pobierzListeMus</w:t>
            </w:r>
            <w:proofErr w:type="spellEnd"/>
            <w:r w:rsidR="00B64D3B" w:rsidRPr="6A9D8429">
              <w:rPr>
                <w:rFonts w:eastAsia="Arial"/>
              </w:rPr>
              <w:t xml:space="preserve">, </w:t>
            </w:r>
          </w:p>
          <w:p w14:paraId="77669842" w14:textId="156FC5C3" w:rsidR="00BB556A" w:rsidRDefault="00B64D3B" w:rsidP="6A9D8429">
            <w:pPr>
              <w:spacing w:line="288" w:lineRule="auto"/>
              <w:jc w:val="left"/>
              <w:rPr>
                <w:rFonts w:eastAsia="Arial"/>
              </w:rPr>
            </w:pPr>
            <w:proofErr w:type="spellStart"/>
            <w:r w:rsidRPr="6A9D8429">
              <w:rPr>
                <w:rFonts w:eastAsia="Arial"/>
              </w:rPr>
              <w:t>anulujWizyty</w:t>
            </w:r>
            <w:proofErr w:type="spellEnd"/>
            <w:r w:rsidRPr="6A9D8429">
              <w:rPr>
                <w:rFonts w:eastAsia="Arial"/>
              </w:rPr>
              <w:t xml:space="preserve">, </w:t>
            </w:r>
            <w:proofErr w:type="spellStart"/>
            <w:r w:rsidRPr="6A9D8429">
              <w:rPr>
                <w:rFonts w:eastAsia="Arial"/>
              </w:rPr>
              <w:t>zakonczWizyty</w:t>
            </w:r>
            <w:proofErr w:type="spellEnd"/>
          </w:p>
        </w:tc>
      </w:tr>
      <w:tr w:rsidR="00B568BB" w14:paraId="09E4DBB2" w14:textId="77777777" w:rsidTr="034FE0C0">
        <w:trPr>
          <w:trHeight w:val="340"/>
        </w:trPr>
        <w:tc>
          <w:tcPr>
            <w:tcW w:w="1374" w:type="dxa"/>
          </w:tcPr>
          <w:p w14:paraId="4131492A" w14:textId="6AB5FA85" w:rsidR="004D5B49" w:rsidRDefault="004D5B49" w:rsidP="2425980F">
            <w:pPr>
              <w:spacing w:line="288" w:lineRule="auto"/>
              <w:jc w:val="left"/>
            </w:pPr>
            <w:r>
              <w:t>2022-04-22</w:t>
            </w:r>
          </w:p>
        </w:tc>
        <w:tc>
          <w:tcPr>
            <w:tcW w:w="893" w:type="dxa"/>
          </w:tcPr>
          <w:p w14:paraId="1AD09485" w14:textId="413DFCCF" w:rsidR="004D5B49" w:rsidRDefault="004D5B49" w:rsidP="2425980F">
            <w:pPr>
              <w:spacing w:line="288" w:lineRule="auto"/>
              <w:jc w:val="left"/>
            </w:pPr>
            <w:r>
              <w:t>1.5</w:t>
            </w:r>
          </w:p>
        </w:tc>
        <w:tc>
          <w:tcPr>
            <w:tcW w:w="1494" w:type="dxa"/>
          </w:tcPr>
          <w:p w14:paraId="4EDE7800" w14:textId="496FA1D4" w:rsidR="004D5B49" w:rsidRDefault="004D5B49" w:rsidP="2425980F">
            <w:pPr>
              <w:spacing w:line="288" w:lineRule="auto"/>
              <w:jc w:val="left"/>
            </w:pPr>
            <w:r>
              <w:t>CeZ</w:t>
            </w:r>
          </w:p>
        </w:tc>
        <w:tc>
          <w:tcPr>
            <w:tcW w:w="5210" w:type="dxa"/>
            <w:gridSpan w:val="2"/>
          </w:tcPr>
          <w:p w14:paraId="47AE6EFE" w14:textId="73A3C7BD" w:rsidR="004D5B49" w:rsidRDefault="003E277E" w:rsidP="6A9D8429">
            <w:pPr>
              <w:spacing w:line="288" w:lineRule="auto"/>
              <w:jc w:val="left"/>
              <w:rPr>
                <w:rFonts w:eastAsia="Arial"/>
              </w:rPr>
            </w:pPr>
            <w:r w:rsidRPr="6A9D8429">
              <w:rPr>
                <w:rFonts w:eastAsia="Arial"/>
              </w:rPr>
              <w:t xml:space="preserve">Ujednolicenie zapisów: „Pilny (CITO)”, </w:t>
            </w:r>
            <w:r w:rsidR="002B345D" w:rsidRPr="6A9D8429">
              <w:rPr>
                <w:rFonts w:eastAsia="Arial"/>
              </w:rPr>
              <w:t>„</w:t>
            </w:r>
            <w:r w:rsidRPr="6A9D8429">
              <w:rPr>
                <w:rFonts w:eastAsia="Arial"/>
              </w:rPr>
              <w:t>Procedura ICD-9</w:t>
            </w:r>
            <w:r w:rsidR="002B345D" w:rsidRPr="6A9D8429">
              <w:rPr>
                <w:rFonts w:eastAsia="Arial"/>
              </w:rPr>
              <w:t>”</w:t>
            </w:r>
            <w:r w:rsidRPr="6A9D8429">
              <w:rPr>
                <w:rFonts w:eastAsia="Arial"/>
              </w:rPr>
              <w:t xml:space="preserve">, </w:t>
            </w:r>
            <w:r w:rsidR="002B345D" w:rsidRPr="6A9D8429">
              <w:rPr>
                <w:rFonts w:eastAsia="Arial"/>
              </w:rPr>
              <w:t>„</w:t>
            </w:r>
            <w:proofErr w:type="spellStart"/>
            <w:r w:rsidRPr="6A9D8429">
              <w:rPr>
                <w:rFonts w:eastAsia="Arial"/>
              </w:rPr>
              <w:t>g</w:t>
            </w:r>
            <w:r w:rsidR="002B345D" w:rsidRPr="6A9D8429">
              <w:rPr>
                <w:rFonts w:eastAsia="Arial"/>
              </w:rPr>
              <w:t>eolokalizacyjne</w:t>
            </w:r>
            <w:proofErr w:type="spellEnd"/>
            <w:r w:rsidR="002B345D" w:rsidRPr="6A9D8429">
              <w:rPr>
                <w:rFonts w:eastAsia="Arial"/>
              </w:rPr>
              <w:t>” w całym dokumencie</w:t>
            </w:r>
          </w:p>
        </w:tc>
      </w:tr>
      <w:tr w:rsidR="00B568BB" w14:paraId="6D3FDC03" w14:textId="77777777" w:rsidTr="034FE0C0">
        <w:trPr>
          <w:trHeight w:val="340"/>
        </w:trPr>
        <w:tc>
          <w:tcPr>
            <w:tcW w:w="1374" w:type="dxa"/>
          </w:tcPr>
          <w:p w14:paraId="3B402C54" w14:textId="46F85ABC" w:rsidR="1A910277" w:rsidRDefault="1A910277" w:rsidP="1A910277">
            <w:pPr>
              <w:spacing w:line="288" w:lineRule="auto"/>
              <w:jc w:val="left"/>
              <w:rPr>
                <w:szCs w:val="22"/>
              </w:rPr>
            </w:pPr>
            <w:r w:rsidRPr="6A9D8429">
              <w:rPr>
                <w:szCs w:val="22"/>
              </w:rPr>
              <w:t>2022_05-12</w:t>
            </w:r>
          </w:p>
        </w:tc>
        <w:tc>
          <w:tcPr>
            <w:tcW w:w="893" w:type="dxa"/>
          </w:tcPr>
          <w:p w14:paraId="41D07EA8" w14:textId="36B92021" w:rsidR="1A910277" w:rsidRDefault="1A910277" w:rsidP="1A910277">
            <w:pPr>
              <w:spacing w:line="288" w:lineRule="auto"/>
              <w:jc w:val="left"/>
              <w:rPr>
                <w:szCs w:val="22"/>
              </w:rPr>
            </w:pPr>
            <w:r w:rsidRPr="6A9D8429">
              <w:rPr>
                <w:szCs w:val="22"/>
              </w:rPr>
              <w:t>1.6</w:t>
            </w:r>
          </w:p>
        </w:tc>
        <w:tc>
          <w:tcPr>
            <w:tcW w:w="1494" w:type="dxa"/>
          </w:tcPr>
          <w:p w14:paraId="3DA39C84" w14:textId="00D6C6FD" w:rsidR="1A910277" w:rsidRDefault="1A910277" w:rsidP="1A910277">
            <w:pPr>
              <w:spacing w:line="288" w:lineRule="auto"/>
              <w:jc w:val="left"/>
              <w:rPr>
                <w:szCs w:val="22"/>
              </w:rPr>
            </w:pPr>
            <w:r w:rsidRPr="6A9D8429">
              <w:rPr>
                <w:szCs w:val="22"/>
              </w:rPr>
              <w:t>CeZ</w:t>
            </w:r>
          </w:p>
        </w:tc>
        <w:tc>
          <w:tcPr>
            <w:tcW w:w="5210" w:type="dxa"/>
            <w:gridSpan w:val="2"/>
          </w:tcPr>
          <w:p w14:paraId="4F31125B" w14:textId="5969026D" w:rsidR="1A910277" w:rsidRDefault="1A910277" w:rsidP="1A910277">
            <w:pPr>
              <w:spacing w:line="288" w:lineRule="auto"/>
              <w:jc w:val="left"/>
              <w:rPr>
                <w:szCs w:val="22"/>
              </w:rPr>
            </w:pPr>
            <w:r w:rsidRPr="6A9D8429">
              <w:rPr>
                <w:szCs w:val="22"/>
              </w:rPr>
              <w:t>Aktualizacja danych WSDL</w:t>
            </w:r>
          </w:p>
        </w:tc>
      </w:tr>
      <w:tr w:rsidR="00B568BB" w14:paraId="44782407" w14:textId="77777777" w:rsidTr="034FE0C0">
        <w:trPr>
          <w:trHeight w:val="340"/>
        </w:trPr>
        <w:tc>
          <w:tcPr>
            <w:tcW w:w="1374" w:type="dxa"/>
          </w:tcPr>
          <w:p w14:paraId="34B42E55" w14:textId="7E02A346" w:rsidR="1F753A1D" w:rsidRDefault="6A9D8429" w:rsidP="1F753A1D">
            <w:pPr>
              <w:spacing w:line="288" w:lineRule="auto"/>
              <w:jc w:val="left"/>
              <w:rPr>
                <w:szCs w:val="22"/>
              </w:rPr>
            </w:pPr>
            <w:r w:rsidRPr="6A9D8429">
              <w:rPr>
                <w:szCs w:val="22"/>
              </w:rPr>
              <w:lastRenderedPageBreak/>
              <w:t>2022-05-27</w:t>
            </w:r>
          </w:p>
        </w:tc>
        <w:tc>
          <w:tcPr>
            <w:tcW w:w="893" w:type="dxa"/>
          </w:tcPr>
          <w:p w14:paraId="011559F3" w14:textId="393A4027" w:rsidR="1F753A1D" w:rsidRDefault="6A9D8429" w:rsidP="1F753A1D">
            <w:pPr>
              <w:spacing w:line="288" w:lineRule="auto"/>
              <w:jc w:val="left"/>
              <w:rPr>
                <w:szCs w:val="22"/>
              </w:rPr>
            </w:pPr>
            <w:r w:rsidRPr="6A9D8429">
              <w:rPr>
                <w:szCs w:val="22"/>
              </w:rPr>
              <w:t>1.7</w:t>
            </w:r>
          </w:p>
        </w:tc>
        <w:tc>
          <w:tcPr>
            <w:tcW w:w="1494" w:type="dxa"/>
          </w:tcPr>
          <w:p w14:paraId="680B473B" w14:textId="093DCF96" w:rsidR="1F753A1D" w:rsidRDefault="6A9D8429" w:rsidP="1F753A1D">
            <w:pPr>
              <w:spacing w:line="288" w:lineRule="auto"/>
              <w:jc w:val="left"/>
              <w:rPr>
                <w:szCs w:val="22"/>
              </w:rPr>
            </w:pPr>
            <w:r w:rsidRPr="6A9D8429">
              <w:rPr>
                <w:szCs w:val="22"/>
              </w:rPr>
              <w:t>CeZ</w:t>
            </w:r>
          </w:p>
        </w:tc>
        <w:tc>
          <w:tcPr>
            <w:tcW w:w="5210" w:type="dxa"/>
            <w:gridSpan w:val="2"/>
          </w:tcPr>
          <w:p w14:paraId="34F8558C" w14:textId="6634A7E3" w:rsidR="1F753A1D" w:rsidRDefault="6A9D8429" w:rsidP="1F753A1D">
            <w:pPr>
              <w:spacing w:line="288" w:lineRule="auto"/>
              <w:jc w:val="left"/>
              <w:rPr>
                <w:szCs w:val="22"/>
              </w:rPr>
            </w:pPr>
            <w:r w:rsidRPr="6A9D8429">
              <w:rPr>
                <w:rFonts w:eastAsia="Arial"/>
                <w:color w:val="000000" w:themeColor="text1"/>
                <w:szCs w:val="22"/>
              </w:rPr>
              <w:t xml:space="preserve">Aktualizacja opisu dla Wyszukaj wolne terminy, </w:t>
            </w:r>
            <w:proofErr w:type="spellStart"/>
            <w:r w:rsidRPr="6A9D8429">
              <w:rPr>
                <w:rFonts w:eastAsia="Arial"/>
                <w:color w:val="000000" w:themeColor="text1"/>
                <w:szCs w:val="22"/>
              </w:rPr>
              <w:t>zapiszDaneMus</w:t>
            </w:r>
            <w:proofErr w:type="spellEnd"/>
          </w:p>
        </w:tc>
      </w:tr>
      <w:tr w:rsidR="00B568BB" w14:paraId="2B77DAA6" w14:textId="77777777" w:rsidTr="034FE0C0">
        <w:trPr>
          <w:trHeight w:val="340"/>
        </w:trPr>
        <w:tc>
          <w:tcPr>
            <w:tcW w:w="1374" w:type="dxa"/>
          </w:tcPr>
          <w:p w14:paraId="30673DC6" w14:textId="6BB0FB1E" w:rsidR="51991CC7" w:rsidRDefault="51991CC7" w:rsidP="51991CC7">
            <w:pPr>
              <w:spacing w:line="288" w:lineRule="auto"/>
              <w:jc w:val="left"/>
              <w:rPr>
                <w:szCs w:val="22"/>
              </w:rPr>
            </w:pPr>
            <w:r w:rsidRPr="51991CC7">
              <w:rPr>
                <w:szCs w:val="22"/>
              </w:rPr>
              <w:t>2022-06-28</w:t>
            </w:r>
          </w:p>
        </w:tc>
        <w:tc>
          <w:tcPr>
            <w:tcW w:w="893" w:type="dxa"/>
          </w:tcPr>
          <w:p w14:paraId="2B6E585B" w14:textId="5603AAEF" w:rsidR="51991CC7" w:rsidRDefault="51991CC7" w:rsidP="51991CC7">
            <w:pPr>
              <w:spacing w:line="288" w:lineRule="auto"/>
              <w:jc w:val="left"/>
              <w:rPr>
                <w:szCs w:val="22"/>
              </w:rPr>
            </w:pPr>
            <w:r w:rsidRPr="51991CC7">
              <w:rPr>
                <w:szCs w:val="22"/>
              </w:rPr>
              <w:t>1.8</w:t>
            </w:r>
          </w:p>
        </w:tc>
        <w:tc>
          <w:tcPr>
            <w:tcW w:w="1494" w:type="dxa"/>
          </w:tcPr>
          <w:p w14:paraId="762E62E3" w14:textId="77DFD891" w:rsidR="51991CC7" w:rsidRDefault="51991CC7" w:rsidP="51991CC7">
            <w:pPr>
              <w:spacing w:line="288" w:lineRule="auto"/>
              <w:jc w:val="left"/>
              <w:rPr>
                <w:szCs w:val="22"/>
              </w:rPr>
            </w:pPr>
            <w:r w:rsidRPr="51991CC7">
              <w:rPr>
                <w:szCs w:val="22"/>
              </w:rPr>
              <w:t>CeZ</w:t>
            </w:r>
          </w:p>
        </w:tc>
        <w:tc>
          <w:tcPr>
            <w:tcW w:w="5210" w:type="dxa"/>
            <w:gridSpan w:val="2"/>
          </w:tcPr>
          <w:p w14:paraId="5C430E43" w14:textId="6D8C5341" w:rsidR="51991CC7" w:rsidRDefault="51991CC7" w:rsidP="51991CC7">
            <w:pPr>
              <w:spacing w:line="257" w:lineRule="auto"/>
              <w:jc w:val="left"/>
              <w:rPr>
                <w:rFonts w:eastAsia="Arial"/>
                <w:color w:val="000000" w:themeColor="text1"/>
                <w:szCs w:val="22"/>
              </w:rPr>
            </w:pPr>
            <w:r w:rsidRPr="51991CC7">
              <w:rPr>
                <w:rFonts w:eastAsia="Arial"/>
                <w:color w:val="000000" w:themeColor="text1"/>
                <w:szCs w:val="22"/>
              </w:rPr>
              <w:t xml:space="preserve">Uzupełnienie opisu operacji </w:t>
            </w:r>
            <w:proofErr w:type="spellStart"/>
            <w:r w:rsidRPr="51991CC7">
              <w:rPr>
                <w:rFonts w:eastAsia="Arial"/>
                <w:color w:val="000000" w:themeColor="text1"/>
                <w:szCs w:val="22"/>
              </w:rPr>
              <w:t>rezerwujWizyte</w:t>
            </w:r>
            <w:proofErr w:type="spellEnd"/>
          </w:p>
        </w:tc>
      </w:tr>
      <w:tr w:rsidR="00B568BB" w14:paraId="302FE582" w14:textId="77777777" w:rsidTr="034FE0C0">
        <w:trPr>
          <w:trHeight w:val="340"/>
        </w:trPr>
        <w:tc>
          <w:tcPr>
            <w:tcW w:w="1374" w:type="dxa"/>
          </w:tcPr>
          <w:p w14:paraId="3F059F97" w14:textId="30BC354A" w:rsidR="6F8C261D" w:rsidRDefault="6F8C261D" w:rsidP="6F8C261D">
            <w:pPr>
              <w:spacing w:line="288" w:lineRule="auto"/>
              <w:jc w:val="left"/>
              <w:rPr>
                <w:szCs w:val="22"/>
              </w:rPr>
            </w:pPr>
            <w:r w:rsidRPr="6F8C261D">
              <w:rPr>
                <w:szCs w:val="22"/>
              </w:rPr>
              <w:t>2022-07-01</w:t>
            </w:r>
          </w:p>
        </w:tc>
        <w:tc>
          <w:tcPr>
            <w:tcW w:w="893" w:type="dxa"/>
          </w:tcPr>
          <w:p w14:paraId="3554D879" w14:textId="09A103E4" w:rsidR="6F8C261D" w:rsidRDefault="6F8C261D" w:rsidP="6F8C261D">
            <w:pPr>
              <w:spacing w:line="288" w:lineRule="auto"/>
              <w:jc w:val="left"/>
              <w:rPr>
                <w:szCs w:val="22"/>
              </w:rPr>
            </w:pPr>
            <w:r w:rsidRPr="6F8C261D">
              <w:rPr>
                <w:szCs w:val="22"/>
              </w:rPr>
              <w:t>1.9</w:t>
            </w:r>
          </w:p>
        </w:tc>
        <w:tc>
          <w:tcPr>
            <w:tcW w:w="1494" w:type="dxa"/>
          </w:tcPr>
          <w:p w14:paraId="1B3C63D1" w14:textId="5A4F325C" w:rsidR="6F8C261D" w:rsidRDefault="6F8C261D" w:rsidP="6F8C261D">
            <w:pPr>
              <w:spacing w:line="288" w:lineRule="auto"/>
              <w:jc w:val="left"/>
              <w:rPr>
                <w:szCs w:val="22"/>
              </w:rPr>
            </w:pPr>
            <w:r w:rsidRPr="6F8C261D">
              <w:rPr>
                <w:szCs w:val="22"/>
              </w:rPr>
              <w:t>CeZ</w:t>
            </w:r>
          </w:p>
        </w:tc>
        <w:tc>
          <w:tcPr>
            <w:tcW w:w="5210" w:type="dxa"/>
            <w:gridSpan w:val="2"/>
          </w:tcPr>
          <w:p w14:paraId="0926B90E" w14:textId="17C3620B" w:rsidR="6F8C261D" w:rsidRPr="00F40858" w:rsidRDefault="0D6D40A2" w:rsidP="46FDFA31">
            <w:pPr>
              <w:spacing w:line="257" w:lineRule="auto"/>
              <w:jc w:val="left"/>
              <w:rPr>
                <w:rFonts w:eastAsia="Arial"/>
                <w:szCs w:val="22"/>
              </w:rPr>
            </w:pPr>
            <w:r w:rsidRPr="00F40858">
              <w:rPr>
                <w:rFonts w:eastAsia="Arial"/>
                <w:szCs w:val="22"/>
              </w:rPr>
              <w:t xml:space="preserve">Uzupełnienie opisu operacji </w:t>
            </w:r>
            <w:proofErr w:type="spellStart"/>
            <w:r w:rsidRPr="00F40858">
              <w:rPr>
                <w:rFonts w:eastAsia="Arial"/>
                <w:szCs w:val="22"/>
              </w:rPr>
              <w:t>zmienTerminyWizyt</w:t>
            </w:r>
            <w:proofErr w:type="spellEnd"/>
            <w:r w:rsidRPr="00F40858">
              <w:rPr>
                <w:rFonts w:eastAsia="Arial"/>
                <w:szCs w:val="22"/>
              </w:rPr>
              <w:t xml:space="preserve">, </w:t>
            </w:r>
            <w:proofErr w:type="spellStart"/>
            <w:r w:rsidRPr="00F40858">
              <w:rPr>
                <w:rFonts w:eastAsia="Arial"/>
                <w:szCs w:val="22"/>
              </w:rPr>
              <w:t>zapiszSLoty</w:t>
            </w:r>
            <w:proofErr w:type="spellEnd"/>
          </w:p>
        </w:tc>
      </w:tr>
      <w:tr w:rsidR="00B568BB" w14:paraId="26EE6AAC" w14:textId="77777777" w:rsidTr="034FE0C0">
        <w:trPr>
          <w:trHeight w:val="340"/>
        </w:trPr>
        <w:tc>
          <w:tcPr>
            <w:tcW w:w="1374" w:type="dxa"/>
          </w:tcPr>
          <w:p w14:paraId="1336D4EB" w14:textId="1E60004D" w:rsidR="00344740" w:rsidRPr="6F8C261D" w:rsidRDefault="00344740" w:rsidP="6F8C261D">
            <w:pPr>
              <w:spacing w:line="288" w:lineRule="auto"/>
              <w:jc w:val="left"/>
              <w:rPr>
                <w:szCs w:val="22"/>
              </w:rPr>
            </w:pPr>
            <w:r>
              <w:rPr>
                <w:szCs w:val="22"/>
              </w:rPr>
              <w:t>2022-07</w:t>
            </w:r>
            <w:r w:rsidR="00325939">
              <w:rPr>
                <w:szCs w:val="22"/>
              </w:rPr>
              <w:t>-07</w:t>
            </w:r>
          </w:p>
        </w:tc>
        <w:tc>
          <w:tcPr>
            <w:tcW w:w="893" w:type="dxa"/>
          </w:tcPr>
          <w:p w14:paraId="39930553" w14:textId="3FFE8DCF" w:rsidR="00344740" w:rsidRPr="6F8C261D" w:rsidRDefault="00325939" w:rsidP="6F8C261D">
            <w:pPr>
              <w:spacing w:line="288" w:lineRule="auto"/>
              <w:jc w:val="left"/>
              <w:rPr>
                <w:szCs w:val="22"/>
              </w:rPr>
            </w:pPr>
            <w:r>
              <w:rPr>
                <w:szCs w:val="22"/>
              </w:rPr>
              <w:t>1.10</w:t>
            </w:r>
          </w:p>
        </w:tc>
        <w:tc>
          <w:tcPr>
            <w:tcW w:w="1494" w:type="dxa"/>
          </w:tcPr>
          <w:p w14:paraId="584025B4" w14:textId="221C83DC" w:rsidR="00344740" w:rsidRPr="6F8C261D" w:rsidRDefault="00325939" w:rsidP="6F8C261D">
            <w:pPr>
              <w:spacing w:line="288" w:lineRule="auto"/>
              <w:jc w:val="left"/>
              <w:rPr>
                <w:szCs w:val="22"/>
              </w:rPr>
            </w:pPr>
            <w:r>
              <w:rPr>
                <w:szCs w:val="22"/>
              </w:rPr>
              <w:t>CeZ</w:t>
            </w:r>
          </w:p>
        </w:tc>
        <w:tc>
          <w:tcPr>
            <w:tcW w:w="5210" w:type="dxa"/>
            <w:gridSpan w:val="2"/>
          </w:tcPr>
          <w:p w14:paraId="2FF36174" w14:textId="48C3616B" w:rsidR="00344740" w:rsidRPr="00F40858" w:rsidRDefault="00325939" w:rsidP="46FDFA31">
            <w:pPr>
              <w:spacing w:line="257" w:lineRule="auto"/>
              <w:jc w:val="left"/>
              <w:rPr>
                <w:rFonts w:eastAsia="Arial"/>
                <w:szCs w:val="22"/>
              </w:rPr>
            </w:pPr>
            <w:r w:rsidRPr="00F40858">
              <w:rPr>
                <w:rFonts w:eastAsia="Arial"/>
                <w:szCs w:val="22"/>
              </w:rPr>
              <w:t xml:space="preserve">Aktualizacja </w:t>
            </w:r>
            <w:r w:rsidR="00DE2F17" w:rsidRPr="00F40858">
              <w:rPr>
                <w:rFonts w:eastAsia="Arial"/>
                <w:szCs w:val="22"/>
              </w:rPr>
              <w:t>słownika UPRAWNIENIA DODATKOWE (CECHY DOSTĘPNOŚCI)</w:t>
            </w:r>
          </w:p>
        </w:tc>
      </w:tr>
      <w:tr w:rsidR="00B568BB" w14:paraId="256457C7" w14:textId="77777777" w:rsidTr="034FE0C0">
        <w:trPr>
          <w:trHeight w:val="340"/>
        </w:trPr>
        <w:tc>
          <w:tcPr>
            <w:tcW w:w="1374" w:type="dxa"/>
          </w:tcPr>
          <w:p w14:paraId="623DDD37" w14:textId="099804DC" w:rsidR="00040529" w:rsidRDefault="001442C4" w:rsidP="6F8C261D">
            <w:pPr>
              <w:spacing w:line="288" w:lineRule="auto"/>
              <w:jc w:val="left"/>
              <w:rPr>
                <w:szCs w:val="22"/>
              </w:rPr>
            </w:pPr>
            <w:r>
              <w:rPr>
                <w:szCs w:val="22"/>
              </w:rPr>
              <w:t>2022-07-08</w:t>
            </w:r>
          </w:p>
        </w:tc>
        <w:tc>
          <w:tcPr>
            <w:tcW w:w="893" w:type="dxa"/>
          </w:tcPr>
          <w:p w14:paraId="7A5C8169" w14:textId="18DD32A0" w:rsidR="00040529" w:rsidRDefault="001442C4" w:rsidP="6F8C261D">
            <w:pPr>
              <w:spacing w:line="288" w:lineRule="auto"/>
              <w:jc w:val="left"/>
              <w:rPr>
                <w:szCs w:val="22"/>
              </w:rPr>
            </w:pPr>
            <w:r>
              <w:rPr>
                <w:szCs w:val="22"/>
              </w:rPr>
              <w:t>1.11</w:t>
            </w:r>
          </w:p>
        </w:tc>
        <w:tc>
          <w:tcPr>
            <w:tcW w:w="1494" w:type="dxa"/>
          </w:tcPr>
          <w:p w14:paraId="49DD91B4" w14:textId="5FF8C5D4" w:rsidR="00040529" w:rsidRDefault="001442C4" w:rsidP="6F8C261D">
            <w:pPr>
              <w:spacing w:line="288" w:lineRule="auto"/>
              <w:jc w:val="left"/>
              <w:rPr>
                <w:szCs w:val="22"/>
              </w:rPr>
            </w:pPr>
            <w:r>
              <w:rPr>
                <w:szCs w:val="22"/>
              </w:rPr>
              <w:t>CeZ</w:t>
            </w:r>
          </w:p>
        </w:tc>
        <w:tc>
          <w:tcPr>
            <w:tcW w:w="5210" w:type="dxa"/>
            <w:gridSpan w:val="2"/>
          </w:tcPr>
          <w:p w14:paraId="542B8A45" w14:textId="1B7BCC2C" w:rsidR="00040529" w:rsidRPr="00F40858" w:rsidRDefault="00040529" w:rsidP="46FDFA31">
            <w:pPr>
              <w:spacing w:line="257" w:lineRule="auto"/>
              <w:jc w:val="left"/>
              <w:rPr>
                <w:rFonts w:eastAsia="Arial"/>
                <w:szCs w:val="22"/>
              </w:rPr>
            </w:pPr>
            <w:r w:rsidRPr="00F40858">
              <w:rPr>
                <w:rFonts w:eastAsia="Arial"/>
                <w:szCs w:val="22"/>
              </w:rPr>
              <w:t xml:space="preserve">Aktualizacja opisu </w:t>
            </w:r>
            <w:r w:rsidR="001442C4" w:rsidRPr="00F40858">
              <w:rPr>
                <w:rFonts w:eastAsia="Arial"/>
                <w:szCs w:val="22"/>
              </w:rPr>
              <w:t xml:space="preserve">dla usługi </w:t>
            </w:r>
            <w:proofErr w:type="spellStart"/>
            <w:r w:rsidR="001442C4" w:rsidRPr="00F40858">
              <w:rPr>
                <w:rFonts w:eastAsia="Arial"/>
                <w:szCs w:val="22"/>
              </w:rPr>
              <w:t>WyszukajHarmonogram</w:t>
            </w:r>
            <w:proofErr w:type="spellEnd"/>
          </w:p>
        </w:tc>
      </w:tr>
      <w:tr w:rsidR="00B568BB" w14:paraId="0DF61162" w14:textId="77777777" w:rsidTr="034FE0C0">
        <w:trPr>
          <w:trHeight w:val="340"/>
        </w:trPr>
        <w:tc>
          <w:tcPr>
            <w:tcW w:w="1374" w:type="dxa"/>
          </w:tcPr>
          <w:p w14:paraId="0772172E" w14:textId="126064E8" w:rsidR="00A57C7F" w:rsidRDefault="00A57C7F" w:rsidP="6F8C261D">
            <w:pPr>
              <w:spacing w:line="288" w:lineRule="auto"/>
              <w:jc w:val="left"/>
              <w:rPr>
                <w:szCs w:val="22"/>
              </w:rPr>
            </w:pPr>
            <w:r>
              <w:rPr>
                <w:szCs w:val="22"/>
              </w:rPr>
              <w:t>2022-07-08</w:t>
            </w:r>
          </w:p>
        </w:tc>
        <w:tc>
          <w:tcPr>
            <w:tcW w:w="893" w:type="dxa"/>
          </w:tcPr>
          <w:p w14:paraId="3EEFE985" w14:textId="7742084F" w:rsidR="00A57C7F" w:rsidRDefault="00A57C7F" w:rsidP="6F8C261D">
            <w:pPr>
              <w:spacing w:line="288" w:lineRule="auto"/>
              <w:jc w:val="left"/>
              <w:rPr>
                <w:szCs w:val="22"/>
              </w:rPr>
            </w:pPr>
            <w:r>
              <w:rPr>
                <w:szCs w:val="22"/>
              </w:rPr>
              <w:t>1.12</w:t>
            </w:r>
          </w:p>
        </w:tc>
        <w:tc>
          <w:tcPr>
            <w:tcW w:w="1494" w:type="dxa"/>
          </w:tcPr>
          <w:p w14:paraId="14DE7ACC" w14:textId="7BB7EAC1" w:rsidR="00A57C7F" w:rsidRDefault="00A57C7F" w:rsidP="6F8C261D">
            <w:pPr>
              <w:spacing w:line="288" w:lineRule="auto"/>
              <w:jc w:val="left"/>
              <w:rPr>
                <w:szCs w:val="22"/>
              </w:rPr>
            </w:pPr>
            <w:r>
              <w:rPr>
                <w:szCs w:val="22"/>
              </w:rPr>
              <w:t>CeZ</w:t>
            </w:r>
          </w:p>
        </w:tc>
        <w:tc>
          <w:tcPr>
            <w:tcW w:w="5210" w:type="dxa"/>
            <w:gridSpan w:val="2"/>
          </w:tcPr>
          <w:p w14:paraId="361991AB" w14:textId="1E40E161" w:rsidR="00A57C7F" w:rsidRPr="00F40858" w:rsidRDefault="00A57C7F" w:rsidP="46FDFA31">
            <w:pPr>
              <w:spacing w:line="257" w:lineRule="auto"/>
              <w:jc w:val="left"/>
              <w:rPr>
                <w:rFonts w:eastAsia="Arial"/>
                <w:szCs w:val="22"/>
              </w:rPr>
            </w:pPr>
            <w:r w:rsidRPr="00F40858">
              <w:rPr>
                <w:rFonts w:eastAsia="Arial"/>
                <w:szCs w:val="22"/>
              </w:rPr>
              <w:t>Aktualizacja słownika Rodzaj</w:t>
            </w:r>
            <w:r w:rsidR="006242C5" w:rsidRPr="00F40858">
              <w:rPr>
                <w:rFonts w:eastAsia="Arial"/>
                <w:szCs w:val="22"/>
              </w:rPr>
              <w:t>e</w:t>
            </w:r>
            <w:r w:rsidRPr="00F40858">
              <w:rPr>
                <w:rFonts w:eastAsia="Arial"/>
                <w:szCs w:val="22"/>
              </w:rPr>
              <w:t xml:space="preserve"> Slotów</w:t>
            </w:r>
            <w:r w:rsidR="00C802BF" w:rsidRPr="00F40858">
              <w:rPr>
                <w:rFonts w:eastAsia="Arial"/>
                <w:szCs w:val="22"/>
              </w:rPr>
              <w:t xml:space="preserve"> i dodanie słownika Kodów Stron Ciała</w:t>
            </w:r>
            <w:r w:rsidR="00E01498" w:rsidRPr="00F40858">
              <w:rPr>
                <w:rFonts w:eastAsia="Arial"/>
                <w:szCs w:val="22"/>
              </w:rPr>
              <w:t xml:space="preserve">, aktualizacja opisu usługi </w:t>
            </w:r>
            <w:proofErr w:type="spellStart"/>
            <w:r w:rsidR="00E01498" w:rsidRPr="00F40858">
              <w:rPr>
                <w:rFonts w:eastAsia="Arial"/>
                <w:szCs w:val="22"/>
              </w:rPr>
              <w:t>zapiszNaWizyte</w:t>
            </w:r>
            <w:proofErr w:type="spellEnd"/>
          </w:p>
        </w:tc>
      </w:tr>
      <w:tr w:rsidR="00B568BB" w14:paraId="7EB68A2C" w14:textId="77777777" w:rsidTr="034FE0C0">
        <w:trPr>
          <w:trHeight w:val="340"/>
        </w:trPr>
        <w:tc>
          <w:tcPr>
            <w:tcW w:w="1374" w:type="dxa"/>
          </w:tcPr>
          <w:p w14:paraId="6AFF684C" w14:textId="4CB6654A" w:rsidR="00E922DD" w:rsidRDefault="00E922DD" w:rsidP="00E922DD">
            <w:pPr>
              <w:spacing w:line="288" w:lineRule="auto"/>
              <w:jc w:val="left"/>
              <w:rPr>
                <w:szCs w:val="22"/>
              </w:rPr>
            </w:pPr>
            <w:r>
              <w:rPr>
                <w:szCs w:val="22"/>
              </w:rPr>
              <w:t>2022-</w:t>
            </w:r>
            <w:r w:rsidR="00830948">
              <w:rPr>
                <w:szCs w:val="22"/>
              </w:rPr>
              <w:t>07-13</w:t>
            </w:r>
          </w:p>
        </w:tc>
        <w:tc>
          <w:tcPr>
            <w:tcW w:w="893" w:type="dxa"/>
          </w:tcPr>
          <w:p w14:paraId="63510BE4" w14:textId="2E6EEBC0" w:rsidR="00E922DD" w:rsidRDefault="00830948" w:rsidP="00E922DD">
            <w:pPr>
              <w:spacing w:line="288" w:lineRule="auto"/>
              <w:jc w:val="left"/>
              <w:rPr>
                <w:szCs w:val="22"/>
              </w:rPr>
            </w:pPr>
            <w:r>
              <w:rPr>
                <w:szCs w:val="22"/>
              </w:rPr>
              <w:t>1.13</w:t>
            </w:r>
          </w:p>
        </w:tc>
        <w:tc>
          <w:tcPr>
            <w:tcW w:w="1494" w:type="dxa"/>
          </w:tcPr>
          <w:p w14:paraId="37421367" w14:textId="7BD0F1BB" w:rsidR="00E922DD" w:rsidRDefault="00830948" w:rsidP="00E922DD">
            <w:pPr>
              <w:spacing w:line="288" w:lineRule="auto"/>
              <w:jc w:val="left"/>
              <w:rPr>
                <w:szCs w:val="22"/>
              </w:rPr>
            </w:pPr>
            <w:r>
              <w:rPr>
                <w:szCs w:val="22"/>
              </w:rPr>
              <w:t>CeZ</w:t>
            </w:r>
          </w:p>
        </w:tc>
        <w:tc>
          <w:tcPr>
            <w:tcW w:w="5210" w:type="dxa"/>
            <w:gridSpan w:val="2"/>
          </w:tcPr>
          <w:p w14:paraId="7CEF2DA2" w14:textId="5675AB44" w:rsidR="00E922DD" w:rsidRPr="00F40858" w:rsidRDefault="00E922DD" w:rsidP="00E922DD">
            <w:pPr>
              <w:spacing w:line="257" w:lineRule="auto"/>
              <w:jc w:val="left"/>
              <w:rPr>
                <w:rFonts w:eastAsia="Arial"/>
                <w:szCs w:val="22"/>
              </w:rPr>
            </w:pPr>
            <w:r>
              <w:rPr>
                <w:rFonts w:eastAsia="Arial"/>
                <w:szCs w:val="22"/>
              </w:rPr>
              <w:t xml:space="preserve">Dodanie słownika kodów </w:t>
            </w:r>
            <w:r w:rsidRPr="006F732B">
              <w:rPr>
                <w:rFonts w:eastAsia="Arial"/>
                <w:szCs w:val="22"/>
              </w:rPr>
              <w:t xml:space="preserve">osób uprawnionych do korzystania ze świadczeń bez skierowania – </w:t>
            </w:r>
            <w:r w:rsidR="00AA7746">
              <w:rPr>
                <w:rFonts w:eastAsia="Arial"/>
                <w:szCs w:val="22"/>
              </w:rPr>
              <w:t>min.</w:t>
            </w:r>
            <w:r w:rsidRPr="006F732B">
              <w:rPr>
                <w:rFonts w:eastAsia="Arial"/>
                <w:szCs w:val="22"/>
              </w:rPr>
              <w:t>.57</w:t>
            </w:r>
            <w:r w:rsidR="00767C20">
              <w:rPr>
                <w:rFonts w:eastAsia="Arial"/>
                <w:szCs w:val="22"/>
              </w:rPr>
              <w:t xml:space="preserve"> oraz aktualizacja zapisu usług: </w:t>
            </w:r>
            <w:proofErr w:type="spellStart"/>
            <w:r w:rsidR="00767C20">
              <w:rPr>
                <w:rFonts w:eastAsia="Arial"/>
                <w:szCs w:val="22"/>
              </w:rPr>
              <w:t>zapiszSloty</w:t>
            </w:r>
            <w:proofErr w:type="spellEnd"/>
            <w:r w:rsidR="00767C20">
              <w:rPr>
                <w:rFonts w:eastAsia="Arial"/>
                <w:szCs w:val="22"/>
              </w:rPr>
              <w:t xml:space="preserve">, </w:t>
            </w:r>
            <w:proofErr w:type="spellStart"/>
            <w:r w:rsidR="00767C20">
              <w:rPr>
                <w:rFonts w:eastAsia="Arial"/>
                <w:szCs w:val="22"/>
              </w:rPr>
              <w:t>zmienDaneWizyty</w:t>
            </w:r>
            <w:proofErr w:type="spellEnd"/>
            <w:r w:rsidR="00FF27C2">
              <w:rPr>
                <w:rFonts w:eastAsia="Arial"/>
                <w:szCs w:val="22"/>
              </w:rPr>
              <w:t xml:space="preserve">, </w:t>
            </w:r>
            <w:proofErr w:type="spellStart"/>
            <w:r w:rsidR="00FF27C2">
              <w:rPr>
                <w:rFonts w:eastAsia="Arial"/>
                <w:szCs w:val="22"/>
              </w:rPr>
              <w:t>zakonczWizyty</w:t>
            </w:r>
            <w:proofErr w:type="spellEnd"/>
          </w:p>
        </w:tc>
      </w:tr>
      <w:tr w:rsidR="00B568BB" w14:paraId="07C10C7C" w14:textId="77777777" w:rsidTr="034FE0C0">
        <w:trPr>
          <w:trHeight w:val="340"/>
        </w:trPr>
        <w:tc>
          <w:tcPr>
            <w:tcW w:w="1374" w:type="dxa"/>
          </w:tcPr>
          <w:p w14:paraId="709572A8" w14:textId="387B5EAE" w:rsidR="3F90DC37" w:rsidRDefault="2611087A" w:rsidP="3F90DC37">
            <w:pPr>
              <w:spacing w:line="288" w:lineRule="auto"/>
              <w:jc w:val="left"/>
            </w:pPr>
            <w:r>
              <w:t>2022</w:t>
            </w:r>
            <w:r w:rsidR="009B7EB1">
              <w:t>-</w:t>
            </w:r>
            <w:r>
              <w:t>07</w:t>
            </w:r>
            <w:r w:rsidR="009B7EB1">
              <w:t>-</w:t>
            </w:r>
            <w:r>
              <w:t>25</w:t>
            </w:r>
          </w:p>
        </w:tc>
        <w:tc>
          <w:tcPr>
            <w:tcW w:w="893" w:type="dxa"/>
          </w:tcPr>
          <w:p w14:paraId="52CE4C08" w14:textId="1CD54A21" w:rsidR="3F90DC37" w:rsidRDefault="2611087A" w:rsidP="3F90DC37">
            <w:pPr>
              <w:spacing w:line="288" w:lineRule="auto"/>
              <w:jc w:val="left"/>
            </w:pPr>
            <w:r>
              <w:t>1.15</w:t>
            </w:r>
          </w:p>
        </w:tc>
        <w:tc>
          <w:tcPr>
            <w:tcW w:w="1494" w:type="dxa"/>
          </w:tcPr>
          <w:p w14:paraId="1CFBDC0C" w14:textId="13C91C58" w:rsidR="3F90DC37" w:rsidRDefault="2611087A" w:rsidP="3F90DC37">
            <w:pPr>
              <w:spacing w:line="288" w:lineRule="auto"/>
              <w:jc w:val="left"/>
            </w:pPr>
            <w:r>
              <w:t>CeZ</w:t>
            </w:r>
          </w:p>
        </w:tc>
        <w:tc>
          <w:tcPr>
            <w:tcW w:w="5210" w:type="dxa"/>
            <w:gridSpan w:val="2"/>
          </w:tcPr>
          <w:p w14:paraId="7496F5F8" w14:textId="51C02CA6" w:rsidR="3F90DC37" w:rsidRDefault="2611087A" w:rsidP="3F90DC37">
            <w:pPr>
              <w:spacing w:line="257" w:lineRule="auto"/>
              <w:jc w:val="left"/>
              <w:rPr>
                <w:rFonts w:eastAsia="Arial"/>
              </w:rPr>
            </w:pPr>
            <w:r w:rsidRPr="2AC197AA">
              <w:rPr>
                <w:rFonts w:eastAsia="Arial"/>
              </w:rPr>
              <w:t>Dodanie dwóch pozycji w słowniku Kod Zakresu Świadczeń</w:t>
            </w:r>
          </w:p>
        </w:tc>
      </w:tr>
      <w:tr w:rsidR="00B568BB" w14:paraId="19EC2A4A" w14:textId="77777777" w:rsidTr="034FE0C0">
        <w:trPr>
          <w:trHeight w:val="340"/>
        </w:trPr>
        <w:tc>
          <w:tcPr>
            <w:tcW w:w="1374" w:type="dxa"/>
          </w:tcPr>
          <w:p w14:paraId="3DA3B429" w14:textId="4EDD28CF" w:rsidR="74A818BA" w:rsidRDefault="74A818BA" w:rsidP="2AC197AA">
            <w:pPr>
              <w:spacing w:line="288" w:lineRule="auto"/>
              <w:jc w:val="left"/>
            </w:pPr>
            <w:r>
              <w:t>2022</w:t>
            </w:r>
            <w:r w:rsidR="009B7EB1">
              <w:t>-</w:t>
            </w:r>
            <w:r>
              <w:t>08</w:t>
            </w:r>
            <w:r w:rsidR="009B7EB1">
              <w:t>-</w:t>
            </w:r>
            <w:r>
              <w:t>19</w:t>
            </w:r>
          </w:p>
        </w:tc>
        <w:tc>
          <w:tcPr>
            <w:tcW w:w="893" w:type="dxa"/>
          </w:tcPr>
          <w:p w14:paraId="078DBC7E" w14:textId="47E56458" w:rsidR="74A818BA" w:rsidRDefault="74A818BA" w:rsidP="2AC197AA">
            <w:pPr>
              <w:spacing w:line="288" w:lineRule="auto"/>
              <w:jc w:val="left"/>
            </w:pPr>
            <w:r>
              <w:t>1.16</w:t>
            </w:r>
          </w:p>
        </w:tc>
        <w:tc>
          <w:tcPr>
            <w:tcW w:w="1494" w:type="dxa"/>
          </w:tcPr>
          <w:p w14:paraId="6F9D8104" w14:textId="373965E3" w:rsidR="74A818BA" w:rsidRDefault="74A818BA" w:rsidP="2AC197AA">
            <w:pPr>
              <w:spacing w:line="288" w:lineRule="auto"/>
              <w:jc w:val="left"/>
            </w:pPr>
            <w:r>
              <w:t>CeZ</w:t>
            </w:r>
          </w:p>
        </w:tc>
        <w:tc>
          <w:tcPr>
            <w:tcW w:w="5210" w:type="dxa"/>
            <w:gridSpan w:val="2"/>
          </w:tcPr>
          <w:p w14:paraId="1331ECC5" w14:textId="0D80BE8C" w:rsidR="74A818BA" w:rsidRDefault="74A818BA" w:rsidP="2AC197AA">
            <w:pPr>
              <w:spacing w:line="257" w:lineRule="auto"/>
              <w:jc w:val="left"/>
              <w:rPr>
                <w:rFonts w:eastAsia="Arial"/>
              </w:rPr>
            </w:pPr>
            <w:r w:rsidRPr="0062C706">
              <w:rPr>
                <w:rFonts w:eastAsia="Arial"/>
              </w:rPr>
              <w:t xml:space="preserve">Dodanie opisu usługi </w:t>
            </w:r>
            <w:proofErr w:type="spellStart"/>
            <w:r w:rsidRPr="0062C706">
              <w:rPr>
                <w:rFonts w:eastAsia="Arial"/>
              </w:rPr>
              <w:t>zapiszWizytyHistoryczne</w:t>
            </w:r>
            <w:proofErr w:type="spellEnd"/>
          </w:p>
        </w:tc>
      </w:tr>
      <w:tr w:rsidR="00B568BB" w14:paraId="05E8C777" w14:textId="77777777" w:rsidTr="034FE0C0">
        <w:trPr>
          <w:trHeight w:val="340"/>
        </w:trPr>
        <w:tc>
          <w:tcPr>
            <w:tcW w:w="1374" w:type="dxa"/>
          </w:tcPr>
          <w:p w14:paraId="59D56938" w14:textId="065EC6A8" w:rsidR="002F1371" w:rsidRDefault="002F1371" w:rsidP="2AC197AA">
            <w:pPr>
              <w:spacing w:line="288" w:lineRule="auto"/>
              <w:jc w:val="left"/>
            </w:pPr>
            <w:r>
              <w:t>2022</w:t>
            </w:r>
            <w:r w:rsidR="009B7EB1">
              <w:t>-</w:t>
            </w:r>
            <w:r>
              <w:t>08</w:t>
            </w:r>
            <w:r w:rsidR="009B7EB1">
              <w:t>-</w:t>
            </w:r>
            <w:r>
              <w:t>26</w:t>
            </w:r>
          </w:p>
        </w:tc>
        <w:tc>
          <w:tcPr>
            <w:tcW w:w="893" w:type="dxa"/>
          </w:tcPr>
          <w:p w14:paraId="6B326A99" w14:textId="0BA04E39" w:rsidR="002F1371" w:rsidRDefault="002F1371" w:rsidP="2AC197AA">
            <w:pPr>
              <w:spacing w:line="288" w:lineRule="auto"/>
              <w:jc w:val="left"/>
            </w:pPr>
            <w:r>
              <w:t>1.17</w:t>
            </w:r>
          </w:p>
        </w:tc>
        <w:tc>
          <w:tcPr>
            <w:tcW w:w="1494" w:type="dxa"/>
          </w:tcPr>
          <w:p w14:paraId="083066F2" w14:textId="2A4C12A7" w:rsidR="002F1371" w:rsidRDefault="002F1371" w:rsidP="2AC197AA">
            <w:pPr>
              <w:spacing w:line="288" w:lineRule="auto"/>
              <w:jc w:val="left"/>
            </w:pPr>
            <w:r>
              <w:t>CeZ</w:t>
            </w:r>
          </w:p>
        </w:tc>
        <w:tc>
          <w:tcPr>
            <w:tcW w:w="5210" w:type="dxa"/>
            <w:gridSpan w:val="2"/>
          </w:tcPr>
          <w:p w14:paraId="43EA1307" w14:textId="3F41A872" w:rsidR="002F1371" w:rsidRPr="2AC197AA" w:rsidRDefault="002F1371" w:rsidP="2AC197AA">
            <w:pPr>
              <w:spacing w:line="257" w:lineRule="auto"/>
              <w:jc w:val="left"/>
              <w:rPr>
                <w:rFonts w:eastAsia="Arial"/>
              </w:rPr>
            </w:pPr>
            <w:r w:rsidRPr="0062C706">
              <w:rPr>
                <w:rFonts w:eastAsia="Arial"/>
              </w:rPr>
              <w:t>Dodanie definicji dla slotu współdzielonego</w:t>
            </w:r>
          </w:p>
        </w:tc>
      </w:tr>
      <w:tr w:rsidR="00B568BB" w14:paraId="713EB1D2" w14:textId="77777777" w:rsidTr="034FE0C0">
        <w:trPr>
          <w:trHeight w:val="340"/>
        </w:trPr>
        <w:tc>
          <w:tcPr>
            <w:tcW w:w="1374" w:type="dxa"/>
          </w:tcPr>
          <w:p w14:paraId="4AB507F9" w14:textId="4752FE93" w:rsidR="64D7FF36" w:rsidRDefault="64D7FF36" w:rsidP="761F417F">
            <w:pPr>
              <w:spacing w:line="288" w:lineRule="auto"/>
              <w:jc w:val="left"/>
            </w:pPr>
            <w:r>
              <w:t>2022</w:t>
            </w:r>
            <w:r w:rsidR="009B7EB1">
              <w:t>-</w:t>
            </w:r>
            <w:r>
              <w:t>09</w:t>
            </w:r>
            <w:r w:rsidR="009B7EB1">
              <w:t>-</w:t>
            </w:r>
            <w:r>
              <w:t>09</w:t>
            </w:r>
          </w:p>
        </w:tc>
        <w:tc>
          <w:tcPr>
            <w:tcW w:w="893" w:type="dxa"/>
          </w:tcPr>
          <w:p w14:paraId="04233087" w14:textId="7C429FBE" w:rsidR="64D7FF36" w:rsidRDefault="64D7FF36" w:rsidP="761F417F">
            <w:pPr>
              <w:spacing w:line="288" w:lineRule="auto"/>
              <w:jc w:val="left"/>
            </w:pPr>
            <w:r>
              <w:t>1.19</w:t>
            </w:r>
          </w:p>
        </w:tc>
        <w:tc>
          <w:tcPr>
            <w:tcW w:w="1494" w:type="dxa"/>
          </w:tcPr>
          <w:p w14:paraId="503EA5B0" w14:textId="6C7DBDC6" w:rsidR="64D7FF36" w:rsidRDefault="64D7FF36" w:rsidP="761F417F">
            <w:pPr>
              <w:spacing w:line="288" w:lineRule="auto"/>
              <w:jc w:val="left"/>
            </w:pPr>
            <w:r>
              <w:t>CeZ</w:t>
            </w:r>
          </w:p>
        </w:tc>
        <w:tc>
          <w:tcPr>
            <w:tcW w:w="5210" w:type="dxa"/>
            <w:gridSpan w:val="2"/>
          </w:tcPr>
          <w:p w14:paraId="1FF8C3E9" w14:textId="09E778AC" w:rsidR="64D7FF36" w:rsidRDefault="64D7FF36" w:rsidP="761F417F">
            <w:pPr>
              <w:spacing w:line="257" w:lineRule="auto"/>
              <w:jc w:val="left"/>
              <w:rPr>
                <w:rFonts w:eastAsia="Arial"/>
              </w:rPr>
            </w:pPr>
            <w:r w:rsidRPr="761F417F">
              <w:rPr>
                <w:rFonts w:eastAsia="Arial"/>
              </w:rPr>
              <w:t xml:space="preserve">Dodanie opisu usług </w:t>
            </w:r>
            <w:proofErr w:type="spellStart"/>
            <w:r w:rsidRPr="761F417F">
              <w:rPr>
                <w:rFonts w:eastAsia="Arial"/>
              </w:rPr>
              <w:t>pobierzBazoweDaneListySlotow</w:t>
            </w:r>
            <w:proofErr w:type="spellEnd"/>
            <w:r w:rsidRPr="761F417F">
              <w:rPr>
                <w:rFonts w:eastAsia="Arial"/>
              </w:rPr>
              <w:t xml:space="preserve"> i </w:t>
            </w:r>
            <w:proofErr w:type="spellStart"/>
            <w:r w:rsidRPr="761F417F">
              <w:rPr>
                <w:rFonts w:eastAsia="Arial"/>
              </w:rPr>
              <w:t>pobierzDaneSlotu</w:t>
            </w:r>
            <w:proofErr w:type="spellEnd"/>
          </w:p>
        </w:tc>
      </w:tr>
      <w:tr w:rsidR="00B568BB" w14:paraId="56FEE8EE" w14:textId="77777777" w:rsidTr="034FE0C0">
        <w:trPr>
          <w:trHeight w:val="340"/>
        </w:trPr>
        <w:tc>
          <w:tcPr>
            <w:tcW w:w="1374" w:type="dxa"/>
          </w:tcPr>
          <w:p w14:paraId="03E9187B" w14:textId="6BB4C8BF" w:rsidR="0E348874" w:rsidRPr="00D6367A" w:rsidRDefault="0E348874" w:rsidP="0062C706">
            <w:pPr>
              <w:spacing w:line="288" w:lineRule="auto"/>
              <w:jc w:val="left"/>
            </w:pPr>
            <w:r w:rsidRPr="00D6367A">
              <w:t>2022</w:t>
            </w:r>
            <w:r w:rsidR="009B7EB1">
              <w:t>-</w:t>
            </w:r>
            <w:r w:rsidRPr="00D6367A">
              <w:t>09</w:t>
            </w:r>
            <w:r w:rsidR="009B7EB1">
              <w:t>-</w:t>
            </w:r>
            <w:r w:rsidRPr="00D6367A">
              <w:t>21</w:t>
            </w:r>
          </w:p>
        </w:tc>
        <w:tc>
          <w:tcPr>
            <w:tcW w:w="893" w:type="dxa"/>
          </w:tcPr>
          <w:p w14:paraId="33E55E9C" w14:textId="1D581EF3" w:rsidR="0E348874" w:rsidRPr="00D6367A" w:rsidRDefault="0E348874" w:rsidP="0062C706">
            <w:pPr>
              <w:spacing w:line="288" w:lineRule="auto"/>
              <w:jc w:val="left"/>
            </w:pPr>
            <w:r w:rsidRPr="00D6367A">
              <w:t>1.20</w:t>
            </w:r>
          </w:p>
        </w:tc>
        <w:tc>
          <w:tcPr>
            <w:tcW w:w="1494" w:type="dxa"/>
          </w:tcPr>
          <w:p w14:paraId="054F7E79" w14:textId="7D761283" w:rsidR="0E348874" w:rsidRPr="00D6367A" w:rsidRDefault="0E348874">
            <w:pPr>
              <w:spacing w:line="288" w:lineRule="auto"/>
              <w:jc w:val="left"/>
            </w:pPr>
            <w:r w:rsidRPr="00D6367A">
              <w:t>CeZ</w:t>
            </w:r>
          </w:p>
        </w:tc>
        <w:tc>
          <w:tcPr>
            <w:tcW w:w="5210" w:type="dxa"/>
            <w:gridSpan w:val="2"/>
          </w:tcPr>
          <w:p w14:paraId="5DA3DAC9" w14:textId="2AA2F0B9" w:rsidR="0E348874" w:rsidRPr="00D6367A" w:rsidRDefault="0E348874" w:rsidP="0062C706">
            <w:pPr>
              <w:spacing w:line="257" w:lineRule="auto"/>
              <w:jc w:val="left"/>
              <w:rPr>
                <w:rFonts w:eastAsia="Arial"/>
              </w:rPr>
            </w:pPr>
            <w:r w:rsidRPr="00D6367A">
              <w:rPr>
                <w:rFonts w:eastAsia="Arial"/>
              </w:rPr>
              <w:t xml:space="preserve">Dodanie opisu usługi </w:t>
            </w:r>
            <w:proofErr w:type="spellStart"/>
            <w:r w:rsidRPr="00D6367A">
              <w:rPr>
                <w:rFonts w:eastAsia="Arial"/>
              </w:rPr>
              <w:t>pobierzPrognozowanyTermin</w:t>
            </w:r>
            <w:proofErr w:type="spellEnd"/>
          </w:p>
        </w:tc>
      </w:tr>
      <w:tr w:rsidR="00B568BB" w14:paraId="3466AED9" w14:textId="77777777" w:rsidTr="034FE0C0">
        <w:trPr>
          <w:trHeight w:val="340"/>
        </w:trPr>
        <w:tc>
          <w:tcPr>
            <w:tcW w:w="1374" w:type="dxa"/>
          </w:tcPr>
          <w:p w14:paraId="42D50BC8" w14:textId="634DAD73" w:rsidR="7FD551C0" w:rsidRDefault="7FD551C0" w:rsidP="695AA2D3">
            <w:pPr>
              <w:spacing w:line="288" w:lineRule="auto"/>
              <w:jc w:val="left"/>
            </w:pPr>
            <w:r>
              <w:t>2022</w:t>
            </w:r>
            <w:r w:rsidR="009B7EB1">
              <w:t>-</w:t>
            </w:r>
            <w:r>
              <w:t>10</w:t>
            </w:r>
            <w:r w:rsidR="009B7EB1">
              <w:t>-</w:t>
            </w:r>
            <w:r>
              <w:t>03</w:t>
            </w:r>
          </w:p>
        </w:tc>
        <w:tc>
          <w:tcPr>
            <w:tcW w:w="893" w:type="dxa"/>
          </w:tcPr>
          <w:p w14:paraId="56318C67" w14:textId="67478437" w:rsidR="7FD551C0" w:rsidRDefault="7FD551C0" w:rsidP="695AA2D3">
            <w:pPr>
              <w:spacing w:line="288" w:lineRule="auto"/>
              <w:jc w:val="left"/>
            </w:pPr>
            <w:r>
              <w:t>1.21</w:t>
            </w:r>
          </w:p>
        </w:tc>
        <w:tc>
          <w:tcPr>
            <w:tcW w:w="1494" w:type="dxa"/>
          </w:tcPr>
          <w:p w14:paraId="7A4D4BAD" w14:textId="187A165E" w:rsidR="08751BFE" w:rsidRDefault="08751BFE" w:rsidP="695AA2D3">
            <w:pPr>
              <w:spacing w:line="288" w:lineRule="auto"/>
              <w:jc w:val="left"/>
            </w:pPr>
            <w:r>
              <w:t>CeZ</w:t>
            </w:r>
          </w:p>
        </w:tc>
        <w:tc>
          <w:tcPr>
            <w:tcW w:w="5210" w:type="dxa"/>
            <w:gridSpan w:val="2"/>
          </w:tcPr>
          <w:p w14:paraId="7772B82A" w14:textId="38A0731A" w:rsidR="08751BFE" w:rsidRDefault="08751BFE" w:rsidP="001E5B40">
            <w:pPr>
              <w:spacing w:line="257" w:lineRule="auto"/>
              <w:jc w:val="left"/>
              <w:rPr>
                <w:rFonts w:eastAsia="Arial"/>
              </w:rPr>
            </w:pPr>
            <w:r w:rsidRPr="695AA2D3">
              <w:rPr>
                <w:rFonts w:eastAsia="Arial"/>
              </w:rPr>
              <w:t xml:space="preserve">Aktualizacja kodów dla słownika </w:t>
            </w:r>
            <w:proofErr w:type="spellStart"/>
            <w:r w:rsidRPr="695AA2D3">
              <w:rPr>
                <w:rFonts w:eastAsia="Arial"/>
              </w:rPr>
              <w:t>KodPłci</w:t>
            </w:r>
            <w:proofErr w:type="spellEnd"/>
          </w:p>
          <w:p w14:paraId="79819DA8" w14:textId="44EF0C3A" w:rsidR="208A0F86" w:rsidRDefault="208A0F86" w:rsidP="001E5B40">
            <w:pPr>
              <w:spacing w:line="257" w:lineRule="auto"/>
              <w:jc w:val="left"/>
              <w:rPr>
                <w:rFonts w:eastAsia="Arial"/>
              </w:rPr>
            </w:pPr>
            <w:r w:rsidRPr="695AA2D3">
              <w:rPr>
                <w:rFonts w:eastAsia="Arial"/>
              </w:rPr>
              <w:t>Dodanie słownika Przyczyna Zakończenia Wizyty</w:t>
            </w:r>
          </w:p>
          <w:p w14:paraId="378E8457" w14:textId="23A3FEDD" w:rsidR="208A0F86" w:rsidRDefault="407499BE" w:rsidP="001E5B40">
            <w:pPr>
              <w:spacing w:line="257" w:lineRule="auto"/>
              <w:jc w:val="left"/>
              <w:rPr>
                <w:rFonts w:eastAsia="Arial"/>
              </w:rPr>
            </w:pPr>
            <w:r w:rsidRPr="63053DCA">
              <w:rPr>
                <w:rFonts w:eastAsia="Arial"/>
              </w:rPr>
              <w:lastRenderedPageBreak/>
              <w:t xml:space="preserve">Aktualizacja kodów dla słownika </w:t>
            </w:r>
            <w:proofErr w:type="spellStart"/>
            <w:r w:rsidRPr="63053DCA">
              <w:rPr>
                <w:rFonts w:eastAsia="Arial"/>
              </w:rPr>
              <w:t>KodyPowodówAnulowania</w:t>
            </w:r>
            <w:proofErr w:type="spellEnd"/>
          </w:p>
        </w:tc>
      </w:tr>
      <w:tr w:rsidR="00B568BB" w14:paraId="79F45281" w14:textId="77777777" w:rsidTr="034FE0C0">
        <w:trPr>
          <w:trHeight w:val="340"/>
        </w:trPr>
        <w:tc>
          <w:tcPr>
            <w:tcW w:w="1374" w:type="dxa"/>
          </w:tcPr>
          <w:p w14:paraId="03493C3D" w14:textId="552A186A" w:rsidR="777250E8" w:rsidRDefault="777250E8" w:rsidP="1575B1F2">
            <w:pPr>
              <w:spacing w:line="288" w:lineRule="auto"/>
              <w:jc w:val="left"/>
            </w:pPr>
            <w:r>
              <w:lastRenderedPageBreak/>
              <w:t>2022</w:t>
            </w:r>
            <w:r w:rsidR="009B7EB1">
              <w:t>-</w:t>
            </w:r>
            <w:r>
              <w:t>10</w:t>
            </w:r>
            <w:r w:rsidR="009B7EB1">
              <w:t>-</w:t>
            </w:r>
            <w:r>
              <w:t>03</w:t>
            </w:r>
          </w:p>
        </w:tc>
        <w:tc>
          <w:tcPr>
            <w:tcW w:w="893" w:type="dxa"/>
          </w:tcPr>
          <w:p w14:paraId="078725A0" w14:textId="7DC35AA7" w:rsidR="777250E8" w:rsidRDefault="777250E8" w:rsidP="1575B1F2">
            <w:pPr>
              <w:spacing w:line="288" w:lineRule="auto"/>
              <w:jc w:val="left"/>
            </w:pPr>
            <w:r>
              <w:t>1.22</w:t>
            </w:r>
          </w:p>
        </w:tc>
        <w:tc>
          <w:tcPr>
            <w:tcW w:w="1494" w:type="dxa"/>
          </w:tcPr>
          <w:p w14:paraId="10ED5727" w14:textId="23A5CDA0" w:rsidR="777250E8" w:rsidRDefault="777250E8" w:rsidP="1575B1F2">
            <w:pPr>
              <w:spacing w:line="288" w:lineRule="auto"/>
              <w:jc w:val="left"/>
            </w:pPr>
            <w:r>
              <w:t>CeZ</w:t>
            </w:r>
          </w:p>
        </w:tc>
        <w:tc>
          <w:tcPr>
            <w:tcW w:w="5210" w:type="dxa"/>
            <w:gridSpan w:val="2"/>
          </w:tcPr>
          <w:p w14:paraId="18727CE1" w14:textId="4AF78BA6" w:rsidR="777250E8" w:rsidRDefault="777250E8" w:rsidP="00BF057A">
            <w:pPr>
              <w:spacing w:line="257" w:lineRule="auto"/>
              <w:jc w:val="left"/>
              <w:rPr>
                <w:rFonts w:eastAsia="Arial"/>
              </w:rPr>
            </w:pPr>
            <w:r w:rsidRPr="1575B1F2">
              <w:rPr>
                <w:rFonts w:eastAsia="Arial"/>
              </w:rPr>
              <w:t xml:space="preserve">Zaktualizowano rozdział 6.20 </w:t>
            </w:r>
            <w:proofErr w:type="spellStart"/>
            <w:r w:rsidRPr="1575B1F2">
              <w:rPr>
                <w:rFonts w:eastAsia="Arial"/>
              </w:rPr>
              <w:t>zapiszNaWizyte</w:t>
            </w:r>
            <w:proofErr w:type="spellEnd"/>
            <w:r w:rsidRPr="1575B1F2">
              <w:rPr>
                <w:rFonts w:eastAsia="Arial"/>
              </w:rPr>
              <w:t>.</w:t>
            </w:r>
          </w:p>
          <w:p w14:paraId="39796C58" w14:textId="1EF872E3" w:rsidR="777250E8" w:rsidRDefault="777250E8" w:rsidP="1575B1F2">
            <w:pPr>
              <w:spacing w:line="257" w:lineRule="auto"/>
              <w:jc w:val="left"/>
            </w:pPr>
            <w:r w:rsidRPr="1575B1F2">
              <w:rPr>
                <w:rFonts w:eastAsia="Arial"/>
              </w:rPr>
              <w:t>Dodano rozdział: 10.16 Dokumenty będące podstawą wizyty.</w:t>
            </w:r>
          </w:p>
          <w:p w14:paraId="2B50F887" w14:textId="6C996CC3" w:rsidR="1575B1F2" w:rsidRDefault="777250E8" w:rsidP="1575B1F2">
            <w:pPr>
              <w:spacing w:line="257" w:lineRule="auto"/>
              <w:jc w:val="left"/>
              <w:rPr>
                <w:rFonts w:eastAsia="Arial"/>
              </w:rPr>
            </w:pPr>
            <w:r w:rsidRPr="1575B1F2">
              <w:rPr>
                <w:rFonts w:eastAsia="Arial"/>
              </w:rPr>
              <w:t>Usunięto rozdział: 10.12 Kod typ dostępności</w:t>
            </w:r>
          </w:p>
        </w:tc>
      </w:tr>
      <w:tr w:rsidR="00B568BB" w14:paraId="29F980B5" w14:textId="77777777" w:rsidTr="034FE0C0">
        <w:trPr>
          <w:trHeight w:val="1538"/>
        </w:trPr>
        <w:tc>
          <w:tcPr>
            <w:tcW w:w="1374" w:type="dxa"/>
            <w:tcBorders>
              <w:top w:val="single" w:sz="4" w:space="0" w:color="auto"/>
              <w:left w:val="single" w:sz="4" w:space="0" w:color="auto"/>
              <w:bottom w:val="single" w:sz="4" w:space="0" w:color="auto"/>
              <w:right w:val="single" w:sz="4" w:space="0" w:color="auto"/>
            </w:tcBorders>
          </w:tcPr>
          <w:p w14:paraId="391A0334" w14:textId="32F87866" w:rsidR="001A07FD" w:rsidRDefault="001A07FD" w:rsidP="1575B1F2">
            <w:pPr>
              <w:spacing w:line="288" w:lineRule="auto"/>
              <w:jc w:val="left"/>
            </w:pPr>
            <w:r>
              <w:t>2022</w:t>
            </w:r>
            <w:r w:rsidR="009B7EB1">
              <w:t>-</w:t>
            </w:r>
            <w:r>
              <w:t>10</w:t>
            </w:r>
            <w:r w:rsidR="009B7EB1">
              <w:t>-</w:t>
            </w:r>
            <w:r w:rsidR="008E1F07">
              <w:t>10</w:t>
            </w:r>
          </w:p>
        </w:tc>
        <w:tc>
          <w:tcPr>
            <w:tcW w:w="893" w:type="dxa"/>
            <w:tcBorders>
              <w:top w:val="single" w:sz="4" w:space="0" w:color="auto"/>
              <w:left w:val="single" w:sz="4" w:space="0" w:color="auto"/>
              <w:bottom w:val="single" w:sz="4" w:space="0" w:color="auto"/>
              <w:right w:val="single" w:sz="4" w:space="0" w:color="auto"/>
            </w:tcBorders>
          </w:tcPr>
          <w:p w14:paraId="35F9C28D" w14:textId="5B0976C6" w:rsidR="001A07FD" w:rsidRDefault="001A07FD" w:rsidP="1575B1F2">
            <w:pPr>
              <w:spacing w:line="288" w:lineRule="auto"/>
              <w:jc w:val="left"/>
            </w:pPr>
            <w:r>
              <w:t>1.23</w:t>
            </w:r>
          </w:p>
        </w:tc>
        <w:tc>
          <w:tcPr>
            <w:tcW w:w="1494" w:type="dxa"/>
            <w:tcBorders>
              <w:top w:val="single" w:sz="4" w:space="0" w:color="auto"/>
              <w:left w:val="single" w:sz="4" w:space="0" w:color="auto"/>
              <w:bottom w:val="single" w:sz="4" w:space="0" w:color="auto"/>
              <w:right w:val="single" w:sz="4" w:space="0" w:color="auto"/>
            </w:tcBorders>
          </w:tcPr>
          <w:p w14:paraId="49A95AD6" w14:textId="2BCBCCEF" w:rsidR="001A07FD" w:rsidRDefault="001A07FD" w:rsidP="1575B1F2">
            <w:pPr>
              <w:spacing w:line="288" w:lineRule="auto"/>
              <w:jc w:val="left"/>
            </w:pPr>
            <w:r>
              <w:t>CeZ</w:t>
            </w:r>
          </w:p>
        </w:tc>
        <w:tc>
          <w:tcPr>
            <w:tcW w:w="5210" w:type="dxa"/>
            <w:gridSpan w:val="2"/>
            <w:tcBorders>
              <w:top w:val="single" w:sz="4" w:space="0" w:color="auto"/>
              <w:left w:val="single" w:sz="4" w:space="0" w:color="auto"/>
              <w:bottom w:val="single" w:sz="4" w:space="0" w:color="auto"/>
              <w:right w:val="single" w:sz="4" w:space="0" w:color="auto"/>
            </w:tcBorders>
          </w:tcPr>
          <w:p w14:paraId="010EA5C1" w14:textId="012FBE1F" w:rsidR="001A07FD" w:rsidRPr="1575B1F2" w:rsidRDefault="2EF65312" w:rsidP="00BF057A">
            <w:pPr>
              <w:spacing w:line="257" w:lineRule="auto"/>
              <w:jc w:val="left"/>
              <w:rPr>
                <w:rFonts w:eastAsia="Arial"/>
              </w:rPr>
            </w:pPr>
            <w:r w:rsidRPr="26BA5455">
              <w:rPr>
                <w:rFonts w:eastAsia="Arial"/>
              </w:rPr>
              <w:t>Zaktualizowano rozdział</w:t>
            </w:r>
            <w:r w:rsidR="05C28B12" w:rsidRPr="26BA5455">
              <w:rPr>
                <w:rFonts w:eastAsia="Arial"/>
              </w:rPr>
              <w:t xml:space="preserve"> 5.2, </w:t>
            </w:r>
            <w:r w:rsidRPr="26BA5455">
              <w:rPr>
                <w:rFonts w:eastAsia="Arial"/>
              </w:rPr>
              <w:t>6.8</w:t>
            </w:r>
            <w:r w:rsidR="26DBDE3B" w:rsidRPr="26BA5455">
              <w:rPr>
                <w:rFonts w:eastAsia="Arial"/>
              </w:rPr>
              <w:t xml:space="preserve"> </w:t>
            </w:r>
            <w:proofErr w:type="spellStart"/>
            <w:r w:rsidR="26DBDE3B" w:rsidRPr="26BA5455">
              <w:rPr>
                <w:rFonts w:eastAsia="Arial"/>
              </w:rPr>
              <w:t>zapiszHarmonogram</w:t>
            </w:r>
            <w:proofErr w:type="spellEnd"/>
            <w:r w:rsidR="527B6DB1" w:rsidRPr="26BA5455">
              <w:rPr>
                <w:rFonts w:eastAsia="Arial"/>
              </w:rPr>
              <w:t xml:space="preserve">, </w:t>
            </w:r>
            <w:r w:rsidR="61EA3A9E" w:rsidRPr="26BA5455">
              <w:rPr>
                <w:rFonts w:eastAsia="Arial"/>
              </w:rPr>
              <w:t xml:space="preserve">6.2 </w:t>
            </w:r>
            <w:proofErr w:type="spellStart"/>
            <w:r w:rsidR="61EA3A9E" w:rsidRPr="26BA5455">
              <w:rPr>
                <w:rFonts w:eastAsia="Arial"/>
              </w:rPr>
              <w:t>zapiszDaneMus</w:t>
            </w:r>
            <w:proofErr w:type="spellEnd"/>
            <w:r w:rsidR="61EA3A9E" w:rsidRPr="26BA5455">
              <w:rPr>
                <w:rFonts w:eastAsia="Arial"/>
              </w:rPr>
              <w:t xml:space="preserve">, </w:t>
            </w:r>
            <w:r w:rsidR="29FE7CDF" w:rsidRPr="26BA5455">
              <w:rPr>
                <w:rFonts w:eastAsia="Arial"/>
              </w:rPr>
              <w:t>6</w:t>
            </w:r>
            <w:r w:rsidR="66B2CD5B" w:rsidRPr="26BA5455">
              <w:rPr>
                <w:rFonts w:eastAsia="Arial"/>
              </w:rPr>
              <w:t>.</w:t>
            </w:r>
            <w:r w:rsidR="29FE7CDF" w:rsidRPr="26BA5455">
              <w:rPr>
                <w:rFonts w:eastAsia="Arial"/>
              </w:rPr>
              <w:t xml:space="preserve">12. </w:t>
            </w:r>
            <w:proofErr w:type="spellStart"/>
            <w:r w:rsidR="29FE7CDF" w:rsidRPr="26BA5455">
              <w:rPr>
                <w:rFonts w:eastAsia="Arial"/>
              </w:rPr>
              <w:t>zapiszSloty</w:t>
            </w:r>
            <w:proofErr w:type="spellEnd"/>
            <w:r w:rsidR="66B2CD5B" w:rsidRPr="26BA5455">
              <w:rPr>
                <w:rFonts w:eastAsia="Arial"/>
              </w:rPr>
              <w:t xml:space="preserve">, 6.19 </w:t>
            </w:r>
            <w:proofErr w:type="spellStart"/>
            <w:r w:rsidR="66B2CD5B" w:rsidRPr="26BA5455">
              <w:rPr>
                <w:rFonts w:eastAsia="Arial"/>
              </w:rPr>
              <w:t>rezerwujWizyte</w:t>
            </w:r>
            <w:proofErr w:type="spellEnd"/>
            <w:r w:rsidR="6C06E14F" w:rsidRPr="26BA5455">
              <w:rPr>
                <w:rFonts w:eastAsia="Arial"/>
              </w:rPr>
              <w:t xml:space="preserve">, </w:t>
            </w:r>
            <w:r w:rsidR="747A5577" w:rsidRPr="26BA5455">
              <w:rPr>
                <w:rFonts w:eastAsia="Arial"/>
              </w:rPr>
              <w:t xml:space="preserve">9 </w:t>
            </w:r>
            <w:r w:rsidR="22BEECD7" w:rsidRPr="26BA5455">
              <w:rPr>
                <w:rFonts w:eastAsia="Arial"/>
              </w:rPr>
              <w:t xml:space="preserve">Diagram </w:t>
            </w:r>
            <w:r w:rsidR="67CB62D2" w:rsidRPr="26BA5455">
              <w:rPr>
                <w:rFonts w:eastAsia="Arial"/>
              </w:rPr>
              <w:t xml:space="preserve">stanu slotów, </w:t>
            </w:r>
            <w:r w:rsidR="61EA3A9E" w:rsidRPr="26BA5455">
              <w:rPr>
                <w:rFonts w:eastAsia="Arial"/>
              </w:rPr>
              <w:t xml:space="preserve">dodano </w:t>
            </w:r>
            <w:r w:rsidR="0E39392C" w:rsidRPr="26BA5455">
              <w:rPr>
                <w:rFonts w:eastAsia="Arial"/>
              </w:rPr>
              <w:t xml:space="preserve">6.37 </w:t>
            </w:r>
            <w:proofErr w:type="spellStart"/>
            <w:r w:rsidR="0E39392C" w:rsidRPr="26BA5455">
              <w:rPr>
                <w:rFonts w:eastAsia="Arial"/>
              </w:rPr>
              <w:t>aktywujMus</w:t>
            </w:r>
            <w:proofErr w:type="spellEnd"/>
            <w:r w:rsidR="66CBA66A" w:rsidRPr="26BA5455">
              <w:rPr>
                <w:rFonts w:eastAsia="Arial"/>
              </w:rPr>
              <w:t xml:space="preserve">, </w:t>
            </w:r>
          </w:p>
        </w:tc>
      </w:tr>
      <w:tr w:rsidR="00B568BB" w14:paraId="6A4712FB" w14:textId="77777777" w:rsidTr="034FE0C0">
        <w:trPr>
          <w:trHeight w:val="340"/>
        </w:trPr>
        <w:tc>
          <w:tcPr>
            <w:tcW w:w="1374" w:type="dxa"/>
          </w:tcPr>
          <w:p w14:paraId="07444698" w14:textId="70F824F9" w:rsidR="00494FF1" w:rsidRDefault="00494FF1" w:rsidP="1575B1F2">
            <w:pPr>
              <w:spacing w:line="288" w:lineRule="auto"/>
              <w:jc w:val="left"/>
            </w:pPr>
            <w:r>
              <w:t>2022</w:t>
            </w:r>
            <w:r w:rsidR="009B7EB1">
              <w:t>-</w:t>
            </w:r>
            <w:r>
              <w:t>10</w:t>
            </w:r>
            <w:r w:rsidR="009B7EB1">
              <w:t>-</w:t>
            </w:r>
            <w:r>
              <w:t>13</w:t>
            </w:r>
          </w:p>
        </w:tc>
        <w:tc>
          <w:tcPr>
            <w:tcW w:w="893" w:type="dxa"/>
          </w:tcPr>
          <w:p w14:paraId="6154DB5B" w14:textId="055D8AB3" w:rsidR="00494FF1" w:rsidRDefault="00494FF1" w:rsidP="1575B1F2">
            <w:pPr>
              <w:spacing w:line="288" w:lineRule="auto"/>
              <w:jc w:val="left"/>
            </w:pPr>
            <w:r>
              <w:t>1.24</w:t>
            </w:r>
          </w:p>
        </w:tc>
        <w:tc>
          <w:tcPr>
            <w:tcW w:w="1494" w:type="dxa"/>
          </w:tcPr>
          <w:p w14:paraId="0F701D5C" w14:textId="490FD171" w:rsidR="00494FF1" w:rsidRDefault="00494FF1" w:rsidP="1575B1F2">
            <w:pPr>
              <w:spacing w:line="288" w:lineRule="auto"/>
              <w:jc w:val="left"/>
            </w:pPr>
            <w:r>
              <w:t>CeZ</w:t>
            </w:r>
          </w:p>
        </w:tc>
        <w:tc>
          <w:tcPr>
            <w:tcW w:w="5210" w:type="dxa"/>
            <w:gridSpan w:val="2"/>
          </w:tcPr>
          <w:p w14:paraId="5B230A18" w14:textId="414370AA" w:rsidR="00494FF1" w:rsidRPr="26BA5455" w:rsidRDefault="00494FF1" w:rsidP="73DE64F2">
            <w:pPr>
              <w:spacing w:line="257" w:lineRule="auto"/>
              <w:jc w:val="left"/>
              <w:rPr>
                <w:rFonts w:eastAsia="Arial"/>
              </w:rPr>
            </w:pPr>
            <w:r>
              <w:rPr>
                <w:rFonts w:eastAsia="Arial"/>
              </w:rPr>
              <w:t>Dodanie rozdziału</w:t>
            </w:r>
            <w:r w:rsidR="00DC0628">
              <w:rPr>
                <w:rFonts w:eastAsia="Arial"/>
              </w:rPr>
              <w:t xml:space="preserve"> </w:t>
            </w:r>
            <w:r w:rsidR="00DC0628">
              <w:rPr>
                <w:rFonts w:eastAsia="Arial"/>
              </w:rPr>
              <w:fldChar w:fldCharType="begin"/>
            </w:r>
            <w:r w:rsidR="00DC0628">
              <w:rPr>
                <w:rFonts w:eastAsia="Arial"/>
              </w:rPr>
              <w:instrText xml:space="preserve"> REF _Ref116565439 \w \h </w:instrText>
            </w:r>
            <w:r w:rsidR="00DC0628">
              <w:rPr>
                <w:rFonts w:eastAsia="Arial"/>
              </w:rPr>
            </w:r>
            <w:r w:rsidR="00DC0628">
              <w:rPr>
                <w:rFonts w:eastAsia="Arial"/>
              </w:rPr>
              <w:fldChar w:fldCharType="separate"/>
            </w:r>
            <w:r w:rsidR="0047657B">
              <w:rPr>
                <w:rFonts w:eastAsia="Arial"/>
              </w:rPr>
              <w:t>10</w:t>
            </w:r>
            <w:r w:rsidR="00DC0628">
              <w:rPr>
                <w:rFonts w:eastAsia="Arial"/>
              </w:rPr>
              <w:fldChar w:fldCharType="end"/>
            </w:r>
            <w:r>
              <w:rPr>
                <w:rFonts w:eastAsia="Arial"/>
              </w:rPr>
              <w:t xml:space="preserve"> opisującego notyfikacje.</w:t>
            </w:r>
          </w:p>
        </w:tc>
      </w:tr>
      <w:tr w:rsidR="00B568BB" w14:paraId="168C819C" w14:textId="77777777" w:rsidTr="034FE0C0">
        <w:trPr>
          <w:trHeight w:val="340"/>
        </w:trPr>
        <w:tc>
          <w:tcPr>
            <w:tcW w:w="1374" w:type="dxa"/>
          </w:tcPr>
          <w:p w14:paraId="6B536CBB" w14:textId="325B6FC9" w:rsidR="3D88C42A" w:rsidRDefault="3D88C42A" w:rsidP="72DF60FA">
            <w:pPr>
              <w:spacing w:line="288" w:lineRule="auto"/>
              <w:jc w:val="left"/>
            </w:pPr>
            <w:r>
              <w:t>2022</w:t>
            </w:r>
            <w:r w:rsidR="009B7EB1">
              <w:t>-</w:t>
            </w:r>
            <w:r>
              <w:t>10</w:t>
            </w:r>
            <w:r w:rsidR="009B7EB1">
              <w:t>-</w:t>
            </w:r>
            <w:r>
              <w:t>24</w:t>
            </w:r>
          </w:p>
        </w:tc>
        <w:tc>
          <w:tcPr>
            <w:tcW w:w="893" w:type="dxa"/>
          </w:tcPr>
          <w:p w14:paraId="3915F971" w14:textId="344F9F9E" w:rsidR="3D88C42A" w:rsidRDefault="3D88C42A" w:rsidP="72DF60FA">
            <w:pPr>
              <w:spacing w:line="288" w:lineRule="auto"/>
              <w:jc w:val="left"/>
            </w:pPr>
            <w:r>
              <w:t>1.25</w:t>
            </w:r>
          </w:p>
        </w:tc>
        <w:tc>
          <w:tcPr>
            <w:tcW w:w="1494" w:type="dxa"/>
          </w:tcPr>
          <w:p w14:paraId="07BDF701" w14:textId="7AF6B3B9" w:rsidR="3D88C42A" w:rsidRDefault="3D88C42A" w:rsidP="72DF60FA">
            <w:pPr>
              <w:spacing w:line="288" w:lineRule="auto"/>
              <w:jc w:val="left"/>
            </w:pPr>
            <w:r>
              <w:t>CeZ</w:t>
            </w:r>
          </w:p>
        </w:tc>
        <w:tc>
          <w:tcPr>
            <w:tcW w:w="5210" w:type="dxa"/>
            <w:gridSpan w:val="2"/>
          </w:tcPr>
          <w:p w14:paraId="55EFA76A" w14:textId="701B7308" w:rsidR="3D88C42A" w:rsidRDefault="3D88C42A" w:rsidP="72DF60FA">
            <w:pPr>
              <w:spacing w:line="257" w:lineRule="auto"/>
              <w:jc w:val="left"/>
              <w:rPr>
                <w:rFonts w:eastAsia="Arial"/>
              </w:rPr>
            </w:pPr>
            <w:r w:rsidRPr="02A089D0">
              <w:rPr>
                <w:rFonts w:eastAsia="Arial"/>
              </w:rPr>
              <w:t>Zaktualizowano rozdział</w:t>
            </w:r>
            <w:r w:rsidR="009B7EB1" w:rsidRPr="02A089D0">
              <w:rPr>
                <w:rFonts w:eastAsia="Arial"/>
              </w:rPr>
              <w:t xml:space="preserve"> 6.4 </w:t>
            </w:r>
            <w:proofErr w:type="spellStart"/>
            <w:r w:rsidR="009B7EB1" w:rsidRPr="02A089D0">
              <w:rPr>
                <w:rFonts w:eastAsia="Arial"/>
              </w:rPr>
              <w:t>edytujDaneMus</w:t>
            </w:r>
            <w:proofErr w:type="spellEnd"/>
            <w:r w:rsidR="36213B82" w:rsidRPr="02A089D0">
              <w:rPr>
                <w:rFonts w:eastAsia="Arial"/>
              </w:rPr>
              <w:t>, rozdział 7 Import inicjalnych danych grafików</w:t>
            </w:r>
            <w:r w:rsidR="00093D6E">
              <w:rPr>
                <w:rFonts w:eastAsia="Arial"/>
              </w:rPr>
              <w:t>, przeniesienie tabeli opisują</w:t>
            </w:r>
            <w:r w:rsidR="004A77C2">
              <w:rPr>
                <w:rFonts w:eastAsia="Arial"/>
              </w:rPr>
              <w:t>cej obsługiwane statusy slotów z ro</w:t>
            </w:r>
            <w:r w:rsidR="00ED5717">
              <w:rPr>
                <w:rFonts w:eastAsia="Arial"/>
              </w:rPr>
              <w:t>z</w:t>
            </w:r>
            <w:r w:rsidR="004A77C2">
              <w:rPr>
                <w:rFonts w:eastAsia="Arial"/>
              </w:rPr>
              <w:t>działu ze słownikami do rozdziału z diagramem statusów slotu</w:t>
            </w:r>
          </w:p>
        </w:tc>
      </w:tr>
      <w:tr w:rsidR="00B568BB" w14:paraId="454F4360" w14:textId="77777777" w:rsidTr="034FE0C0">
        <w:trPr>
          <w:trHeight w:val="340"/>
        </w:trPr>
        <w:tc>
          <w:tcPr>
            <w:tcW w:w="1374" w:type="dxa"/>
          </w:tcPr>
          <w:p w14:paraId="54788B7A" w14:textId="18FF2FD8" w:rsidR="00AF3358" w:rsidRDefault="00AF3358" w:rsidP="72DF60FA">
            <w:pPr>
              <w:spacing w:line="288" w:lineRule="auto"/>
              <w:jc w:val="left"/>
            </w:pPr>
            <w:r>
              <w:t>2022-10-24</w:t>
            </w:r>
          </w:p>
        </w:tc>
        <w:tc>
          <w:tcPr>
            <w:tcW w:w="893" w:type="dxa"/>
          </w:tcPr>
          <w:p w14:paraId="2F8BB0AC" w14:textId="0088299A" w:rsidR="00AF3358" w:rsidRDefault="00AF3358" w:rsidP="72DF60FA">
            <w:pPr>
              <w:spacing w:line="288" w:lineRule="auto"/>
              <w:jc w:val="left"/>
            </w:pPr>
            <w:r>
              <w:t>1.26</w:t>
            </w:r>
          </w:p>
        </w:tc>
        <w:tc>
          <w:tcPr>
            <w:tcW w:w="1494" w:type="dxa"/>
          </w:tcPr>
          <w:p w14:paraId="1D0578CC" w14:textId="6913D364" w:rsidR="00AF3358" w:rsidRDefault="00AF3358" w:rsidP="72DF60FA">
            <w:pPr>
              <w:spacing w:line="288" w:lineRule="auto"/>
              <w:jc w:val="left"/>
            </w:pPr>
            <w:r>
              <w:t>CeZ</w:t>
            </w:r>
          </w:p>
        </w:tc>
        <w:tc>
          <w:tcPr>
            <w:tcW w:w="5210" w:type="dxa"/>
            <w:gridSpan w:val="2"/>
          </w:tcPr>
          <w:p w14:paraId="75F7FA6E" w14:textId="4018F559" w:rsidR="00AF3358" w:rsidRPr="02A089D0" w:rsidRDefault="00AF3358" w:rsidP="72DF60FA">
            <w:pPr>
              <w:spacing w:line="257" w:lineRule="auto"/>
              <w:jc w:val="left"/>
              <w:rPr>
                <w:rFonts w:eastAsia="Arial"/>
              </w:rPr>
            </w:pPr>
            <w:r>
              <w:rPr>
                <w:rFonts w:eastAsia="Arial"/>
              </w:rPr>
              <w:t xml:space="preserve">Zaktualizowano rozdział </w:t>
            </w:r>
            <w:r>
              <w:rPr>
                <w:rFonts w:eastAsia="Arial"/>
              </w:rPr>
              <w:fldChar w:fldCharType="begin"/>
            </w:r>
            <w:r>
              <w:rPr>
                <w:rFonts w:eastAsia="Arial"/>
              </w:rPr>
              <w:instrText xml:space="preserve"> REF _Ref116565439 \w \h </w:instrText>
            </w:r>
            <w:r>
              <w:rPr>
                <w:rFonts w:eastAsia="Arial"/>
              </w:rPr>
            </w:r>
            <w:r>
              <w:rPr>
                <w:rFonts w:eastAsia="Arial"/>
              </w:rPr>
              <w:fldChar w:fldCharType="separate"/>
            </w:r>
            <w:r w:rsidR="0047657B">
              <w:rPr>
                <w:rFonts w:eastAsia="Arial"/>
              </w:rPr>
              <w:t>10</w:t>
            </w:r>
            <w:r>
              <w:rPr>
                <w:rFonts w:eastAsia="Arial"/>
              </w:rPr>
              <w:fldChar w:fldCharType="end"/>
            </w:r>
            <w:r>
              <w:rPr>
                <w:rFonts w:eastAsia="Arial"/>
              </w:rPr>
              <w:t xml:space="preserve"> opisując</w:t>
            </w:r>
            <w:r w:rsidR="00D62501">
              <w:rPr>
                <w:rFonts w:eastAsia="Arial"/>
              </w:rPr>
              <w:t>y</w:t>
            </w:r>
            <w:r>
              <w:rPr>
                <w:rFonts w:eastAsia="Arial"/>
              </w:rPr>
              <w:t xml:space="preserve"> </w:t>
            </w:r>
            <w:proofErr w:type="spellStart"/>
            <w:r>
              <w:rPr>
                <w:rFonts w:eastAsia="Arial"/>
              </w:rPr>
              <w:t>notyfikacj.in</w:t>
            </w:r>
            <w:r w:rsidR="00AA7746">
              <w:rPr>
                <w:rFonts w:eastAsia="Arial"/>
              </w:rPr>
              <w:t>.</w:t>
            </w:r>
            <w:r>
              <w:rPr>
                <w:rFonts w:eastAsia="Arial"/>
              </w:rPr>
              <w:t>.in</w:t>
            </w:r>
            <w:proofErr w:type="spellEnd"/>
            <w:r>
              <w:rPr>
                <w:rFonts w:eastAsia="Arial"/>
              </w:rPr>
              <w:t>. dodano diagram)</w:t>
            </w:r>
          </w:p>
        </w:tc>
      </w:tr>
      <w:tr w:rsidR="00B568BB" w14:paraId="32CB16AA" w14:textId="77777777" w:rsidTr="034FE0C0">
        <w:trPr>
          <w:trHeight w:val="340"/>
        </w:trPr>
        <w:tc>
          <w:tcPr>
            <w:tcW w:w="1374" w:type="dxa"/>
          </w:tcPr>
          <w:p w14:paraId="4B282145" w14:textId="1A1FA25D" w:rsidR="005670D1" w:rsidRDefault="005670D1" w:rsidP="72DF60FA">
            <w:pPr>
              <w:spacing w:line="288" w:lineRule="auto"/>
              <w:jc w:val="left"/>
            </w:pPr>
            <w:r>
              <w:t>2022-10-24</w:t>
            </w:r>
          </w:p>
        </w:tc>
        <w:tc>
          <w:tcPr>
            <w:tcW w:w="893" w:type="dxa"/>
          </w:tcPr>
          <w:p w14:paraId="5D9141AF" w14:textId="7062F098" w:rsidR="005670D1" w:rsidRDefault="005670D1" w:rsidP="72DF60FA">
            <w:pPr>
              <w:spacing w:line="288" w:lineRule="auto"/>
              <w:jc w:val="left"/>
            </w:pPr>
            <w:r>
              <w:t>1.27</w:t>
            </w:r>
          </w:p>
        </w:tc>
        <w:tc>
          <w:tcPr>
            <w:tcW w:w="1494" w:type="dxa"/>
          </w:tcPr>
          <w:p w14:paraId="2891CCD0" w14:textId="587A6695" w:rsidR="005670D1" w:rsidRDefault="005670D1" w:rsidP="72DF60FA">
            <w:pPr>
              <w:spacing w:line="288" w:lineRule="auto"/>
              <w:jc w:val="left"/>
            </w:pPr>
            <w:r>
              <w:t>CeZ</w:t>
            </w:r>
          </w:p>
        </w:tc>
        <w:tc>
          <w:tcPr>
            <w:tcW w:w="5210" w:type="dxa"/>
            <w:gridSpan w:val="2"/>
          </w:tcPr>
          <w:p w14:paraId="7C6B1329" w14:textId="277DC1BA" w:rsidR="005670D1" w:rsidRDefault="005670D1" w:rsidP="72DF60FA">
            <w:pPr>
              <w:spacing w:line="257" w:lineRule="auto"/>
              <w:jc w:val="left"/>
              <w:rPr>
                <w:rFonts w:eastAsia="Arial"/>
              </w:rPr>
            </w:pPr>
            <w:r>
              <w:rPr>
                <w:rFonts w:eastAsia="Arial"/>
              </w:rPr>
              <w:t>Dodano rozdział 6.38</w:t>
            </w:r>
          </w:p>
        </w:tc>
      </w:tr>
      <w:tr w:rsidR="00B568BB" w14:paraId="66406DEB" w14:textId="77777777" w:rsidTr="034FE0C0">
        <w:trPr>
          <w:trHeight w:val="340"/>
        </w:trPr>
        <w:tc>
          <w:tcPr>
            <w:tcW w:w="1374" w:type="dxa"/>
          </w:tcPr>
          <w:p w14:paraId="0504EB1D" w14:textId="4BA3CF5A" w:rsidR="00DF72D8" w:rsidRDefault="00DF72D8" w:rsidP="72DF60FA">
            <w:pPr>
              <w:spacing w:line="288" w:lineRule="auto"/>
              <w:jc w:val="left"/>
            </w:pPr>
            <w:r>
              <w:t>2022-11-03</w:t>
            </w:r>
          </w:p>
        </w:tc>
        <w:tc>
          <w:tcPr>
            <w:tcW w:w="893" w:type="dxa"/>
          </w:tcPr>
          <w:p w14:paraId="28BC7221" w14:textId="15533E5F" w:rsidR="00DF72D8" w:rsidRDefault="00DF72D8" w:rsidP="72DF60FA">
            <w:pPr>
              <w:spacing w:line="288" w:lineRule="auto"/>
              <w:jc w:val="left"/>
            </w:pPr>
            <w:r>
              <w:t>1</w:t>
            </w:r>
            <w:r w:rsidR="00AA7746">
              <w:t>.</w:t>
            </w:r>
            <w:r>
              <w:t>28</w:t>
            </w:r>
          </w:p>
        </w:tc>
        <w:tc>
          <w:tcPr>
            <w:tcW w:w="1494" w:type="dxa"/>
          </w:tcPr>
          <w:p w14:paraId="60733779" w14:textId="7B802F14" w:rsidR="00DF72D8" w:rsidRDefault="00DF72D8" w:rsidP="72DF60FA">
            <w:pPr>
              <w:spacing w:line="288" w:lineRule="auto"/>
              <w:jc w:val="left"/>
            </w:pPr>
            <w:r>
              <w:t>CeZ</w:t>
            </w:r>
          </w:p>
        </w:tc>
        <w:tc>
          <w:tcPr>
            <w:tcW w:w="5210" w:type="dxa"/>
            <w:gridSpan w:val="2"/>
          </w:tcPr>
          <w:p w14:paraId="3F2414D8" w14:textId="485B9318" w:rsidR="00DF72D8" w:rsidRDefault="00DF72D8" w:rsidP="72DF60FA">
            <w:pPr>
              <w:spacing w:line="257" w:lineRule="auto"/>
              <w:jc w:val="left"/>
              <w:rPr>
                <w:rFonts w:eastAsia="Arial"/>
              </w:rPr>
            </w:pPr>
            <w:r>
              <w:rPr>
                <w:rFonts w:eastAsia="Arial"/>
              </w:rPr>
              <w:t xml:space="preserve">Aktualizacja opisu </w:t>
            </w:r>
            <w:r w:rsidR="00696EC7">
              <w:rPr>
                <w:rFonts w:eastAsia="Arial"/>
              </w:rPr>
              <w:t>w ramach rozdziału 6.38</w:t>
            </w:r>
            <w:r w:rsidR="00C153AD">
              <w:rPr>
                <w:rFonts w:eastAsia="Arial"/>
              </w:rPr>
              <w:t xml:space="preserve"> </w:t>
            </w:r>
            <w:proofErr w:type="spellStart"/>
            <w:r w:rsidR="00C153AD">
              <w:rPr>
                <w:rFonts w:eastAsia="Arial"/>
              </w:rPr>
              <w:t>zasilInicjalnie</w:t>
            </w:r>
            <w:proofErr w:type="spellEnd"/>
            <w:r w:rsidR="00C153AD">
              <w:rPr>
                <w:rFonts w:eastAsia="Arial"/>
              </w:rPr>
              <w:t>.</w:t>
            </w:r>
          </w:p>
        </w:tc>
      </w:tr>
      <w:tr w:rsidR="00B568BB" w14:paraId="4FC19F15" w14:textId="77777777" w:rsidTr="034FE0C0">
        <w:trPr>
          <w:trHeight w:val="340"/>
        </w:trPr>
        <w:tc>
          <w:tcPr>
            <w:tcW w:w="1374" w:type="dxa"/>
          </w:tcPr>
          <w:p w14:paraId="68A47C43" w14:textId="220D944D" w:rsidR="00AA7746" w:rsidRDefault="00AA7746" w:rsidP="72DF60FA">
            <w:pPr>
              <w:spacing w:line="288" w:lineRule="auto"/>
              <w:jc w:val="left"/>
            </w:pPr>
            <w:r>
              <w:t>2022-11-04</w:t>
            </w:r>
          </w:p>
        </w:tc>
        <w:tc>
          <w:tcPr>
            <w:tcW w:w="893" w:type="dxa"/>
          </w:tcPr>
          <w:p w14:paraId="094008C2" w14:textId="1AFA6ABE" w:rsidR="00AA7746" w:rsidRDefault="00AA7746" w:rsidP="72DF60FA">
            <w:pPr>
              <w:spacing w:line="288" w:lineRule="auto"/>
              <w:jc w:val="left"/>
            </w:pPr>
            <w:r>
              <w:t>1.29</w:t>
            </w:r>
          </w:p>
        </w:tc>
        <w:tc>
          <w:tcPr>
            <w:tcW w:w="1494" w:type="dxa"/>
          </w:tcPr>
          <w:p w14:paraId="789CBBF6" w14:textId="33673DEF" w:rsidR="00AA7746" w:rsidRDefault="00AA7746" w:rsidP="72DF60FA">
            <w:pPr>
              <w:spacing w:line="288" w:lineRule="auto"/>
              <w:jc w:val="left"/>
            </w:pPr>
            <w:r>
              <w:t>CeZ</w:t>
            </w:r>
          </w:p>
        </w:tc>
        <w:tc>
          <w:tcPr>
            <w:tcW w:w="5210" w:type="dxa"/>
            <w:gridSpan w:val="2"/>
          </w:tcPr>
          <w:p w14:paraId="2FE3C321" w14:textId="4EB1AFEE" w:rsidR="00AA7746" w:rsidRDefault="00AA7746" w:rsidP="72DF60FA">
            <w:pPr>
              <w:spacing w:line="257" w:lineRule="auto"/>
              <w:jc w:val="left"/>
              <w:rPr>
                <w:rFonts w:eastAsia="Arial"/>
              </w:rPr>
            </w:pPr>
            <w:r>
              <w:rPr>
                <w:rFonts w:eastAsia="Arial"/>
              </w:rPr>
              <w:t xml:space="preserve">Dodanie rozdziału 6.39 z opisem </w:t>
            </w:r>
            <w:r w:rsidR="00592765">
              <w:rPr>
                <w:rFonts w:eastAsia="Arial"/>
              </w:rPr>
              <w:t xml:space="preserve">operacji </w:t>
            </w:r>
            <w:proofErr w:type="spellStart"/>
            <w:r>
              <w:rPr>
                <w:rFonts w:eastAsia="Arial"/>
              </w:rPr>
              <w:t>pobierzListeZadanZasileniaInicjalnego</w:t>
            </w:r>
            <w:proofErr w:type="spellEnd"/>
          </w:p>
        </w:tc>
      </w:tr>
      <w:tr w:rsidR="00B568BB" w14:paraId="4876CDCA" w14:textId="77777777" w:rsidTr="034FE0C0">
        <w:trPr>
          <w:trHeight w:val="340"/>
        </w:trPr>
        <w:tc>
          <w:tcPr>
            <w:tcW w:w="1374" w:type="dxa"/>
          </w:tcPr>
          <w:p w14:paraId="5E2EED54" w14:textId="1217A65A" w:rsidR="00BB6926" w:rsidRDefault="00BB6926" w:rsidP="72DF60FA">
            <w:pPr>
              <w:spacing w:line="288" w:lineRule="auto"/>
              <w:jc w:val="left"/>
            </w:pPr>
            <w:r>
              <w:t>2022-11-14</w:t>
            </w:r>
          </w:p>
        </w:tc>
        <w:tc>
          <w:tcPr>
            <w:tcW w:w="893" w:type="dxa"/>
          </w:tcPr>
          <w:p w14:paraId="49539F4F" w14:textId="617EE7DB" w:rsidR="00BB6926" w:rsidRDefault="00BB6926" w:rsidP="72DF60FA">
            <w:pPr>
              <w:spacing w:line="288" w:lineRule="auto"/>
              <w:jc w:val="left"/>
            </w:pPr>
            <w:r>
              <w:t>1.30</w:t>
            </w:r>
          </w:p>
        </w:tc>
        <w:tc>
          <w:tcPr>
            <w:tcW w:w="1494" w:type="dxa"/>
          </w:tcPr>
          <w:p w14:paraId="281373D7" w14:textId="304657D9" w:rsidR="00BB6926" w:rsidRDefault="00BB6926" w:rsidP="72DF60FA">
            <w:pPr>
              <w:spacing w:line="288" w:lineRule="auto"/>
              <w:jc w:val="left"/>
            </w:pPr>
            <w:r>
              <w:t>CeZ</w:t>
            </w:r>
          </w:p>
        </w:tc>
        <w:tc>
          <w:tcPr>
            <w:tcW w:w="5210" w:type="dxa"/>
            <w:gridSpan w:val="2"/>
          </w:tcPr>
          <w:p w14:paraId="0D4FC64A" w14:textId="7A9CFE7B" w:rsidR="00BB6926" w:rsidRDefault="00873109" w:rsidP="72DF60FA">
            <w:pPr>
              <w:spacing w:line="257" w:lineRule="auto"/>
              <w:jc w:val="left"/>
              <w:rPr>
                <w:rFonts w:eastAsia="Arial"/>
              </w:rPr>
            </w:pPr>
            <w:r w:rsidRPr="437BDC12">
              <w:rPr>
                <w:rStyle w:val="normaltextrun"/>
                <w:u w:val="single"/>
                <w:shd w:val="clear" w:color="auto" w:fill="FFFFFF"/>
              </w:rPr>
              <w:t xml:space="preserve">Doprecyzowanie opisu usługi </w:t>
            </w:r>
            <w:proofErr w:type="spellStart"/>
            <w:r w:rsidRPr="437BDC12">
              <w:rPr>
                <w:rStyle w:val="normaltextrun"/>
                <w:u w:val="single"/>
                <w:shd w:val="clear" w:color="auto" w:fill="FFFFFF"/>
              </w:rPr>
              <w:t>zmienDaneWizyty</w:t>
            </w:r>
            <w:proofErr w:type="spellEnd"/>
          </w:p>
        </w:tc>
      </w:tr>
      <w:tr w:rsidR="00B568BB" w14:paraId="34D01145" w14:textId="77777777" w:rsidTr="034FE0C0">
        <w:trPr>
          <w:trHeight w:val="340"/>
        </w:trPr>
        <w:tc>
          <w:tcPr>
            <w:tcW w:w="1374" w:type="dxa"/>
          </w:tcPr>
          <w:p w14:paraId="7B8D4558" w14:textId="1AAE98F6" w:rsidR="00835090" w:rsidRDefault="00835090" w:rsidP="72DF60FA">
            <w:pPr>
              <w:spacing w:line="288" w:lineRule="auto"/>
              <w:jc w:val="left"/>
            </w:pPr>
            <w:r>
              <w:t>2022-11-18</w:t>
            </w:r>
          </w:p>
        </w:tc>
        <w:tc>
          <w:tcPr>
            <w:tcW w:w="893" w:type="dxa"/>
          </w:tcPr>
          <w:p w14:paraId="75AA3794" w14:textId="44AF2224" w:rsidR="00835090" w:rsidRDefault="00835090" w:rsidP="72DF60FA">
            <w:pPr>
              <w:spacing w:line="288" w:lineRule="auto"/>
              <w:jc w:val="left"/>
            </w:pPr>
            <w:r>
              <w:t>1.31</w:t>
            </w:r>
          </w:p>
        </w:tc>
        <w:tc>
          <w:tcPr>
            <w:tcW w:w="1494" w:type="dxa"/>
          </w:tcPr>
          <w:p w14:paraId="1E23174A" w14:textId="14872104" w:rsidR="00835090" w:rsidRDefault="00835090" w:rsidP="72DF60FA">
            <w:pPr>
              <w:spacing w:line="288" w:lineRule="auto"/>
              <w:jc w:val="left"/>
            </w:pPr>
            <w:r>
              <w:t>CeZ</w:t>
            </w:r>
          </w:p>
        </w:tc>
        <w:tc>
          <w:tcPr>
            <w:tcW w:w="5210" w:type="dxa"/>
            <w:gridSpan w:val="2"/>
          </w:tcPr>
          <w:p w14:paraId="4341225D" w14:textId="1F0A6548" w:rsidR="00835090" w:rsidRDefault="00835090" w:rsidP="72DF60FA">
            <w:pPr>
              <w:spacing w:line="257" w:lineRule="auto"/>
              <w:jc w:val="left"/>
              <w:rPr>
                <w:rStyle w:val="normaltextrun"/>
                <w:color w:val="D13438"/>
                <w:szCs w:val="22"/>
                <w:u w:val="single"/>
                <w:shd w:val="clear" w:color="auto" w:fill="FFFFFF"/>
              </w:rPr>
            </w:pPr>
            <w:r>
              <w:rPr>
                <w:rFonts w:eastAsia="Arial"/>
              </w:rPr>
              <w:t>Dodanie do rozdziału „Notyfikacje” informacji o tym w jakich przypadkach będą wysyłane notyfikacje.</w:t>
            </w:r>
          </w:p>
        </w:tc>
      </w:tr>
      <w:tr w:rsidR="00B568BB" w14:paraId="1A2027E9" w14:textId="77777777" w:rsidTr="034FE0C0">
        <w:trPr>
          <w:trHeight w:val="340"/>
        </w:trPr>
        <w:tc>
          <w:tcPr>
            <w:tcW w:w="1374" w:type="dxa"/>
          </w:tcPr>
          <w:p w14:paraId="62DF602F" w14:textId="52C91F2B" w:rsidR="1F4481A7" w:rsidRDefault="1F4481A7" w:rsidP="55971E37">
            <w:pPr>
              <w:spacing w:line="288" w:lineRule="auto"/>
              <w:jc w:val="left"/>
            </w:pPr>
            <w:r>
              <w:lastRenderedPageBreak/>
              <w:t>2022-11-21</w:t>
            </w:r>
          </w:p>
        </w:tc>
        <w:tc>
          <w:tcPr>
            <w:tcW w:w="893" w:type="dxa"/>
          </w:tcPr>
          <w:p w14:paraId="593E9F7A" w14:textId="4C46D080" w:rsidR="1F4481A7" w:rsidRDefault="1F4481A7" w:rsidP="55971E37">
            <w:pPr>
              <w:spacing w:line="288" w:lineRule="auto"/>
              <w:jc w:val="left"/>
            </w:pPr>
            <w:r>
              <w:t>1.32</w:t>
            </w:r>
          </w:p>
        </w:tc>
        <w:tc>
          <w:tcPr>
            <w:tcW w:w="1494" w:type="dxa"/>
          </w:tcPr>
          <w:p w14:paraId="017D6CF7" w14:textId="66EC5E35" w:rsidR="1F4481A7" w:rsidRDefault="1F4481A7" w:rsidP="55971E37">
            <w:pPr>
              <w:spacing w:line="288" w:lineRule="auto"/>
              <w:jc w:val="left"/>
            </w:pPr>
            <w:r>
              <w:t>CeZ</w:t>
            </w:r>
          </w:p>
        </w:tc>
        <w:tc>
          <w:tcPr>
            <w:tcW w:w="5210" w:type="dxa"/>
            <w:gridSpan w:val="2"/>
          </w:tcPr>
          <w:p w14:paraId="2105267C" w14:textId="3FB3F399" w:rsidR="1F4481A7" w:rsidRDefault="1F4481A7" w:rsidP="55971E37">
            <w:pPr>
              <w:spacing w:line="257" w:lineRule="auto"/>
              <w:jc w:val="left"/>
              <w:rPr>
                <w:rFonts w:eastAsia="Arial"/>
              </w:rPr>
            </w:pPr>
            <w:r w:rsidRPr="55971E37">
              <w:rPr>
                <w:rFonts w:eastAsia="Arial"/>
              </w:rPr>
              <w:t xml:space="preserve">Dodanie rozdziału 6.40 z opisem operacji </w:t>
            </w:r>
            <w:proofErr w:type="spellStart"/>
            <w:r w:rsidRPr="55971E37">
              <w:rPr>
                <w:rFonts w:eastAsia="Arial"/>
              </w:rPr>
              <w:t>pobierzSzczegolyZasileniaInicjalnego</w:t>
            </w:r>
            <w:proofErr w:type="spellEnd"/>
          </w:p>
        </w:tc>
      </w:tr>
      <w:tr w:rsidR="00B568BB" w14:paraId="7F16B036" w14:textId="77777777" w:rsidTr="034FE0C0">
        <w:trPr>
          <w:trHeight w:val="340"/>
        </w:trPr>
        <w:tc>
          <w:tcPr>
            <w:tcW w:w="1374" w:type="dxa"/>
          </w:tcPr>
          <w:p w14:paraId="2BB9320C" w14:textId="2ABC00E1" w:rsidR="6E7B134A" w:rsidRDefault="6E7B134A" w:rsidP="5769D15D">
            <w:pPr>
              <w:spacing w:line="288" w:lineRule="auto"/>
              <w:jc w:val="left"/>
            </w:pPr>
            <w:r>
              <w:t>2022-11-30</w:t>
            </w:r>
          </w:p>
        </w:tc>
        <w:tc>
          <w:tcPr>
            <w:tcW w:w="893" w:type="dxa"/>
          </w:tcPr>
          <w:p w14:paraId="29B6732C" w14:textId="3697F129" w:rsidR="6E7B134A" w:rsidRDefault="6E7B134A" w:rsidP="5769D15D">
            <w:pPr>
              <w:spacing w:line="288" w:lineRule="auto"/>
              <w:jc w:val="left"/>
            </w:pPr>
            <w:r>
              <w:t>1.33</w:t>
            </w:r>
          </w:p>
        </w:tc>
        <w:tc>
          <w:tcPr>
            <w:tcW w:w="1494" w:type="dxa"/>
          </w:tcPr>
          <w:p w14:paraId="1161B789" w14:textId="2E07A19F" w:rsidR="6E7B134A" w:rsidRDefault="6E7B134A" w:rsidP="5769D15D">
            <w:pPr>
              <w:spacing w:line="288" w:lineRule="auto"/>
              <w:jc w:val="left"/>
            </w:pPr>
            <w:r>
              <w:t>CeZ</w:t>
            </w:r>
          </w:p>
        </w:tc>
        <w:tc>
          <w:tcPr>
            <w:tcW w:w="5210" w:type="dxa"/>
            <w:gridSpan w:val="2"/>
          </w:tcPr>
          <w:p w14:paraId="49C58093" w14:textId="66B913FC" w:rsidR="6E7B134A" w:rsidRDefault="6E7B134A" w:rsidP="5769D15D">
            <w:pPr>
              <w:spacing w:line="257" w:lineRule="auto"/>
              <w:jc w:val="left"/>
              <w:rPr>
                <w:rFonts w:eastAsia="Arial"/>
              </w:rPr>
            </w:pPr>
            <w:r w:rsidRPr="5769D15D">
              <w:rPr>
                <w:rFonts w:eastAsia="Arial"/>
              </w:rPr>
              <w:t xml:space="preserve">Modyfikacja warunku początkowego dla </w:t>
            </w:r>
            <w:r w:rsidR="35691A16" w:rsidRPr="5769D15D">
              <w:rPr>
                <w:rFonts w:eastAsia="Arial"/>
              </w:rPr>
              <w:t>operacji</w:t>
            </w:r>
            <w:r w:rsidRPr="5769D15D">
              <w:rPr>
                <w:rFonts w:eastAsia="Arial"/>
              </w:rPr>
              <w:t xml:space="preserve"> Zapisz do poczekalni</w:t>
            </w:r>
          </w:p>
        </w:tc>
      </w:tr>
      <w:tr w:rsidR="00B568BB" w14:paraId="37C9BCB5" w14:textId="77777777" w:rsidTr="034FE0C0">
        <w:trPr>
          <w:trHeight w:val="340"/>
        </w:trPr>
        <w:tc>
          <w:tcPr>
            <w:tcW w:w="1374" w:type="dxa"/>
          </w:tcPr>
          <w:p w14:paraId="45F6000E" w14:textId="1CE9FB0B" w:rsidR="43D80C29" w:rsidRDefault="43D80C29" w:rsidP="61D366D8">
            <w:pPr>
              <w:spacing w:line="288" w:lineRule="auto"/>
              <w:jc w:val="left"/>
            </w:pPr>
            <w:r>
              <w:t>2022-12-13</w:t>
            </w:r>
          </w:p>
        </w:tc>
        <w:tc>
          <w:tcPr>
            <w:tcW w:w="893" w:type="dxa"/>
          </w:tcPr>
          <w:p w14:paraId="578CE3E6" w14:textId="7A277BA3" w:rsidR="61D366D8" w:rsidRDefault="43D80C29" w:rsidP="61D366D8">
            <w:pPr>
              <w:spacing w:line="288" w:lineRule="auto"/>
              <w:jc w:val="left"/>
            </w:pPr>
            <w:r>
              <w:t>1.34</w:t>
            </w:r>
          </w:p>
        </w:tc>
        <w:tc>
          <w:tcPr>
            <w:tcW w:w="1494" w:type="dxa"/>
          </w:tcPr>
          <w:p w14:paraId="4056F741" w14:textId="76FA146E" w:rsidR="61D366D8" w:rsidRDefault="43D80C29" w:rsidP="61D366D8">
            <w:pPr>
              <w:spacing w:line="288" w:lineRule="auto"/>
              <w:jc w:val="left"/>
            </w:pPr>
            <w:r>
              <w:t>CeZ</w:t>
            </w:r>
          </w:p>
        </w:tc>
        <w:tc>
          <w:tcPr>
            <w:tcW w:w="5210" w:type="dxa"/>
            <w:gridSpan w:val="2"/>
          </w:tcPr>
          <w:p w14:paraId="74FB9647" w14:textId="4BC7405C" w:rsidR="61D366D8" w:rsidRDefault="43D80C29" w:rsidP="61D366D8">
            <w:pPr>
              <w:spacing w:line="257" w:lineRule="auto"/>
              <w:jc w:val="left"/>
              <w:rPr>
                <w:rFonts w:eastAsia="Arial"/>
                <w:szCs w:val="22"/>
              </w:rPr>
            </w:pPr>
            <w:r w:rsidRPr="7E06D7DF">
              <w:rPr>
                <w:rFonts w:eastAsia="Arial"/>
              </w:rPr>
              <w:t xml:space="preserve">Dodanie </w:t>
            </w:r>
            <w:r w:rsidR="0040489D">
              <w:rPr>
                <w:rFonts w:eastAsia="Arial"/>
              </w:rPr>
              <w:t>rozdziału 6.41</w:t>
            </w:r>
            <w:r w:rsidR="0060031E">
              <w:rPr>
                <w:rFonts w:eastAsia="Arial"/>
              </w:rPr>
              <w:t xml:space="preserve"> z opisem operacji </w:t>
            </w:r>
            <w:r w:rsidR="0040489D">
              <w:rPr>
                <w:rFonts w:eastAsia="Arial"/>
              </w:rPr>
              <w:t xml:space="preserve"> </w:t>
            </w:r>
            <w:proofErr w:type="spellStart"/>
            <w:r w:rsidRPr="7E06D7DF">
              <w:rPr>
                <w:rFonts w:eastAsia="Arial"/>
                <w:szCs w:val="22"/>
                <w:u w:val="single"/>
              </w:rPr>
              <w:t>anulujRezerwacjeWizyty</w:t>
            </w:r>
            <w:proofErr w:type="spellEnd"/>
          </w:p>
        </w:tc>
      </w:tr>
      <w:tr w:rsidR="00B568BB" w14:paraId="5AD27846" w14:textId="77777777" w:rsidTr="034FE0C0">
        <w:trPr>
          <w:trHeight w:val="340"/>
        </w:trPr>
        <w:tc>
          <w:tcPr>
            <w:tcW w:w="1374" w:type="dxa"/>
          </w:tcPr>
          <w:p w14:paraId="34B4D64F" w14:textId="31AC69DF" w:rsidR="00A06B2D" w:rsidRDefault="00A06B2D" w:rsidP="61D366D8">
            <w:pPr>
              <w:spacing w:line="288" w:lineRule="auto"/>
              <w:jc w:val="left"/>
            </w:pPr>
            <w:r>
              <w:t>2022-12-20</w:t>
            </w:r>
          </w:p>
        </w:tc>
        <w:tc>
          <w:tcPr>
            <w:tcW w:w="893" w:type="dxa"/>
          </w:tcPr>
          <w:p w14:paraId="188E585D" w14:textId="167EB0AB" w:rsidR="00A06B2D" w:rsidRDefault="00A06B2D" w:rsidP="61D366D8">
            <w:pPr>
              <w:spacing w:line="288" w:lineRule="auto"/>
              <w:jc w:val="left"/>
            </w:pPr>
            <w:r>
              <w:t>1.35</w:t>
            </w:r>
          </w:p>
        </w:tc>
        <w:tc>
          <w:tcPr>
            <w:tcW w:w="1494" w:type="dxa"/>
          </w:tcPr>
          <w:p w14:paraId="27E09C16" w14:textId="73BE32ED" w:rsidR="00A06B2D" w:rsidRDefault="00A06B2D" w:rsidP="61D366D8">
            <w:pPr>
              <w:spacing w:line="288" w:lineRule="auto"/>
              <w:jc w:val="left"/>
            </w:pPr>
            <w:r>
              <w:t>CeZ</w:t>
            </w:r>
          </w:p>
        </w:tc>
        <w:tc>
          <w:tcPr>
            <w:tcW w:w="5210" w:type="dxa"/>
            <w:gridSpan w:val="2"/>
          </w:tcPr>
          <w:p w14:paraId="6ED0C996" w14:textId="2D44999B" w:rsidR="00A06B2D" w:rsidRPr="7E06D7DF" w:rsidRDefault="00A06B2D" w:rsidP="61D366D8">
            <w:pPr>
              <w:spacing w:line="257" w:lineRule="auto"/>
              <w:jc w:val="left"/>
              <w:rPr>
                <w:rFonts w:eastAsia="Arial"/>
              </w:rPr>
            </w:pPr>
            <w:r>
              <w:rPr>
                <w:rFonts w:eastAsia="Arial"/>
              </w:rPr>
              <w:t xml:space="preserve">Dodanie nazw kolumn sortowania w rozdz. 6.9 </w:t>
            </w:r>
            <w:proofErr w:type="spellStart"/>
            <w:r>
              <w:rPr>
                <w:rFonts w:eastAsia="Arial"/>
              </w:rPr>
              <w:t>wyszukajHarmonogram</w:t>
            </w:r>
            <w:proofErr w:type="spellEnd"/>
          </w:p>
        </w:tc>
      </w:tr>
      <w:tr w:rsidR="00B568BB" w14:paraId="2D35AC3C" w14:textId="77777777" w:rsidTr="034FE0C0">
        <w:trPr>
          <w:trHeight w:val="340"/>
        </w:trPr>
        <w:tc>
          <w:tcPr>
            <w:tcW w:w="1374" w:type="dxa"/>
          </w:tcPr>
          <w:p w14:paraId="198506D0" w14:textId="1FFB0005" w:rsidR="5B013033" w:rsidRDefault="5B013033" w:rsidP="7DBD6582">
            <w:pPr>
              <w:spacing w:line="288" w:lineRule="auto"/>
              <w:jc w:val="left"/>
            </w:pPr>
            <w:r>
              <w:t>2022-12-27</w:t>
            </w:r>
          </w:p>
        </w:tc>
        <w:tc>
          <w:tcPr>
            <w:tcW w:w="893" w:type="dxa"/>
          </w:tcPr>
          <w:p w14:paraId="5120D121" w14:textId="2EF192D6" w:rsidR="5B013033" w:rsidRDefault="5B013033" w:rsidP="7DBD6582">
            <w:pPr>
              <w:spacing w:line="288" w:lineRule="auto"/>
              <w:jc w:val="left"/>
            </w:pPr>
            <w:r>
              <w:t>1.36</w:t>
            </w:r>
          </w:p>
        </w:tc>
        <w:tc>
          <w:tcPr>
            <w:tcW w:w="1494" w:type="dxa"/>
          </w:tcPr>
          <w:p w14:paraId="030E7271" w14:textId="78A96247" w:rsidR="5B013033" w:rsidRDefault="5B013033" w:rsidP="7DBD6582">
            <w:pPr>
              <w:spacing w:line="288" w:lineRule="auto"/>
              <w:jc w:val="left"/>
            </w:pPr>
            <w:r>
              <w:t>CeZ</w:t>
            </w:r>
          </w:p>
        </w:tc>
        <w:tc>
          <w:tcPr>
            <w:tcW w:w="5210" w:type="dxa"/>
            <w:gridSpan w:val="2"/>
          </w:tcPr>
          <w:p w14:paraId="33362381" w14:textId="2F5A65F5" w:rsidR="5B013033" w:rsidRDefault="5B013033" w:rsidP="7DBD6582">
            <w:pPr>
              <w:spacing w:line="257" w:lineRule="auto"/>
              <w:jc w:val="left"/>
              <w:rPr>
                <w:rFonts w:eastAsia="Arial"/>
              </w:rPr>
            </w:pPr>
            <w:r w:rsidRPr="7DBD6582">
              <w:rPr>
                <w:rFonts w:eastAsia="Arial"/>
              </w:rPr>
              <w:t>Aktualizacja diagramu stanów slotu w rozdz. 9 (dodanie przejść pomiędzy</w:t>
            </w:r>
            <w:r w:rsidR="641DFC34" w:rsidRPr="7DBD6582">
              <w:rPr>
                <w:rFonts w:eastAsia="Arial"/>
              </w:rPr>
              <w:t xml:space="preserve"> nieaktywny/zablokowany dla nieaktywnego MU</w:t>
            </w:r>
            <w:r w:rsidR="346A0E2C" w:rsidRPr="7DBD6582">
              <w:rPr>
                <w:rFonts w:eastAsia="Arial"/>
              </w:rPr>
              <w:t>Ś</w:t>
            </w:r>
            <w:r w:rsidR="641DFC34" w:rsidRPr="7DBD6582">
              <w:rPr>
                <w:rFonts w:eastAsia="Arial"/>
              </w:rPr>
              <w:t>)</w:t>
            </w:r>
          </w:p>
        </w:tc>
      </w:tr>
      <w:tr w:rsidR="00B568BB" w14:paraId="7F4ADD5E" w14:textId="77777777" w:rsidTr="034FE0C0">
        <w:trPr>
          <w:trHeight w:val="340"/>
        </w:trPr>
        <w:tc>
          <w:tcPr>
            <w:tcW w:w="1374" w:type="dxa"/>
          </w:tcPr>
          <w:p w14:paraId="10257F7B" w14:textId="3878D41F" w:rsidR="5AA988F8" w:rsidRDefault="5AA988F8" w:rsidP="53D213E3">
            <w:pPr>
              <w:spacing w:line="288" w:lineRule="auto"/>
              <w:jc w:val="left"/>
            </w:pPr>
            <w:r>
              <w:t>2023-01-24</w:t>
            </w:r>
          </w:p>
        </w:tc>
        <w:tc>
          <w:tcPr>
            <w:tcW w:w="893" w:type="dxa"/>
          </w:tcPr>
          <w:p w14:paraId="625B766F" w14:textId="52B67D38" w:rsidR="5AA988F8" w:rsidRDefault="5AA988F8" w:rsidP="53D213E3">
            <w:pPr>
              <w:spacing w:line="288" w:lineRule="auto"/>
              <w:jc w:val="left"/>
            </w:pPr>
            <w:r>
              <w:t>1.37</w:t>
            </w:r>
          </w:p>
        </w:tc>
        <w:tc>
          <w:tcPr>
            <w:tcW w:w="1494" w:type="dxa"/>
          </w:tcPr>
          <w:p w14:paraId="2E962704" w14:textId="28E88860" w:rsidR="5AA988F8" w:rsidRDefault="5AA988F8" w:rsidP="53D213E3">
            <w:pPr>
              <w:spacing w:line="288" w:lineRule="auto"/>
              <w:jc w:val="left"/>
            </w:pPr>
            <w:r>
              <w:t>CeZ</w:t>
            </w:r>
          </w:p>
        </w:tc>
        <w:tc>
          <w:tcPr>
            <w:tcW w:w="5210" w:type="dxa"/>
            <w:gridSpan w:val="2"/>
          </w:tcPr>
          <w:p w14:paraId="0061B128" w14:textId="358C90E3" w:rsidR="5AA988F8" w:rsidRDefault="2D50EF3E" w:rsidP="60913E00">
            <w:pPr>
              <w:spacing w:line="257" w:lineRule="auto"/>
              <w:jc w:val="left"/>
              <w:rPr>
                <w:rFonts w:eastAsia="Arial"/>
              </w:rPr>
            </w:pPr>
            <w:r w:rsidRPr="60913E00">
              <w:rPr>
                <w:rFonts w:eastAsia="Arial"/>
              </w:rPr>
              <w:t xml:space="preserve">Aktualizacja </w:t>
            </w:r>
            <w:r w:rsidR="6BB1533A" w:rsidRPr="60913E00">
              <w:rPr>
                <w:rFonts w:eastAsia="Arial"/>
              </w:rPr>
              <w:t>opisów i</w:t>
            </w:r>
            <w:r w:rsidR="23C55A93" w:rsidRPr="60913E00">
              <w:rPr>
                <w:rFonts w:eastAsia="Arial"/>
              </w:rPr>
              <w:t xml:space="preserve"> dodanie wzmianki odnośnie</w:t>
            </w:r>
            <w:r w:rsidR="6BB1533A" w:rsidRPr="60913E00">
              <w:rPr>
                <w:rFonts w:eastAsia="Arial"/>
              </w:rPr>
              <w:t xml:space="preserve"> wykorzystania mechanizmu stronicowania i sortowania dla usług:</w:t>
            </w:r>
            <w:r w:rsidR="5AA988F8">
              <w:br/>
            </w:r>
            <w:proofErr w:type="spellStart"/>
            <w:r w:rsidR="6B870BC5" w:rsidRPr="60913E00">
              <w:rPr>
                <w:rFonts w:eastAsia="Arial"/>
              </w:rPr>
              <w:t>pobierzBazoweDaneListySlotow</w:t>
            </w:r>
            <w:proofErr w:type="spellEnd"/>
          </w:p>
          <w:p w14:paraId="1291E510" w14:textId="248987A5" w:rsidR="5AA988F8" w:rsidRDefault="6B870BC5" w:rsidP="60913E00">
            <w:pPr>
              <w:spacing w:line="257" w:lineRule="auto"/>
              <w:jc w:val="left"/>
            </w:pPr>
            <w:proofErr w:type="spellStart"/>
            <w:r w:rsidRPr="60913E00">
              <w:rPr>
                <w:rFonts w:eastAsia="Arial"/>
              </w:rPr>
              <w:t>pobierzListeMus</w:t>
            </w:r>
            <w:proofErr w:type="spellEnd"/>
            <w:r w:rsidRPr="60913E00">
              <w:rPr>
                <w:rFonts w:eastAsia="Arial"/>
              </w:rPr>
              <w:t xml:space="preserve"> </w:t>
            </w:r>
          </w:p>
          <w:p w14:paraId="271A6B93" w14:textId="6AFBE7A7" w:rsidR="5AA988F8" w:rsidRDefault="6B870BC5" w:rsidP="60913E00">
            <w:pPr>
              <w:spacing w:line="257" w:lineRule="auto"/>
              <w:jc w:val="left"/>
            </w:pPr>
            <w:proofErr w:type="spellStart"/>
            <w:r w:rsidRPr="60913E00">
              <w:rPr>
                <w:rFonts w:eastAsia="Arial"/>
              </w:rPr>
              <w:t>wyszukajHarmonogram</w:t>
            </w:r>
            <w:proofErr w:type="spellEnd"/>
          </w:p>
          <w:p w14:paraId="01A79C22" w14:textId="22CB7DFA" w:rsidR="5AA988F8" w:rsidRDefault="6B870BC5" w:rsidP="60913E00">
            <w:pPr>
              <w:spacing w:line="257" w:lineRule="auto"/>
              <w:jc w:val="left"/>
            </w:pPr>
            <w:proofErr w:type="spellStart"/>
            <w:r w:rsidRPr="60913E00">
              <w:rPr>
                <w:rFonts w:eastAsia="Arial"/>
              </w:rPr>
              <w:t>pobierzListeWizyt</w:t>
            </w:r>
            <w:proofErr w:type="spellEnd"/>
          </w:p>
          <w:p w14:paraId="0F6EFA08" w14:textId="1178F323" w:rsidR="5AA988F8" w:rsidRDefault="6B870BC5" w:rsidP="60913E00">
            <w:pPr>
              <w:spacing w:line="257" w:lineRule="auto"/>
              <w:jc w:val="left"/>
            </w:pPr>
            <w:proofErr w:type="spellStart"/>
            <w:r w:rsidRPr="60913E00">
              <w:rPr>
                <w:rFonts w:eastAsia="Arial"/>
              </w:rPr>
              <w:t>pobierzListeSlotow</w:t>
            </w:r>
            <w:proofErr w:type="spellEnd"/>
            <w:r w:rsidRPr="60913E00">
              <w:rPr>
                <w:rFonts w:eastAsia="Arial"/>
              </w:rPr>
              <w:t xml:space="preserve"> </w:t>
            </w:r>
          </w:p>
          <w:p w14:paraId="57AE385B" w14:textId="6C9F2E27" w:rsidR="53D213E3" w:rsidRDefault="6B870BC5" w:rsidP="53D213E3">
            <w:pPr>
              <w:spacing w:line="257" w:lineRule="auto"/>
              <w:jc w:val="left"/>
              <w:rPr>
                <w:rFonts w:eastAsia="Arial"/>
              </w:rPr>
            </w:pPr>
            <w:proofErr w:type="spellStart"/>
            <w:r w:rsidRPr="60913E00">
              <w:rPr>
                <w:rFonts w:eastAsia="Arial"/>
              </w:rPr>
              <w:t>wyszukajDanePracownikowMedycznych</w:t>
            </w:r>
            <w:proofErr w:type="spellEnd"/>
          </w:p>
        </w:tc>
      </w:tr>
      <w:tr w:rsidR="00B568BB" w14:paraId="5F9871C6" w14:textId="77777777" w:rsidTr="034FE0C0">
        <w:trPr>
          <w:trHeight w:val="340"/>
        </w:trPr>
        <w:tc>
          <w:tcPr>
            <w:tcW w:w="1374" w:type="dxa"/>
          </w:tcPr>
          <w:p w14:paraId="0C10316A" w14:textId="26EF36D7" w:rsidR="69B9F915" w:rsidRDefault="69B9F915" w:rsidP="58D4065E">
            <w:pPr>
              <w:spacing w:line="288" w:lineRule="auto"/>
              <w:jc w:val="left"/>
            </w:pPr>
            <w:r>
              <w:t>2023-01-25</w:t>
            </w:r>
          </w:p>
        </w:tc>
        <w:tc>
          <w:tcPr>
            <w:tcW w:w="893" w:type="dxa"/>
          </w:tcPr>
          <w:p w14:paraId="607929F2" w14:textId="690C6052" w:rsidR="69B9F915" w:rsidRDefault="69B9F915" w:rsidP="58D4065E">
            <w:pPr>
              <w:spacing w:line="288" w:lineRule="auto"/>
              <w:jc w:val="left"/>
            </w:pPr>
            <w:r>
              <w:t>1.38</w:t>
            </w:r>
          </w:p>
        </w:tc>
        <w:tc>
          <w:tcPr>
            <w:tcW w:w="1494" w:type="dxa"/>
          </w:tcPr>
          <w:p w14:paraId="285D6E7E" w14:textId="1FD24D7D" w:rsidR="69B9F915" w:rsidRDefault="69B9F915" w:rsidP="58D4065E">
            <w:pPr>
              <w:spacing w:line="288" w:lineRule="auto"/>
              <w:jc w:val="left"/>
            </w:pPr>
            <w:r>
              <w:t>CeZ</w:t>
            </w:r>
          </w:p>
        </w:tc>
        <w:tc>
          <w:tcPr>
            <w:tcW w:w="5210" w:type="dxa"/>
            <w:gridSpan w:val="2"/>
          </w:tcPr>
          <w:p w14:paraId="562D6288" w14:textId="23ADF5FD" w:rsidR="69B9F915" w:rsidRDefault="69B9F915" w:rsidP="58D4065E">
            <w:pPr>
              <w:spacing w:line="257" w:lineRule="auto"/>
              <w:jc w:val="left"/>
              <w:rPr>
                <w:rFonts w:eastAsia="Arial"/>
              </w:rPr>
            </w:pPr>
            <w:r w:rsidRPr="7A6A751D">
              <w:rPr>
                <w:rFonts w:eastAsia="Arial"/>
              </w:rPr>
              <w:t xml:space="preserve">Aktualizacja opisu w usłudze </w:t>
            </w:r>
            <w:proofErr w:type="spellStart"/>
            <w:r w:rsidRPr="7A6A751D">
              <w:rPr>
                <w:rFonts w:eastAsia="Arial"/>
              </w:rPr>
              <w:t>pobierzBazoweDaneListySlotow</w:t>
            </w:r>
            <w:proofErr w:type="spellEnd"/>
          </w:p>
        </w:tc>
      </w:tr>
      <w:tr w:rsidR="00B568BB" w14:paraId="00824E29" w14:textId="77777777" w:rsidTr="034FE0C0">
        <w:trPr>
          <w:trHeight w:val="340"/>
        </w:trPr>
        <w:tc>
          <w:tcPr>
            <w:tcW w:w="1374" w:type="dxa"/>
          </w:tcPr>
          <w:p w14:paraId="7BBC3736" w14:textId="6D0A715E" w:rsidR="00083389" w:rsidRDefault="00083389" w:rsidP="58D4065E">
            <w:pPr>
              <w:spacing w:line="288" w:lineRule="auto"/>
              <w:jc w:val="left"/>
            </w:pPr>
            <w:r>
              <w:t>2023-02-</w:t>
            </w:r>
            <w:r w:rsidR="002704D9">
              <w:t>06</w:t>
            </w:r>
          </w:p>
        </w:tc>
        <w:tc>
          <w:tcPr>
            <w:tcW w:w="893" w:type="dxa"/>
          </w:tcPr>
          <w:p w14:paraId="7E9F0507" w14:textId="58AC435A" w:rsidR="00083389" w:rsidRDefault="002704D9" w:rsidP="58D4065E">
            <w:pPr>
              <w:spacing w:line="288" w:lineRule="auto"/>
              <w:jc w:val="left"/>
            </w:pPr>
            <w:r>
              <w:t>1.39</w:t>
            </w:r>
          </w:p>
        </w:tc>
        <w:tc>
          <w:tcPr>
            <w:tcW w:w="1494" w:type="dxa"/>
          </w:tcPr>
          <w:p w14:paraId="3590EBD5" w14:textId="3F18AE10" w:rsidR="00083389" w:rsidRDefault="002704D9" w:rsidP="58D4065E">
            <w:pPr>
              <w:spacing w:line="288" w:lineRule="auto"/>
              <w:jc w:val="left"/>
            </w:pPr>
            <w:r>
              <w:t>CeZ</w:t>
            </w:r>
          </w:p>
        </w:tc>
        <w:tc>
          <w:tcPr>
            <w:tcW w:w="5210" w:type="dxa"/>
            <w:gridSpan w:val="2"/>
          </w:tcPr>
          <w:p w14:paraId="13B421D3" w14:textId="09F56FBC" w:rsidR="00083389" w:rsidRPr="58D4065E" w:rsidRDefault="002704D9" w:rsidP="58D4065E">
            <w:pPr>
              <w:spacing w:line="257" w:lineRule="auto"/>
              <w:jc w:val="left"/>
              <w:rPr>
                <w:rFonts w:eastAsia="Arial"/>
              </w:rPr>
            </w:pPr>
            <w:r w:rsidRPr="7A6A751D">
              <w:rPr>
                <w:rFonts w:eastAsia="Arial"/>
              </w:rPr>
              <w:t>Usunięcie z całego dokumentu zapisów dotyczących kodów zakresów świadczeń</w:t>
            </w:r>
          </w:p>
        </w:tc>
      </w:tr>
      <w:tr w:rsidR="00B568BB" w14:paraId="6F28B328" w14:textId="77777777" w:rsidTr="034FE0C0">
        <w:trPr>
          <w:trHeight w:val="340"/>
        </w:trPr>
        <w:tc>
          <w:tcPr>
            <w:tcW w:w="1374" w:type="dxa"/>
          </w:tcPr>
          <w:p w14:paraId="2089C55F" w14:textId="368FF1AB" w:rsidR="00C54D98" w:rsidRDefault="00C54D98" w:rsidP="00C54D98">
            <w:pPr>
              <w:spacing w:line="288" w:lineRule="auto"/>
              <w:jc w:val="left"/>
            </w:pPr>
            <w:r>
              <w:t>2023-02-07</w:t>
            </w:r>
          </w:p>
        </w:tc>
        <w:tc>
          <w:tcPr>
            <w:tcW w:w="893" w:type="dxa"/>
          </w:tcPr>
          <w:p w14:paraId="60659C8F" w14:textId="3344DF63" w:rsidR="00C54D98" w:rsidRDefault="00C54D98" w:rsidP="00C54D98">
            <w:pPr>
              <w:spacing w:line="288" w:lineRule="auto"/>
              <w:jc w:val="left"/>
            </w:pPr>
            <w:r>
              <w:t>1.40</w:t>
            </w:r>
          </w:p>
        </w:tc>
        <w:tc>
          <w:tcPr>
            <w:tcW w:w="1494" w:type="dxa"/>
          </w:tcPr>
          <w:p w14:paraId="35340BFE" w14:textId="193DFB1A" w:rsidR="00C54D98" w:rsidRDefault="00C54D98" w:rsidP="00C54D98">
            <w:pPr>
              <w:spacing w:line="288" w:lineRule="auto"/>
              <w:jc w:val="left"/>
            </w:pPr>
            <w:r>
              <w:t>CeZ</w:t>
            </w:r>
          </w:p>
        </w:tc>
        <w:tc>
          <w:tcPr>
            <w:tcW w:w="5210" w:type="dxa"/>
            <w:gridSpan w:val="2"/>
          </w:tcPr>
          <w:p w14:paraId="28BCD449" w14:textId="259B79FF" w:rsidR="00C54D98" w:rsidRDefault="00C54D98" w:rsidP="00C54D98">
            <w:pPr>
              <w:spacing w:line="257" w:lineRule="auto"/>
              <w:jc w:val="left"/>
              <w:rPr>
                <w:rFonts w:eastAsia="Arial"/>
              </w:rPr>
            </w:pPr>
            <w:r>
              <w:rPr>
                <w:rFonts w:eastAsia="Arial"/>
              </w:rPr>
              <w:t xml:space="preserve">Aktualizacja opisu usługi </w:t>
            </w:r>
            <w:proofErr w:type="spellStart"/>
            <w:r>
              <w:rPr>
                <w:rFonts w:eastAsia="Arial"/>
              </w:rPr>
              <w:t>zapiszSloty</w:t>
            </w:r>
            <w:proofErr w:type="spellEnd"/>
            <w:r>
              <w:rPr>
                <w:rFonts w:eastAsia="Arial"/>
              </w:rPr>
              <w:t xml:space="preserve"> (rozdział </w:t>
            </w:r>
            <w:r>
              <w:rPr>
                <w:rFonts w:eastAsia="Arial"/>
              </w:rPr>
              <w:fldChar w:fldCharType="begin"/>
            </w:r>
            <w:r>
              <w:rPr>
                <w:rFonts w:eastAsia="Arial"/>
              </w:rPr>
              <w:instrText xml:space="preserve"> REF _Ref126674769 \r \h </w:instrText>
            </w:r>
            <w:r>
              <w:rPr>
                <w:rFonts w:eastAsia="Arial"/>
              </w:rPr>
            </w:r>
            <w:r>
              <w:rPr>
                <w:rFonts w:eastAsia="Arial"/>
              </w:rPr>
              <w:fldChar w:fldCharType="separate"/>
            </w:r>
            <w:r w:rsidR="0047657B">
              <w:rPr>
                <w:rFonts w:eastAsia="Arial"/>
              </w:rPr>
              <w:t>6.12</w:t>
            </w:r>
            <w:r>
              <w:rPr>
                <w:rFonts w:eastAsia="Arial"/>
              </w:rPr>
              <w:fldChar w:fldCharType="end"/>
            </w:r>
            <w:r>
              <w:rPr>
                <w:rFonts w:eastAsia="Arial"/>
              </w:rPr>
              <w:t xml:space="preserve">) oraz aktualizacja diagramu statusów slotu (rozdział </w:t>
            </w:r>
            <w:r>
              <w:rPr>
                <w:rFonts w:eastAsia="Arial"/>
              </w:rPr>
              <w:fldChar w:fldCharType="begin"/>
            </w:r>
            <w:r>
              <w:rPr>
                <w:rFonts w:eastAsia="Arial"/>
              </w:rPr>
              <w:instrText xml:space="preserve"> REF _Ref126674750 \r \h </w:instrText>
            </w:r>
            <w:r>
              <w:rPr>
                <w:rFonts w:eastAsia="Arial"/>
              </w:rPr>
            </w:r>
            <w:r>
              <w:rPr>
                <w:rFonts w:eastAsia="Arial"/>
              </w:rPr>
              <w:fldChar w:fldCharType="separate"/>
            </w:r>
            <w:r w:rsidR="0047657B">
              <w:rPr>
                <w:rFonts w:eastAsia="Arial"/>
              </w:rPr>
              <w:t>9</w:t>
            </w:r>
            <w:r>
              <w:rPr>
                <w:rFonts w:eastAsia="Arial"/>
              </w:rPr>
              <w:fldChar w:fldCharType="end"/>
            </w:r>
            <w:r>
              <w:rPr>
                <w:rFonts w:eastAsia="Arial"/>
              </w:rPr>
              <w:t>)</w:t>
            </w:r>
          </w:p>
        </w:tc>
      </w:tr>
      <w:tr w:rsidR="00B568BB" w14:paraId="0FAA83CF" w14:textId="77777777" w:rsidTr="034FE0C0">
        <w:trPr>
          <w:trHeight w:val="340"/>
        </w:trPr>
        <w:tc>
          <w:tcPr>
            <w:tcW w:w="1374" w:type="dxa"/>
          </w:tcPr>
          <w:p w14:paraId="4191D149" w14:textId="1A631464" w:rsidR="00AC3A52" w:rsidRDefault="00AC3A52" w:rsidP="00AC3A52">
            <w:pPr>
              <w:spacing w:line="288" w:lineRule="auto"/>
              <w:jc w:val="left"/>
            </w:pPr>
            <w:r>
              <w:t>2023-02-20</w:t>
            </w:r>
          </w:p>
        </w:tc>
        <w:tc>
          <w:tcPr>
            <w:tcW w:w="893" w:type="dxa"/>
          </w:tcPr>
          <w:p w14:paraId="1216ACCC" w14:textId="5A4CF14D" w:rsidR="00AC3A52" w:rsidRDefault="00AC3A52" w:rsidP="00AC3A52">
            <w:pPr>
              <w:spacing w:line="288" w:lineRule="auto"/>
              <w:jc w:val="left"/>
            </w:pPr>
            <w:r>
              <w:t>1.41</w:t>
            </w:r>
          </w:p>
        </w:tc>
        <w:tc>
          <w:tcPr>
            <w:tcW w:w="1494" w:type="dxa"/>
          </w:tcPr>
          <w:p w14:paraId="0AEFC855" w14:textId="1567224C" w:rsidR="00AC3A52" w:rsidRDefault="00AC3A52" w:rsidP="00AC3A52">
            <w:pPr>
              <w:spacing w:line="288" w:lineRule="auto"/>
              <w:jc w:val="left"/>
            </w:pPr>
            <w:r>
              <w:t>CeZ</w:t>
            </w:r>
          </w:p>
        </w:tc>
        <w:tc>
          <w:tcPr>
            <w:tcW w:w="5210" w:type="dxa"/>
            <w:gridSpan w:val="2"/>
          </w:tcPr>
          <w:p w14:paraId="2BE51D87" w14:textId="24B86A6C" w:rsidR="00AC3A52" w:rsidRDefault="00AC3A52" w:rsidP="00AC3A52">
            <w:pPr>
              <w:spacing w:line="257" w:lineRule="auto"/>
              <w:jc w:val="left"/>
              <w:rPr>
                <w:rFonts w:eastAsia="Arial"/>
              </w:rPr>
            </w:pPr>
            <w:r>
              <w:rPr>
                <w:rFonts w:eastAsia="Arial"/>
              </w:rPr>
              <w:t xml:space="preserve">Aktualizacja opisu usługi </w:t>
            </w:r>
            <w:proofErr w:type="spellStart"/>
            <w:r>
              <w:rPr>
                <w:rFonts w:eastAsia="Arial"/>
              </w:rPr>
              <w:t>zapiszSloty</w:t>
            </w:r>
            <w:proofErr w:type="spellEnd"/>
            <w:r>
              <w:rPr>
                <w:rFonts w:eastAsia="Arial"/>
              </w:rPr>
              <w:t xml:space="preserve"> (rozdział </w:t>
            </w:r>
            <w:r>
              <w:rPr>
                <w:rFonts w:eastAsia="Arial"/>
              </w:rPr>
              <w:fldChar w:fldCharType="begin"/>
            </w:r>
            <w:r>
              <w:rPr>
                <w:rFonts w:eastAsia="Arial"/>
              </w:rPr>
              <w:instrText xml:space="preserve"> REF _Ref126674769 \r \h </w:instrText>
            </w:r>
            <w:r>
              <w:rPr>
                <w:rFonts w:eastAsia="Arial"/>
              </w:rPr>
            </w:r>
            <w:r>
              <w:rPr>
                <w:rFonts w:eastAsia="Arial"/>
              </w:rPr>
              <w:fldChar w:fldCharType="separate"/>
            </w:r>
            <w:r w:rsidR="0047657B">
              <w:rPr>
                <w:rFonts w:eastAsia="Arial"/>
              </w:rPr>
              <w:t>6.12</w:t>
            </w:r>
            <w:r>
              <w:rPr>
                <w:rFonts w:eastAsia="Arial"/>
              </w:rPr>
              <w:fldChar w:fldCharType="end"/>
            </w:r>
            <w:r>
              <w:rPr>
                <w:rFonts w:eastAsia="Arial"/>
              </w:rPr>
              <w:t>) o uszczegółowienie definicji statusów slotu NOWY i AKTYWNY.</w:t>
            </w:r>
          </w:p>
        </w:tc>
      </w:tr>
      <w:tr w:rsidR="00B568BB" w14:paraId="04BA365F" w14:textId="77777777" w:rsidTr="034FE0C0">
        <w:trPr>
          <w:trHeight w:val="340"/>
        </w:trPr>
        <w:tc>
          <w:tcPr>
            <w:tcW w:w="1374" w:type="dxa"/>
          </w:tcPr>
          <w:p w14:paraId="4C10D0B1" w14:textId="19176A0D" w:rsidR="3A2FED55" w:rsidRDefault="3A2FED55" w:rsidP="3A2FED55">
            <w:pPr>
              <w:spacing w:line="288" w:lineRule="auto"/>
              <w:jc w:val="left"/>
            </w:pPr>
            <w:r>
              <w:lastRenderedPageBreak/>
              <w:t>2023-</w:t>
            </w:r>
            <w:r w:rsidR="67AC3371">
              <w:t>03-07</w:t>
            </w:r>
          </w:p>
        </w:tc>
        <w:tc>
          <w:tcPr>
            <w:tcW w:w="893" w:type="dxa"/>
          </w:tcPr>
          <w:p w14:paraId="785D903B" w14:textId="324C3D41" w:rsidR="3A2FED55" w:rsidRDefault="3A2FED55" w:rsidP="3A2FED55">
            <w:pPr>
              <w:spacing w:line="288" w:lineRule="auto"/>
              <w:jc w:val="left"/>
            </w:pPr>
            <w:r>
              <w:t>1.4</w:t>
            </w:r>
            <w:r w:rsidR="0F5DAC39">
              <w:t>2</w:t>
            </w:r>
          </w:p>
        </w:tc>
        <w:tc>
          <w:tcPr>
            <w:tcW w:w="1494" w:type="dxa"/>
          </w:tcPr>
          <w:p w14:paraId="0E5386C6" w14:textId="1567224C" w:rsidR="3A2FED55" w:rsidRDefault="3A2FED55" w:rsidP="3A2FED55">
            <w:pPr>
              <w:spacing w:line="288" w:lineRule="auto"/>
              <w:jc w:val="left"/>
            </w:pPr>
            <w:r>
              <w:t>CeZ</w:t>
            </w:r>
          </w:p>
        </w:tc>
        <w:tc>
          <w:tcPr>
            <w:tcW w:w="5210" w:type="dxa"/>
            <w:gridSpan w:val="2"/>
          </w:tcPr>
          <w:p w14:paraId="56A84A7C" w14:textId="5B151CAF" w:rsidR="0A92F4B2" w:rsidRDefault="0A92F4B2" w:rsidP="3A2FED55">
            <w:pPr>
              <w:spacing w:line="257" w:lineRule="auto"/>
              <w:jc w:val="left"/>
              <w:rPr>
                <w:rFonts w:eastAsia="Arial"/>
              </w:rPr>
            </w:pPr>
            <w:r w:rsidRPr="3A2FED55">
              <w:rPr>
                <w:rFonts w:eastAsia="Arial"/>
              </w:rPr>
              <w:t xml:space="preserve">Aktualizacja opisu usługi </w:t>
            </w:r>
            <w:proofErr w:type="spellStart"/>
            <w:r w:rsidRPr="3A2FED55">
              <w:rPr>
                <w:rFonts w:eastAsia="Arial"/>
              </w:rPr>
              <w:t>edytujSloty</w:t>
            </w:r>
            <w:proofErr w:type="spellEnd"/>
            <w:r w:rsidR="00E71CAE">
              <w:rPr>
                <w:rFonts w:eastAsia="Arial"/>
              </w:rPr>
              <w:t xml:space="preserve"> (rozdział </w:t>
            </w:r>
            <w:r w:rsidR="00E71CAE">
              <w:rPr>
                <w:rFonts w:eastAsia="Arial"/>
              </w:rPr>
              <w:fldChar w:fldCharType="begin"/>
            </w:r>
            <w:r w:rsidR="00E71CAE">
              <w:rPr>
                <w:rFonts w:eastAsia="Arial"/>
              </w:rPr>
              <w:instrText xml:space="preserve"> REF _Ref129123230 \r \h </w:instrText>
            </w:r>
            <w:r w:rsidR="00E71CAE">
              <w:rPr>
                <w:rFonts w:eastAsia="Arial"/>
              </w:rPr>
            </w:r>
            <w:r w:rsidR="00E71CAE">
              <w:rPr>
                <w:rFonts w:eastAsia="Arial"/>
              </w:rPr>
              <w:fldChar w:fldCharType="separate"/>
            </w:r>
            <w:r w:rsidR="0047657B">
              <w:rPr>
                <w:rFonts w:eastAsia="Arial"/>
              </w:rPr>
              <w:t>6.13</w:t>
            </w:r>
            <w:r w:rsidR="00E71CAE">
              <w:rPr>
                <w:rFonts w:eastAsia="Arial"/>
              </w:rPr>
              <w:fldChar w:fldCharType="end"/>
            </w:r>
            <w:r w:rsidR="00E71CAE">
              <w:rPr>
                <w:rFonts w:eastAsia="Arial"/>
              </w:rPr>
              <w:t>)</w:t>
            </w:r>
            <w:r w:rsidR="0051048F">
              <w:rPr>
                <w:rFonts w:eastAsia="Arial"/>
              </w:rPr>
              <w:t xml:space="preserve"> oraz aktualizacja opisu usługi </w:t>
            </w:r>
            <w:proofErr w:type="spellStart"/>
            <w:r w:rsidR="0051048F">
              <w:rPr>
                <w:rFonts w:eastAsia="Arial"/>
              </w:rPr>
              <w:t>importujPracownikowMedycznych</w:t>
            </w:r>
            <w:proofErr w:type="spellEnd"/>
            <w:r w:rsidR="0051048F">
              <w:rPr>
                <w:rFonts w:eastAsia="Arial"/>
              </w:rPr>
              <w:t xml:space="preserve"> (rozdział </w:t>
            </w:r>
            <w:r w:rsidR="0051048F">
              <w:rPr>
                <w:rFonts w:eastAsia="Arial"/>
              </w:rPr>
              <w:fldChar w:fldCharType="begin"/>
            </w:r>
            <w:r w:rsidR="0051048F">
              <w:rPr>
                <w:rFonts w:eastAsia="Arial"/>
              </w:rPr>
              <w:instrText xml:space="preserve"> REF _Ref129123515 \r \h </w:instrText>
            </w:r>
            <w:r w:rsidR="0051048F">
              <w:rPr>
                <w:rFonts w:eastAsia="Arial"/>
              </w:rPr>
            </w:r>
            <w:r w:rsidR="0051048F">
              <w:rPr>
                <w:rFonts w:eastAsia="Arial"/>
              </w:rPr>
              <w:fldChar w:fldCharType="separate"/>
            </w:r>
            <w:r w:rsidR="0047657B">
              <w:rPr>
                <w:rFonts w:eastAsia="Arial"/>
              </w:rPr>
              <w:t>6.6</w:t>
            </w:r>
            <w:r w:rsidR="0051048F">
              <w:rPr>
                <w:rFonts w:eastAsia="Arial"/>
              </w:rPr>
              <w:fldChar w:fldCharType="end"/>
            </w:r>
            <w:r w:rsidR="0051048F">
              <w:rPr>
                <w:rFonts w:eastAsia="Arial"/>
              </w:rPr>
              <w:t>)</w:t>
            </w:r>
          </w:p>
        </w:tc>
      </w:tr>
      <w:tr w:rsidR="00B568BB" w14:paraId="2942DB1A" w14:textId="77777777" w:rsidTr="034FE0C0">
        <w:trPr>
          <w:trHeight w:val="340"/>
        </w:trPr>
        <w:tc>
          <w:tcPr>
            <w:tcW w:w="1374" w:type="dxa"/>
          </w:tcPr>
          <w:p w14:paraId="6DFD11AD" w14:textId="5A018D65" w:rsidR="002C7D7C" w:rsidRDefault="002C7D7C" w:rsidP="002C7D7C">
            <w:pPr>
              <w:spacing w:line="288" w:lineRule="auto"/>
              <w:jc w:val="left"/>
            </w:pPr>
            <w:r>
              <w:t>2023-03-24</w:t>
            </w:r>
          </w:p>
        </w:tc>
        <w:tc>
          <w:tcPr>
            <w:tcW w:w="893" w:type="dxa"/>
          </w:tcPr>
          <w:p w14:paraId="209C1E40" w14:textId="089A499D" w:rsidR="002C7D7C" w:rsidRDefault="002C7D7C" w:rsidP="002C7D7C">
            <w:pPr>
              <w:spacing w:line="288" w:lineRule="auto"/>
              <w:jc w:val="left"/>
            </w:pPr>
            <w:r>
              <w:t>1.43</w:t>
            </w:r>
          </w:p>
        </w:tc>
        <w:tc>
          <w:tcPr>
            <w:tcW w:w="1494" w:type="dxa"/>
          </w:tcPr>
          <w:p w14:paraId="20412F3B" w14:textId="2206D16C" w:rsidR="002C7D7C" w:rsidRDefault="002C7D7C" w:rsidP="002C7D7C">
            <w:pPr>
              <w:spacing w:line="288" w:lineRule="auto"/>
              <w:jc w:val="left"/>
            </w:pPr>
            <w:r>
              <w:t>CeZ</w:t>
            </w:r>
          </w:p>
        </w:tc>
        <w:tc>
          <w:tcPr>
            <w:tcW w:w="5210" w:type="dxa"/>
            <w:gridSpan w:val="2"/>
          </w:tcPr>
          <w:p w14:paraId="7FBDA3D3" w14:textId="7A9CD759" w:rsidR="002C7D7C" w:rsidRPr="3A2FED55" w:rsidRDefault="002C7D7C" w:rsidP="002C7D7C">
            <w:pPr>
              <w:spacing w:line="257" w:lineRule="auto"/>
              <w:jc w:val="left"/>
              <w:rPr>
                <w:rFonts w:eastAsia="Arial"/>
              </w:rPr>
            </w:pPr>
            <w:r w:rsidRPr="033FBD38">
              <w:rPr>
                <w:rFonts w:eastAsia="Arial"/>
              </w:rPr>
              <w:t>Dodanie słownika szczepionek</w:t>
            </w:r>
          </w:p>
        </w:tc>
      </w:tr>
      <w:tr w:rsidR="00B568BB" w14:paraId="2C7B6DEB" w14:textId="77777777" w:rsidTr="034FE0C0">
        <w:trPr>
          <w:trHeight w:val="340"/>
        </w:trPr>
        <w:tc>
          <w:tcPr>
            <w:tcW w:w="1374" w:type="dxa"/>
          </w:tcPr>
          <w:p w14:paraId="06D73CC1" w14:textId="6DFE7D98" w:rsidR="002C7D7C" w:rsidRDefault="002C7D7C" w:rsidP="002C7D7C">
            <w:pPr>
              <w:spacing w:line="288" w:lineRule="auto"/>
              <w:jc w:val="left"/>
            </w:pPr>
            <w:r>
              <w:t>2023-03-30</w:t>
            </w:r>
          </w:p>
        </w:tc>
        <w:tc>
          <w:tcPr>
            <w:tcW w:w="893" w:type="dxa"/>
          </w:tcPr>
          <w:p w14:paraId="0A425FE7" w14:textId="5725319E" w:rsidR="002C7D7C" w:rsidRDefault="002C7D7C" w:rsidP="002C7D7C">
            <w:pPr>
              <w:spacing w:line="288" w:lineRule="auto"/>
              <w:jc w:val="left"/>
            </w:pPr>
            <w:r>
              <w:t>1.44</w:t>
            </w:r>
          </w:p>
        </w:tc>
        <w:tc>
          <w:tcPr>
            <w:tcW w:w="1494" w:type="dxa"/>
          </w:tcPr>
          <w:p w14:paraId="2F65E5B4" w14:textId="48ED6EE9" w:rsidR="002C7D7C" w:rsidRDefault="002C7D7C" w:rsidP="002C7D7C">
            <w:pPr>
              <w:spacing w:line="288" w:lineRule="auto"/>
              <w:jc w:val="left"/>
            </w:pPr>
            <w:r>
              <w:t>CeZ</w:t>
            </w:r>
          </w:p>
        </w:tc>
        <w:tc>
          <w:tcPr>
            <w:tcW w:w="5210" w:type="dxa"/>
            <w:gridSpan w:val="2"/>
          </w:tcPr>
          <w:p w14:paraId="7329FA7C" w14:textId="44342219" w:rsidR="002C7D7C" w:rsidRDefault="002C7D7C" w:rsidP="002C7D7C">
            <w:pPr>
              <w:spacing w:line="257" w:lineRule="auto"/>
              <w:jc w:val="left"/>
              <w:rPr>
                <w:rFonts w:eastAsia="Arial"/>
              </w:rPr>
            </w:pPr>
            <w:r>
              <w:rPr>
                <w:rFonts w:eastAsia="Arial"/>
              </w:rPr>
              <w:t xml:space="preserve">Dodanie informacji dot. szczepionek do rozdziału </w:t>
            </w:r>
            <w:r>
              <w:rPr>
                <w:rFonts w:eastAsia="Arial"/>
              </w:rPr>
              <w:fldChar w:fldCharType="begin"/>
            </w:r>
            <w:r>
              <w:rPr>
                <w:rFonts w:eastAsia="Arial"/>
              </w:rPr>
              <w:instrText xml:space="preserve"> REF _Ref131084049 \r \h </w:instrText>
            </w:r>
            <w:r>
              <w:rPr>
                <w:rFonts w:eastAsia="Arial"/>
              </w:rPr>
            </w:r>
            <w:r>
              <w:rPr>
                <w:rFonts w:eastAsia="Arial"/>
              </w:rPr>
              <w:fldChar w:fldCharType="separate"/>
            </w:r>
            <w:r w:rsidR="0047657B">
              <w:rPr>
                <w:rFonts w:eastAsia="Arial"/>
              </w:rPr>
              <w:t>6.12</w:t>
            </w:r>
            <w:r>
              <w:rPr>
                <w:rFonts w:eastAsia="Arial"/>
              </w:rPr>
              <w:fldChar w:fldCharType="end"/>
            </w:r>
            <w:r>
              <w:rPr>
                <w:rFonts w:eastAsia="Arial"/>
              </w:rPr>
              <w:t>.</w:t>
            </w:r>
          </w:p>
        </w:tc>
      </w:tr>
      <w:tr w:rsidR="00C43053" w14:paraId="08F20693" w14:textId="77777777" w:rsidTr="034FE0C0">
        <w:trPr>
          <w:gridAfter w:val="1"/>
          <w:wAfter w:w="532" w:type="dxa"/>
          <w:trHeight w:val="340"/>
        </w:trPr>
        <w:tc>
          <w:tcPr>
            <w:tcW w:w="1374" w:type="dxa"/>
          </w:tcPr>
          <w:p w14:paraId="3BB76E72" w14:textId="4BF395AA" w:rsidR="00DE74C1" w:rsidRDefault="00DE74C1" w:rsidP="002C7D7C">
            <w:pPr>
              <w:spacing w:line="288" w:lineRule="auto"/>
              <w:jc w:val="left"/>
            </w:pPr>
            <w:r>
              <w:t>2023-04-</w:t>
            </w:r>
            <w:r w:rsidR="00DF3BF5">
              <w:t>05</w:t>
            </w:r>
          </w:p>
        </w:tc>
        <w:tc>
          <w:tcPr>
            <w:tcW w:w="893" w:type="dxa"/>
          </w:tcPr>
          <w:p w14:paraId="0714DE4A" w14:textId="6DB65DEA" w:rsidR="00DE74C1" w:rsidRDefault="00DF3BF5" w:rsidP="002C7D7C">
            <w:pPr>
              <w:spacing w:line="288" w:lineRule="auto"/>
              <w:jc w:val="left"/>
            </w:pPr>
            <w:r>
              <w:t>1.45</w:t>
            </w:r>
          </w:p>
        </w:tc>
        <w:tc>
          <w:tcPr>
            <w:tcW w:w="1494" w:type="dxa"/>
          </w:tcPr>
          <w:p w14:paraId="46A06C50" w14:textId="0089BC3F" w:rsidR="00DE74C1" w:rsidRDefault="00DF3BF5" w:rsidP="002C7D7C">
            <w:pPr>
              <w:spacing w:line="288" w:lineRule="auto"/>
              <w:jc w:val="left"/>
            </w:pPr>
            <w:r>
              <w:t>CeZ</w:t>
            </w:r>
          </w:p>
        </w:tc>
        <w:tc>
          <w:tcPr>
            <w:tcW w:w="4678" w:type="dxa"/>
          </w:tcPr>
          <w:p w14:paraId="21F7608F" w14:textId="77777777" w:rsidR="00DE74C1" w:rsidRDefault="00DF3BF5" w:rsidP="002C7D7C">
            <w:pPr>
              <w:spacing w:line="257" w:lineRule="auto"/>
              <w:jc w:val="left"/>
              <w:rPr>
                <w:rFonts w:eastAsia="Arial"/>
              </w:rPr>
            </w:pPr>
            <w:r>
              <w:rPr>
                <w:rFonts w:eastAsia="Arial"/>
              </w:rPr>
              <w:t xml:space="preserve">Dodanie słownika </w:t>
            </w:r>
            <w:r w:rsidR="00AF2459">
              <w:rPr>
                <w:rFonts w:eastAsia="Arial"/>
              </w:rPr>
              <w:t>danych dodatkowych</w:t>
            </w:r>
          </w:p>
          <w:p w14:paraId="13681215" w14:textId="33AEE7F7" w:rsidR="002D342D" w:rsidRDefault="002D342D" w:rsidP="002C7D7C">
            <w:pPr>
              <w:spacing w:line="257" w:lineRule="auto"/>
              <w:jc w:val="left"/>
              <w:rPr>
                <w:rFonts w:eastAsia="Arial"/>
              </w:rPr>
            </w:pPr>
            <w:r>
              <w:rPr>
                <w:rFonts w:eastAsia="Arial"/>
              </w:rPr>
              <w:t xml:space="preserve">Aktualizacja opisu </w:t>
            </w:r>
            <w:r w:rsidR="006F75AE">
              <w:rPr>
                <w:rFonts w:eastAsia="Arial"/>
              </w:rPr>
              <w:t>usługi</w:t>
            </w:r>
            <w:r w:rsidR="00A76669">
              <w:rPr>
                <w:rFonts w:eastAsia="Arial"/>
              </w:rPr>
              <w:t xml:space="preserve"> </w:t>
            </w:r>
            <w:proofErr w:type="spellStart"/>
            <w:r w:rsidR="00A76669">
              <w:rPr>
                <w:rFonts w:eastAsia="Arial"/>
              </w:rPr>
              <w:t>zapiszSloty</w:t>
            </w:r>
            <w:proofErr w:type="spellEnd"/>
            <w:r w:rsidR="00A76669">
              <w:rPr>
                <w:rFonts w:eastAsia="Arial"/>
              </w:rPr>
              <w:t>,</w:t>
            </w:r>
            <w:r w:rsidR="006F75AE">
              <w:rPr>
                <w:rFonts w:eastAsia="Arial"/>
              </w:rPr>
              <w:t xml:space="preserve"> </w:t>
            </w:r>
            <w:proofErr w:type="spellStart"/>
            <w:r w:rsidR="006F75AE">
              <w:rPr>
                <w:rFonts w:eastAsia="Arial"/>
              </w:rPr>
              <w:t>ed</w:t>
            </w:r>
            <w:r w:rsidR="006C7A40">
              <w:rPr>
                <w:rFonts w:eastAsia="Arial"/>
              </w:rPr>
              <w:t>ytujSlo</w:t>
            </w:r>
            <w:r w:rsidR="00A76669">
              <w:rPr>
                <w:rFonts w:eastAsia="Arial"/>
              </w:rPr>
              <w:t>t</w:t>
            </w:r>
            <w:r w:rsidR="006C7A40">
              <w:rPr>
                <w:rFonts w:eastAsia="Arial"/>
              </w:rPr>
              <w:t>y</w:t>
            </w:r>
            <w:proofErr w:type="spellEnd"/>
            <w:r w:rsidR="006C7A40">
              <w:rPr>
                <w:rFonts w:eastAsia="Arial"/>
              </w:rPr>
              <w:t xml:space="preserve">, </w:t>
            </w:r>
            <w:proofErr w:type="spellStart"/>
            <w:r w:rsidR="00D97AEE">
              <w:rPr>
                <w:rFonts w:eastAsia="Arial"/>
              </w:rPr>
              <w:t>pobierz</w:t>
            </w:r>
            <w:r w:rsidR="00B52B0B">
              <w:rPr>
                <w:rFonts w:eastAsia="Arial"/>
              </w:rPr>
              <w:t>DaneSlotu</w:t>
            </w:r>
            <w:proofErr w:type="spellEnd"/>
            <w:r w:rsidR="00B52B0B">
              <w:rPr>
                <w:rFonts w:eastAsia="Arial"/>
              </w:rPr>
              <w:t xml:space="preserve">, </w:t>
            </w:r>
          </w:p>
        </w:tc>
      </w:tr>
      <w:tr w:rsidR="00C43053" w14:paraId="6889A760" w14:textId="77777777" w:rsidTr="034FE0C0">
        <w:trPr>
          <w:gridAfter w:val="1"/>
          <w:wAfter w:w="532" w:type="dxa"/>
          <w:trHeight w:val="340"/>
        </w:trPr>
        <w:tc>
          <w:tcPr>
            <w:tcW w:w="1374" w:type="dxa"/>
          </w:tcPr>
          <w:p w14:paraId="08FA1205" w14:textId="58DDF4CA" w:rsidR="00F704DD" w:rsidRDefault="00F704DD" w:rsidP="002C7D7C">
            <w:pPr>
              <w:spacing w:line="288" w:lineRule="auto"/>
              <w:jc w:val="left"/>
            </w:pPr>
            <w:r>
              <w:t>2023-04-19</w:t>
            </w:r>
          </w:p>
        </w:tc>
        <w:tc>
          <w:tcPr>
            <w:tcW w:w="893" w:type="dxa"/>
          </w:tcPr>
          <w:p w14:paraId="7C91FC17" w14:textId="27AE935D" w:rsidR="00F704DD" w:rsidRDefault="00F704DD" w:rsidP="002C7D7C">
            <w:pPr>
              <w:spacing w:line="288" w:lineRule="auto"/>
              <w:jc w:val="left"/>
            </w:pPr>
            <w:r>
              <w:t>1.46</w:t>
            </w:r>
          </w:p>
        </w:tc>
        <w:tc>
          <w:tcPr>
            <w:tcW w:w="1494" w:type="dxa"/>
          </w:tcPr>
          <w:p w14:paraId="0780F9FE" w14:textId="1376618B" w:rsidR="00F704DD" w:rsidRDefault="006B6C58" w:rsidP="002C7D7C">
            <w:pPr>
              <w:spacing w:line="288" w:lineRule="auto"/>
              <w:jc w:val="left"/>
            </w:pPr>
            <w:r>
              <w:t>CeZ</w:t>
            </w:r>
          </w:p>
        </w:tc>
        <w:tc>
          <w:tcPr>
            <w:tcW w:w="4678" w:type="dxa"/>
          </w:tcPr>
          <w:p w14:paraId="7A032DA8" w14:textId="617F5171" w:rsidR="00F704DD" w:rsidRDefault="006B6C58" w:rsidP="002C7D7C">
            <w:pPr>
              <w:spacing w:line="257" w:lineRule="auto"/>
              <w:jc w:val="left"/>
              <w:rPr>
                <w:rFonts w:eastAsia="Arial"/>
              </w:rPr>
            </w:pPr>
            <w:r>
              <w:rPr>
                <w:rFonts w:eastAsia="Arial"/>
              </w:rPr>
              <w:t xml:space="preserve">Dodanie usługi </w:t>
            </w:r>
            <w:proofErr w:type="spellStart"/>
            <w:r>
              <w:rPr>
                <w:rFonts w:eastAsia="Arial"/>
              </w:rPr>
              <w:t>pobierzDaneOstatniejDawkiSzczepionki</w:t>
            </w:r>
            <w:proofErr w:type="spellEnd"/>
            <w:r>
              <w:rPr>
                <w:rFonts w:eastAsia="Arial"/>
              </w:rPr>
              <w:t>, dodanie rozdziału dot. obsługi szczepionek</w:t>
            </w:r>
            <w:r w:rsidR="0041127D">
              <w:rPr>
                <w:rFonts w:eastAsia="Arial"/>
              </w:rPr>
              <w:t xml:space="preserve">, aktualizacja rozdziału 5.2 </w:t>
            </w:r>
          </w:p>
        </w:tc>
      </w:tr>
      <w:tr w:rsidR="00C43053" w14:paraId="728C189A" w14:textId="77777777" w:rsidTr="034FE0C0">
        <w:trPr>
          <w:gridAfter w:val="1"/>
          <w:wAfter w:w="532" w:type="dxa"/>
          <w:trHeight w:val="340"/>
        </w:trPr>
        <w:tc>
          <w:tcPr>
            <w:tcW w:w="1374" w:type="dxa"/>
          </w:tcPr>
          <w:p w14:paraId="52D4FABC" w14:textId="58DDF4CA" w:rsidR="2056AE44" w:rsidRDefault="00E36D56" w:rsidP="2056AE44">
            <w:pPr>
              <w:spacing w:line="288" w:lineRule="auto"/>
              <w:jc w:val="left"/>
            </w:pPr>
            <w:r>
              <w:t>2023-04-19</w:t>
            </w:r>
          </w:p>
        </w:tc>
        <w:tc>
          <w:tcPr>
            <w:tcW w:w="893" w:type="dxa"/>
          </w:tcPr>
          <w:p w14:paraId="586182B6" w14:textId="2D64050A" w:rsidR="2056AE44" w:rsidRDefault="002E16C9" w:rsidP="2056AE44">
            <w:pPr>
              <w:spacing w:line="288" w:lineRule="auto"/>
              <w:jc w:val="left"/>
            </w:pPr>
            <w:r>
              <w:t>1.47</w:t>
            </w:r>
          </w:p>
        </w:tc>
        <w:tc>
          <w:tcPr>
            <w:tcW w:w="1494" w:type="dxa"/>
          </w:tcPr>
          <w:p w14:paraId="5E13E1FB" w14:textId="1376618B" w:rsidR="2056AE44" w:rsidRDefault="004B12CD" w:rsidP="2056AE44">
            <w:pPr>
              <w:spacing w:line="288" w:lineRule="auto"/>
              <w:jc w:val="left"/>
            </w:pPr>
            <w:r>
              <w:t>CeZ</w:t>
            </w:r>
          </w:p>
        </w:tc>
        <w:tc>
          <w:tcPr>
            <w:tcW w:w="4678" w:type="dxa"/>
          </w:tcPr>
          <w:p w14:paraId="1AC8E3C3" w14:textId="20CB56A0" w:rsidR="7C439625" w:rsidRDefault="7C439625" w:rsidP="2056AE44">
            <w:pPr>
              <w:spacing w:line="257" w:lineRule="auto"/>
              <w:jc w:val="left"/>
              <w:rPr>
                <w:rFonts w:eastAsia="Arial"/>
              </w:rPr>
            </w:pPr>
            <w:r w:rsidRPr="2056AE44">
              <w:rPr>
                <w:rFonts w:eastAsia="Arial"/>
              </w:rPr>
              <w:t xml:space="preserve">Aktualizacja opisów usług </w:t>
            </w:r>
            <w:proofErr w:type="spellStart"/>
            <w:r w:rsidRPr="2056AE44">
              <w:rPr>
                <w:rFonts w:eastAsia="Arial"/>
              </w:rPr>
              <w:t>zapiszNaWizyt</w:t>
            </w:r>
            <w:r w:rsidR="32525669" w:rsidRPr="2056AE44">
              <w:rPr>
                <w:rFonts w:eastAsia="Arial"/>
              </w:rPr>
              <w:t>e</w:t>
            </w:r>
            <w:proofErr w:type="spellEnd"/>
            <w:r w:rsidR="32525669" w:rsidRPr="2056AE44">
              <w:rPr>
                <w:rFonts w:eastAsia="Arial"/>
              </w:rPr>
              <w:t xml:space="preserve"> i </w:t>
            </w:r>
            <w:proofErr w:type="spellStart"/>
            <w:r w:rsidR="32525669" w:rsidRPr="2056AE44">
              <w:rPr>
                <w:rFonts w:eastAsia="Arial"/>
              </w:rPr>
              <w:t>zapiszWizytyHistoryczne</w:t>
            </w:r>
            <w:proofErr w:type="spellEnd"/>
          </w:p>
        </w:tc>
      </w:tr>
      <w:tr w:rsidR="00C43053" w14:paraId="7F5A422A" w14:textId="77777777" w:rsidTr="034FE0C0">
        <w:trPr>
          <w:gridAfter w:val="1"/>
          <w:wAfter w:w="532" w:type="dxa"/>
          <w:trHeight w:val="340"/>
        </w:trPr>
        <w:tc>
          <w:tcPr>
            <w:tcW w:w="1374" w:type="dxa"/>
          </w:tcPr>
          <w:p w14:paraId="1CA2F2E4" w14:textId="51660AE9" w:rsidR="4EC811B1" w:rsidRDefault="3317117B" w:rsidP="417DB911">
            <w:pPr>
              <w:spacing w:line="288" w:lineRule="auto"/>
              <w:jc w:val="left"/>
            </w:pPr>
            <w:r>
              <w:t>2023-04-24</w:t>
            </w:r>
          </w:p>
        </w:tc>
        <w:tc>
          <w:tcPr>
            <w:tcW w:w="893" w:type="dxa"/>
          </w:tcPr>
          <w:p w14:paraId="517CE8C7" w14:textId="73988B96" w:rsidR="4EC811B1" w:rsidRDefault="3317117B" w:rsidP="417DB911">
            <w:pPr>
              <w:spacing w:line="288" w:lineRule="auto"/>
              <w:jc w:val="left"/>
            </w:pPr>
            <w:r>
              <w:t>1.48</w:t>
            </w:r>
          </w:p>
        </w:tc>
        <w:tc>
          <w:tcPr>
            <w:tcW w:w="1494" w:type="dxa"/>
          </w:tcPr>
          <w:p w14:paraId="3B3A6D55" w14:textId="304BC29B" w:rsidR="4EC811B1" w:rsidRDefault="3317117B" w:rsidP="417DB911">
            <w:pPr>
              <w:spacing w:line="288" w:lineRule="auto"/>
              <w:jc w:val="left"/>
            </w:pPr>
            <w:r>
              <w:t>CeZ</w:t>
            </w:r>
          </w:p>
        </w:tc>
        <w:tc>
          <w:tcPr>
            <w:tcW w:w="4678" w:type="dxa"/>
          </w:tcPr>
          <w:p w14:paraId="4A9A3604" w14:textId="61756241" w:rsidR="4EC811B1" w:rsidRDefault="3317117B" w:rsidP="2DBE64BB">
            <w:pPr>
              <w:spacing w:line="257" w:lineRule="auto"/>
              <w:jc w:val="left"/>
              <w:rPr>
                <w:rFonts w:eastAsia="Arial"/>
                <w:color w:val="172B4D"/>
                <w:sz w:val="21"/>
                <w:szCs w:val="21"/>
              </w:rPr>
            </w:pPr>
            <w:r>
              <w:t xml:space="preserve">Aktualizacja operacji </w:t>
            </w:r>
            <w:proofErr w:type="spellStart"/>
            <w:r>
              <w:t>zakonczWizyty</w:t>
            </w:r>
            <w:proofErr w:type="spellEnd"/>
            <w:r>
              <w:t xml:space="preserve"> (rozdziału 6.22)</w:t>
            </w:r>
          </w:p>
        </w:tc>
      </w:tr>
      <w:tr w:rsidR="00C43053" w14:paraId="3E44BE48" w14:textId="77777777" w:rsidTr="034FE0C0">
        <w:trPr>
          <w:gridAfter w:val="1"/>
          <w:wAfter w:w="532" w:type="dxa"/>
          <w:trHeight w:val="340"/>
        </w:trPr>
        <w:tc>
          <w:tcPr>
            <w:tcW w:w="1374" w:type="dxa"/>
          </w:tcPr>
          <w:p w14:paraId="0DF2AD69" w14:textId="45A3ED65" w:rsidR="2AEF6F1E" w:rsidRDefault="2AEF6F1E" w:rsidP="18D7C3D4">
            <w:pPr>
              <w:spacing w:line="288" w:lineRule="auto"/>
              <w:jc w:val="left"/>
            </w:pPr>
            <w:r>
              <w:t>2023-04-24</w:t>
            </w:r>
          </w:p>
        </w:tc>
        <w:tc>
          <w:tcPr>
            <w:tcW w:w="893" w:type="dxa"/>
          </w:tcPr>
          <w:p w14:paraId="621FB879" w14:textId="216F28E2" w:rsidR="2AEF6F1E" w:rsidRDefault="2AEF6F1E" w:rsidP="18D7C3D4">
            <w:pPr>
              <w:spacing w:line="288" w:lineRule="auto"/>
              <w:jc w:val="left"/>
            </w:pPr>
            <w:r>
              <w:t>1.49</w:t>
            </w:r>
          </w:p>
        </w:tc>
        <w:tc>
          <w:tcPr>
            <w:tcW w:w="1494" w:type="dxa"/>
          </w:tcPr>
          <w:p w14:paraId="74669AE4" w14:textId="6A395E35" w:rsidR="2AEF6F1E" w:rsidRDefault="2AEF6F1E" w:rsidP="18D7C3D4">
            <w:pPr>
              <w:spacing w:line="288" w:lineRule="auto"/>
              <w:jc w:val="left"/>
            </w:pPr>
            <w:r>
              <w:t>CeZ</w:t>
            </w:r>
          </w:p>
        </w:tc>
        <w:tc>
          <w:tcPr>
            <w:tcW w:w="4678" w:type="dxa"/>
          </w:tcPr>
          <w:p w14:paraId="126018F3" w14:textId="290F671C" w:rsidR="2AEF6F1E" w:rsidRDefault="2AEF6F1E" w:rsidP="18D7C3D4">
            <w:pPr>
              <w:spacing w:line="257" w:lineRule="auto"/>
              <w:jc w:val="left"/>
              <w:rPr>
                <w:rFonts w:eastAsia="Arial"/>
              </w:rPr>
            </w:pPr>
            <w:r w:rsidRPr="18D7C3D4">
              <w:rPr>
                <w:rFonts w:eastAsia="Arial"/>
              </w:rPr>
              <w:t xml:space="preserve">Aktualizacja opisu usługi </w:t>
            </w:r>
            <w:proofErr w:type="spellStart"/>
            <w:r w:rsidRPr="18D7C3D4">
              <w:rPr>
                <w:rFonts w:eastAsia="Arial"/>
              </w:rPr>
              <w:t>zmenTerminyWizyt</w:t>
            </w:r>
            <w:proofErr w:type="spellEnd"/>
          </w:p>
        </w:tc>
      </w:tr>
      <w:tr w:rsidR="00C43053" w14:paraId="2ABFBD01" w14:textId="77777777" w:rsidTr="034FE0C0">
        <w:trPr>
          <w:gridAfter w:val="1"/>
          <w:wAfter w:w="532" w:type="dxa"/>
          <w:trHeight w:val="340"/>
        </w:trPr>
        <w:tc>
          <w:tcPr>
            <w:tcW w:w="1374" w:type="dxa"/>
          </w:tcPr>
          <w:p w14:paraId="170E4788" w14:textId="6BC6308A" w:rsidR="74FDDC36" w:rsidRDefault="74FDDC36" w:rsidP="2AC2D0D3">
            <w:pPr>
              <w:spacing w:line="288" w:lineRule="auto"/>
              <w:jc w:val="left"/>
            </w:pPr>
            <w:r>
              <w:t>2023-04-26</w:t>
            </w:r>
          </w:p>
        </w:tc>
        <w:tc>
          <w:tcPr>
            <w:tcW w:w="893" w:type="dxa"/>
          </w:tcPr>
          <w:p w14:paraId="2487AEAE" w14:textId="4128BCED" w:rsidR="74FDDC36" w:rsidRDefault="74FDDC36" w:rsidP="2AC2D0D3">
            <w:pPr>
              <w:spacing w:line="288" w:lineRule="auto"/>
              <w:jc w:val="left"/>
            </w:pPr>
            <w:r>
              <w:t>1.50</w:t>
            </w:r>
          </w:p>
        </w:tc>
        <w:tc>
          <w:tcPr>
            <w:tcW w:w="1494" w:type="dxa"/>
          </w:tcPr>
          <w:p w14:paraId="525D24AC" w14:textId="215F9C4B" w:rsidR="74FDDC36" w:rsidRDefault="74FDDC36" w:rsidP="2AC2D0D3">
            <w:pPr>
              <w:spacing w:line="288" w:lineRule="auto"/>
              <w:jc w:val="left"/>
            </w:pPr>
            <w:r>
              <w:t>CeZ</w:t>
            </w:r>
          </w:p>
        </w:tc>
        <w:tc>
          <w:tcPr>
            <w:tcW w:w="4678" w:type="dxa"/>
          </w:tcPr>
          <w:p w14:paraId="04B2AA99" w14:textId="2DFAD4B2" w:rsidR="74FDDC36" w:rsidRDefault="74FDDC36" w:rsidP="2AC2D0D3">
            <w:pPr>
              <w:spacing w:line="257" w:lineRule="auto"/>
              <w:jc w:val="left"/>
              <w:rPr>
                <w:rFonts w:eastAsia="Arial"/>
              </w:rPr>
            </w:pPr>
            <w:r w:rsidRPr="2AC2D0D3">
              <w:rPr>
                <w:rFonts w:eastAsia="Arial"/>
              </w:rPr>
              <w:t xml:space="preserve">Aktualizacja opisu usługi </w:t>
            </w:r>
            <w:proofErr w:type="spellStart"/>
            <w:r w:rsidRPr="2AC2D0D3">
              <w:rPr>
                <w:rFonts w:eastAsia="Arial"/>
              </w:rPr>
              <w:t>wyszukajWolneTerminy</w:t>
            </w:r>
            <w:proofErr w:type="spellEnd"/>
            <w:r w:rsidRPr="2AC2D0D3">
              <w:rPr>
                <w:rFonts w:eastAsia="Arial"/>
              </w:rPr>
              <w:t xml:space="preserve"> i </w:t>
            </w:r>
            <w:proofErr w:type="spellStart"/>
            <w:r w:rsidRPr="2AC2D0D3">
              <w:rPr>
                <w:rFonts w:eastAsia="Arial"/>
              </w:rPr>
              <w:t>RezerwujWizyte</w:t>
            </w:r>
            <w:proofErr w:type="spellEnd"/>
          </w:p>
        </w:tc>
      </w:tr>
      <w:tr w:rsidR="00C43053" w14:paraId="58BB054B" w14:textId="77777777" w:rsidTr="034FE0C0">
        <w:trPr>
          <w:gridAfter w:val="1"/>
          <w:wAfter w:w="532" w:type="dxa"/>
          <w:trHeight w:val="340"/>
        </w:trPr>
        <w:tc>
          <w:tcPr>
            <w:tcW w:w="1374" w:type="dxa"/>
          </w:tcPr>
          <w:p w14:paraId="1B08F3E2" w14:textId="413212CF" w:rsidR="001722E3" w:rsidRDefault="001722E3" w:rsidP="2AC2D0D3">
            <w:pPr>
              <w:spacing w:line="288" w:lineRule="auto"/>
              <w:jc w:val="left"/>
            </w:pPr>
            <w:r>
              <w:t>2023-05-02</w:t>
            </w:r>
          </w:p>
        </w:tc>
        <w:tc>
          <w:tcPr>
            <w:tcW w:w="893" w:type="dxa"/>
          </w:tcPr>
          <w:p w14:paraId="4180D295" w14:textId="724E230B" w:rsidR="001722E3" w:rsidRDefault="001722E3" w:rsidP="2AC2D0D3">
            <w:pPr>
              <w:spacing w:line="288" w:lineRule="auto"/>
              <w:jc w:val="left"/>
            </w:pPr>
            <w:r>
              <w:t>1.51</w:t>
            </w:r>
          </w:p>
        </w:tc>
        <w:tc>
          <w:tcPr>
            <w:tcW w:w="1494" w:type="dxa"/>
          </w:tcPr>
          <w:p w14:paraId="061B81CA" w14:textId="1FAFF79D" w:rsidR="001722E3" w:rsidRDefault="001722E3" w:rsidP="2AC2D0D3">
            <w:pPr>
              <w:spacing w:line="288" w:lineRule="auto"/>
              <w:jc w:val="left"/>
            </w:pPr>
            <w:r>
              <w:t>CeZ</w:t>
            </w:r>
          </w:p>
        </w:tc>
        <w:tc>
          <w:tcPr>
            <w:tcW w:w="4678" w:type="dxa"/>
          </w:tcPr>
          <w:p w14:paraId="684EC5D2" w14:textId="2FEE41D0" w:rsidR="001722E3" w:rsidRPr="2AC2D0D3" w:rsidRDefault="001722E3" w:rsidP="2AC2D0D3">
            <w:pPr>
              <w:spacing w:line="257" w:lineRule="auto"/>
              <w:jc w:val="left"/>
              <w:rPr>
                <w:rFonts w:eastAsia="Arial"/>
              </w:rPr>
            </w:pPr>
            <w:r>
              <w:rPr>
                <w:rFonts w:eastAsia="Arial"/>
              </w:rPr>
              <w:t xml:space="preserve">Aktualizacja opisu usługi </w:t>
            </w:r>
            <w:proofErr w:type="spellStart"/>
            <w:r w:rsidR="00E03209" w:rsidRPr="00E03209">
              <w:rPr>
                <w:iCs/>
                <w:color w:val="000000"/>
              </w:rPr>
              <w:t>pobierzListeMus</w:t>
            </w:r>
            <w:proofErr w:type="spellEnd"/>
          </w:p>
        </w:tc>
      </w:tr>
      <w:tr w:rsidR="00214902" w14:paraId="33C8BECF" w14:textId="77777777" w:rsidTr="034FE0C0">
        <w:trPr>
          <w:gridAfter w:val="1"/>
          <w:wAfter w:w="532" w:type="dxa"/>
          <w:trHeight w:val="340"/>
        </w:trPr>
        <w:tc>
          <w:tcPr>
            <w:tcW w:w="1374" w:type="dxa"/>
          </w:tcPr>
          <w:p w14:paraId="08D3AE4F" w14:textId="3AEC5BB2" w:rsidR="33610087" w:rsidRDefault="33610087" w:rsidP="18ADCA8C">
            <w:pPr>
              <w:spacing w:line="288" w:lineRule="auto"/>
              <w:jc w:val="left"/>
            </w:pPr>
            <w:r>
              <w:t>2023-05-02</w:t>
            </w:r>
          </w:p>
        </w:tc>
        <w:tc>
          <w:tcPr>
            <w:tcW w:w="893" w:type="dxa"/>
          </w:tcPr>
          <w:p w14:paraId="1CC30804" w14:textId="07AF6AE3" w:rsidR="33610087" w:rsidRDefault="33610087" w:rsidP="18ADCA8C">
            <w:pPr>
              <w:spacing w:line="288" w:lineRule="auto"/>
              <w:jc w:val="left"/>
            </w:pPr>
            <w:r>
              <w:t>1.52</w:t>
            </w:r>
          </w:p>
        </w:tc>
        <w:tc>
          <w:tcPr>
            <w:tcW w:w="1494" w:type="dxa"/>
          </w:tcPr>
          <w:p w14:paraId="341642FD" w14:textId="02CB9334" w:rsidR="33610087" w:rsidRDefault="33610087" w:rsidP="18ADCA8C">
            <w:pPr>
              <w:spacing w:line="288" w:lineRule="auto"/>
              <w:jc w:val="left"/>
            </w:pPr>
            <w:r>
              <w:t>CeZ</w:t>
            </w:r>
          </w:p>
        </w:tc>
        <w:tc>
          <w:tcPr>
            <w:tcW w:w="4678" w:type="dxa"/>
          </w:tcPr>
          <w:p w14:paraId="69BBD970" w14:textId="4803CF38" w:rsidR="33610087" w:rsidRDefault="33610087" w:rsidP="18ADCA8C">
            <w:pPr>
              <w:spacing w:line="257" w:lineRule="auto"/>
              <w:jc w:val="left"/>
              <w:rPr>
                <w:rFonts w:eastAsia="Arial"/>
              </w:rPr>
            </w:pPr>
            <w:r w:rsidRPr="18ADCA8C">
              <w:rPr>
                <w:rFonts w:eastAsia="Arial"/>
              </w:rPr>
              <w:t xml:space="preserve">Aktualizacja opisu usługi </w:t>
            </w:r>
            <w:proofErr w:type="spellStart"/>
            <w:r w:rsidRPr="18ADCA8C">
              <w:rPr>
                <w:rFonts w:eastAsia="Arial"/>
              </w:rPr>
              <w:t>ZmienDaneWizyty</w:t>
            </w:r>
            <w:proofErr w:type="spellEnd"/>
          </w:p>
        </w:tc>
      </w:tr>
      <w:tr w:rsidR="00BA5482" w14:paraId="4945BD66" w14:textId="77777777" w:rsidTr="034FE0C0">
        <w:trPr>
          <w:gridAfter w:val="1"/>
          <w:wAfter w:w="532" w:type="dxa"/>
          <w:trHeight w:val="340"/>
        </w:trPr>
        <w:tc>
          <w:tcPr>
            <w:tcW w:w="1374" w:type="dxa"/>
          </w:tcPr>
          <w:p w14:paraId="00DEC07B" w14:textId="3DFBCC09" w:rsidR="00BA5482" w:rsidRDefault="00BA5482" w:rsidP="18ADCA8C">
            <w:pPr>
              <w:spacing w:line="288" w:lineRule="auto"/>
              <w:jc w:val="left"/>
            </w:pPr>
            <w:r>
              <w:t>2023-05-17</w:t>
            </w:r>
          </w:p>
        </w:tc>
        <w:tc>
          <w:tcPr>
            <w:tcW w:w="893" w:type="dxa"/>
          </w:tcPr>
          <w:p w14:paraId="7C8AE334" w14:textId="628B3FAF" w:rsidR="00BA5482" w:rsidRDefault="00BA5482" w:rsidP="18ADCA8C">
            <w:pPr>
              <w:spacing w:line="288" w:lineRule="auto"/>
              <w:jc w:val="left"/>
            </w:pPr>
            <w:r>
              <w:t>1.53</w:t>
            </w:r>
          </w:p>
        </w:tc>
        <w:tc>
          <w:tcPr>
            <w:tcW w:w="1494" w:type="dxa"/>
          </w:tcPr>
          <w:p w14:paraId="773B4EC1" w14:textId="64991BE3" w:rsidR="00BA5482" w:rsidRDefault="00BA5482" w:rsidP="18ADCA8C">
            <w:pPr>
              <w:spacing w:line="288" w:lineRule="auto"/>
              <w:jc w:val="left"/>
            </w:pPr>
            <w:r>
              <w:t>CeZ</w:t>
            </w:r>
          </w:p>
        </w:tc>
        <w:tc>
          <w:tcPr>
            <w:tcW w:w="4678" w:type="dxa"/>
          </w:tcPr>
          <w:p w14:paraId="71052BEA" w14:textId="77777777" w:rsidR="00BA5482" w:rsidRDefault="00BA5482" w:rsidP="18ADCA8C">
            <w:pPr>
              <w:spacing w:line="257" w:lineRule="auto"/>
              <w:jc w:val="left"/>
              <w:rPr>
                <w:rFonts w:eastAsia="Arial"/>
              </w:rPr>
            </w:pPr>
            <w:r>
              <w:rPr>
                <w:rFonts w:eastAsia="Arial"/>
              </w:rPr>
              <w:t xml:space="preserve">Aktualizacja opisu usługi </w:t>
            </w:r>
            <w:proofErr w:type="spellStart"/>
            <w:r>
              <w:rPr>
                <w:rFonts w:eastAsia="Arial"/>
              </w:rPr>
              <w:t>zapiszDo</w:t>
            </w:r>
            <w:r w:rsidRPr="3A9A9F31">
              <w:rPr>
                <w:rFonts w:eastAsia="Arial"/>
              </w:rPr>
              <w:t>Poczekalni</w:t>
            </w:r>
            <w:proofErr w:type="spellEnd"/>
          </w:p>
          <w:p w14:paraId="15A91F31" w14:textId="77777777" w:rsidR="00BA5482" w:rsidRDefault="00075E97" w:rsidP="18ADCA8C">
            <w:pPr>
              <w:spacing w:line="257" w:lineRule="auto"/>
              <w:jc w:val="left"/>
              <w:rPr>
                <w:rFonts w:eastAsia="Arial"/>
              </w:rPr>
            </w:pPr>
            <w:r>
              <w:rPr>
                <w:rFonts w:eastAsia="Arial"/>
              </w:rPr>
              <w:t xml:space="preserve">Aktualizacja opisu usługi </w:t>
            </w:r>
            <w:proofErr w:type="spellStart"/>
            <w:r w:rsidRPr="00075E97">
              <w:rPr>
                <w:rFonts w:eastAsia="Arial"/>
              </w:rPr>
              <w:t>edytujPreferencjeWPoczekalni</w:t>
            </w:r>
            <w:proofErr w:type="spellEnd"/>
          </w:p>
          <w:p w14:paraId="39493A13" w14:textId="3032F193" w:rsidR="00DC61FE" w:rsidRPr="18ADCA8C" w:rsidRDefault="00DC61FE" w:rsidP="18ADCA8C">
            <w:pPr>
              <w:spacing w:line="257" w:lineRule="auto"/>
              <w:jc w:val="left"/>
              <w:rPr>
                <w:rFonts w:eastAsia="Arial"/>
              </w:rPr>
            </w:pPr>
            <w:r>
              <w:rPr>
                <w:rFonts w:eastAsia="Arial"/>
              </w:rPr>
              <w:lastRenderedPageBreak/>
              <w:t xml:space="preserve">Aktualizacja rozdziału 11 Obsługa szczepień – brak możliwości zapisu na szczepienie </w:t>
            </w:r>
            <w:r w:rsidR="00017B6B">
              <w:rPr>
                <w:rFonts w:eastAsia="Arial"/>
              </w:rPr>
              <w:t xml:space="preserve">do </w:t>
            </w:r>
            <w:r>
              <w:rPr>
                <w:rFonts w:eastAsia="Arial"/>
              </w:rPr>
              <w:t>poczekalni</w:t>
            </w:r>
          </w:p>
        </w:tc>
      </w:tr>
      <w:tr w:rsidR="00A44284" w14:paraId="07214E95" w14:textId="77777777" w:rsidTr="034FE0C0">
        <w:trPr>
          <w:gridAfter w:val="1"/>
          <w:wAfter w:w="532" w:type="dxa"/>
          <w:trHeight w:val="340"/>
        </w:trPr>
        <w:tc>
          <w:tcPr>
            <w:tcW w:w="1374" w:type="dxa"/>
          </w:tcPr>
          <w:p w14:paraId="02CC3E30" w14:textId="44CF8FBA" w:rsidR="00A44284" w:rsidRDefault="00A44284" w:rsidP="18ADCA8C">
            <w:pPr>
              <w:spacing w:line="288" w:lineRule="auto"/>
              <w:jc w:val="left"/>
            </w:pPr>
            <w:r>
              <w:lastRenderedPageBreak/>
              <w:t>2023-05-19</w:t>
            </w:r>
          </w:p>
        </w:tc>
        <w:tc>
          <w:tcPr>
            <w:tcW w:w="893" w:type="dxa"/>
          </w:tcPr>
          <w:p w14:paraId="707A6691" w14:textId="3B8AD2A6" w:rsidR="00A44284" w:rsidRDefault="00A44284" w:rsidP="18ADCA8C">
            <w:pPr>
              <w:spacing w:line="288" w:lineRule="auto"/>
              <w:jc w:val="left"/>
            </w:pPr>
            <w:r>
              <w:t>1.54</w:t>
            </w:r>
          </w:p>
        </w:tc>
        <w:tc>
          <w:tcPr>
            <w:tcW w:w="1494" w:type="dxa"/>
          </w:tcPr>
          <w:p w14:paraId="22BDAC2F" w14:textId="329A34CF" w:rsidR="00A44284" w:rsidRDefault="00A44284" w:rsidP="18ADCA8C">
            <w:pPr>
              <w:spacing w:line="288" w:lineRule="auto"/>
              <w:jc w:val="left"/>
            </w:pPr>
            <w:r>
              <w:t>CeZ</w:t>
            </w:r>
          </w:p>
        </w:tc>
        <w:tc>
          <w:tcPr>
            <w:tcW w:w="4678" w:type="dxa"/>
          </w:tcPr>
          <w:p w14:paraId="61835A05" w14:textId="58254124" w:rsidR="00A44284" w:rsidRDefault="00A44284" w:rsidP="18ADCA8C">
            <w:pPr>
              <w:spacing w:line="257" w:lineRule="auto"/>
              <w:jc w:val="left"/>
              <w:rPr>
                <w:rFonts w:eastAsia="Arial"/>
              </w:rPr>
            </w:pPr>
            <w:r>
              <w:rPr>
                <w:rFonts w:eastAsia="Arial"/>
              </w:rPr>
              <w:t xml:space="preserve">Aktualizacja słownika </w:t>
            </w:r>
            <w:r w:rsidR="00E4203B">
              <w:rPr>
                <w:rFonts w:eastAsia="Arial"/>
              </w:rPr>
              <w:t>12.</w:t>
            </w:r>
            <w:r w:rsidR="00E4203B" w:rsidRPr="247345D2">
              <w:rPr>
                <w:rFonts w:eastAsia="Arial"/>
              </w:rPr>
              <w:t>1</w:t>
            </w:r>
          </w:p>
        </w:tc>
      </w:tr>
      <w:tr w:rsidR="008778F4" w14:paraId="7254383D" w14:textId="77777777" w:rsidTr="034FE0C0">
        <w:trPr>
          <w:gridAfter w:val="1"/>
          <w:wAfter w:w="532" w:type="dxa"/>
          <w:trHeight w:val="340"/>
        </w:trPr>
        <w:tc>
          <w:tcPr>
            <w:tcW w:w="1374" w:type="dxa"/>
          </w:tcPr>
          <w:p w14:paraId="2504A4A6" w14:textId="040F6B8F" w:rsidR="008778F4" w:rsidRDefault="008778F4" w:rsidP="18ADCA8C">
            <w:pPr>
              <w:spacing w:line="288" w:lineRule="auto"/>
              <w:jc w:val="left"/>
            </w:pPr>
            <w:r>
              <w:t>2023-06-12</w:t>
            </w:r>
          </w:p>
        </w:tc>
        <w:tc>
          <w:tcPr>
            <w:tcW w:w="893" w:type="dxa"/>
          </w:tcPr>
          <w:p w14:paraId="3E2D4D52" w14:textId="35ADF4C0" w:rsidR="008778F4" w:rsidRDefault="008778F4" w:rsidP="18ADCA8C">
            <w:pPr>
              <w:spacing w:line="288" w:lineRule="auto"/>
              <w:jc w:val="left"/>
            </w:pPr>
            <w:r>
              <w:t>1.55</w:t>
            </w:r>
          </w:p>
        </w:tc>
        <w:tc>
          <w:tcPr>
            <w:tcW w:w="1494" w:type="dxa"/>
          </w:tcPr>
          <w:p w14:paraId="6AFC1489" w14:textId="0510A1DF" w:rsidR="008778F4" w:rsidRDefault="008778F4" w:rsidP="18ADCA8C">
            <w:pPr>
              <w:spacing w:line="288" w:lineRule="auto"/>
              <w:jc w:val="left"/>
            </w:pPr>
            <w:r>
              <w:t>CeZ</w:t>
            </w:r>
          </w:p>
        </w:tc>
        <w:tc>
          <w:tcPr>
            <w:tcW w:w="4678" w:type="dxa"/>
          </w:tcPr>
          <w:p w14:paraId="3BAA3FD8" w14:textId="4B7226EC" w:rsidR="00842B28" w:rsidRPr="00842B28" w:rsidRDefault="008778F4" w:rsidP="00E569FE">
            <w:pPr>
              <w:pStyle w:val="Akapitzlist"/>
              <w:numPr>
                <w:ilvl w:val="0"/>
                <w:numId w:val="115"/>
              </w:numPr>
              <w:spacing w:line="257" w:lineRule="auto"/>
              <w:jc w:val="left"/>
              <w:rPr>
                <w:rFonts w:eastAsia="Arial"/>
              </w:rPr>
            </w:pPr>
            <w:r w:rsidRPr="00842B28">
              <w:rPr>
                <w:rFonts w:eastAsia="Arial"/>
              </w:rPr>
              <w:t xml:space="preserve">Dodanie rozdziału </w:t>
            </w:r>
            <w:r w:rsidR="00697A79" w:rsidRPr="00842B28">
              <w:rPr>
                <w:rFonts w:eastAsia="Arial"/>
              </w:rPr>
              <w:t>dotyczącego</w:t>
            </w:r>
            <w:r w:rsidRPr="00842B28">
              <w:rPr>
                <w:rFonts w:eastAsia="Arial"/>
              </w:rPr>
              <w:t xml:space="preserve"> Obsług</w:t>
            </w:r>
            <w:r w:rsidR="00697A79" w:rsidRPr="00842B28">
              <w:rPr>
                <w:rFonts w:eastAsia="Arial"/>
              </w:rPr>
              <w:t xml:space="preserve">i </w:t>
            </w:r>
            <w:r w:rsidRPr="00842B28">
              <w:rPr>
                <w:rFonts w:eastAsia="Arial"/>
              </w:rPr>
              <w:t>programów profilaktycznych</w:t>
            </w:r>
          </w:p>
          <w:p w14:paraId="03B3C4EE" w14:textId="754C124F" w:rsidR="008778F4" w:rsidRPr="00842B28" w:rsidRDefault="00842B28" w:rsidP="00E569FE">
            <w:pPr>
              <w:pStyle w:val="Akapitzlist"/>
              <w:numPr>
                <w:ilvl w:val="0"/>
                <w:numId w:val="115"/>
              </w:numPr>
              <w:spacing w:line="257" w:lineRule="auto"/>
              <w:jc w:val="left"/>
              <w:rPr>
                <w:rFonts w:eastAsia="Arial"/>
              </w:rPr>
            </w:pPr>
            <w:r w:rsidRPr="00842B28">
              <w:rPr>
                <w:rFonts w:eastAsia="Arial"/>
              </w:rPr>
              <w:t>D</w:t>
            </w:r>
            <w:r w:rsidR="00697A79" w:rsidRPr="00842B28">
              <w:rPr>
                <w:rFonts w:eastAsia="Arial"/>
              </w:rPr>
              <w:t>odanie słownika kodów programów profilaktycznych</w:t>
            </w:r>
          </w:p>
          <w:p w14:paraId="63ACAC20" w14:textId="2690BE14" w:rsidR="00842B28" w:rsidRPr="00842B28" w:rsidRDefault="00842B28" w:rsidP="00E569FE">
            <w:pPr>
              <w:pStyle w:val="Akapitzlist"/>
              <w:numPr>
                <w:ilvl w:val="0"/>
                <w:numId w:val="115"/>
              </w:numPr>
              <w:spacing w:line="257" w:lineRule="auto"/>
              <w:jc w:val="left"/>
              <w:rPr>
                <w:rFonts w:eastAsia="Arial"/>
              </w:rPr>
            </w:pPr>
            <w:r w:rsidRPr="00842B28">
              <w:rPr>
                <w:rFonts w:eastAsia="Arial"/>
              </w:rPr>
              <w:t xml:space="preserve">Aktualizacja opisu usług: </w:t>
            </w:r>
            <w:proofErr w:type="spellStart"/>
            <w:r w:rsidRPr="00842B28">
              <w:rPr>
                <w:rFonts w:eastAsia="Arial"/>
              </w:rPr>
              <w:t>zapiszDaneMus</w:t>
            </w:r>
            <w:proofErr w:type="spellEnd"/>
            <w:r w:rsidRPr="00842B28">
              <w:rPr>
                <w:rFonts w:eastAsia="Arial"/>
              </w:rPr>
              <w:t xml:space="preserve">, </w:t>
            </w:r>
            <w:proofErr w:type="spellStart"/>
            <w:r w:rsidRPr="00842B28">
              <w:rPr>
                <w:rFonts w:eastAsia="Arial"/>
              </w:rPr>
              <w:t>edytujDaneMus</w:t>
            </w:r>
            <w:proofErr w:type="spellEnd"/>
            <w:r w:rsidRPr="00842B28">
              <w:rPr>
                <w:rFonts w:eastAsia="Arial"/>
              </w:rPr>
              <w:t xml:space="preserve">, </w:t>
            </w:r>
            <w:proofErr w:type="spellStart"/>
            <w:r w:rsidRPr="00842B28">
              <w:rPr>
                <w:rFonts w:eastAsia="Arial"/>
              </w:rPr>
              <w:t>zapiszHarmonogram</w:t>
            </w:r>
            <w:proofErr w:type="spellEnd"/>
            <w:r w:rsidRPr="00842B28">
              <w:rPr>
                <w:rFonts w:eastAsia="Arial"/>
              </w:rPr>
              <w:t xml:space="preserve">, </w:t>
            </w:r>
            <w:proofErr w:type="spellStart"/>
            <w:r w:rsidRPr="00842B28">
              <w:rPr>
                <w:rFonts w:eastAsia="Arial"/>
              </w:rPr>
              <w:t>edytujHarmonogram</w:t>
            </w:r>
            <w:proofErr w:type="spellEnd"/>
            <w:r w:rsidRPr="00842B28">
              <w:rPr>
                <w:rFonts w:eastAsia="Arial"/>
              </w:rPr>
              <w:t xml:space="preserve"> w zakresie obsługi programu profilaktyki</w:t>
            </w:r>
          </w:p>
        </w:tc>
      </w:tr>
      <w:tr w:rsidR="7AF0C36A" w14:paraId="652075DA" w14:textId="77777777" w:rsidTr="034FE0C0">
        <w:trPr>
          <w:trHeight w:val="340"/>
        </w:trPr>
        <w:tc>
          <w:tcPr>
            <w:tcW w:w="1374" w:type="dxa"/>
          </w:tcPr>
          <w:p w14:paraId="5EB8DA00" w14:textId="51DC304A" w:rsidR="34C07B2A" w:rsidRDefault="34C07B2A" w:rsidP="7AF0C36A">
            <w:pPr>
              <w:spacing w:line="288" w:lineRule="auto"/>
              <w:jc w:val="left"/>
            </w:pPr>
            <w:r>
              <w:t>2023-06-13</w:t>
            </w:r>
          </w:p>
        </w:tc>
        <w:tc>
          <w:tcPr>
            <w:tcW w:w="893" w:type="dxa"/>
          </w:tcPr>
          <w:p w14:paraId="486DD143" w14:textId="6C7A84D5" w:rsidR="34C07B2A" w:rsidRDefault="34C07B2A" w:rsidP="7AF0C36A">
            <w:pPr>
              <w:spacing w:line="288" w:lineRule="auto"/>
              <w:jc w:val="left"/>
            </w:pPr>
            <w:r>
              <w:t>1.56</w:t>
            </w:r>
          </w:p>
        </w:tc>
        <w:tc>
          <w:tcPr>
            <w:tcW w:w="1494" w:type="dxa"/>
          </w:tcPr>
          <w:p w14:paraId="054D7FFA" w14:textId="3CDA889E" w:rsidR="34C07B2A" w:rsidRDefault="34C07B2A" w:rsidP="7AF0C36A">
            <w:pPr>
              <w:spacing w:line="288" w:lineRule="auto"/>
              <w:jc w:val="left"/>
            </w:pPr>
            <w:r>
              <w:t>CeZ</w:t>
            </w:r>
          </w:p>
        </w:tc>
        <w:tc>
          <w:tcPr>
            <w:tcW w:w="5210" w:type="dxa"/>
            <w:gridSpan w:val="2"/>
          </w:tcPr>
          <w:p w14:paraId="13C583DC" w14:textId="1752A785" w:rsidR="34C07B2A" w:rsidRDefault="3DDF2AE9" w:rsidP="00E569FE">
            <w:pPr>
              <w:pStyle w:val="Akapitzlist"/>
              <w:numPr>
                <w:ilvl w:val="0"/>
                <w:numId w:val="115"/>
              </w:numPr>
              <w:spacing w:line="257" w:lineRule="auto"/>
              <w:jc w:val="left"/>
              <w:rPr>
                <w:rFonts w:eastAsia="Arial"/>
              </w:rPr>
            </w:pPr>
            <w:r w:rsidRPr="7BDE342A">
              <w:rPr>
                <w:rFonts w:eastAsia="Arial"/>
              </w:rPr>
              <w:t xml:space="preserve">Aktualizacja opisu usługi </w:t>
            </w:r>
            <w:proofErr w:type="spellStart"/>
            <w:r w:rsidRPr="7BDE342A">
              <w:rPr>
                <w:rFonts w:eastAsia="Arial"/>
              </w:rPr>
              <w:t>zapiszWizytyHistoryczne</w:t>
            </w:r>
            <w:proofErr w:type="spellEnd"/>
          </w:p>
        </w:tc>
      </w:tr>
      <w:tr w:rsidR="7CF2C630" w14:paraId="76DFCE6E" w14:textId="77777777" w:rsidTr="034FE0C0">
        <w:trPr>
          <w:trHeight w:val="340"/>
        </w:trPr>
        <w:tc>
          <w:tcPr>
            <w:tcW w:w="1374" w:type="dxa"/>
          </w:tcPr>
          <w:p w14:paraId="56EA33B9" w14:textId="6E4DAC52" w:rsidR="3F0862AD" w:rsidRDefault="3F0862AD" w:rsidP="7CF2C630">
            <w:pPr>
              <w:spacing w:line="288" w:lineRule="auto"/>
              <w:jc w:val="left"/>
            </w:pPr>
            <w:r>
              <w:t>2023-06-14</w:t>
            </w:r>
          </w:p>
        </w:tc>
        <w:tc>
          <w:tcPr>
            <w:tcW w:w="893" w:type="dxa"/>
          </w:tcPr>
          <w:p w14:paraId="6EA722CD" w14:textId="2C4D5326" w:rsidR="3F0862AD" w:rsidRDefault="3F0862AD" w:rsidP="7CF2C630">
            <w:pPr>
              <w:spacing w:line="288" w:lineRule="auto"/>
              <w:jc w:val="left"/>
            </w:pPr>
            <w:r>
              <w:t>1.57</w:t>
            </w:r>
          </w:p>
        </w:tc>
        <w:tc>
          <w:tcPr>
            <w:tcW w:w="1494" w:type="dxa"/>
          </w:tcPr>
          <w:p w14:paraId="6475C2A1" w14:textId="78F59F25" w:rsidR="3F0862AD" w:rsidRDefault="3F0862AD" w:rsidP="7CF2C630">
            <w:pPr>
              <w:spacing w:line="288" w:lineRule="auto"/>
              <w:jc w:val="left"/>
            </w:pPr>
            <w:r>
              <w:t>CeZ</w:t>
            </w:r>
          </w:p>
        </w:tc>
        <w:tc>
          <w:tcPr>
            <w:tcW w:w="5210" w:type="dxa"/>
            <w:gridSpan w:val="2"/>
          </w:tcPr>
          <w:p w14:paraId="16130CC0" w14:textId="05E5D0BC" w:rsidR="63B0F93A" w:rsidRDefault="34419588" w:rsidP="00E569FE">
            <w:pPr>
              <w:pStyle w:val="Akapitzlist"/>
              <w:numPr>
                <w:ilvl w:val="0"/>
                <w:numId w:val="115"/>
              </w:numPr>
              <w:spacing w:line="257" w:lineRule="auto"/>
              <w:jc w:val="left"/>
              <w:rPr>
                <w:rFonts w:eastAsia="Arial"/>
              </w:rPr>
            </w:pPr>
            <w:r w:rsidRPr="7BDE342A">
              <w:rPr>
                <w:rFonts w:eastAsia="Arial"/>
              </w:rPr>
              <w:t xml:space="preserve">Aktualizacja opisu usług </w:t>
            </w:r>
            <w:proofErr w:type="spellStart"/>
            <w:r w:rsidR="2AF4AA50" w:rsidRPr="7BDE342A">
              <w:rPr>
                <w:rFonts w:eastAsia="Arial"/>
              </w:rPr>
              <w:t>z</w:t>
            </w:r>
            <w:r w:rsidRPr="7BDE342A">
              <w:rPr>
                <w:rFonts w:eastAsia="Arial"/>
              </w:rPr>
              <w:t>apis</w:t>
            </w:r>
            <w:r w:rsidR="6863A76A" w:rsidRPr="7BDE342A">
              <w:rPr>
                <w:rFonts w:eastAsia="Arial"/>
              </w:rPr>
              <w:t>z</w:t>
            </w:r>
            <w:r w:rsidRPr="7BDE342A">
              <w:rPr>
                <w:rFonts w:eastAsia="Arial"/>
              </w:rPr>
              <w:t>DoPoczekalni</w:t>
            </w:r>
            <w:proofErr w:type="spellEnd"/>
            <w:r w:rsidRPr="7BDE342A">
              <w:rPr>
                <w:rFonts w:eastAsia="Arial"/>
              </w:rPr>
              <w:t xml:space="preserve"> i </w:t>
            </w:r>
            <w:proofErr w:type="spellStart"/>
            <w:r w:rsidR="5AFEA7C1" w:rsidRPr="7BDE342A">
              <w:rPr>
                <w:rFonts w:eastAsia="Arial"/>
              </w:rPr>
              <w:t>edytujPreferencjeWPoczekalni</w:t>
            </w:r>
            <w:proofErr w:type="spellEnd"/>
          </w:p>
        </w:tc>
      </w:tr>
      <w:tr w:rsidR="2EC1D6FE" w14:paraId="08A7A523" w14:textId="77777777" w:rsidTr="034FE0C0">
        <w:trPr>
          <w:trHeight w:val="340"/>
        </w:trPr>
        <w:tc>
          <w:tcPr>
            <w:tcW w:w="1374" w:type="dxa"/>
          </w:tcPr>
          <w:p w14:paraId="00C48855" w14:textId="349A99DC" w:rsidR="5B23021B" w:rsidRDefault="5B23021B" w:rsidP="2EC1D6FE">
            <w:pPr>
              <w:spacing w:line="288" w:lineRule="auto"/>
              <w:jc w:val="left"/>
            </w:pPr>
            <w:r>
              <w:t>2023-06-16</w:t>
            </w:r>
          </w:p>
        </w:tc>
        <w:tc>
          <w:tcPr>
            <w:tcW w:w="893" w:type="dxa"/>
          </w:tcPr>
          <w:p w14:paraId="27A90A4F" w14:textId="355071E5" w:rsidR="5B23021B" w:rsidRDefault="5B23021B" w:rsidP="2EC1D6FE">
            <w:pPr>
              <w:spacing w:line="288" w:lineRule="auto"/>
              <w:jc w:val="left"/>
            </w:pPr>
            <w:r>
              <w:t>1.58</w:t>
            </w:r>
          </w:p>
        </w:tc>
        <w:tc>
          <w:tcPr>
            <w:tcW w:w="1494" w:type="dxa"/>
          </w:tcPr>
          <w:p w14:paraId="22317DA4" w14:textId="2D56045C" w:rsidR="5B23021B" w:rsidRDefault="5B23021B" w:rsidP="2EC1D6FE">
            <w:pPr>
              <w:spacing w:line="288" w:lineRule="auto"/>
              <w:jc w:val="left"/>
            </w:pPr>
            <w:r>
              <w:t>CeZ</w:t>
            </w:r>
          </w:p>
        </w:tc>
        <w:tc>
          <w:tcPr>
            <w:tcW w:w="5210" w:type="dxa"/>
            <w:gridSpan w:val="2"/>
          </w:tcPr>
          <w:p w14:paraId="5C3C87FB" w14:textId="26DE8648" w:rsidR="5B23021B" w:rsidRDefault="023F1980" w:rsidP="00E569FE">
            <w:pPr>
              <w:pStyle w:val="Akapitzlist"/>
              <w:numPr>
                <w:ilvl w:val="0"/>
                <w:numId w:val="115"/>
              </w:numPr>
              <w:spacing w:line="257" w:lineRule="auto"/>
              <w:jc w:val="left"/>
              <w:rPr>
                <w:rFonts w:eastAsia="Arial"/>
              </w:rPr>
            </w:pPr>
            <w:r w:rsidRPr="7BDE342A">
              <w:rPr>
                <w:rFonts w:eastAsia="Arial"/>
              </w:rPr>
              <w:t xml:space="preserve">Aktualizacja opisu dla </w:t>
            </w:r>
            <w:proofErr w:type="spellStart"/>
            <w:r w:rsidRPr="7BDE342A">
              <w:rPr>
                <w:rFonts w:eastAsia="Arial"/>
              </w:rPr>
              <w:t>zmienDaneWizyty</w:t>
            </w:r>
            <w:proofErr w:type="spellEnd"/>
          </w:p>
        </w:tc>
      </w:tr>
      <w:tr w:rsidR="00A50A1B" w14:paraId="0747DF58" w14:textId="77777777" w:rsidTr="034FE0C0">
        <w:trPr>
          <w:trHeight w:val="340"/>
        </w:trPr>
        <w:tc>
          <w:tcPr>
            <w:tcW w:w="1374" w:type="dxa"/>
          </w:tcPr>
          <w:p w14:paraId="1F0BFFB3" w14:textId="300828D0" w:rsidR="00A50A1B" w:rsidRDefault="00A50A1B" w:rsidP="00A50A1B">
            <w:pPr>
              <w:spacing w:line="288" w:lineRule="auto"/>
              <w:jc w:val="left"/>
            </w:pPr>
            <w:r>
              <w:t>2023-06-19</w:t>
            </w:r>
          </w:p>
        </w:tc>
        <w:tc>
          <w:tcPr>
            <w:tcW w:w="893" w:type="dxa"/>
          </w:tcPr>
          <w:p w14:paraId="2A5D3FC2" w14:textId="69F503C5" w:rsidR="00A50A1B" w:rsidRDefault="00A50A1B" w:rsidP="00A50A1B">
            <w:pPr>
              <w:spacing w:line="288" w:lineRule="auto"/>
              <w:jc w:val="left"/>
            </w:pPr>
            <w:r>
              <w:t>1.59</w:t>
            </w:r>
          </w:p>
        </w:tc>
        <w:tc>
          <w:tcPr>
            <w:tcW w:w="1494" w:type="dxa"/>
          </w:tcPr>
          <w:p w14:paraId="5663C520" w14:textId="17CB3059" w:rsidR="00A50A1B" w:rsidRDefault="00A50A1B" w:rsidP="00A50A1B">
            <w:pPr>
              <w:spacing w:line="288" w:lineRule="auto"/>
              <w:jc w:val="left"/>
            </w:pPr>
            <w:r>
              <w:t>CeZ</w:t>
            </w:r>
          </w:p>
        </w:tc>
        <w:tc>
          <w:tcPr>
            <w:tcW w:w="5210" w:type="dxa"/>
            <w:gridSpan w:val="2"/>
          </w:tcPr>
          <w:p w14:paraId="4C8E39AF" w14:textId="5FBA1A85" w:rsidR="00A50A1B" w:rsidRPr="2EC1D6FE" w:rsidRDefault="00637944" w:rsidP="00A50A1B">
            <w:pPr>
              <w:pStyle w:val="Akapitzlist"/>
              <w:numPr>
                <w:ilvl w:val="0"/>
                <w:numId w:val="115"/>
              </w:numPr>
              <w:spacing w:line="257" w:lineRule="auto"/>
              <w:jc w:val="left"/>
              <w:rPr>
                <w:rFonts w:eastAsia="Arial"/>
              </w:rPr>
            </w:pPr>
            <w:r w:rsidRPr="00637944">
              <w:rPr>
                <w:rFonts w:eastAsia="Arial"/>
              </w:rPr>
              <w:t xml:space="preserve">kontekst wywołania - aktualizacja </w:t>
            </w:r>
            <w:proofErr w:type="spellStart"/>
            <w:r w:rsidRPr="00637944">
              <w:rPr>
                <w:rFonts w:eastAsia="Arial"/>
              </w:rPr>
              <w:t>root</w:t>
            </w:r>
            <w:proofErr w:type="spellEnd"/>
            <w:r w:rsidRPr="00637944">
              <w:rPr>
                <w:rFonts w:eastAsia="Arial"/>
              </w:rPr>
              <w:t xml:space="preserve"> </w:t>
            </w:r>
            <w:proofErr w:type="spellStart"/>
            <w:r w:rsidRPr="00637944">
              <w:rPr>
                <w:rFonts w:eastAsia="Arial"/>
              </w:rPr>
              <w:t>oid</w:t>
            </w:r>
            <w:proofErr w:type="spellEnd"/>
            <w:r w:rsidRPr="00637944">
              <w:rPr>
                <w:rFonts w:eastAsia="Arial"/>
              </w:rPr>
              <w:t xml:space="preserve"> dla miejsca pracy - praktyka fizjoterapeuty</w:t>
            </w:r>
          </w:p>
        </w:tc>
      </w:tr>
      <w:tr w:rsidR="277B09E5" w14:paraId="648AB95E" w14:textId="77777777" w:rsidTr="034FE0C0">
        <w:trPr>
          <w:trHeight w:val="340"/>
        </w:trPr>
        <w:tc>
          <w:tcPr>
            <w:tcW w:w="1374" w:type="dxa"/>
          </w:tcPr>
          <w:p w14:paraId="681494A3" w14:textId="19AD4A2F" w:rsidR="25206874" w:rsidRDefault="25206874" w:rsidP="277B09E5">
            <w:pPr>
              <w:spacing w:line="288" w:lineRule="auto"/>
              <w:jc w:val="left"/>
            </w:pPr>
            <w:r>
              <w:t>2023-06-22</w:t>
            </w:r>
          </w:p>
        </w:tc>
        <w:tc>
          <w:tcPr>
            <w:tcW w:w="893" w:type="dxa"/>
          </w:tcPr>
          <w:p w14:paraId="7954B0B6" w14:textId="126699B9" w:rsidR="25206874" w:rsidRDefault="25206874" w:rsidP="277B09E5">
            <w:pPr>
              <w:spacing w:line="288" w:lineRule="auto"/>
              <w:jc w:val="left"/>
            </w:pPr>
            <w:r>
              <w:t>1.60</w:t>
            </w:r>
          </w:p>
        </w:tc>
        <w:tc>
          <w:tcPr>
            <w:tcW w:w="1494" w:type="dxa"/>
          </w:tcPr>
          <w:p w14:paraId="4A152D31" w14:textId="1D47FA8F" w:rsidR="25206874" w:rsidRDefault="25206874" w:rsidP="277B09E5">
            <w:pPr>
              <w:spacing w:line="288" w:lineRule="auto"/>
              <w:jc w:val="left"/>
            </w:pPr>
            <w:r>
              <w:t>CeZ</w:t>
            </w:r>
          </w:p>
        </w:tc>
        <w:tc>
          <w:tcPr>
            <w:tcW w:w="5210" w:type="dxa"/>
            <w:gridSpan w:val="2"/>
          </w:tcPr>
          <w:p w14:paraId="158A9C22" w14:textId="4D3CE4D0" w:rsidR="277B09E5" w:rsidRDefault="25206874" w:rsidP="00E569FE">
            <w:pPr>
              <w:spacing w:line="257" w:lineRule="auto"/>
              <w:jc w:val="left"/>
              <w:rPr>
                <w:szCs w:val="22"/>
              </w:rPr>
            </w:pPr>
            <w:r w:rsidRPr="277B09E5">
              <w:rPr>
                <w:rFonts w:eastAsia="Arial"/>
              </w:rPr>
              <w:t xml:space="preserve">Aktualizacja opisu dla </w:t>
            </w:r>
            <w:proofErr w:type="spellStart"/>
            <w:r>
              <w:t>zapiszNaWizyte</w:t>
            </w:r>
            <w:proofErr w:type="spellEnd"/>
          </w:p>
        </w:tc>
      </w:tr>
      <w:tr w:rsidR="7BDE342A" w14:paraId="683AF5BD" w14:textId="77777777" w:rsidTr="034FE0C0">
        <w:trPr>
          <w:trHeight w:val="340"/>
        </w:trPr>
        <w:tc>
          <w:tcPr>
            <w:tcW w:w="1374" w:type="dxa"/>
          </w:tcPr>
          <w:p w14:paraId="60440999" w14:textId="45F8522D" w:rsidR="0A31F5B4" w:rsidRDefault="0A31F5B4" w:rsidP="7BDE342A">
            <w:pPr>
              <w:spacing w:line="288" w:lineRule="auto"/>
              <w:jc w:val="left"/>
            </w:pPr>
            <w:r>
              <w:t>2023-06-23</w:t>
            </w:r>
          </w:p>
        </w:tc>
        <w:tc>
          <w:tcPr>
            <w:tcW w:w="893" w:type="dxa"/>
          </w:tcPr>
          <w:p w14:paraId="0E37B135" w14:textId="259FA255" w:rsidR="0A31F5B4" w:rsidRDefault="0A31F5B4" w:rsidP="7BDE342A">
            <w:pPr>
              <w:spacing w:line="288" w:lineRule="auto"/>
              <w:jc w:val="left"/>
            </w:pPr>
            <w:r>
              <w:t>1.61</w:t>
            </w:r>
          </w:p>
        </w:tc>
        <w:tc>
          <w:tcPr>
            <w:tcW w:w="1494" w:type="dxa"/>
          </w:tcPr>
          <w:p w14:paraId="7351A373" w14:textId="269ADA1E" w:rsidR="0A31F5B4" w:rsidRDefault="0A31F5B4" w:rsidP="7BDE342A">
            <w:pPr>
              <w:spacing w:line="288" w:lineRule="auto"/>
              <w:jc w:val="left"/>
            </w:pPr>
            <w:r>
              <w:t>CeZ</w:t>
            </w:r>
          </w:p>
        </w:tc>
        <w:tc>
          <w:tcPr>
            <w:tcW w:w="5210" w:type="dxa"/>
            <w:gridSpan w:val="2"/>
          </w:tcPr>
          <w:p w14:paraId="600D6694" w14:textId="2EC9AF6F" w:rsidR="0A31F5B4" w:rsidRDefault="0A31F5B4" w:rsidP="7BDE342A">
            <w:pPr>
              <w:spacing w:line="257" w:lineRule="auto"/>
              <w:jc w:val="left"/>
              <w:rPr>
                <w:szCs w:val="22"/>
              </w:rPr>
            </w:pPr>
            <w:r w:rsidRPr="7BDE342A">
              <w:rPr>
                <w:szCs w:val="22"/>
              </w:rPr>
              <w:t xml:space="preserve">Wprowadzenie nazwy interfejsu: </w:t>
            </w:r>
            <w:proofErr w:type="spellStart"/>
            <w:r w:rsidRPr="7BDE342A">
              <w:rPr>
                <w:szCs w:val="22"/>
              </w:rPr>
              <w:t>ObslugaRejestracjiPushWS</w:t>
            </w:r>
            <w:proofErr w:type="spellEnd"/>
            <w:r w:rsidRPr="7BDE342A">
              <w:rPr>
                <w:szCs w:val="22"/>
              </w:rPr>
              <w:t xml:space="preserve"> do rozdziału nr 10. Notyfikacje</w:t>
            </w:r>
          </w:p>
        </w:tc>
      </w:tr>
      <w:tr w:rsidR="00956BC6" w14:paraId="3961FAE9" w14:textId="77777777" w:rsidTr="034FE0C0">
        <w:trPr>
          <w:gridAfter w:val="1"/>
          <w:wAfter w:w="532" w:type="dxa"/>
          <w:trHeight w:val="340"/>
        </w:trPr>
        <w:tc>
          <w:tcPr>
            <w:tcW w:w="1374" w:type="dxa"/>
          </w:tcPr>
          <w:p w14:paraId="59560139" w14:textId="3F1493E6" w:rsidR="00956BC6" w:rsidRDefault="00956BC6" w:rsidP="7BDE342A">
            <w:pPr>
              <w:spacing w:line="288" w:lineRule="auto"/>
              <w:jc w:val="left"/>
            </w:pPr>
            <w:r>
              <w:t>2023-07-07</w:t>
            </w:r>
          </w:p>
        </w:tc>
        <w:tc>
          <w:tcPr>
            <w:tcW w:w="893" w:type="dxa"/>
          </w:tcPr>
          <w:p w14:paraId="5379DBFF" w14:textId="36BA0CD3" w:rsidR="00956BC6" w:rsidRDefault="00956BC6" w:rsidP="7BDE342A">
            <w:pPr>
              <w:spacing w:line="288" w:lineRule="auto"/>
              <w:jc w:val="left"/>
            </w:pPr>
            <w:r>
              <w:t>1.62</w:t>
            </w:r>
          </w:p>
        </w:tc>
        <w:tc>
          <w:tcPr>
            <w:tcW w:w="1494" w:type="dxa"/>
          </w:tcPr>
          <w:p w14:paraId="04F99BE2" w14:textId="6CE531EC" w:rsidR="00956BC6" w:rsidRDefault="00956BC6" w:rsidP="7BDE342A">
            <w:pPr>
              <w:spacing w:line="288" w:lineRule="auto"/>
              <w:jc w:val="left"/>
            </w:pPr>
            <w:r>
              <w:t>CeZ</w:t>
            </w:r>
          </w:p>
        </w:tc>
        <w:tc>
          <w:tcPr>
            <w:tcW w:w="5210" w:type="dxa"/>
          </w:tcPr>
          <w:p w14:paraId="76DDE332" w14:textId="0BD1405E" w:rsidR="00956BC6" w:rsidRPr="7BDE342A" w:rsidRDefault="00956BC6" w:rsidP="7BDE342A">
            <w:pPr>
              <w:spacing w:line="257" w:lineRule="auto"/>
              <w:jc w:val="left"/>
              <w:rPr>
                <w:szCs w:val="22"/>
              </w:rPr>
            </w:pPr>
            <w:r w:rsidRPr="0062C706">
              <w:rPr>
                <w:rFonts w:eastAsia="Arial"/>
              </w:rPr>
              <w:t>Dodanie opisu usługi</w:t>
            </w:r>
            <w:r>
              <w:rPr>
                <w:rFonts w:eastAsia="Arial"/>
              </w:rPr>
              <w:t xml:space="preserve"> </w:t>
            </w:r>
            <w:proofErr w:type="spellStart"/>
            <w:r>
              <w:rPr>
                <w:rFonts w:eastAsia="Arial"/>
              </w:rPr>
              <w:t>RealizujWi</w:t>
            </w:r>
            <w:r w:rsidR="00817F11">
              <w:rPr>
                <w:rFonts w:eastAsia="Arial"/>
              </w:rPr>
              <w:t>zytę</w:t>
            </w:r>
            <w:proofErr w:type="spellEnd"/>
          </w:p>
        </w:tc>
      </w:tr>
      <w:tr w:rsidR="000F23E2" w14:paraId="6ECF7A02" w14:textId="77777777" w:rsidTr="034FE0C0">
        <w:trPr>
          <w:gridAfter w:val="1"/>
          <w:wAfter w:w="532" w:type="dxa"/>
          <w:trHeight w:val="340"/>
        </w:trPr>
        <w:tc>
          <w:tcPr>
            <w:tcW w:w="1374" w:type="dxa"/>
          </w:tcPr>
          <w:p w14:paraId="19AA1127" w14:textId="5A1EFE61" w:rsidR="000F23E2" w:rsidRDefault="000F23E2" w:rsidP="7BDE342A">
            <w:pPr>
              <w:spacing w:line="288" w:lineRule="auto"/>
              <w:jc w:val="left"/>
            </w:pPr>
            <w:r>
              <w:t>2023-07-17</w:t>
            </w:r>
          </w:p>
        </w:tc>
        <w:tc>
          <w:tcPr>
            <w:tcW w:w="893" w:type="dxa"/>
          </w:tcPr>
          <w:p w14:paraId="2C60C89B" w14:textId="13B1EFBD" w:rsidR="000F23E2" w:rsidRDefault="000F23E2" w:rsidP="7BDE342A">
            <w:pPr>
              <w:spacing w:line="288" w:lineRule="auto"/>
              <w:jc w:val="left"/>
            </w:pPr>
            <w:r>
              <w:t>1.63</w:t>
            </w:r>
          </w:p>
        </w:tc>
        <w:tc>
          <w:tcPr>
            <w:tcW w:w="1494" w:type="dxa"/>
          </w:tcPr>
          <w:p w14:paraId="17FCA812" w14:textId="544BDB9E" w:rsidR="000F23E2" w:rsidRDefault="000F23E2" w:rsidP="7BDE342A">
            <w:pPr>
              <w:spacing w:line="288" w:lineRule="auto"/>
              <w:jc w:val="left"/>
            </w:pPr>
            <w:r>
              <w:t>CeZ</w:t>
            </w:r>
          </w:p>
        </w:tc>
        <w:tc>
          <w:tcPr>
            <w:tcW w:w="5210" w:type="dxa"/>
          </w:tcPr>
          <w:p w14:paraId="52C87223" w14:textId="7FC31BE2" w:rsidR="008601F6" w:rsidRPr="0062C706" w:rsidRDefault="000F23E2" w:rsidP="7BDE342A">
            <w:pPr>
              <w:spacing w:line="257" w:lineRule="auto"/>
              <w:jc w:val="left"/>
              <w:rPr>
                <w:rFonts w:eastAsia="Arial"/>
              </w:rPr>
            </w:pPr>
            <w:r>
              <w:rPr>
                <w:rFonts w:eastAsia="Arial"/>
              </w:rPr>
              <w:t xml:space="preserve">Dodanie opisu usługi </w:t>
            </w:r>
            <w:proofErr w:type="spellStart"/>
            <w:r>
              <w:rPr>
                <w:rFonts w:eastAsia="Arial"/>
              </w:rPr>
              <w:t>cofnijRealizacjeUslugi</w:t>
            </w:r>
            <w:proofErr w:type="spellEnd"/>
            <w:r>
              <w:rPr>
                <w:rFonts w:eastAsia="Arial"/>
              </w:rPr>
              <w:t xml:space="preserve"> (rozdział </w:t>
            </w:r>
            <w:r>
              <w:rPr>
                <w:rFonts w:eastAsia="Arial"/>
              </w:rPr>
              <w:fldChar w:fldCharType="begin"/>
            </w:r>
            <w:r>
              <w:rPr>
                <w:rFonts w:eastAsia="Arial"/>
              </w:rPr>
              <w:instrText xml:space="preserve"> REF _Ref140480490 \r \h </w:instrText>
            </w:r>
            <w:r>
              <w:rPr>
                <w:rFonts w:eastAsia="Arial"/>
              </w:rPr>
            </w:r>
            <w:r>
              <w:rPr>
                <w:rFonts w:eastAsia="Arial"/>
              </w:rPr>
              <w:fldChar w:fldCharType="separate"/>
            </w:r>
            <w:r w:rsidR="0047657B">
              <w:rPr>
                <w:rFonts w:eastAsia="Arial"/>
              </w:rPr>
              <w:t>5.2</w:t>
            </w:r>
            <w:r>
              <w:rPr>
                <w:rFonts w:eastAsia="Arial"/>
              </w:rPr>
              <w:fldChar w:fldCharType="end"/>
            </w:r>
            <w:r w:rsidR="0090357D">
              <w:rPr>
                <w:rFonts w:eastAsia="Arial"/>
              </w:rPr>
              <w:t xml:space="preserve"> oraz </w:t>
            </w:r>
            <w:r w:rsidR="0090357D">
              <w:rPr>
                <w:rFonts w:eastAsia="Arial"/>
              </w:rPr>
              <w:fldChar w:fldCharType="begin"/>
            </w:r>
            <w:r w:rsidR="0090357D">
              <w:rPr>
                <w:rFonts w:eastAsia="Arial"/>
              </w:rPr>
              <w:instrText xml:space="preserve"> REF _Ref140480916 \r \h </w:instrText>
            </w:r>
            <w:r w:rsidR="0090357D">
              <w:rPr>
                <w:rFonts w:eastAsia="Arial"/>
              </w:rPr>
            </w:r>
            <w:r w:rsidR="0090357D">
              <w:rPr>
                <w:rFonts w:eastAsia="Arial"/>
              </w:rPr>
              <w:fldChar w:fldCharType="separate"/>
            </w:r>
            <w:r w:rsidR="0047657B">
              <w:rPr>
                <w:rFonts w:eastAsia="Arial"/>
              </w:rPr>
              <w:t>6.44</w:t>
            </w:r>
            <w:r w:rsidR="0090357D">
              <w:rPr>
                <w:rFonts w:eastAsia="Arial"/>
              </w:rPr>
              <w:fldChar w:fldCharType="end"/>
            </w:r>
            <w:r w:rsidR="0090357D">
              <w:rPr>
                <w:rFonts w:eastAsia="Arial"/>
              </w:rPr>
              <w:t>)</w:t>
            </w:r>
          </w:p>
        </w:tc>
      </w:tr>
      <w:tr w:rsidR="008601F6" w14:paraId="0D29720A" w14:textId="77777777" w:rsidTr="034FE0C0">
        <w:trPr>
          <w:gridAfter w:val="1"/>
          <w:wAfter w:w="532" w:type="dxa"/>
          <w:trHeight w:val="340"/>
        </w:trPr>
        <w:tc>
          <w:tcPr>
            <w:tcW w:w="1374" w:type="dxa"/>
          </w:tcPr>
          <w:p w14:paraId="4F572401" w14:textId="0E1DBD2E" w:rsidR="008601F6" w:rsidRDefault="008601F6" w:rsidP="008601F6">
            <w:pPr>
              <w:spacing w:line="288" w:lineRule="auto"/>
              <w:jc w:val="left"/>
            </w:pPr>
            <w:r>
              <w:lastRenderedPageBreak/>
              <w:t>2023-07-28</w:t>
            </w:r>
          </w:p>
        </w:tc>
        <w:tc>
          <w:tcPr>
            <w:tcW w:w="893" w:type="dxa"/>
          </w:tcPr>
          <w:p w14:paraId="5D0D14BA" w14:textId="01EAEF26" w:rsidR="008601F6" w:rsidRDefault="008601F6" w:rsidP="008601F6">
            <w:pPr>
              <w:spacing w:line="288" w:lineRule="auto"/>
              <w:jc w:val="left"/>
            </w:pPr>
            <w:r>
              <w:t>1.64</w:t>
            </w:r>
          </w:p>
        </w:tc>
        <w:tc>
          <w:tcPr>
            <w:tcW w:w="1494" w:type="dxa"/>
          </w:tcPr>
          <w:p w14:paraId="59E0FFA8" w14:textId="2884968D" w:rsidR="008601F6" w:rsidRDefault="008601F6" w:rsidP="008601F6">
            <w:pPr>
              <w:spacing w:line="288" w:lineRule="auto"/>
              <w:jc w:val="left"/>
            </w:pPr>
            <w:r>
              <w:t>CeZ</w:t>
            </w:r>
          </w:p>
        </w:tc>
        <w:tc>
          <w:tcPr>
            <w:tcW w:w="5210" w:type="dxa"/>
          </w:tcPr>
          <w:p w14:paraId="27BCB2F0" w14:textId="7CFA4CDE" w:rsidR="008601F6" w:rsidRDefault="008601F6" w:rsidP="008601F6">
            <w:pPr>
              <w:spacing w:line="257" w:lineRule="auto"/>
              <w:jc w:val="left"/>
              <w:rPr>
                <w:rFonts w:eastAsia="Arial"/>
              </w:rPr>
            </w:pPr>
            <w:r>
              <w:rPr>
                <w:rFonts w:eastAsia="Arial"/>
              </w:rPr>
              <w:t xml:space="preserve">Dodanie opisu usługi </w:t>
            </w:r>
            <w:proofErr w:type="spellStart"/>
            <w:r>
              <w:rPr>
                <w:rFonts w:eastAsia="Arial"/>
              </w:rPr>
              <w:t>zmienDateSlotu</w:t>
            </w:r>
            <w:proofErr w:type="spellEnd"/>
            <w:r>
              <w:rPr>
                <w:rFonts w:eastAsia="Arial"/>
              </w:rPr>
              <w:t xml:space="preserve"> (rozdział </w:t>
            </w:r>
            <w:r>
              <w:rPr>
                <w:rFonts w:eastAsia="Arial"/>
              </w:rPr>
              <w:fldChar w:fldCharType="begin"/>
            </w:r>
            <w:r>
              <w:rPr>
                <w:rFonts w:eastAsia="Arial"/>
              </w:rPr>
              <w:instrText xml:space="preserve"> REF _Ref140480490 \r \h </w:instrText>
            </w:r>
            <w:r>
              <w:rPr>
                <w:rFonts w:eastAsia="Arial"/>
              </w:rPr>
            </w:r>
            <w:r>
              <w:rPr>
                <w:rFonts w:eastAsia="Arial"/>
              </w:rPr>
              <w:fldChar w:fldCharType="separate"/>
            </w:r>
            <w:r w:rsidR="0047657B">
              <w:rPr>
                <w:rFonts w:eastAsia="Arial"/>
              </w:rPr>
              <w:t>5.2</w:t>
            </w:r>
            <w:r>
              <w:rPr>
                <w:rFonts w:eastAsia="Arial"/>
              </w:rPr>
              <w:fldChar w:fldCharType="end"/>
            </w:r>
            <w:r>
              <w:rPr>
                <w:rFonts w:eastAsia="Arial"/>
              </w:rPr>
              <w:t xml:space="preserve"> oraz</w:t>
            </w:r>
            <w:r w:rsidR="00FA772E">
              <w:rPr>
                <w:rFonts w:eastAsia="Arial"/>
              </w:rPr>
              <w:t xml:space="preserve"> </w:t>
            </w:r>
            <w:r w:rsidR="00FA772E">
              <w:rPr>
                <w:rFonts w:eastAsia="Arial"/>
              </w:rPr>
              <w:fldChar w:fldCharType="begin"/>
            </w:r>
            <w:r w:rsidR="00FA772E">
              <w:rPr>
                <w:rFonts w:eastAsia="Arial"/>
              </w:rPr>
              <w:instrText xml:space="preserve"> REF _Ref141437386 \r \h </w:instrText>
            </w:r>
            <w:r w:rsidR="00FA772E">
              <w:rPr>
                <w:rFonts w:eastAsia="Arial"/>
              </w:rPr>
            </w:r>
            <w:r w:rsidR="00FA772E">
              <w:rPr>
                <w:rFonts w:eastAsia="Arial"/>
              </w:rPr>
              <w:fldChar w:fldCharType="separate"/>
            </w:r>
            <w:r w:rsidR="0047657B">
              <w:rPr>
                <w:rFonts w:eastAsia="Arial"/>
              </w:rPr>
              <w:t>6.45</w:t>
            </w:r>
            <w:r w:rsidR="00FA772E">
              <w:rPr>
                <w:rFonts w:eastAsia="Arial"/>
              </w:rPr>
              <w:fldChar w:fldCharType="end"/>
            </w:r>
            <w:r>
              <w:rPr>
                <w:rFonts w:eastAsia="Arial"/>
              </w:rPr>
              <w:t>)</w:t>
            </w:r>
          </w:p>
        </w:tc>
      </w:tr>
      <w:tr w:rsidR="00776AC4" w14:paraId="1DB8363F" w14:textId="77777777" w:rsidTr="034FE0C0">
        <w:trPr>
          <w:gridAfter w:val="1"/>
          <w:wAfter w:w="532" w:type="dxa"/>
          <w:trHeight w:val="340"/>
        </w:trPr>
        <w:tc>
          <w:tcPr>
            <w:tcW w:w="1374" w:type="dxa"/>
          </w:tcPr>
          <w:p w14:paraId="315C9423" w14:textId="57B40F8B" w:rsidR="00776AC4" w:rsidRDefault="00776AC4" w:rsidP="008601F6">
            <w:pPr>
              <w:spacing w:line="288" w:lineRule="auto"/>
              <w:jc w:val="left"/>
            </w:pPr>
            <w:r>
              <w:t>2023-08-04</w:t>
            </w:r>
          </w:p>
        </w:tc>
        <w:tc>
          <w:tcPr>
            <w:tcW w:w="893" w:type="dxa"/>
          </w:tcPr>
          <w:p w14:paraId="47ABC361" w14:textId="66E79DDF" w:rsidR="00776AC4" w:rsidRDefault="00776AC4" w:rsidP="008601F6">
            <w:pPr>
              <w:spacing w:line="288" w:lineRule="auto"/>
              <w:jc w:val="left"/>
            </w:pPr>
            <w:r>
              <w:t>1.65</w:t>
            </w:r>
          </w:p>
        </w:tc>
        <w:tc>
          <w:tcPr>
            <w:tcW w:w="1494" w:type="dxa"/>
          </w:tcPr>
          <w:p w14:paraId="237330B7" w14:textId="5FC4842A" w:rsidR="00776AC4" w:rsidRDefault="00776AC4" w:rsidP="008601F6">
            <w:pPr>
              <w:spacing w:line="288" w:lineRule="auto"/>
              <w:jc w:val="left"/>
            </w:pPr>
            <w:r>
              <w:t>CeZ</w:t>
            </w:r>
          </w:p>
        </w:tc>
        <w:tc>
          <w:tcPr>
            <w:tcW w:w="5210" w:type="dxa"/>
          </w:tcPr>
          <w:p w14:paraId="1520931B" w14:textId="77BE7CA0" w:rsidR="00776AC4" w:rsidRDefault="00776AC4" w:rsidP="008601F6">
            <w:pPr>
              <w:spacing w:line="257" w:lineRule="auto"/>
              <w:jc w:val="left"/>
              <w:rPr>
                <w:rFonts w:eastAsia="Arial"/>
              </w:rPr>
            </w:pPr>
            <w:r>
              <w:rPr>
                <w:rFonts w:eastAsia="Arial"/>
              </w:rPr>
              <w:t xml:space="preserve">Aktualizacja opisu usługi </w:t>
            </w:r>
            <w:proofErr w:type="spellStart"/>
            <w:r>
              <w:rPr>
                <w:rFonts w:eastAsia="Arial"/>
              </w:rPr>
              <w:t>usunSloty</w:t>
            </w:r>
            <w:proofErr w:type="spellEnd"/>
            <w:r>
              <w:rPr>
                <w:rFonts w:eastAsia="Arial"/>
              </w:rPr>
              <w:t xml:space="preserve"> (</w:t>
            </w:r>
            <w:proofErr w:type="spellStart"/>
            <w:r>
              <w:rPr>
                <w:rFonts w:eastAsia="Arial"/>
              </w:rPr>
              <w:t>rodział</w:t>
            </w:r>
            <w:proofErr w:type="spellEnd"/>
            <w:r>
              <w:rPr>
                <w:rFonts w:eastAsia="Arial"/>
              </w:rPr>
              <w:t xml:space="preserve"> </w:t>
            </w:r>
            <w:r>
              <w:rPr>
                <w:rFonts w:eastAsia="Arial"/>
              </w:rPr>
              <w:fldChar w:fldCharType="begin"/>
            </w:r>
            <w:r>
              <w:rPr>
                <w:rFonts w:eastAsia="Arial"/>
              </w:rPr>
              <w:instrText xml:space="preserve"> REF _Ref142040929 \r \h </w:instrText>
            </w:r>
            <w:r>
              <w:rPr>
                <w:rFonts w:eastAsia="Arial"/>
              </w:rPr>
            </w:r>
            <w:r>
              <w:rPr>
                <w:rFonts w:eastAsia="Arial"/>
              </w:rPr>
              <w:fldChar w:fldCharType="separate"/>
            </w:r>
            <w:r w:rsidR="0047657B">
              <w:rPr>
                <w:rFonts w:eastAsia="Arial"/>
              </w:rPr>
              <w:t>6.14</w:t>
            </w:r>
            <w:r>
              <w:rPr>
                <w:rFonts w:eastAsia="Arial"/>
              </w:rPr>
              <w:fldChar w:fldCharType="end"/>
            </w:r>
            <w:r>
              <w:rPr>
                <w:rFonts w:eastAsia="Arial"/>
              </w:rPr>
              <w:t>) oraz diagramy stanu wizyty i slotu</w:t>
            </w:r>
          </w:p>
        </w:tc>
      </w:tr>
      <w:tr w:rsidR="00C26F80" w14:paraId="7D5F7C7C" w14:textId="77777777" w:rsidTr="034FE0C0">
        <w:trPr>
          <w:gridAfter w:val="1"/>
          <w:wAfter w:w="532" w:type="dxa"/>
          <w:trHeight w:val="340"/>
        </w:trPr>
        <w:tc>
          <w:tcPr>
            <w:tcW w:w="1374" w:type="dxa"/>
          </w:tcPr>
          <w:p w14:paraId="3EC8FDDB" w14:textId="7B52E57C" w:rsidR="00C26F80" w:rsidRDefault="00C26F80" w:rsidP="008601F6">
            <w:pPr>
              <w:spacing w:line="288" w:lineRule="auto"/>
              <w:jc w:val="left"/>
            </w:pPr>
            <w:r>
              <w:t>2023-08-25</w:t>
            </w:r>
          </w:p>
        </w:tc>
        <w:tc>
          <w:tcPr>
            <w:tcW w:w="893" w:type="dxa"/>
          </w:tcPr>
          <w:p w14:paraId="3FBF86B0" w14:textId="27EC9B9D" w:rsidR="00C26F80" w:rsidRDefault="00C26F80" w:rsidP="008601F6">
            <w:pPr>
              <w:spacing w:line="288" w:lineRule="auto"/>
              <w:jc w:val="left"/>
            </w:pPr>
            <w:r>
              <w:t>1.66</w:t>
            </w:r>
          </w:p>
        </w:tc>
        <w:tc>
          <w:tcPr>
            <w:tcW w:w="1494" w:type="dxa"/>
          </w:tcPr>
          <w:p w14:paraId="319ED665" w14:textId="1BCF38C1" w:rsidR="00C26F80" w:rsidRDefault="66D54BA9" w:rsidP="008601F6">
            <w:pPr>
              <w:spacing w:line="288" w:lineRule="auto"/>
              <w:jc w:val="left"/>
            </w:pPr>
            <w:r>
              <w:t>Ce</w:t>
            </w:r>
            <w:ins w:id="8" w:author="Autor">
              <w:r w:rsidR="081707E3">
                <w:t>Z</w:t>
              </w:r>
            </w:ins>
            <w:del w:id="9" w:author="Autor">
              <w:r w:rsidR="00C26F80" w:rsidDel="66D54BA9">
                <w:delText>z</w:delText>
              </w:r>
            </w:del>
          </w:p>
        </w:tc>
        <w:tc>
          <w:tcPr>
            <w:tcW w:w="5210" w:type="dxa"/>
          </w:tcPr>
          <w:p w14:paraId="3593ACF8" w14:textId="1F271793" w:rsidR="00C26F80" w:rsidRDefault="00C26F80" w:rsidP="008601F6">
            <w:pPr>
              <w:spacing w:line="257" w:lineRule="auto"/>
              <w:jc w:val="left"/>
              <w:rPr>
                <w:rFonts w:eastAsia="Arial"/>
              </w:rPr>
            </w:pPr>
            <w:r>
              <w:rPr>
                <w:rFonts w:eastAsia="Arial"/>
              </w:rPr>
              <w:t xml:space="preserve">Aktualizacja opisu usługi </w:t>
            </w:r>
            <w:proofErr w:type="spellStart"/>
            <w:r>
              <w:rPr>
                <w:rFonts w:eastAsia="Arial"/>
              </w:rPr>
              <w:t>edytujSloty</w:t>
            </w:r>
            <w:proofErr w:type="spellEnd"/>
            <w:r>
              <w:rPr>
                <w:rFonts w:eastAsia="Arial"/>
              </w:rPr>
              <w:t xml:space="preserve"> (</w:t>
            </w:r>
            <w:proofErr w:type="spellStart"/>
            <w:r>
              <w:rPr>
                <w:rFonts w:eastAsia="Arial"/>
              </w:rPr>
              <w:t>rodział</w:t>
            </w:r>
            <w:proofErr w:type="spellEnd"/>
            <w:r>
              <w:rPr>
                <w:rFonts w:eastAsia="Arial"/>
              </w:rPr>
              <w:t xml:space="preserve"> </w:t>
            </w:r>
            <w:r>
              <w:rPr>
                <w:rFonts w:eastAsia="Arial"/>
              </w:rPr>
              <w:fldChar w:fldCharType="begin"/>
            </w:r>
            <w:r>
              <w:rPr>
                <w:rFonts w:eastAsia="Arial"/>
              </w:rPr>
              <w:instrText xml:space="preserve"> REF _Ref143855904 \r \h </w:instrText>
            </w:r>
            <w:r>
              <w:rPr>
                <w:rFonts w:eastAsia="Arial"/>
              </w:rPr>
            </w:r>
            <w:r>
              <w:rPr>
                <w:rFonts w:eastAsia="Arial"/>
              </w:rPr>
              <w:fldChar w:fldCharType="separate"/>
            </w:r>
            <w:r>
              <w:rPr>
                <w:rFonts w:eastAsia="Arial"/>
              </w:rPr>
              <w:t>6.13</w:t>
            </w:r>
            <w:r>
              <w:rPr>
                <w:rFonts w:eastAsia="Arial"/>
              </w:rPr>
              <w:fldChar w:fldCharType="end"/>
            </w:r>
            <w:r>
              <w:rPr>
                <w:rFonts w:eastAsia="Arial"/>
              </w:rPr>
              <w:t>).</w:t>
            </w:r>
          </w:p>
        </w:tc>
      </w:tr>
      <w:tr w:rsidR="00521A70" w14:paraId="6E0984D5" w14:textId="77777777" w:rsidTr="034FE0C0">
        <w:trPr>
          <w:gridAfter w:val="1"/>
          <w:wAfter w:w="532" w:type="dxa"/>
          <w:trHeight w:val="340"/>
        </w:trPr>
        <w:tc>
          <w:tcPr>
            <w:tcW w:w="1374" w:type="dxa"/>
          </w:tcPr>
          <w:p w14:paraId="209A8A87" w14:textId="03B84FCB" w:rsidR="00521A70" w:rsidRDefault="00521A70" w:rsidP="008601F6">
            <w:pPr>
              <w:spacing w:line="288" w:lineRule="auto"/>
              <w:jc w:val="left"/>
            </w:pPr>
            <w:r>
              <w:t>2023-09-11</w:t>
            </w:r>
          </w:p>
        </w:tc>
        <w:tc>
          <w:tcPr>
            <w:tcW w:w="893" w:type="dxa"/>
          </w:tcPr>
          <w:p w14:paraId="63C121C0" w14:textId="576D9B7D" w:rsidR="00521A70" w:rsidRDefault="00521A70" w:rsidP="008601F6">
            <w:pPr>
              <w:spacing w:line="288" w:lineRule="auto"/>
              <w:jc w:val="left"/>
            </w:pPr>
            <w:r>
              <w:t>1.67</w:t>
            </w:r>
          </w:p>
        </w:tc>
        <w:tc>
          <w:tcPr>
            <w:tcW w:w="1494" w:type="dxa"/>
          </w:tcPr>
          <w:p w14:paraId="0338B23F" w14:textId="17389AD3" w:rsidR="00521A70" w:rsidRDefault="1473ED23" w:rsidP="008601F6">
            <w:pPr>
              <w:spacing w:line="288" w:lineRule="auto"/>
              <w:jc w:val="left"/>
            </w:pPr>
            <w:r>
              <w:t>Ce</w:t>
            </w:r>
            <w:ins w:id="10" w:author="Autor">
              <w:r w:rsidR="081707E3">
                <w:t>Z</w:t>
              </w:r>
            </w:ins>
            <w:del w:id="11" w:author="Autor">
              <w:r w:rsidR="00521A70" w:rsidDel="1473ED23">
                <w:delText>z</w:delText>
              </w:r>
            </w:del>
          </w:p>
        </w:tc>
        <w:tc>
          <w:tcPr>
            <w:tcW w:w="5210" w:type="dxa"/>
          </w:tcPr>
          <w:p w14:paraId="311AD927" w14:textId="4D21BDD2" w:rsidR="00521A70" w:rsidRDefault="00521A70" w:rsidP="008601F6">
            <w:pPr>
              <w:spacing w:line="257" w:lineRule="auto"/>
              <w:jc w:val="left"/>
              <w:rPr>
                <w:rFonts w:eastAsia="Arial"/>
              </w:rPr>
            </w:pPr>
            <w:r>
              <w:rPr>
                <w:rFonts w:eastAsia="Arial"/>
              </w:rPr>
              <w:t xml:space="preserve">Aktualizacja opisu usługi </w:t>
            </w:r>
            <w:proofErr w:type="spellStart"/>
            <w:r>
              <w:rPr>
                <w:rFonts w:eastAsia="Arial"/>
              </w:rPr>
              <w:t>zmienDateSlotu</w:t>
            </w:r>
            <w:proofErr w:type="spellEnd"/>
            <w:r>
              <w:rPr>
                <w:rFonts w:eastAsia="Arial"/>
              </w:rPr>
              <w:t xml:space="preserve"> (rozdział </w:t>
            </w:r>
            <w:r>
              <w:rPr>
                <w:rFonts w:eastAsia="Arial"/>
              </w:rPr>
              <w:fldChar w:fldCharType="begin"/>
            </w:r>
            <w:r>
              <w:rPr>
                <w:rFonts w:eastAsia="Arial"/>
              </w:rPr>
              <w:instrText xml:space="preserve"> REF _Ref141437386 \r \h </w:instrText>
            </w:r>
            <w:r>
              <w:rPr>
                <w:rFonts w:eastAsia="Arial"/>
              </w:rPr>
            </w:r>
            <w:r>
              <w:rPr>
                <w:rFonts w:eastAsia="Arial"/>
              </w:rPr>
              <w:fldChar w:fldCharType="separate"/>
            </w:r>
            <w:r>
              <w:rPr>
                <w:rFonts w:eastAsia="Arial"/>
              </w:rPr>
              <w:t>6.45</w:t>
            </w:r>
            <w:r>
              <w:rPr>
                <w:rFonts w:eastAsia="Arial"/>
              </w:rPr>
              <w:fldChar w:fldCharType="end"/>
            </w:r>
            <w:r>
              <w:rPr>
                <w:rFonts w:eastAsia="Arial"/>
              </w:rPr>
              <w:t>)</w:t>
            </w:r>
          </w:p>
        </w:tc>
      </w:tr>
      <w:tr w:rsidR="034FE0C0" w14:paraId="2E026B72" w14:textId="77777777" w:rsidTr="034FE0C0">
        <w:trPr>
          <w:gridAfter w:val="1"/>
          <w:wAfter w:w="499" w:type="dxa"/>
          <w:trHeight w:val="340"/>
          <w:ins w:id="12" w:author="Autor"/>
        </w:trPr>
        <w:tc>
          <w:tcPr>
            <w:tcW w:w="1303" w:type="dxa"/>
          </w:tcPr>
          <w:p w14:paraId="5DC9DB9C" w14:textId="284A0C02" w:rsidR="16FB074A" w:rsidRDefault="16FB074A">
            <w:pPr>
              <w:spacing w:line="288" w:lineRule="auto"/>
              <w:jc w:val="left"/>
            </w:pPr>
            <w:ins w:id="13" w:author="Autor">
              <w:r>
                <w:t>2023-11-10</w:t>
              </w:r>
            </w:ins>
          </w:p>
        </w:tc>
        <w:tc>
          <w:tcPr>
            <w:tcW w:w="852" w:type="dxa"/>
          </w:tcPr>
          <w:p w14:paraId="7C58CAD4" w14:textId="050B8C48" w:rsidR="16FB074A" w:rsidRDefault="16FB074A">
            <w:pPr>
              <w:spacing w:line="288" w:lineRule="auto"/>
              <w:jc w:val="left"/>
            </w:pPr>
            <w:ins w:id="14" w:author="Autor">
              <w:r>
                <w:t>1.68</w:t>
              </w:r>
            </w:ins>
          </w:p>
        </w:tc>
        <w:tc>
          <w:tcPr>
            <w:tcW w:w="1416" w:type="dxa"/>
          </w:tcPr>
          <w:p w14:paraId="774166D5" w14:textId="39EA76E6" w:rsidR="16FB074A" w:rsidRDefault="16FB074A">
            <w:pPr>
              <w:spacing w:line="288" w:lineRule="auto"/>
              <w:jc w:val="left"/>
            </w:pPr>
            <w:ins w:id="15" w:author="Autor">
              <w:r>
                <w:t>CeZ</w:t>
              </w:r>
            </w:ins>
          </w:p>
        </w:tc>
        <w:tc>
          <w:tcPr>
            <w:tcW w:w="4901" w:type="dxa"/>
          </w:tcPr>
          <w:p w14:paraId="1781A3C7" w14:textId="55E70207" w:rsidR="3DA618BC" w:rsidRDefault="3DA618BC">
            <w:pPr>
              <w:spacing w:line="288" w:lineRule="auto"/>
              <w:jc w:val="left"/>
              <w:rPr>
                <w:rPrChange w:id="16" w:author="Autor">
                  <w:rPr>
                    <w:rFonts w:eastAsia="Arial"/>
                  </w:rPr>
                </w:rPrChange>
              </w:rPr>
              <w:pPrChange w:id="17" w:author="Autor">
                <w:pPr>
                  <w:spacing w:line="257" w:lineRule="auto"/>
                  <w:jc w:val="left"/>
                </w:pPr>
              </w:pPrChange>
            </w:pPr>
            <w:ins w:id="18" w:author="Autor">
              <w:r w:rsidRPr="034FE0C0">
                <w:rPr>
                  <w:rPrChange w:id="19" w:author="Autor">
                    <w:rPr>
                      <w:rFonts w:eastAsia="Arial"/>
                    </w:rPr>
                  </w:rPrChange>
                </w:rPr>
                <w:t>Aktualizacja opisu usługi notyfikacji – dodanie informacji o wymaganiach bezpieczeństwa</w:t>
              </w:r>
            </w:ins>
          </w:p>
        </w:tc>
      </w:tr>
    </w:tbl>
    <w:p w14:paraId="558CA68A" w14:textId="1E385D1C" w:rsidR="034FE0C0" w:rsidRDefault="034FE0C0"/>
    <w:p w14:paraId="21F3AE20" w14:textId="57C35555" w:rsidR="008856E3" w:rsidRDefault="008856E3" w:rsidP="00416830">
      <w:pPr>
        <w:jc w:val="left"/>
      </w:pPr>
    </w:p>
    <w:p w14:paraId="7BAD70BF" w14:textId="77777777" w:rsidR="008856E3" w:rsidRDefault="008856E3" w:rsidP="00416830">
      <w:pPr>
        <w:spacing w:before="0" w:after="0" w:line="240" w:lineRule="auto"/>
        <w:jc w:val="left"/>
      </w:pPr>
      <w:r>
        <w:br w:type="page"/>
      </w:r>
    </w:p>
    <w:p w14:paraId="0E5115F0" w14:textId="77777777" w:rsidR="00FD1594" w:rsidRPr="00845F69" w:rsidRDefault="00FD1594" w:rsidP="00416830">
      <w:pPr>
        <w:jc w:val="left"/>
      </w:pPr>
    </w:p>
    <w:tbl>
      <w:tblPr>
        <w:tblW w:w="9062" w:type="dxa"/>
        <w:tblInd w:w="-15" w:type="dxa"/>
        <w:tbl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insideH w:val="single" w:sz="4" w:space="0" w:color="7F7F7F" w:themeColor="text1" w:themeTint="80"/>
          <w:insideV w:val="single" w:sz="4" w:space="0" w:color="7F7F7F" w:themeColor="text1" w:themeTint="80"/>
        </w:tblBorders>
        <w:tblLayout w:type="fixed"/>
        <w:tblLook w:val="04A0" w:firstRow="1" w:lastRow="0" w:firstColumn="1" w:lastColumn="0" w:noHBand="0" w:noVBand="1"/>
      </w:tblPr>
      <w:tblGrid>
        <w:gridCol w:w="1672"/>
        <w:gridCol w:w="7390"/>
      </w:tblGrid>
      <w:tr w:rsidR="00895039" w:rsidRPr="00FD1594" w14:paraId="65D80004" w14:textId="77777777" w:rsidTr="5227D435">
        <w:trPr>
          <w:trHeight w:val="283"/>
          <w:tblHeader/>
        </w:trPr>
        <w:tc>
          <w:tcPr>
            <w:tcW w:w="9062" w:type="dxa"/>
            <w:gridSpan w:val="2"/>
            <w:shd w:val="clear" w:color="auto" w:fill="17365D" w:themeFill="text2" w:themeFillShade="BF"/>
          </w:tcPr>
          <w:p w14:paraId="784ABA3F" w14:textId="77777777" w:rsidR="00E46697" w:rsidRPr="00845F69" w:rsidRDefault="00E46697" w:rsidP="00D952D2">
            <w:pPr>
              <w:pStyle w:val="Tabelanagwekdolewej"/>
            </w:pPr>
            <w:r w:rsidRPr="00845F69">
              <w:t>Dokumenty powiązane</w:t>
            </w:r>
          </w:p>
        </w:tc>
      </w:tr>
      <w:tr w:rsidR="00895039" w:rsidRPr="00FD1594" w14:paraId="2F308B03" w14:textId="77777777" w:rsidTr="5227D435">
        <w:trPr>
          <w:trHeight w:val="283"/>
        </w:trPr>
        <w:tc>
          <w:tcPr>
            <w:tcW w:w="1672" w:type="dxa"/>
            <w:shd w:val="clear" w:color="auto" w:fill="17365D" w:themeFill="text2" w:themeFillShade="BF"/>
          </w:tcPr>
          <w:p w14:paraId="08C355C2" w14:textId="77777777" w:rsidR="00E46697" w:rsidRPr="00845F69" w:rsidRDefault="00E46697" w:rsidP="00D952D2">
            <w:pPr>
              <w:pStyle w:val="Tabelanagwekdolewej"/>
            </w:pPr>
            <w:r w:rsidRPr="00845F69">
              <w:t>Nazwa pliku</w:t>
            </w:r>
          </w:p>
        </w:tc>
        <w:tc>
          <w:tcPr>
            <w:tcW w:w="7390" w:type="dxa"/>
            <w:shd w:val="clear" w:color="auto" w:fill="auto"/>
          </w:tcPr>
          <w:p w14:paraId="48BDAA06" w14:textId="526B0685" w:rsidR="00E46697" w:rsidRPr="00845F69" w:rsidRDefault="131C129B" w:rsidP="00964FB3">
            <w:pPr>
              <w:pStyle w:val="tabelanormalny"/>
            </w:pPr>
            <w:r>
              <w:t>P1-DS-Z1-</w:t>
            </w:r>
            <w:r w:rsidR="00757FE8">
              <w:t xml:space="preserve">Wniosek_o_nadanie </w:t>
            </w:r>
            <w:proofErr w:type="spellStart"/>
            <w:r w:rsidR="006A62BB" w:rsidRPr="00A97E53">
              <w:t>uprawnien_srodowisko_integracyjne</w:t>
            </w:r>
            <w:proofErr w:type="spellEnd"/>
          </w:p>
        </w:tc>
      </w:tr>
      <w:tr w:rsidR="00895039" w:rsidRPr="00FD1594" w14:paraId="1998461B" w14:textId="77777777" w:rsidTr="5227D435">
        <w:trPr>
          <w:trHeight w:val="283"/>
        </w:trPr>
        <w:tc>
          <w:tcPr>
            <w:tcW w:w="1672" w:type="dxa"/>
            <w:shd w:val="clear" w:color="auto" w:fill="17365D" w:themeFill="text2" w:themeFillShade="BF"/>
          </w:tcPr>
          <w:p w14:paraId="7451BBF7" w14:textId="77777777" w:rsidR="00E46697" w:rsidRPr="00845F69" w:rsidRDefault="00E46697" w:rsidP="00D952D2">
            <w:pPr>
              <w:pStyle w:val="Tabelanagwekdolewej"/>
            </w:pPr>
            <w:r w:rsidRPr="00845F69">
              <w:t>Zakres</w:t>
            </w:r>
          </w:p>
        </w:tc>
        <w:tc>
          <w:tcPr>
            <w:tcW w:w="7390" w:type="dxa"/>
            <w:shd w:val="clear" w:color="auto" w:fill="auto"/>
          </w:tcPr>
          <w:p w14:paraId="7EA4F6AD" w14:textId="37041DFB" w:rsidR="00E46697" w:rsidRPr="00845F69" w:rsidRDefault="00915985" w:rsidP="00964FB3">
            <w:pPr>
              <w:pStyle w:val="tabelanormalny"/>
            </w:pPr>
            <w:r>
              <w:t>Załącznik nr 1</w:t>
            </w:r>
            <w:r w:rsidR="00E46697" w:rsidRPr="00845F69">
              <w:t xml:space="preserve"> - </w:t>
            </w:r>
            <w:r w:rsidR="00413235">
              <w:t>wniosek o dostęp do środowiska integracyjnego</w:t>
            </w:r>
          </w:p>
        </w:tc>
      </w:tr>
      <w:tr w:rsidR="00895039" w:rsidRPr="00FD1594" w14:paraId="3AA5E0CD" w14:textId="77777777" w:rsidTr="5227D435">
        <w:trPr>
          <w:trHeight w:val="283"/>
        </w:trPr>
        <w:tc>
          <w:tcPr>
            <w:tcW w:w="1672" w:type="dxa"/>
            <w:shd w:val="clear" w:color="auto" w:fill="17365D" w:themeFill="text2" w:themeFillShade="BF"/>
          </w:tcPr>
          <w:p w14:paraId="6799FE68" w14:textId="7478D9A7" w:rsidR="00413235" w:rsidRPr="00845F69" w:rsidRDefault="00413235" w:rsidP="00D952D2">
            <w:pPr>
              <w:pStyle w:val="Tabelanagwekdolewej"/>
            </w:pPr>
            <w:r w:rsidRPr="00845F69">
              <w:t>Nazwa pliku</w:t>
            </w:r>
          </w:p>
        </w:tc>
        <w:tc>
          <w:tcPr>
            <w:tcW w:w="7390" w:type="dxa"/>
            <w:shd w:val="clear" w:color="auto" w:fill="auto"/>
          </w:tcPr>
          <w:p w14:paraId="19C1CB6D" w14:textId="54EE58F1" w:rsidR="00413235" w:rsidRDefault="4FA82020" w:rsidP="00964FB3">
            <w:pPr>
              <w:pStyle w:val="tabelanormalny"/>
            </w:pPr>
            <w:r>
              <w:t>P1-DS-Z2-Plik_WSDL_.zip</w:t>
            </w:r>
          </w:p>
        </w:tc>
      </w:tr>
      <w:tr w:rsidR="00895039" w:rsidRPr="00FD1594" w14:paraId="0D647F64" w14:textId="77777777" w:rsidTr="5227D435">
        <w:trPr>
          <w:trHeight w:val="283"/>
        </w:trPr>
        <w:tc>
          <w:tcPr>
            <w:tcW w:w="1672" w:type="dxa"/>
            <w:shd w:val="clear" w:color="auto" w:fill="17365D" w:themeFill="text2" w:themeFillShade="BF"/>
          </w:tcPr>
          <w:p w14:paraId="442EC613" w14:textId="034E846E" w:rsidR="00413235" w:rsidRPr="00845F69" w:rsidRDefault="006A62BB" w:rsidP="00D952D2">
            <w:pPr>
              <w:pStyle w:val="Tabelanagwekdolewej"/>
            </w:pPr>
            <w:r w:rsidRPr="00845F69">
              <w:t>Zakres</w:t>
            </w:r>
          </w:p>
        </w:tc>
        <w:tc>
          <w:tcPr>
            <w:tcW w:w="7390" w:type="dxa"/>
            <w:shd w:val="clear" w:color="auto" w:fill="auto"/>
          </w:tcPr>
          <w:p w14:paraId="517194C1" w14:textId="5B9DDEEF" w:rsidR="00413235" w:rsidRDefault="00413235" w:rsidP="00964FB3">
            <w:pPr>
              <w:pStyle w:val="tabelanormalny"/>
            </w:pPr>
            <w:r>
              <w:t>Załącznik nr 2</w:t>
            </w:r>
            <w:r w:rsidRPr="00845F69">
              <w:t xml:space="preserve"> - pliki </w:t>
            </w:r>
            <w:r>
              <w:t>interfejsu SOAP</w:t>
            </w:r>
          </w:p>
        </w:tc>
      </w:tr>
      <w:tr w:rsidR="00895039" w:rsidRPr="00FD1594" w14:paraId="5D19975D" w14:textId="77777777" w:rsidTr="5227D435">
        <w:trPr>
          <w:trHeight w:val="283"/>
        </w:trPr>
        <w:tc>
          <w:tcPr>
            <w:tcW w:w="1672" w:type="dxa"/>
            <w:shd w:val="clear" w:color="auto" w:fill="17365D" w:themeFill="text2" w:themeFillShade="BF"/>
          </w:tcPr>
          <w:p w14:paraId="01C64C02" w14:textId="77777777" w:rsidR="00E46697" w:rsidRPr="00845F69" w:rsidRDefault="00E46697" w:rsidP="00D952D2">
            <w:pPr>
              <w:pStyle w:val="Tabelanagwekdolewej"/>
            </w:pPr>
            <w:r w:rsidRPr="00845F69">
              <w:t>Nazwa pliku</w:t>
            </w:r>
          </w:p>
        </w:tc>
        <w:tc>
          <w:tcPr>
            <w:tcW w:w="7390" w:type="dxa"/>
            <w:shd w:val="clear" w:color="auto" w:fill="auto"/>
          </w:tcPr>
          <w:p w14:paraId="2F5EA62B" w14:textId="34ED3E42" w:rsidR="00E46697" w:rsidRPr="00845F69" w:rsidRDefault="00915985" w:rsidP="00964FB3">
            <w:pPr>
              <w:pStyle w:val="tabelanormalny"/>
            </w:pPr>
            <w:r>
              <w:t>P1-DS-Z2</w:t>
            </w:r>
            <w:r w:rsidR="3E91330B">
              <w:t>-</w:t>
            </w:r>
            <w:r w:rsidR="00E46697" w:rsidRPr="00845F69">
              <w:t>Kody_</w:t>
            </w:r>
            <w:r w:rsidR="3E91330B">
              <w:t>wynikow</w:t>
            </w:r>
            <w:r w:rsidR="00E46697" w:rsidRPr="00845F69">
              <w:t>_operacji</w:t>
            </w:r>
            <w:r w:rsidR="3E91330B">
              <w:t>_oraz_bledow_przetwarzania</w:t>
            </w:r>
            <w:r w:rsidR="00E46697" w:rsidRPr="00845F69">
              <w:t>.xlsx</w:t>
            </w:r>
          </w:p>
        </w:tc>
      </w:tr>
      <w:tr w:rsidR="00895039" w:rsidRPr="00FD1594" w14:paraId="0DEBA1AA" w14:textId="77777777" w:rsidTr="5227D435">
        <w:trPr>
          <w:trHeight w:val="283"/>
        </w:trPr>
        <w:tc>
          <w:tcPr>
            <w:tcW w:w="1672" w:type="dxa"/>
            <w:shd w:val="clear" w:color="auto" w:fill="17365D" w:themeFill="text2" w:themeFillShade="BF"/>
          </w:tcPr>
          <w:p w14:paraId="39D0B02A" w14:textId="77777777" w:rsidR="00E46697" w:rsidRPr="00845F69" w:rsidRDefault="00E46697" w:rsidP="00D952D2">
            <w:pPr>
              <w:pStyle w:val="Tabelanagwekdolewej"/>
            </w:pPr>
            <w:r w:rsidRPr="00845F69">
              <w:t>Zakres</w:t>
            </w:r>
          </w:p>
        </w:tc>
        <w:tc>
          <w:tcPr>
            <w:tcW w:w="7390" w:type="dxa"/>
            <w:shd w:val="clear" w:color="auto" w:fill="auto"/>
          </w:tcPr>
          <w:p w14:paraId="16030BE2" w14:textId="3B1F8EFD" w:rsidR="00E46697" w:rsidRPr="00845F69" w:rsidRDefault="00915985" w:rsidP="00964FB3">
            <w:pPr>
              <w:pStyle w:val="tabelanormalny"/>
            </w:pPr>
            <w:r>
              <w:t xml:space="preserve">Załącznik nr </w:t>
            </w:r>
            <w:r w:rsidR="006A62BB">
              <w:t>3</w:t>
            </w:r>
            <w:r w:rsidR="00E46697" w:rsidRPr="00845F69">
              <w:t xml:space="preserve"> - kody wyników operacji</w:t>
            </w:r>
          </w:p>
        </w:tc>
      </w:tr>
      <w:tr w:rsidR="00895039" w:rsidRPr="00FD1594" w14:paraId="3F30A965" w14:textId="77777777" w:rsidTr="5227D435">
        <w:trPr>
          <w:trHeight w:val="283"/>
        </w:trPr>
        <w:tc>
          <w:tcPr>
            <w:tcW w:w="1672" w:type="dxa"/>
            <w:shd w:val="clear" w:color="auto" w:fill="17365D" w:themeFill="text2" w:themeFillShade="BF"/>
          </w:tcPr>
          <w:p w14:paraId="5CAAB5B5" w14:textId="0857318C" w:rsidR="00432912" w:rsidRPr="00845F69" w:rsidRDefault="00432912" w:rsidP="00D952D2">
            <w:pPr>
              <w:pStyle w:val="Tabelanagwekdolewej"/>
            </w:pPr>
            <w:r>
              <w:t>Nazwa pliku</w:t>
            </w:r>
          </w:p>
        </w:tc>
        <w:tc>
          <w:tcPr>
            <w:tcW w:w="7390" w:type="dxa"/>
            <w:shd w:val="clear" w:color="auto" w:fill="auto"/>
          </w:tcPr>
          <w:p w14:paraId="1C09CE00" w14:textId="2573A904" w:rsidR="00432912" w:rsidRDefault="00A11A82" w:rsidP="00964FB3">
            <w:pPr>
              <w:pStyle w:val="tabelanormalny"/>
            </w:pPr>
            <w:r w:rsidRPr="00A11A82">
              <w:t>20220329_Instrukacja przygotowania danych do importu inicjalnego grafików_v1.0</w:t>
            </w:r>
          </w:p>
        </w:tc>
      </w:tr>
      <w:tr w:rsidR="00895039" w:rsidRPr="00FD1594" w14:paraId="67582918" w14:textId="77777777" w:rsidTr="5227D435">
        <w:trPr>
          <w:trHeight w:val="283"/>
        </w:trPr>
        <w:tc>
          <w:tcPr>
            <w:tcW w:w="1672" w:type="dxa"/>
            <w:shd w:val="clear" w:color="auto" w:fill="17365D" w:themeFill="text2" w:themeFillShade="BF"/>
          </w:tcPr>
          <w:p w14:paraId="0212B15E" w14:textId="2798E062" w:rsidR="00432912" w:rsidRPr="00845F69" w:rsidRDefault="00432912" w:rsidP="00D952D2">
            <w:pPr>
              <w:pStyle w:val="Tabelanagwekdolewej"/>
            </w:pPr>
            <w:r>
              <w:t>Zakres</w:t>
            </w:r>
          </w:p>
        </w:tc>
        <w:tc>
          <w:tcPr>
            <w:tcW w:w="7390" w:type="dxa"/>
            <w:shd w:val="clear" w:color="auto" w:fill="auto"/>
          </w:tcPr>
          <w:p w14:paraId="222B047E" w14:textId="5B8CE291" w:rsidR="00432912" w:rsidRDefault="00432912" w:rsidP="00964FB3">
            <w:pPr>
              <w:pStyle w:val="tabelanormalny"/>
            </w:pPr>
            <w:r>
              <w:t xml:space="preserve">Załącznik nr 4 </w:t>
            </w:r>
            <w:r w:rsidR="00A11A82">
              <w:t>–</w:t>
            </w:r>
            <w:r>
              <w:t xml:space="preserve"> </w:t>
            </w:r>
            <w:r w:rsidR="00A11A82">
              <w:t xml:space="preserve">instrukcja </w:t>
            </w:r>
          </w:p>
        </w:tc>
      </w:tr>
      <w:tr w:rsidR="00895039" w:rsidRPr="00FD1594" w14:paraId="2F669FE9" w14:textId="77777777" w:rsidTr="5227D435">
        <w:trPr>
          <w:trHeight w:val="283"/>
        </w:trPr>
        <w:tc>
          <w:tcPr>
            <w:tcW w:w="1672" w:type="dxa"/>
            <w:shd w:val="clear" w:color="auto" w:fill="17365D" w:themeFill="text2" w:themeFillShade="BF"/>
          </w:tcPr>
          <w:p w14:paraId="674873DC" w14:textId="0BEBDBCE" w:rsidR="00A11A82" w:rsidRDefault="00A11A82" w:rsidP="00D952D2">
            <w:pPr>
              <w:pStyle w:val="Tabelanagwekdolewej"/>
            </w:pPr>
            <w:r>
              <w:t>Nazwa pliku</w:t>
            </w:r>
          </w:p>
        </w:tc>
        <w:tc>
          <w:tcPr>
            <w:tcW w:w="7390" w:type="dxa"/>
            <w:shd w:val="clear" w:color="auto" w:fill="auto"/>
          </w:tcPr>
          <w:p w14:paraId="6191BF59" w14:textId="5A08F9E6" w:rsidR="00A11A82" w:rsidRDefault="00381B61" w:rsidP="00964FB3">
            <w:pPr>
              <w:pStyle w:val="tabelanormalny"/>
            </w:pPr>
            <w:r w:rsidRPr="00381B61">
              <w:t>20220329_Szablon_CSV_imporu_inicjlanego_v1.0</w:t>
            </w:r>
          </w:p>
        </w:tc>
      </w:tr>
      <w:tr w:rsidR="00895039" w:rsidRPr="00FD1594" w14:paraId="5B36F2E8" w14:textId="77777777" w:rsidTr="5227D435">
        <w:trPr>
          <w:trHeight w:val="283"/>
        </w:trPr>
        <w:tc>
          <w:tcPr>
            <w:tcW w:w="1672" w:type="dxa"/>
            <w:shd w:val="clear" w:color="auto" w:fill="17365D" w:themeFill="text2" w:themeFillShade="BF"/>
          </w:tcPr>
          <w:p w14:paraId="7419BDED" w14:textId="52D5A539" w:rsidR="00A11A82" w:rsidRDefault="00A11A82" w:rsidP="00D952D2">
            <w:pPr>
              <w:pStyle w:val="Tabelanagwekdolewej"/>
            </w:pPr>
            <w:r>
              <w:t>Zakres</w:t>
            </w:r>
          </w:p>
        </w:tc>
        <w:tc>
          <w:tcPr>
            <w:tcW w:w="7390" w:type="dxa"/>
            <w:shd w:val="clear" w:color="auto" w:fill="auto"/>
          </w:tcPr>
          <w:p w14:paraId="1A982E5A" w14:textId="44625030" w:rsidR="00A11A82" w:rsidRDefault="00A11A82" w:rsidP="00964FB3">
            <w:pPr>
              <w:pStyle w:val="tabelanormalny"/>
            </w:pPr>
            <w:r>
              <w:t>Załącznik nr 5 –</w:t>
            </w:r>
            <w:r w:rsidR="00381B61">
              <w:t xml:space="preserve"> szablon CSV</w:t>
            </w:r>
          </w:p>
        </w:tc>
      </w:tr>
      <w:tr w:rsidR="00895039" w:rsidRPr="00FD1594" w14:paraId="63B57D2F" w14:textId="77777777" w:rsidTr="5227D435">
        <w:trPr>
          <w:trHeight w:val="283"/>
        </w:trPr>
        <w:tc>
          <w:tcPr>
            <w:tcW w:w="1672" w:type="dxa"/>
            <w:shd w:val="clear" w:color="auto" w:fill="17365D" w:themeFill="text2" w:themeFillShade="BF"/>
          </w:tcPr>
          <w:p w14:paraId="3318C58D" w14:textId="095524E2" w:rsidR="00CE6E75" w:rsidRDefault="4ED1E417" w:rsidP="00D952D2">
            <w:pPr>
              <w:pStyle w:val="Tabelanagwekdolewej"/>
            </w:pPr>
            <w:r>
              <w:t>Nazwa pliku</w:t>
            </w:r>
          </w:p>
        </w:tc>
        <w:tc>
          <w:tcPr>
            <w:tcW w:w="7390" w:type="dxa"/>
            <w:shd w:val="clear" w:color="auto" w:fill="auto"/>
          </w:tcPr>
          <w:p w14:paraId="585F8671" w14:textId="4558EC8B" w:rsidR="00CE6E75" w:rsidRDefault="4ED1E417" w:rsidP="00964FB3">
            <w:pPr>
              <w:pStyle w:val="tabelanormalny"/>
            </w:pPr>
            <w:r>
              <w:t>przykład-inicjalne-zasilenie-danych.csv</w:t>
            </w:r>
          </w:p>
        </w:tc>
      </w:tr>
      <w:tr w:rsidR="00895039" w:rsidRPr="00FD1594" w14:paraId="64306A39" w14:textId="77777777" w:rsidTr="5227D435">
        <w:trPr>
          <w:trHeight w:val="283"/>
        </w:trPr>
        <w:tc>
          <w:tcPr>
            <w:tcW w:w="1672" w:type="dxa"/>
            <w:shd w:val="clear" w:color="auto" w:fill="17365D" w:themeFill="text2" w:themeFillShade="BF"/>
          </w:tcPr>
          <w:p w14:paraId="5090FF16" w14:textId="2274AECC" w:rsidR="00CE6E75" w:rsidRDefault="4ED1E417" w:rsidP="00D952D2">
            <w:pPr>
              <w:pStyle w:val="Tabelanagwekdolewej"/>
            </w:pPr>
            <w:r>
              <w:t>Zakres</w:t>
            </w:r>
          </w:p>
        </w:tc>
        <w:tc>
          <w:tcPr>
            <w:tcW w:w="7390" w:type="dxa"/>
            <w:shd w:val="clear" w:color="auto" w:fill="auto"/>
          </w:tcPr>
          <w:p w14:paraId="6596C5D5" w14:textId="2DB14142" w:rsidR="00CE6E75" w:rsidRDefault="4ED1E417" w:rsidP="00964FB3">
            <w:pPr>
              <w:pStyle w:val="tabelanormalny"/>
            </w:pPr>
            <w:r>
              <w:t>Załącznik nr 6 – przykład-inicjalne-zasilenie-danych.csv</w:t>
            </w:r>
          </w:p>
        </w:tc>
      </w:tr>
    </w:tbl>
    <w:p w14:paraId="0CCE4E3F" w14:textId="2B73E135" w:rsidR="290D2227" w:rsidRDefault="290D2227" w:rsidP="290D2227">
      <w:pPr>
        <w:pStyle w:val="spistreci-tytu"/>
        <w:spacing w:line="288" w:lineRule="auto"/>
      </w:pPr>
    </w:p>
    <w:p w14:paraId="48CF80FE" w14:textId="46A8471C" w:rsidR="0047657B" w:rsidRDefault="001E6693">
      <w:pPr>
        <w:pStyle w:val="Spistreci1"/>
        <w:rPr>
          <w:rFonts w:asciiTheme="minorHAnsi" w:eastAsiaTheme="minorEastAsia" w:hAnsiTheme="minorHAnsi" w:cstheme="minorBidi"/>
          <w:b w:val="0"/>
          <w:noProof/>
          <w:szCs w:val="22"/>
          <w:lang w:eastAsia="pl-PL"/>
        </w:rPr>
      </w:pPr>
      <w:r>
        <w:fldChar w:fldCharType="begin"/>
      </w:r>
      <w:r w:rsidR="00AC650D">
        <w:instrText>TOC \o "1-3" \h \z \u</w:instrText>
      </w:r>
      <w:r>
        <w:fldChar w:fldCharType="separate"/>
      </w:r>
      <w:hyperlink w:anchor="_Toc143855137" w:history="1">
        <w:r w:rsidR="0047657B" w:rsidRPr="0017791F">
          <w:rPr>
            <w:rStyle w:val="Hipercze"/>
            <w:noProof/>
          </w:rPr>
          <w:t>1.</w:t>
        </w:r>
        <w:r w:rsidR="0047657B">
          <w:rPr>
            <w:rFonts w:asciiTheme="minorHAnsi" w:eastAsiaTheme="minorEastAsia" w:hAnsiTheme="minorHAnsi" w:cstheme="minorBidi"/>
            <w:b w:val="0"/>
            <w:noProof/>
            <w:szCs w:val="22"/>
            <w:lang w:eastAsia="pl-PL"/>
          </w:rPr>
          <w:tab/>
        </w:r>
        <w:r w:rsidR="0047657B" w:rsidRPr="0017791F">
          <w:rPr>
            <w:rStyle w:val="Hipercze"/>
            <w:noProof/>
          </w:rPr>
          <w:t>Wstęp</w:t>
        </w:r>
        <w:r w:rsidR="0047657B">
          <w:rPr>
            <w:noProof/>
            <w:webHidden/>
          </w:rPr>
          <w:tab/>
        </w:r>
        <w:r w:rsidR="0047657B">
          <w:rPr>
            <w:noProof/>
            <w:webHidden/>
          </w:rPr>
          <w:fldChar w:fldCharType="begin"/>
        </w:r>
        <w:r w:rsidR="0047657B">
          <w:rPr>
            <w:noProof/>
            <w:webHidden/>
          </w:rPr>
          <w:instrText xml:space="preserve"> PAGEREF _Toc143855137 \h </w:instrText>
        </w:r>
        <w:r w:rsidR="0047657B">
          <w:rPr>
            <w:noProof/>
            <w:webHidden/>
          </w:rPr>
        </w:r>
        <w:r w:rsidR="0047657B">
          <w:rPr>
            <w:noProof/>
            <w:webHidden/>
          </w:rPr>
          <w:fldChar w:fldCharType="separate"/>
        </w:r>
        <w:r w:rsidR="0047657B">
          <w:rPr>
            <w:noProof/>
            <w:webHidden/>
          </w:rPr>
          <w:t>15</w:t>
        </w:r>
        <w:r w:rsidR="0047657B">
          <w:rPr>
            <w:noProof/>
            <w:webHidden/>
          </w:rPr>
          <w:fldChar w:fldCharType="end"/>
        </w:r>
      </w:hyperlink>
    </w:p>
    <w:p w14:paraId="5B9466F7" w14:textId="0F1F8F06" w:rsidR="0047657B" w:rsidRDefault="00000000">
      <w:pPr>
        <w:pStyle w:val="Spistreci2"/>
        <w:rPr>
          <w:rFonts w:asciiTheme="minorHAnsi" w:eastAsiaTheme="minorEastAsia" w:hAnsiTheme="minorHAnsi" w:cstheme="minorBidi"/>
          <w:noProof/>
          <w:szCs w:val="22"/>
          <w:lang w:eastAsia="pl-PL"/>
        </w:rPr>
      </w:pPr>
      <w:hyperlink w:anchor="_Toc143855138" w:history="1">
        <w:r w:rsidR="0047657B" w:rsidRPr="0017791F">
          <w:rPr>
            <w:rStyle w:val="Hipercze"/>
            <w:noProof/>
          </w:rPr>
          <w:t>1.1.</w:t>
        </w:r>
        <w:r w:rsidR="0047657B">
          <w:rPr>
            <w:rFonts w:asciiTheme="minorHAnsi" w:eastAsiaTheme="minorEastAsia" w:hAnsiTheme="minorHAnsi" w:cstheme="minorBidi"/>
            <w:noProof/>
            <w:szCs w:val="22"/>
            <w:lang w:eastAsia="pl-PL"/>
          </w:rPr>
          <w:tab/>
        </w:r>
        <w:r w:rsidR="0047657B" w:rsidRPr="0017791F">
          <w:rPr>
            <w:rStyle w:val="Hipercze"/>
            <w:noProof/>
          </w:rPr>
          <w:t>Cel i zakres dokumentu</w:t>
        </w:r>
        <w:r w:rsidR="0047657B">
          <w:rPr>
            <w:noProof/>
            <w:webHidden/>
          </w:rPr>
          <w:tab/>
        </w:r>
        <w:r w:rsidR="0047657B">
          <w:rPr>
            <w:noProof/>
            <w:webHidden/>
          </w:rPr>
          <w:fldChar w:fldCharType="begin"/>
        </w:r>
        <w:r w:rsidR="0047657B">
          <w:rPr>
            <w:noProof/>
            <w:webHidden/>
          </w:rPr>
          <w:instrText xml:space="preserve"> PAGEREF _Toc143855138 \h </w:instrText>
        </w:r>
        <w:r w:rsidR="0047657B">
          <w:rPr>
            <w:noProof/>
            <w:webHidden/>
          </w:rPr>
        </w:r>
        <w:r w:rsidR="0047657B">
          <w:rPr>
            <w:noProof/>
            <w:webHidden/>
          </w:rPr>
          <w:fldChar w:fldCharType="separate"/>
        </w:r>
        <w:r w:rsidR="0047657B">
          <w:rPr>
            <w:noProof/>
            <w:webHidden/>
          </w:rPr>
          <w:t>15</w:t>
        </w:r>
        <w:r w:rsidR="0047657B">
          <w:rPr>
            <w:noProof/>
            <w:webHidden/>
          </w:rPr>
          <w:fldChar w:fldCharType="end"/>
        </w:r>
      </w:hyperlink>
    </w:p>
    <w:p w14:paraId="673EF1A3" w14:textId="636C0863" w:rsidR="0047657B" w:rsidRDefault="00000000">
      <w:pPr>
        <w:pStyle w:val="Spistreci2"/>
        <w:rPr>
          <w:rFonts w:asciiTheme="minorHAnsi" w:eastAsiaTheme="minorEastAsia" w:hAnsiTheme="minorHAnsi" w:cstheme="minorBidi"/>
          <w:noProof/>
          <w:szCs w:val="22"/>
          <w:lang w:eastAsia="pl-PL"/>
        </w:rPr>
      </w:pPr>
      <w:hyperlink w:anchor="_Toc143855139" w:history="1">
        <w:r w:rsidR="0047657B" w:rsidRPr="0017791F">
          <w:rPr>
            <w:rStyle w:val="Hipercze"/>
            <w:noProof/>
          </w:rPr>
          <w:t>1.2.</w:t>
        </w:r>
        <w:r w:rsidR="0047657B">
          <w:rPr>
            <w:rFonts w:asciiTheme="minorHAnsi" w:eastAsiaTheme="minorEastAsia" w:hAnsiTheme="minorHAnsi" w:cstheme="minorBidi"/>
            <w:noProof/>
            <w:szCs w:val="22"/>
            <w:lang w:eastAsia="pl-PL"/>
          </w:rPr>
          <w:tab/>
        </w:r>
        <w:r w:rsidR="0047657B" w:rsidRPr="0017791F">
          <w:rPr>
            <w:rStyle w:val="Hipercze"/>
            <w:noProof/>
          </w:rPr>
          <w:t>Wykorzystywane skróty i terminy</w:t>
        </w:r>
        <w:r w:rsidR="0047657B">
          <w:rPr>
            <w:noProof/>
            <w:webHidden/>
          </w:rPr>
          <w:tab/>
        </w:r>
        <w:r w:rsidR="0047657B">
          <w:rPr>
            <w:noProof/>
            <w:webHidden/>
          </w:rPr>
          <w:fldChar w:fldCharType="begin"/>
        </w:r>
        <w:r w:rsidR="0047657B">
          <w:rPr>
            <w:noProof/>
            <w:webHidden/>
          </w:rPr>
          <w:instrText xml:space="preserve"> PAGEREF _Toc143855139 \h </w:instrText>
        </w:r>
        <w:r w:rsidR="0047657B">
          <w:rPr>
            <w:noProof/>
            <w:webHidden/>
          </w:rPr>
        </w:r>
        <w:r w:rsidR="0047657B">
          <w:rPr>
            <w:noProof/>
            <w:webHidden/>
          </w:rPr>
          <w:fldChar w:fldCharType="separate"/>
        </w:r>
        <w:r w:rsidR="0047657B">
          <w:rPr>
            <w:noProof/>
            <w:webHidden/>
          </w:rPr>
          <w:t>15</w:t>
        </w:r>
        <w:r w:rsidR="0047657B">
          <w:rPr>
            <w:noProof/>
            <w:webHidden/>
          </w:rPr>
          <w:fldChar w:fldCharType="end"/>
        </w:r>
      </w:hyperlink>
    </w:p>
    <w:p w14:paraId="74C8E73C" w14:textId="30376103" w:rsidR="0047657B" w:rsidRDefault="00000000">
      <w:pPr>
        <w:pStyle w:val="Spistreci1"/>
        <w:rPr>
          <w:rFonts w:asciiTheme="minorHAnsi" w:eastAsiaTheme="minorEastAsia" w:hAnsiTheme="minorHAnsi" w:cstheme="minorBidi"/>
          <w:b w:val="0"/>
          <w:noProof/>
          <w:szCs w:val="22"/>
          <w:lang w:eastAsia="pl-PL"/>
        </w:rPr>
      </w:pPr>
      <w:hyperlink w:anchor="_Toc143855140" w:history="1">
        <w:r w:rsidR="0047657B" w:rsidRPr="0017791F">
          <w:rPr>
            <w:rStyle w:val="Hipercze"/>
            <w:noProof/>
          </w:rPr>
          <w:t>2.</w:t>
        </w:r>
        <w:r w:rsidR="0047657B">
          <w:rPr>
            <w:rFonts w:asciiTheme="minorHAnsi" w:eastAsiaTheme="minorEastAsia" w:hAnsiTheme="minorHAnsi" w:cstheme="minorBidi"/>
            <w:b w:val="0"/>
            <w:noProof/>
            <w:szCs w:val="22"/>
            <w:lang w:eastAsia="pl-PL"/>
          </w:rPr>
          <w:tab/>
        </w:r>
        <w:r w:rsidR="0047657B" w:rsidRPr="0017791F">
          <w:rPr>
            <w:rStyle w:val="Hipercze"/>
            <w:noProof/>
          </w:rPr>
          <w:t>Ogólny opis Systemu Elektronicznej Rejestracji</w:t>
        </w:r>
        <w:r w:rsidR="0047657B">
          <w:rPr>
            <w:noProof/>
            <w:webHidden/>
          </w:rPr>
          <w:tab/>
        </w:r>
        <w:r w:rsidR="0047657B">
          <w:rPr>
            <w:noProof/>
            <w:webHidden/>
          </w:rPr>
          <w:fldChar w:fldCharType="begin"/>
        </w:r>
        <w:r w:rsidR="0047657B">
          <w:rPr>
            <w:noProof/>
            <w:webHidden/>
          </w:rPr>
          <w:instrText xml:space="preserve"> PAGEREF _Toc143855140 \h </w:instrText>
        </w:r>
        <w:r w:rsidR="0047657B">
          <w:rPr>
            <w:noProof/>
            <w:webHidden/>
          </w:rPr>
        </w:r>
        <w:r w:rsidR="0047657B">
          <w:rPr>
            <w:noProof/>
            <w:webHidden/>
          </w:rPr>
          <w:fldChar w:fldCharType="separate"/>
        </w:r>
        <w:r w:rsidR="0047657B">
          <w:rPr>
            <w:noProof/>
            <w:webHidden/>
          </w:rPr>
          <w:t>18</w:t>
        </w:r>
        <w:r w:rsidR="0047657B">
          <w:rPr>
            <w:noProof/>
            <w:webHidden/>
          </w:rPr>
          <w:fldChar w:fldCharType="end"/>
        </w:r>
      </w:hyperlink>
    </w:p>
    <w:p w14:paraId="5A5BCDA6" w14:textId="071ED067" w:rsidR="0047657B" w:rsidRDefault="00000000">
      <w:pPr>
        <w:pStyle w:val="Spistreci1"/>
        <w:rPr>
          <w:rFonts w:asciiTheme="minorHAnsi" w:eastAsiaTheme="minorEastAsia" w:hAnsiTheme="minorHAnsi" w:cstheme="minorBidi"/>
          <w:b w:val="0"/>
          <w:noProof/>
          <w:szCs w:val="22"/>
          <w:lang w:eastAsia="pl-PL"/>
        </w:rPr>
      </w:pPr>
      <w:hyperlink w:anchor="_Toc143855141" w:history="1">
        <w:r w:rsidR="0047657B" w:rsidRPr="0017791F">
          <w:rPr>
            <w:rStyle w:val="Hipercze"/>
            <w:noProof/>
          </w:rPr>
          <w:t>3.</w:t>
        </w:r>
        <w:r w:rsidR="0047657B">
          <w:rPr>
            <w:rFonts w:asciiTheme="minorHAnsi" w:eastAsiaTheme="minorEastAsia" w:hAnsiTheme="minorHAnsi" w:cstheme="minorBidi"/>
            <w:b w:val="0"/>
            <w:noProof/>
            <w:szCs w:val="22"/>
            <w:lang w:eastAsia="pl-PL"/>
          </w:rPr>
          <w:tab/>
        </w:r>
        <w:r w:rsidR="0047657B" w:rsidRPr="0017791F">
          <w:rPr>
            <w:rStyle w:val="Hipercze"/>
            <w:noProof/>
          </w:rPr>
          <w:t>Dostęp do Systemu Elektronicznej Rejestracji</w:t>
        </w:r>
        <w:r w:rsidR="0047657B">
          <w:rPr>
            <w:noProof/>
            <w:webHidden/>
          </w:rPr>
          <w:tab/>
        </w:r>
        <w:r w:rsidR="0047657B">
          <w:rPr>
            <w:noProof/>
            <w:webHidden/>
          </w:rPr>
          <w:fldChar w:fldCharType="begin"/>
        </w:r>
        <w:r w:rsidR="0047657B">
          <w:rPr>
            <w:noProof/>
            <w:webHidden/>
          </w:rPr>
          <w:instrText xml:space="preserve"> PAGEREF _Toc143855141 \h </w:instrText>
        </w:r>
        <w:r w:rsidR="0047657B">
          <w:rPr>
            <w:noProof/>
            <w:webHidden/>
          </w:rPr>
        </w:r>
        <w:r w:rsidR="0047657B">
          <w:rPr>
            <w:noProof/>
            <w:webHidden/>
          </w:rPr>
          <w:fldChar w:fldCharType="separate"/>
        </w:r>
        <w:r w:rsidR="0047657B">
          <w:rPr>
            <w:noProof/>
            <w:webHidden/>
          </w:rPr>
          <w:t>20</w:t>
        </w:r>
        <w:r w:rsidR="0047657B">
          <w:rPr>
            <w:noProof/>
            <w:webHidden/>
          </w:rPr>
          <w:fldChar w:fldCharType="end"/>
        </w:r>
      </w:hyperlink>
    </w:p>
    <w:p w14:paraId="0EED4607" w14:textId="64EB4902" w:rsidR="0047657B" w:rsidRDefault="00000000">
      <w:pPr>
        <w:pStyle w:val="Spistreci2"/>
        <w:rPr>
          <w:rFonts w:asciiTheme="minorHAnsi" w:eastAsiaTheme="minorEastAsia" w:hAnsiTheme="minorHAnsi" w:cstheme="minorBidi"/>
          <w:noProof/>
          <w:szCs w:val="22"/>
          <w:lang w:eastAsia="pl-PL"/>
        </w:rPr>
      </w:pPr>
      <w:hyperlink w:anchor="_Toc143855142" w:history="1">
        <w:r w:rsidR="0047657B" w:rsidRPr="0017791F">
          <w:rPr>
            <w:rStyle w:val="Hipercze"/>
            <w:noProof/>
          </w:rPr>
          <w:t>3.1.</w:t>
        </w:r>
        <w:r w:rsidR="0047657B">
          <w:rPr>
            <w:rFonts w:asciiTheme="minorHAnsi" w:eastAsiaTheme="minorEastAsia" w:hAnsiTheme="minorHAnsi" w:cstheme="minorBidi"/>
            <w:noProof/>
            <w:szCs w:val="22"/>
            <w:lang w:eastAsia="pl-PL"/>
          </w:rPr>
          <w:tab/>
        </w:r>
        <w:r w:rsidR="0047657B" w:rsidRPr="0017791F">
          <w:rPr>
            <w:rStyle w:val="Hipercze"/>
            <w:noProof/>
          </w:rPr>
          <w:t>Opis środowiska integracyjnego</w:t>
        </w:r>
        <w:r w:rsidR="0047657B">
          <w:rPr>
            <w:noProof/>
            <w:webHidden/>
          </w:rPr>
          <w:tab/>
        </w:r>
        <w:r w:rsidR="0047657B">
          <w:rPr>
            <w:noProof/>
            <w:webHidden/>
          </w:rPr>
          <w:fldChar w:fldCharType="begin"/>
        </w:r>
        <w:r w:rsidR="0047657B">
          <w:rPr>
            <w:noProof/>
            <w:webHidden/>
          </w:rPr>
          <w:instrText xml:space="preserve"> PAGEREF _Toc143855142 \h </w:instrText>
        </w:r>
        <w:r w:rsidR="0047657B">
          <w:rPr>
            <w:noProof/>
            <w:webHidden/>
          </w:rPr>
        </w:r>
        <w:r w:rsidR="0047657B">
          <w:rPr>
            <w:noProof/>
            <w:webHidden/>
          </w:rPr>
          <w:fldChar w:fldCharType="separate"/>
        </w:r>
        <w:r w:rsidR="0047657B">
          <w:rPr>
            <w:noProof/>
            <w:webHidden/>
          </w:rPr>
          <w:t>20</w:t>
        </w:r>
        <w:r w:rsidR="0047657B">
          <w:rPr>
            <w:noProof/>
            <w:webHidden/>
          </w:rPr>
          <w:fldChar w:fldCharType="end"/>
        </w:r>
      </w:hyperlink>
    </w:p>
    <w:p w14:paraId="3FA44386" w14:textId="614F7643" w:rsidR="0047657B" w:rsidRDefault="00000000">
      <w:pPr>
        <w:pStyle w:val="Spistreci2"/>
        <w:rPr>
          <w:rFonts w:asciiTheme="minorHAnsi" w:eastAsiaTheme="minorEastAsia" w:hAnsiTheme="minorHAnsi" w:cstheme="minorBidi"/>
          <w:noProof/>
          <w:szCs w:val="22"/>
          <w:lang w:eastAsia="pl-PL"/>
        </w:rPr>
      </w:pPr>
      <w:hyperlink w:anchor="_Toc143855143" w:history="1">
        <w:r w:rsidR="0047657B" w:rsidRPr="0017791F">
          <w:rPr>
            <w:rStyle w:val="Hipercze"/>
            <w:noProof/>
          </w:rPr>
          <w:t>3.2.</w:t>
        </w:r>
        <w:r w:rsidR="0047657B">
          <w:rPr>
            <w:rFonts w:asciiTheme="minorHAnsi" w:eastAsiaTheme="minorEastAsia" w:hAnsiTheme="minorHAnsi" w:cstheme="minorBidi"/>
            <w:noProof/>
            <w:szCs w:val="22"/>
            <w:lang w:eastAsia="pl-PL"/>
          </w:rPr>
          <w:tab/>
        </w:r>
        <w:r w:rsidR="0047657B" w:rsidRPr="0017791F">
          <w:rPr>
            <w:rStyle w:val="Hipercze"/>
            <w:noProof/>
          </w:rPr>
          <w:t>Zakres informacyjny wniosku o dostęp do środowiska integracyjnego</w:t>
        </w:r>
        <w:r w:rsidR="0047657B">
          <w:rPr>
            <w:noProof/>
            <w:webHidden/>
          </w:rPr>
          <w:tab/>
        </w:r>
        <w:r w:rsidR="0047657B">
          <w:rPr>
            <w:noProof/>
            <w:webHidden/>
          </w:rPr>
          <w:fldChar w:fldCharType="begin"/>
        </w:r>
        <w:r w:rsidR="0047657B">
          <w:rPr>
            <w:noProof/>
            <w:webHidden/>
          </w:rPr>
          <w:instrText xml:space="preserve"> PAGEREF _Toc143855143 \h </w:instrText>
        </w:r>
        <w:r w:rsidR="0047657B">
          <w:rPr>
            <w:noProof/>
            <w:webHidden/>
          </w:rPr>
        </w:r>
        <w:r w:rsidR="0047657B">
          <w:rPr>
            <w:noProof/>
            <w:webHidden/>
          </w:rPr>
          <w:fldChar w:fldCharType="separate"/>
        </w:r>
        <w:r w:rsidR="0047657B">
          <w:rPr>
            <w:noProof/>
            <w:webHidden/>
          </w:rPr>
          <w:t>21</w:t>
        </w:r>
        <w:r w:rsidR="0047657B">
          <w:rPr>
            <w:noProof/>
            <w:webHidden/>
          </w:rPr>
          <w:fldChar w:fldCharType="end"/>
        </w:r>
      </w:hyperlink>
    </w:p>
    <w:p w14:paraId="1BBF4260" w14:textId="6BDCBB32" w:rsidR="0047657B" w:rsidRDefault="00000000">
      <w:pPr>
        <w:pStyle w:val="Spistreci2"/>
        <w:rPr>
          <w:rFonts w:asciiTheme="minorHAnsi" w:eastAsiaTheme="minorEastAsia" w:hAnsiTheme="minorHAnsi" w:cstheme="minorBidi"/>
          <w:noProof/>
          <w:szCs w:val="22"/>
          <w:lang w:eastAsia="pl-PL"/>
        </w:rPr>
      </w:pPr>
      <w:hyperlink w:anchor="_Toc143855144" w:history="1">
        <w:r w:rsidR="0047657B" w:rsidRPr="0017791F">
          <w:rPr>
            <w:rStyle w:val="Hipercze"/>
            <w:noProof/>
          </w:rPr>
          <w:t>3.3.</w:t>
        </w:r>
        <w:r w:rsidR="0047657B">
          <w:rPr>
            <w:rFonts w:asciiTheme="minorHAnsi" w:eastAsiaTheme="minorEastAsia" w:hAnsiTheme="minorHAnsi" w:cstheme="minorBidi"/>
            <w:noProof/>
            <w:szCs w:val="22"/>
            <w:lang w:eastAsia="pl-PL"/>
          </w:rPr>
          <w:tab/>
        </w:r>
        <w:r w:rsidR="0047657B" w:rsidRPr="0017791F">
          <w:rPr>
            <w:rStyle w:val="Hipercze"/>
            <w:noProof/>
          </w:rPr>
          <w:t>Istotne informacje związane z dostępem do środowiska produkcyjnego</w:t>
        </w:r>
        <w:r w:rsidR="0047657B">
          <w:rPr>
            <w:noProof/>
            <w:webHidden/>
          </w:rPr>
          <w:tab/>
        </w:r>
        <w:r w:rsidR="0047657B">
          <w:rPr>
            <w:noProof/>
            <w:webHidden/>
          </w:rPr>
          <w:fldChar w:fldCharType="begin"/>
        </w:r>
        <w:r w:rsidR="0047657B">
          <w:rPr>
            <w:noProof/>
            <w:webHidden/>
          </w:rPr>
          <w:instrText xml:space="preserve"> PAGEREF _Toc143855144 \h </w:instrText>
        </w:r>
        <w:r w:rsidR="0047657B">
          <w:rPr>
            <w:noProof/>
            <w:webHidden/>
          </w:rPr>
        </w:r>
        <w:r w:rsidR="0047657B">
          <w:rPr>
            <w:noProof/>
            <w:webHidden/>
          </w:rPr>
          <w:fldChar w:fldCharType="separate"/>
        </w:r>
        <w:r w:rsidR="0047657B">
          <w:rPr>
            <w:noProof/>
            <w:webHidden/>
          </w:rPr>
          <w:t>21</w:t>
        </w:r>
        <w:r w:rsidR="0047657B">
          <w:rPr>
            <w:noProof/>
            <w:webHidden/>
          </w:rPr>
          <w:fldChar w:fldCharType="end"/>
        </w:r>
      </w:hyperlink>
    </w:p>
    <w:p w14:paraId="1362166C" w14:textId="70D1B5E9" w:rsidR="0047657B" w:rsidRDefault="00000000">
      <w:pPr>
        <w:pStyle w:val="Spistreci2"/>
        <w:rPr>
          <w:rFonts w:asciiTheme="minorHAnsi" w:eastAsiaTheme="minorEastAsia" w:hAnsiTheme="minorHAnsi" w:cstheme="minorBidi"/>
          <w:noProof/>
          <w:szCs w:val="22"/>
          <w:lang w:eastAsia="pl-PL"/>
        </w:rPr>
      </w:pPr>
      <w:hyperlink w:anchor="_Toc143855145" w:history="1">
        <w:r w:rsidR="0047657B" w:rsidRPr="0017791F">
          <w:rPr>
            <w:rStyle w:val="Hipercze"/>
            <w:noProof/>
          </w:rPr>
          <w:t>3.4.</w:t>
        </w:r>
        <w:r w:rsidR="0047657B">
          <w:rPr>
            <w:rFonts w:asciiTheme="minorHAnsi" w:eastAsiaTheme="minorEastAsia" w:hAnsiTheme="minorHAnsi" w:cstheme="minorBidi"/>
            <w:noProof/>
            <w:szCs w:val="22"/>
            <w:lang w:eastAsia="pl-PL"/>
          </w:rPr>
          <w:tab/>
        </w:r>
        <w:r w:rsidR="0047657B" w:rsidRPr="0017791F">
          <w:rPr>
            <w:rStyle w:val="Hipercze"/>
            <w:noProof/>
          </w:rPr>
          <w:t>Przebieg procesu nadawania dostępu do środowiska integracyjnego P1</w:t>
        </w:r>
        <w:r w:rsidR="0047657B">
          <w:rPr>
            <w:noProof/>
            <w:webHidden/>
          </w:rPr>
          <w:tab/>
        </w:r>
        <w:r w:rsidR="0047657B">
          <w:rPr>
            <w:noProof/>
            <w:webHidden/>
          </w:rPr>
          <w:fldChar w:fldCharType="begin"/>
        </w:r>
        <w:r w:rsidR="0047657B">
          <w:rPr>
            <w:noProof/>
            <w:webHidden/>
          </w:rPr>
          <w:instrText xml:space="preserve"> PAGEREF _Toc143855145 \h </w:instrText>
        </w:r>
        <w:r w:rsidR="0047657B">
          <w:rPr>
            <w:noProof/>
            <w:webHidden/>
          </w:rPr>
        </w:r>
        <w:r w:rsidR="0047657B">
          <w:rPr>
            <w:noProof/>
            <w:webHidden/>
          </w:rPr>
          <w:fldChar w:fldCharType="separate"/>
        </w:r>
        <w:r w:rsidR="0047657B">
          <w:rPr>
            <w:noProof/>
            <w:webHidden/>
          </w:rPr>
          <w:t>22</w:t>
        </w:r>
        <w:r w:rsidR="0047657B">
          <w:rPr>
            <w:noProof/>
            <w:webHidden/>
          </w:rPr>
          <w:fldChar w:fldCharType="end"/>
        </w:r>
      </w:hyperlink>
    </w:p>
    <w:p w14:paraId="3502F3E5" w14:textId="58B0A77E" w:rsidR="0047657B" w:rsidRDefault="00000000">
      <w:pPr>
        <w:pStyle w:val="Spistreci1"/>
        <w:rPr>
          <w:rFonts w:asciiTheme="minorHAnsi" w:eastAsiaTheme="minorEastAsia" w:hAnsiTheme="minorHAnsi" w:cstheme="minorBidi"/>
          <w:b w:val="0"/>
          <w:noProof/>
          <w:szCs w:val="22"/>
          <w:lang w:eastAsia="pl-PL"/>
        </w:rPr>
      </w:pPr>
      <w:hyperlink w:anchor="_Toc143855146" w:history="1">
        <w:r w:rsidR="0047657B" w:rsidRPr="0017791F">
          <w:rPr>
            <w:rStyle w:val="Hipercze"/>
            <w:noProof/>
          </w:rPr>
          <w:t>4.</w:t>
        </w:r>
        <w:r w:rsidR="0047657B">
          <w:rPr>
            <w:rFonts w:asciiTheme="minorHAnsi" w:eastAsiaTheme="minorEastAsia" w:hAnsiTheme="minorHAnsi" w:cstheme="minorBidi"/>
            <w:b w:val="0"/>
            <w:noProof/>
            <w:szCs w:val="22"/>
            <w:lang w:eastAsia="pl-PL"/>
          </w:rPr>
          <w:tab/>
        </w:r>
        <w:r w:rsidR="0047657B" w:rsidRPr="0017791F">
          <w:rPr>
            <w:rStyle w:val="Hipercze"/>
            <w:noProof/>
          </w:rPr>
          <w:t>Dostęp do usług sieciowych</w:t>
        </w:r>
        <w:r w:rsidR="0047657B">
          <w:rPr>
            <w:noProof/>
            <w:webHidden/>
          </w:rPr>
          <w:tab/>
        </w:r>
        <w:r w:rsidR="0047657B">
          <w:rPr>
            <w:noProof/>
            <w:webHidden/>
          </w:rPr>
          <w:fldChar w:fldCharType="begin"/>
        </w:r>
        <w:r w:rsidR="0047657B">
          <w:rPr>
            <w:noProof/>
            <w:webHidden/>
          </w:rPr>
          <w:instrText xml:space="preserve"> PAGEREF _Toc143855146 \h </w:instrText>
        </w:r>
        <w:r w:rsidR="0047657B">
          <w:rPr>
            <w:noProof/>
            <w:webHidden/>
          </w:rPr>
        </w:r>
        <w:r w:rsidR="0047657B">
          <w:rPr>
            <w:noProof/>
            <w:webHidden/>
          </w:rPr>
          <w:fldChar w:fldCharType="separate"/>
        </w:r>
        <w:r w:rsidR="0047657B">
          <w:rPr>
            <w:noProof/>
            <w:webHidden/>
          </w:rPr>
          <w:t>24</w:t>
        </w:r>
        <w:r w:rsidR="0047657B">
          <w:rPr>
            <w:noProof/>
            <w:webHidden/>
          </w:rPr>
          <w:fldChar w:fldCharType="end"/>
        </w:r>
      </w:hyperlink>
    </w:p>
    <w:p w14:paraId="4D5356AE" w14:textId="42657934" w:rsidR="0047657B" w:rsidRDefault="00000000">
      <w:pPr>
        <w:pStyle w:val="Spistreci2"/>
        <w:rPr>
          <w:rFonts w:asciiTheme="minorHAnsi" w:eastAsiaTheme="minorEastAsia" w:hAnsiTheme="minorHAnsi" w:cstheme="minorBidi"/>
          <w:noProof/>
          <w:szCs w:val="22"/>
          <w:lang w:eastAsia="pl-PL"/>
        </w:rPr>
      </w:pPr>
      <w:hyperlink w:anchor="_Toc143855147" w:history="1">
        <w:r w:rsidR="0047657B" w:rsidRPr="0017791F">
          <w:rPr>
            <w:rStyle w:val="Hipercze"/>
            <w:noProof/>
          </w:rPr>
          <w:t>4.1.</w:t>
        </w:r>
        <w:r w:rsidR="0047657B">
          <w:rPr>
            <w:rFonts w:asciiTheme="minorHAnsi" w:eastAsiaTheme="minorEastAsia" w:hAnsiTheme="minorHAnsi" w:cstheme="minorBidi"/>
            <w:noProof/>
            <w:szCs w:val="22"/>
            <w:lang w:eastAsia="pl-PL"/>
          </w:rPr>
          <w:tab/>
        </w:r>
        <w:r w:rsidR="0047657B" w:rsidRPr="0017791F">
          <w:rPr>
            <w:rStyle w:val="Hipercze"/>
            <w:noProof/>
          </w:rPr>
          <w:t>Warunki uzyskania dostępu do usług</w:t>
        </w:r>
        <w:r w:rsidR="0047657B">
          <w:rPr>
            <w:noProof/>
            <w:webHidden/>
          </w:rPr>
          <w:tab/>
        </w:r>
        <w:r w:rsidR="0047657B">
          <w:rPr>
            <w:noProof/>
            <w:webHidden/>
          </w:rPr>
          <w:fldChar w:fldCharType="begin"/>
        </w:r>
        <w:r w:rsidR="0047657B">
          <w:rPr>
            <w:noProof/>
            <w:webHidden/>
          </w:rPr>
          <w:instrText xml:space="preserve"> PAGEREF _Toc143855147 \h </w:instrText>
        </w:r>
        <w:r w:rsidR="0047657B">
          <w:rPr>
            <w:noProof/>
            <w:webHidden/>
          </w:rPr>
        </w:r>
        <w:r w:rsidR="0047657B">
          <w:rPr>
            <w:noProof/>
            <w:webHidden/>
          </w:rPr>
          <w:fldChar w:fldCharType="separate"/>
        </w:r>
        <w:r w:rsidR="0047657B">
          <w:rPr>
            <w:noProof/>
            <w:webHidden/>
          </w:rPr>
          <w:t>24</w:t>
        </w:r>
        <w:r w:rsidR="0047657B">
          <w:rPr>
            <w:noProof/>
            <w:webHidden/>
          </w:rPr>
          <w:fldChar w:fldCharType="end"/>
        </w:r>
      </w:hyperlink>
    </w:p>
    <w:p w14:paraId="11313DC9" w14:textId="6C44F3F3" w:rsidR="0047657B" w:rsidRDefault="00000000">
      <w:pPr>
        <w:pStyle w:val="Spistreci2"/>
        <w:rPr>
          <w:rFonts w:asciiTheme="minorHAnsi" w:eastAsiaTheme="minorEastAsia" w:hAnsiTheme="minorHAnsi" w:cstheme="minorBidi"/>
          <w:noProof/>
          <w:szCs w:val="22"/>
          <w:lang w:eastAsia="pl-PL"/>
        </w:rPr>
      </w:pPr>
      <w:hyperlink w:anchor="_Toc143855148" w:history="1">
        <w:r w:rsidR="0047657B" w:rsidRPr="0017791F">
          <w:rPr>
            <w:rStyle w:val="Hipercze"/>
            <w:noProof/>
          </w:rPr>
          <w:t>4.2.</w:t>
        </w:r>
        <w:r w:rsidR="0047657B">
          <w:rPr>
            <w:rFonts w:asciiTheme="minorHAnsi" w:eastAsiaTheme="minorEastAsia" w:hAnsiTheme="minorHAnsi" w:cstheme="minorBidi"/>
            <w:noProof/>
            <w:szCs w:val="22"/>
            <w:lang w:eastAsia="pl-PL"/>
          </w:rPr>
          <w:tab/>
        </w:r>
        <w:r w:rsidR="0047657B" w:rsidRPr="0017791F">
          <w:rPr>
            <w:rStyle w:val="Hipercze"/>
            <w:noProof/>
          </w:rPr>
          <w:t>Uwierzytelnienie systemu</w:t>
        </w:r>
        <w:r w:rsidR="0047657B">
          <w:rPr>
            <w:noProof/>
            <w:webHidden/>
          </w:rPr>
          <w:tab/>
        </w:r>
        <w:r w:rsidR="0047657B">
          <w:rPr>
            <w:noProof/>
            <w:webHidden/>
          </w:rPr>
          <w:fldChar w:fldCharType="begin"/>
        </w:r>
        <w:r w:rsidR="0047657B">
          <w:rPr>
            <w:noProof/>
            <w:webHidden/>
          </w:rPr>
          <w:instrText xml:space="preserve"> PAGEREF _Toc143855148 \h </w:instrText>
        </w:r>
        <w:r w:rsidR="0047657B">
          <w:rPr>
            <w:noProof/>
            <w:webHidden/>
          </w:rPr>
        </w:r>
        <w:r w:rsidR="0047657B">
          <w:rPr>
            <w:noProof/>
            <w:webHidden/>
          </w:rPr>
          <w:fldChar w:fldCharType="separate"/>
        </w:r>
        <w:r w:rsidR="0047657B">
          <w:rPr>
            <w:noProof/>
            <w:webHidden/>
          </w:rPr>
          <w:t>25</w:t>
        </w:r>
        <w:r w:rsidR="0047657B">
          <w:rPr>
            <w:noProof/>
            <w:webHidden/>
          </w:rPr>
          <w:fldChar w:fldCharType="end"/>
        </w:r>
      </w:hyperlink>
    </w:p>
    <w:p w14:paraId="291C0311" w14:textId="5DB22FE1" w:rsidR="0047657B" w:rsidRDefault="00000000">
      <w:pPr>
        <w:pStyle w:val="Spistreci2"/>
        <w:rPr>
          <w:rFonts w:asciiTheme="minorHAnsi" w:eastAsiaTheme="minorEastAsia" w:hAnsiTheme="minorHAnsi" w:cstheme="minorBidi"/>
          <w:noProof/>
          <w:szCs w:val="22"/>
          <w:lang w:eastAsia="pl-PL"/>
        </w:rPr>
      </w:pPr>
      <w:hyperlink w:anchor="_Toc143855149" w:history="1">
        <w:r w:rsidR="0047657B" w:rsidRPr="0017791F">
          <w:rPr>
            <w:rStyle w:val="Hipercze"/>
            <w:noProof/>
          </w:rPr>
          <w:t>4.3.</w:t>
        </w:r>
        <w:r w:rsidR="0047657B">
          <w:rPr>
            <w:rFonts w:asciiTheme="minorHAnsi" w:eastAsiaTheme="minorEastAsia" w:hAnsiTheme="minorHAnsi" w:cstheme="minorBidi"/>
            <w:noProof/>
            <w:szCs w:val="22"/>
            <w:lang w:eastAsia="pl-PL"/>
          </w:rPr>
          <w:tab/>
        </w:r>
        <w:r w:rsidR="0047657B" w:rsidRPr="0017791F">
          <w:rPr>
            <w:rStyle w:val="Hipercze"/>
            <w:noProof/>
          </w:rPr>
          <w:t>Uwierzytelnienie danych</w:t>
        </w:r>
        <w:r w:rsidR="0047657B">
          <w:rPr>
            <w:noProof/>
            <w:webHidden/>
          </w:rPr>
          <w:tab/>
        </w:r>
        <w:r w:rsidR="0047657B">
          <w:rPr>
            <w:noProof/>
            <w:webHidden/>
          </w:rPr>
          <w:fldChar w:fldCharType="begin"/>
        </w:r>
        <w:r w:rsidR="0047657B">
          <w:rPr>
            <w:noProof/>
            <w:webHidden/>
          </w:rPr>
          <w:instrText xml:space="preserve"> PAGEREF _Toc143855149 \h </w:instrText>
        </w:r>
        <w:r w:rsidR="0047657B">
          <w:rPr>
            <w:noProof/>
            <w:webHidden/>
          </w:rPr>
        </w:r>
        <w:r w:rsidR="0047657B">
          <w:rPr>
            <w:noProof/>
            <w:webHidden/>
          </w:rPr>
          <w:fldChar w:fldCharType="separate"/>
        </w:r>
        <w:r w:rsidR="0047657B">
          <w:rPr>
            <w:noProof/>
            <w:webHidden/>
          </w:rPr>
          <w:t>25</w:t>
        </w:r>
        <w:r w:rsidR="0047657B">
          <w:rPr>
            <w:noProof/>
            <w:webHidden/>
          </w:rPr>
          <w:fldChar w:fldCharType="end"/>
        </w:r>
      </w:hyperlink>
    </w:p>
    <w:p w14:paraId="32AE5BBF" w14:textId="7789FBEF" w:rsidR="0047657B" w:rsidRDefault="00000000">
      <w:pPr>
        <w:pStyle w:val="Spistreci2"/>
        <w:rPr>
          <w:rFonts w:asciiTheme="minorHAnsi" w:eastAsiaTheme="minorEastAsia" w:hAnsiTheme="minorHAnsi" w:cstheme="minorBidi"/>
          <w:noProof/>
          <w:szCs w:val="22"/>
          <w:lang w:eastAsia="pl-PL"/>
        </w:rPr>
      </w:pPr>
      <w:hyperlink w:anchor="_Toc143855150" w:history="1">
        <w:r w:rsidR="0047657B" w:rsidRPr="0017791F">
          <w:rPr>
            <w:rStyle w:val="Hipercze"/>
            <w:noProof/>
          </w:rPr>
          <w:t>4.4.</w:t>
        </w:r>
        <w:r w:rsidR="0047657B">
          <w:rPr>
            <w:rFonts w:asciiTheme="minorHAnsi" w:eastAsiaTheme="minorEastAsia" w:hAnsiTheme="minorHAnsi" w:cstheme="minorBidi"/>
            <w:noProof/>
            <w:szCs w:val="22"/>
            <w:lang w:eastAsia="pl-PL"/>
          </w:rPr>
          <w:tab/>
        </w:r>
        <w:r w:rsidR="0047657B" w:rsidRPr="0017791F">
          <w:rPr>
            <w:rStyle w:val="Hipercze"/>
            <w:noProof/>
          </w:rPr>
          <w:t>Opis WS-Security</w:t>
        </w:r>
        <w:r w:rsidR="0047657B">
          <w:rPr>
            <w:noProof/>
            <w:webHidden/>
          </w:rPr>
          <w:tab/>
        </w:r>
        <w:r w:rsidR="0047657B">
          <w:rPr>
            <w:noProof/>
            <w:webHidden/>
          </w:rPr>
          <w:fldChar w:fldCharType="begin"/>
        </w:r>
        <w:r w:rsidR="0047657B">
          <w:rPr>
            <w:noProof/>
            <w:webHidden/>
          </w:rPr>
          <w:instrText xml:space="preserve"> PAGEREF _Toc143855150 \h </w:instrText>
        </w:r>
        <w:r w:rsidR="0047657B">
          <w:rPr>
            <w:noProof/>
            <w:webHidden/>
          </w:rPr>
        </w:r>
        <w:r w:rsidR="0047657B">
          <w:rPr>
            <w:noProof/>
            <w:webHidden/>
          </w:rPr>
          <w:fldChar w:fldCharType="separate"/>
        </w:r>
        <w:r w:rsidR="0047657B">
          <w:rPr>
            <w:noProof/>
            <w:webHidden/>
          </w:rPr>
          <w:t>26</w:t>
        </w:r>
        <w:r w:rsidR="0047657B">
          <w:rPr>
            <w:noProof/>
            <w:webHidden/>
          </w:rPr>
          <w:fldChar w:fldCharType="end"/>
        </w:r>
      </w:hyperlink>
    </w:p>
    <w:p w14:paraId="66028D8B" w14:textId="3CBC26CA" w:rsidR="0047657B" w:rsidRDefault="00000000">
      <w:pPr>
        <w:pStyle w:val="Spistreci2"/>
        <w:rPr>
          <w:rFonts w:asciiTheme="minorHAnsi" w:eastAsiaTheme="minorEastAsia" w:hAnsiTheme="minorHAnsi" w:cstheme="minorBidi"/>
          <w:noProof/>
          <w:szCs w:val="22"/>
          <w:lang w:eastAsia="pl-PL"/>
        </w:rPr>
      </w:pPr>
      <w:hyperlink w:anchor="_Toc143855151" w:history="1">
        <w:r w:rsidR="0047657B" w:rsidRPr="0017791F">
          <w:rPr>
            <w:rStyle w:val="Hipercze"/>
            <w:noProof/>
          </w:rPr>
          <w:t>4.5.</w:t>
        </w:r>
        <w:r w:rsidR="0047657B">
          <w:rPr>
            <w:rFonts w:asciiTheme="minorHAnsi" w:eastAsiaTheme="minorEastAsia" w:hAnsiTheme="minorHAnsi" w:cstheme="minorBidi"/>
            <w:noProof/>
            <w:szCs w:val="22"/>
            <w:lang w:eastAsia="pl-PL"/>
          </w:rPr>
          <w:tab/>
        </w:r>
        <w:r w:rsidR="0047657B" w:rsidRPr="0017791F">
          <w:rPr>
            <w:rStyle w:val="Hipercze"/>
            <w:noProof/>
          </w:rPr>
          <w:t>Sposób zwracania błędów</w:t>
        </w:r>
        <w:r w:rsidR="0047657B">
          <w:rPr>
            <w:noProof/>
            <w:webHidden/>
          </w:rPr>
          <w:tab/>
        </w:r>
        <w:r w:rsidR="0047657B">
          <w:rPr>
            <w:noProof/>
            <w:webHidden/>
          </w:rPr>
          <w:fldChar w:fldCharType="begin"/>
        </w:r>
        <w:r w:rsidR="0047657B">
          <w:rPr>
            <w:noProof/>
            <w:webHidden/>
          </w:rPr>
          <w:instrText xml:space="preserve"> PAGEREF _Toc143855151 \h </w:instrText>
        </w:r>
        <w:r w:rsidR="0047657B">
          <w:rPr>
            <w:noProof/>
            <w:webHidden/>
          </w:rPr>
        </w:r>
        <w:r w:rsidR="0047657B">
          <w:rPr>
            <w:noProof/>
            <w:webHidden/>
          </w:rPr>
          <w:fldChar w:fldCharType="separate"/>
        </w:r>
        <w:r w:rsidR="0047657B">
          <w:rPr>
            <w:noProof/>
            <w:webHidden/>
          </w:rPr>
          <w:t>26</w:t>
        </w:r>
        <w:r w:rsidR="0047657B">
          <w:rPr>
            <w:noProof/>
            <w:webHidden/>
          </w:rPr>
          <w:fldChar w:fldCharType="end"/>
        </w:r>
      </w:hyperlink>
    </w:p>
    <w:p w14:paraId="0AFD0190" w14:textId="3A20ACA8" w:rsidR="0047657B" w:rsidRDefault="00000000">
      <w:pPr>
        <w:pStyle w:val="Spistreci1"/>
        <w:rPr>
          <w:rFonts w:asciiTheme="minorHAnsi" w:eastAsiaTheme="minorEastAsia" w:hAnsiTheme="minorHAnsi" w:cstheme="minorBidi"/>
          <w:b w:val="0"/>
          <w:noProof/>
          <w:szCs w:val="22"/>
          <w:lang w:eastAsia="pl-PL"/>
        </w:rPr>
      </w:pPr>
      <w:hyperlink w:anchor="_Toc143855152" w:history="1">
        <w:r w:rsidR="0047657B" w:rsidRPr="0017791F">
          <w:rPr>
            <w:rStyle w:val="Hipercze"/>
            <w:noProof/>
          </w:rPr>
          <w:t>5.</w:t>
        </w:r>
        <w:r w:rsidR="0047657B">
          <w:rPr>
            <w:rFonts w:asciiTheme="minorHAnsi" w:eastAsiaTheme="minorEastAsia" w:hAnsiTheme="minorHAnsi" w:cstheme="minorBidi"/>
            <w:b w:val="0"/>
            <w:noProof/>
            <w:szCs w:val="22"/>
            <w:lang w:eastAsia="pl-PL"/>
          </w:rPr>
          <w:tab/>
        </w:r>
        <w:r w:rsidR="0047657B" w:rsidRPr="0017791F">
          <w:rPr>
            <w:rStyle w:val="Hipercze"/>
            <w:noProof/>
          </w:rPr>
          <w:t>Usługi udostępniane przez P1</w:t>
        </w:r>
        <w:r w:rsidR="0047657B">
          <w:rPr>
            <w:noProof/>
            <w:webHidden/>
          </w:rPr>
          <w:tab/>
        </w:r>
        <w:r w:rsidR="0047657B">
          <w:rPr>
            <w:noProof/>
            <w:webHidden/>
          </w:rPr>
          <w:fldChar w:fldCharType="begin"/>
        </w:r>
        <w:r w:rsidR="0047657B">
          <w:rPr>
            <w:noProof/>
            <w:webHidden/>
          </w:rPr>
          <w:instrText xml:space="preserve"> PAGEREF _Toc143855152 \h </w:instrText>
        </w:r>
        <w:r w:rsidR="0047657B">
          <w:rPr>
            <w:noProof/>
            <w:webHidden/>
          </w:rPr>
        </w:r>
        <w:r w:rsidR="0047657B">
          <w:rPr>
            <w:noProof/>
            <w:webHidden/>
          </w:rPr>
          <w:fldChar w:fldCharType="separate"/>
        </w:r>
        <w:r w:rsidR="0047657B">
          <w:rPr>
            <w:noProof/>
            <w:webHidden/>
          </w:rPr>
          <w:t>27</w:t>
        </w:r>
        <w:r w:rsidR="0047657B">
          <w:rPr>
            <w:noProof/>
            <w:webHidden/>
          </w:rPr>
          <w:fldChar w:fldCharType="end"/>
        </w:r>
      </w:hyperlink>
    </w:p>
    <w:p w14:paraId="2731B2A7" w14:textId="0393AF3A" w:rsidR="0047657B" w:rsidRDefault="00000000">
      <w:pPr>
        <w:pStyle w:val="Spistreci2"/>
        <w:rPr>
          <w:rFonts w:asciiTheme="minorHAnsi" w:eastAsiaTheme="minorEastAsia" w:hAnsiTheme="minorHAnsi" w:cstheme="minorBidi"/>
          <w:noProof/>
          <w:szCs w:val="22"/>
          <w:lang w:eastAsia="pl-PL"/>
        </w:rPr>
      </w:pPr>
      <w:hyperlink w:anchor="_Toc143855153" w:history="1">
        <w:r w:rsidR="0047657B" w:rsidRPr="0017791F">
          <w:rPr>
            <w:rStyle w:val="Hipercze"/>
            <w:noProof/>
          </w:rPr>
          <w:t>5.1.</w:t>
        </w:r>
        <w:r w:rsidR="0047657B">
          <w:rPr>
            <w:rFonts w:asciiTheme="minorHAnsi" w:eastAsiaTheme="minorEastAsia" w:hAnsiTheme="minorHAnsi" w:cstheme="minorBidi"/>
            <w:noProof/>
            <w:szCs w:val="22"/>
            <w:lang w:eastAsia="pl-PL"/>
          </w:rPr>
          <w:tab/>
        </w:r>
        <w:r w:rsidR="0047657B" w:rsidRPr="0017791F">
          <w:rPr>
            <w:rStyle w:val="Hipercze"/>
            <w:noProof/>
          </w:rPr>
          <w:t>Kontekst wywołania</w:t>
        </w:r>
        <w:r w:rsidR="0047657B">
          <w:rPr>
            <w:noProof/>
            <w:webHidden/>
          </w:rPr>
          <w:tab/>
        </w:r>
        <w:r w:rsidR="0047657B">
          <w:rPr>
            <w:noProof/>
            <w:webHidden/>
          </w:rPr>
          <w:fldChar w:fldCharType="begin"/>
        </w:r>
        <w:r w:rsidR="0047657B">
          <w:rPr>
            <w:noProof/>
            <w:webHidden/>
          </w:rPr>
          <w:instrText xml:space="preserve"> PAGEREF _Toc143855153 \h </w:instrText>
        </w:r>
        <w:r w:rsidR="0047657B">
          <w:rPr>
            <w:noProof/>
            <w:webHidden/>
          </w:rPr>
        </w:r>
        <w:r w:rsidR="0047657B">
          <w:rPr>
            <w:noProof/>
            <w:webHidden/>
          </w:rPr>
          <w:fldChar w:fldCharType="separate"/>
        </w:r>
        <w:r w:rsidR="0047657B">
          <w:rPr>
            <w:noProof/>
            <w:webHidden/>
          </w:rPr>
          <w:t>27</w:t>
        </w:r>
        <w:r w:rsidR="0047657B">
          <w:rPr>
            <w:noProof/>
            <w:webHidden/>
          </w:rPr>
          <w:fldChar w:fldCharType="end"/>
        </w:r>
      </w:hyperlink>
    </w:p>
    <w:p w14:paraId="389F7321" w14:textId="57260D02" w:rsidR="0047657B" w:rsidRDefault="00000000">
      <w:pPr>
        <w:pStyle w:val="Spistreci2"/>
        <w:rPr>
          <w:rFonts w:asciiTheme="minorHAnsi" w:eastAsiaTheme="minorEastAsia" w:hAnsiTheme="minorHAnsi" w:cstheme="minorBidi"/>
          <w:noProof/>
          <w:szCs w:val="22"/>
          <w:lang w:eastAsia="pl-PL"/>
        </w:rPr>
      </w:pPr>
      <w:hyperlink w:anchor="_Toc143855154" w:history="1">
        <w:r w:rsidR="0047657B" w:rsidRPr="0017791F">
          <w:rPr>
            <w:rStyle w:val="Hipercze"/>
            <w:rFonts w:eastAsia="Arial"/>
            <w:noProof/>
          </w:rPr>
          <w:t>5.2.</w:t>
        </w:r>
        <w:r w:rsidR="0047657B">
          <w:rPr>
            <w:rFonts w:asciiTheme="minorHAnsi" w:eastAsiaTheme="minorEastAsia" w:hAnsiTheme="minorHAnsi" w:cstheme="minorBidi"/>
            <w:noProof/>
            <w:szCs w:val="22"/>
            <w:lang w:eastAsia="pl-PL"/>
          </w:rPr>
          <w:tab/>
        </w:r>
        <w:r w:rsidR="0047657B" w:rsidRPr="0017791F">
          <w:rPr>
            <w:rStyle w:val="Hipercze"/>
            <w:rFonts w:eastAsia="Arial"/>
            <w:noProof/>
          </w:rPr>
          <w:t xml:space="preserve">Role </w:t>
        </w:r>
        <w:r w:rsidR="0047657B" w:rsidRPr="0017791F">
          <w:rPr>
            <w:rStyle w:val="Hipercze"/>
            <w:noProof/>
          </w:rPr>
          <w:t>podmiotów</w:t>
        </w:r>
        <w:r w:rsidR="0047657B" w:rsidRPr="0017791F">
          <w:rPr>
            <w:rStyle w:val="Hipercze"/>
            <w:rFonts w:eastAsia="Arial"/>
            <w:noProof/>
          </w:rPr>
          <w:t>, role biznesowe</w:t>
        </w:r>
        <w:r w:rsidR="0047657B">
          <w:rPr>
            <w:noProof/>
            <w:webHidden/>
          </w:rPr>
          <w:tab/>
        </w:r>
        <w:r w:rsidR="0047657B">
          <w:rPr>
            <w:noProof/>
            <w:webHidden/>
          </w:rPr>
          <w:fldChar w:fldCharType="begin"/>
        </w:r>
        <w:r w:rsidR="0047657B">
          <w:rPr>
            <w:noProof/>
            <w:webHidden/>
          </w:rPr>
          <w:instrText xml:space="preserve"> PAGEREF _Toc143855154 \h </w:instrText>
        </w:r>
        <w:r w:rsidR="0047657B">
          <w:rPr>
            <w:noProof/>
            <w:webHidden/>
          </w:rPr>
        </w:r>
        <w:r w:rsidR="0047657B">
          <w:rPr>
            <w:noProof/>
            <w:webHidden/>
          </w:rPr>
          <w:fldChar w:fldCharType="separate"/>
        </w:r>
        <w:r w:rsidR="0047657B">
          <w:rPr>
            <w:noProof/>
            <w:webHidden/>
          </w:rPr>
          <w:t>31</w:t>
        </w:r>
        <w:r w:rsidR="0047657B">
          <w:rPr>
            <w:noProof/>
            <w:webHidden/>
          </w:rPr>
          <w:fldChar w:fldCharType="end"/>
        </w:r>
      </w:hyperlink>
    </w:p>
    <w:p w14:paraId="5810973F" w14:textId="76286922" w:rsidR="0047657B" w:rsidRDefault="00000000">
      <w:pPr>
        <w:pStyle w:val="Spistreci1"/>
        <w:rPr>
          <w:rFonts w:asciiTheme="minorHAnsi" w:eastAsiaTheme="minorEastAsia" w:hAnsiTheme="minorHAnsi" w:cstheme="minorBidi"/>
          <w:b w:val="0"/>
          <w:noProof/>
          <w:szCs w:val="22"/>
          <w:lang w:eastAsia="pl-PL"/>
        </w:rPr>
      </w:pPr>
      <w:hyperlink w:anchor="_Toc143855155" w:history="1">
        <w:r w:rsidR="0047657B" w:rsidRPr="0017791F">
          <w:rPr>
            <w:rStyle w:val="Hipercze"/>
            <w:rFonts w:eastAsia="Arial"/>
            <w:noProof/>
          </w:rPr>
          <w:t>6.</w:t>
        </w:r>
        <w:r w:rsidR="0047657B">
          <w:rPr>
            <w:rFonts w:asciiTheme="minorHAnsi" w:eastAsiaTheme="minorEastAsia" w:hAnsiTheme="minorHAnsi" w:cstheme="minorBidi"/>
            <w:b w:val="0"/>
            <w:noProof/>
            <w:szCs w:val="22"/>
            <w:lang w:eastAsia="pl-PL"/>
          </w:rPr>
          <w:tab/>
        </w:r>
        <w:r w:rsidR="0047657B" w:rsidRPr="0017791F">
          <w:rPr>
            <w:rStyle w:val="Hipercze"/>
            <w:noProof/>
          </w:rPr>
          <w:t>Wykaz i opis usług</w:t>
        </w:r>
        <w:r w:rsidR="0047657B">
          <w:rPr>
            <w:noProof/>
            <w:webHidden/>
          </w:rPr>
          <w:tab/>
        </w:r>
        <w:r w:rsidR="0047657B">
          <w:rPr>
            <w:noProof/>
            <w:webHidden/>
          </w:rPr>
          <w:fldChar w:fldCharType="begin"/>
        </w:r>
        <w:r w:rsidR="0047657B">
          <w:rPr>
            <w:noProof/>
            <w:webHidden/>
          </w:rPr>
          <w:instrText xml:space="preserve"> PAGEREF _Toc143855155 \h </w:instrText>
        </w:r>
        <w:r w:rsidR="0047657B">
          <w:rPr>
            <w:noProof/>
            <w:webHidden/>
          </w:rPr>
        </w:r>
        <w:r w:rsidR="0047657B">
          <w:rPr>
            <w:noProof/>
            <w:webHidden/>
          </w:rPr>
          <w:fldChar w:fldCharType="separate"/>
        </w:r>
        <w:r w:rsidR="0047657B">
          <w:rPr>
            <w:noProof/>
            <w:webHidden/>
          </w:rPr>
          <w:t>40</w:t>
        </w:r>
        <w:r w:rsidR="0047657B">
          <w:rPr>
            <w:noProof/>
            <w:webHidden/>
          </w:rPr>
          <w:fldChar w:fldCharType="end"/>
        </w:r>
      </w:hyperlink>
    </w:p>
    <w:p w14:paraId="0F87390F" w14:textId="1BAB6B1B" w:rsidR="0047657B" w:rsidRDefault="00000000">
      <w:pPr>
        <w:pStyle w:val="Spistreci2"/>
        <w:rPr>
          <w:rFonts w:asciiTheme="minorHAnsi" w:eastAsiaTheme="minorEastAsia" w:hAnsiTheme="minorHAnsi" w:cstheme="minorBidi"/>
          <w:noProof/>
          <w:szCs w:val="22"/>
          <w:lang w:eastAsia="pl-PL"/>
        </w:rPr>
      </w:pPr>
      <w:hyperlink w:anchor="_Toc143855156" w:history="1">
        <w:r w:rsidR="0047657B" w:rsidRPr="0017791F">
          <w:rPr>
            <w:rStyle w:val="Hipercze"/>
            <w:noProof/>
          </w:rPr>
          <w:t>6.1.</w:t>
        </w:r>
        <w:r w:rsidR="0047657B">
          <w:rPr>
            <w:rFonts w:asciiTheme="minorHAnsi" w:eastAsiaTheme="minorEastAsia" w:hAnsiTheme="minorHAnsi" w:cstheme="minorBidi"/>
            <w:noProof/>
            <w:szCs w:val="22"/>
            <w:lang w:eastAsia="pl-PL"/>
          </w:rPr>
          <w:tab/>
        </w:r>
        <w:r w:rsidR="0047657B" w:rsidRPr="0017791F">
          <w:rPr>
            <w:rStyle w:val="Hipercze"/>
            <w:noProof/>
          </w:rPr>
          <w:t>ObslugaRejestracjiWS</w:t>
        </w:r>
        <w:r w:rsidR="0047657B">
          <w:rPr>
            <w:noProof/>
            <w:webHidden/>
          </w:rPr>
          <w:tab/>
        </w:r>
        <w:r w:rsidR="0047657B">
          <w:rPr>
            <w:noProof/>
            <w:webHidden/>
          </w:rPr>
          <w:fldChar w:fldCharType="begin"/>
        </w:r>
        <w:r w:rsidR="0047657B">
          <w:rPr>
            <w:noProof/>
            <w:webHidden/>
          </w:rPr>
          <w:instrText xml:space="preserve"> PAGEREF _Toc143855156 \h </w:instrText>
        </w:r>
        <w:r w:rsidR="0047657B">
          <w:rPr>
            <w:noProof/>
            <w:webHidden/>
          </w:rPr>
        </w:r>
        <w:r w:rsidR="0047657B">
          <w:rPr>
            <w:noProof/>
            <w:webHidden/>
          </w:rPr>
          <w:fldChar w:fldCharType="separate"/>
        </w:r>
        <w:r w:rsidR="0047657B">
          <w:rPr>
            <w:noProof/>
            <w:webHidden/>
          </w:rPr>
          <w:t>40</w:t>
        </w:r>
        <w:r w:rsidR="0047657B">
          <w:rPr>
            <w:noProof/>
            <w:webHidden/>
          </w:rPr>
          <w:fldChar w:fldCharType="end"/>
        </w:r>
      </w:hyperlink>
    </w:p>
    <w:p w14:paraId="51A4C0E0" w14:textId="068B3492" w:rsidR="0047657B" w:rsidRDefault="00000000">
      <w:pPr>
        <w:pStyle w:val="Spistreci2"/>
        <w:rPr>
          <w:rFonts w:asciiTheme="minorHAnsi" w:eastAsiaTheme="minorEastAsia" w:hAnsiTheme="minorHAnsi" w:cstheme="minorBidi"/>
          <w:noProof/>
          <w:szCs w:val="22"/>
          <w:lang w:eastAsia="pl-PL"/>
        </w:rPr>
      </w:pPr>
      <w:hyperlink w:anchor="_Toc143855157" w:history="1">
        <w:r w:rsidR="0047657B" w:rsidRPr="0017791F">
          <w:rPr>
            <w:rStyle w:val="Hipercze"/>
            <w:noProof/>
          </w:rPr>
          <w:t>6.2.</w:t>
        </w:r>
        <w:r w:rsidR="0047657B">
          <w:rPr>
            <w:rFonts w:asciiTheme="minorHAnsi" w:eastAsiaTheme="minorEastAsia" w:hAnsiTheme="minorHAnsi" w:cstheme="minorBidi"/>
            <w:noProof/>
            <w:szCs w:val="22"/>
            <w:lang w:eastAsia="pl-PL"/>
          </w:rPr>
          <w:tab/>
        </w:r>
        <w:r w:rsidR="0047657B" w:rsidRPr="0017791F">
          <w:rPr>
            <w:rStyle w:val="Hipercze"/>
            <w:noProof/>
          </w:rPr>
          <w:t>zapiszDaneMus</w:t>
        </w:r>
        <w:r w:rsidR="0047657B">
          <w:rPr>
            <w:noProof/>
            <w:webHidden/>
          </w:rPr>
          <w:tab/>
        </w:r>
        <w:r w:rsidR="0047657B">
          <w:rPr>
            <w:noProof/>
            <w:webHidden/>
          </w:rPr>
          <w:fldChar w:fldCharType="begin"/>
        </w:r>
        <w:r w:rsidR="0047657B">
          <w:rPr>
            <w:noProof/>
            <w:webHidden/>
          </w:rPr>
          <w:instrText xml:space="preserve"> PAGEREF _Toc143855157 \h </w:instrText>
        </w:r>
        <w:r w:rsidR="0047657B">
          <w:rPr>
            <w:noProof/>
            <w:webHidden/>
          </w:rPr>
        </w:r>
        <w:r w:rsidR="0047657B">
          <w:rPr>
            <w:noProof/>
            <w:webHidden/>
          </w:rPr>
          <w:fldChar w:fldCharType="separate"/>
        </w:r>
        <w:r w:rsidR="0047657B">
          <w:rPr>
            <w:noProof/>
            <w:webHidden/>
          </w:rPr>
          <w:t>40</w:t>
        </w:r>
        <w:r w:rsidR="0047657B">
          <w:rPr>
            <w:noProof/>
            <w:webHidden/>
          </w:rPr>
          <w:fldChar w:fldCharType="end"/>
        </w:r>
      </w:hyperlink>
    </w:p>
    <w:p w14:paraId="388835B4" w14:textId="403A8A67" w:rsidR="0047657B" w:rsidRDefault="00000000">
      <w:pPr>
        <w:pStyle w:val="Spistreci2"/>
        <w:rPr>
          <w:rFonts w:asciiTheme="minorHAnsi" w:eastAsiaTheme="minorEastAsia" w:hAnsiTheme="minorHAnsi" w:cstheme="minorBidi"/>
          <w:noProof/>
          <w:szCs w:val="22"/>
          <w:lang w:eastAsia="pl-PL"/>
        </w:rPr>
      </w:pPr>
      <w:hyperlink w:anchor="_Toc143855158" w:history="1">
        <w:r w:rsidR="0047657B" w:rsidRPr="0017791F">
          <w:rPr>
            <w:rStyle w:val="Hipercze"/>
            <w:noProof/>
          </w:rPr>
          <w:t>6.3.</w:t>
        </w:r>
        <w:r w:rsidR="0047657B">
          <w:rPr>
            <w:rFonts w:asciiTheme="minorHAnsi" w:eastAsiaTheme="minorEastAsia" w:hAnsiTheme="minorHAnsi" w:cstheme="minorBidi"/>
            <w:noProof/>
            <w:szCs w:val="22"/>
            <w:lang w:eastAsia="pl-PL"/>
          </w:rPr>
          <w:tab/>
        </w:r>
        <w:r w:rsidR="0047657B" w:rsidRPr="0017791F">
          <w:rPr>
            <w:rStyle w:val="Hipercze"/>
            <w:noProof/>
          </w:rPr>
          <w:t>odczytajDaneMus</w:t>
        </w:r>
        <w:r w:rsidR="0047657B">
          <w:rPr>
            <w:noProof/>
            <w:webHidden/>
          </w:rPr>
          <w:tab/>
        </w:r>
        <w:r w:rsidR="0047657B">
          <w:rPr>
            <w:noProof/>
            <w:webHidden/>
          </w:rPr>
          <w:fldChar w:fldCharType="begin"/>
        </w:r>
        <w:r w:rsidR="0047657B">
          <w:rPr>
            <w:noProof/>
            <w:webHidden/>
          </w:rPr>
          <w:instrText xml:space="preserve"> PAGEREF _Toc143855158 \h </w:instrText>
        </w:r>
        <w:r w:rsidR="0047657B">
          <w:rPr>
            <w:noProof/>
            <w:webHidden/>
          </w:rPr>
        </w:r>
        <w:r w:rsidR="0047657B">
          <w:rPr>
            <w:noProof/>
            <w:webHidden/>
          </w:rPr>
          <w:fldChar w:fldCharType="separate"/>
        </w:r>
        <w:r w:rsidR="0047657B">
          <w:rPr>
            <w:noProof/>
            <w:webHidden/>
          </w:rPr>
          <w:t>42</w:t>
        </w:r>
        <w:r w:rsidR="0047657B">
          <w:rPr>
            <w:noProof/>
            <w:webHidden/>
          </w:rPr>
          <w:fldChar w:fldCharType="end"/>
        </w:r>
      </w:hyperlink>
    </w:p>
    <w:p w14:paraId="5C811C8C" w14:textId="3B8B38BC" w:rsidR="0047657B" w:rsidRDefault="00000000">
      <w:pPr>
        <w:pStyle w:val="Spistreci2"/>
        <w:rPr>
          <w:rFonts w:asciiTheme="minorHAnsi" w:eastAsiaTheme="minorEastAsia" w:hAnsiTheme="minorHAnsi" w:cstheme="minorBidi"/>
          <w:noProof/>
          <w:szCs w:val="22"/>
          <w:lang w:eastAsia="pl-PL"/>
        </w:rPr>
      </w:pPr>
      <w:hyperlink w:anchor="_Toc143855159" w:history="1">
        <w:r w:rsidR="0047657B" w:rsidRPr="0017791F">
          <w:rPr>
            <w:rStyle w:val="Hipercze"/>
            <w:noProof/>
          </w:rPr>
          <w:t>6.4.</w:t>
        </w:r>
        <w:r w:rsidR="0047657B">
          <w:rPr>
            <w:rFonts w:asciiTheme="minorHAnsi" w:eastAsiaTheme="minorEastAsia" w:hAnsiTheme="minorHAnsi" w:cstheme="minorBidi"/>
            <w:noProof/>
            <w:szCs w:val="22"/>
            <w:lang w:eastAsia="pl-PL"/>
          </w:rPr>
          <w:tab/>
        </w:r>
        <w:r w:rsidR="0047657B" w:rsidRPr="0017791F">
          <w:rPr>
            <w:rStyle w:val="Hipercze"/>
            <w:noProof/>
          </w:rPr>
          <w:t>edytujDaneMus</w:t>
        </w:r>
        <w:r w:rsidR="0047657B">
          <w:rPr>
            <w:noProof/>
            <w:webHidden/>
          </w:rPr>
          <w:tab/>
        </w:r>
        <w:r w:rsidR="0047657B">
          <w:rPr>
            <w:noProof/>
            <w:webHidden/>
          </w:rPr>
          <w:fldChar w:fldCharType="begin"/>
        </w:r>
        <w:r w:rsidR="0047657B">
          <w:rPr>
            <w:noProof/>
            <w:webHidden/>
          </w:rPr>
          <w:instrText xml:space="preserve"> PAGEREF _Toc143855159 \h </w:instrText>
        </w:r>
        <w:r w:rsidR="0047657B">
          <w:rPr>
            <w:noProof/>
            <w:webHidden/>
          </w:rPr>
        </w:r>
        <w:r w:rsidR="0047657B">
          <w:rPr>
            <w:noProof/>
            <w:webHidden/>
          </w:rPr>
          <w:fldChar w:fldCharType="separate"/>
        </w:r>
        <w:r w:rsidR="0047657B">
          <w:rPr>
            <w:noProof/>
            <w:webHidden/>
          </w:rPr>
          <w:t>43</w:t>
        </w:r>
        <w:r w:rsidR="0047657B">
          <w:rPr>
            <w:noProof/>
            <w:webHidden/>
          </w:rPr>
          <w:fldChar w:fldCharType="end"/>
        </w:r>
      </w:hyperlink>
    </w:p>
    <w:p w14:paraId="6030FEC0" w14:textId="2578E587" w:rsidR="0047657B" w:rsidRDefault="00000000">
      <w:pPr>
        <w:pStyle w:val="Spistreci2"/>
        <w:rPr>
          <w:rFonts w:asciiTheme="minorHAnsi" w:eastAsiaTheme="minorEastAsia" w:hAnsiTheme="minorHAnsi" w:cstheme="minorBidi"/>
          <w:noProof/>
          <w:szCs w:val="22"/>
          <w:lang w:eastAsia="pl-PL"/>
        </w:rPr>
      </w:pPr>
      <w:hyperlink w:anchor="_Toc143855160" w:history="1">
        <w:r w:rsidR="0047657B" w:rsidRPr="0017791F">
          <w:rPr>
            <w:rStyle w:val="Hipercze"/>
            <w:noProof/>
          </w:rPr>
          <w:t>6.5.</w:t>
        </w:r>
        <w:r w:rsidR="0047657B">
          <w:rPr>
            <w:rFonts w:asciiTheme="minorHAnsi" w:eastAsiaTheme="minorEastAsia" w:hAnsiTheme="minorHAnsi" w:cstheme="minorBidi"/>
            <w:noProof/>
            <w:szCs w:val="22"/>
            <w:lang w:eastAsia="pl-PL"/>
          </w:rPr>
          <w:tab/>
        </w:r>
        <w:r w:rsidR="0047657B" w:rsidRPr="0017791F">
          <w:rPr>
            <w:rStyle w:val="Hipercze"/>
            <w:noProof/>
          </w:rPr>
          <w:t>pobierzListeMus</w:t>
        </w:r>
        <w:r w:rsidR="0047657B">
          <w:rPr>
            <w:noProof/>
            <w:webHidden/>
          </w:rPr>
          <w:tab/>
        </w:r>
        <w:r w:rsidR="0047657B">
          <w:rPr>
            <w:noProof/>
            <w:webHidden/>
          </w:rPr>
          <w:fldChar w:fldCharType="begin"/>
        </w:r>
        <w:r w:rsidR="0047657B">
          <w:rPr>
            <w:noProof/>
            <w:webHidden/>
          </w:rPr>
          <w:instrText xml:space="preserve"> PAGEREF _Toc143855160 \h </w:instrText>
        </w:r>
        <w:r w:rsidR="0047657B">
          <w:rPr>
            <w:noProof/>
            <w:webHidden/>
          </w:rPr>
        </w:r>
        <w:r w:rsidR="0047657B">
          <w:rPr>
            <w:noProof/>
            <w:webHidden/>
          </w:rPr>
          <w:fldChar w:fldCharType="separate"/>
        </w:r>
        <w:r w:rsidR="0047657B">
          <w:rPr>
            <w:noProof/>
            <w:webHidden/>
          </w:rPr>
          <w:t>46</w:t>
        </w:r>
        <w:r w:rsidR="0047657B">
          <w:rPr>
            <w:noProof/>
            <w:webHidden/>
          </w:rPr>
          <w:fldChar w:fldCharType="end"/>
        </w:r>
      </w:hyperlink>
    </w:p>
    <w:p w14:paraId="52A9E810" w14:textId="0854AAC3" w:rsidR="0047657B" w:rsidRDefault="00000000">
      <w:pPr>
        <w:pStyle w:val="Spistreci2"/>
        <w:rPr>
          <w:rFonts w:asciiTheme="minorHAnsi" w:eastAsiaTheme="minorEastAsia" w:hAnsiTheme="minorHAnsi" w:cstheme="minorBidi"/>
          <w:noProof/>
          <w:szCs w:val="22"/>
          <w:lang w:eastAsia="pl-PL"/>
        </w:rPr>
      </w:pPr>
      <w:hyperlink w:anchor="_Toc143855161" w:history="1">
        <w:r w:rsidR="0047657B" w:rsidRPr="0017791F">
          <w:rPr>
            <w:rStyle w:val="Hipercze"/>
            <w:noProof/>
          </w:rPr>
          <w:t>6.6.</w:t>
        </w:r>
        <w:r w:rsidR="0047657B">
          <w:rPr>
            <w:rFonts w:asciiTheme="minorHAnsi" w:eastAsiaTheme="minorEastAsia" w:hAnsiTheme="minorHAnsi" w:cstheme="minorBidi"/>
            <w:noProof/>
            <w:szCs w:val="22"/>
            <w:lang w:eastAsia="pl-PL"/>
          </w:rPr>
          <w:tab/>
        </w:r>
        <w:r w:rsidR="0047657B" w:rsidRPr="0017791F">
          <w:rPr>
            <w:rStyle w:val="Hipercze"/>
            <w:noProof/>
          </w:rPr>
          <w:t>importujPracownikowMedycznych</w:t>
        </w:r>
        <w:r w:rsidR="0047657B">
          <w:rPr>
            <w:noProof/>
            <w:webHidden/>
          </w:rPr>
          <w:tab/>
        </w:r>
        <w:r w:rsidR="0047657B">
          <w:rPr>
            <w:noProof/>
            <w:webHidden/>
          </w:rPr>
          <w:fldChar w:fldCharType="begin"/>
        </w:r>
        <w:r w:rsidR="0047657B">
          <w:rPr>
            <w:noProof/>
            <w:webHidden/>
          </w:rPr>
          <w:instrText xml:space="preserve"> PAGEREF _Toc143855161 \h </w:instrText>
        </w:r>
        <w:r w:rsidR="0047657B">
          <w:rPr>
            <w:noProof/>
            <w:webHidden/>
          </w:rPr>
        </w:r>
        <w:r w:rsidR="0047657B">
          <w:rPr>
            <w:noProof/>
            <w:webHidden/>
          </w:rPr>
          <w:fldChar w:fldCharType="separate"/>
        </w:r>
        <w:r w:rsidR="0047657B">
          <w:rPr>
            <w:noProof/>
            <w:webHidden/>
          </w:rPr>
          <w:t>47</w:t>
        </w:r>
        <w:r w:rsidR="0047657B">
          <w:rPr>
            <w:noProof/>
            <w:webHidden/>
          </w:rPr>
          <w:fldChar w:fldCharType="end"/>
        </w:r>
      </w:hyperlink>
    </w:p>
    <w:p w14:paraId="5B387F42" w14:textId="739F7B5E" w:rsidR="0047657B" w:rsidRDefault="00000000">
      <w:pPr>
        <w:pStyle w:val="Spistreci2"/>
        <w:rPr>
          <w:rFonts w:asciiTheme="minorHAnsi" w:eastAsiaTheme="minorEastAsia" w:hAnsiTheme="minorHAnsi" w:cstheme="minorBidi"/>
          <w:noProof/>
          <w:szCs w:val="22"/>
          <w:lang w:eastAsia="pl-PL"/>
        </w:rPr>
      </w:pPr>
      <w:hyperlink w:anchor="_Toc143855162" w:history="1">
        <w:r w:rsidR="0047657B" w:rsidRPr="0017791F">
          <w:rPr>
            <w:rStyle w:val="Hipercze"/>
            <w:noProof/>
          </w:rPr>
          <w:t>6.7.</w:t>
        </w:r>
        <w:r w:rsidR="0047657B">
          <w:rPr>
            <w:rFonts w:asciiTheme="minorHAnsi" w:eastAsiaTheme="minorEastAsia" w:hAnsiTheme="minorHAnsi" w:cstheme="minorBidi"/>
            <w:noProof/>
            <w:szCs w:val="22"/>
            <w:lang w:eastAsia="pl-PL"/>
          </w:rPr>
          <w:tab/>
        </w:r>
        <w:r w:rsidR="0047657B" w:rsidRPr="0017791F">
          <w:rPr>
            <w:rStyle w:val="Hipercze"/>
            <w:noProof/>
          </w:rPr>
          <w:t>wyszukajDanePracownikowMedycznych</w:t>
        </w:r>
        <w:r w:rsidR="0047657B">
          <w:rPr>
            <w:noProof/>
            <w:webHidden/>
          </w:rPr>
          <w:tab/>
        </w:r>
        <w:r w:rsidR="0047657B">
          <w:rPr>
            <w:noProof/>
            <w:webHidden/>
          </w:rPr>
          <w:fldChar w:fldCharType="begin"/>
        </w:r>
        <w:r w:rsidR="0047657B">
          <w:rPr>
            <w:noProof/>
            <w:webHidden/>
          </w:rPr>
          <w:instrText xml:space="preserve"> PAGEREF _Toc143855162 \h </w:instrText>
        </w:r>
        <w:r w:rsidR="0047657B">
          <w:rPr>
            <w:noProof/>
            <w:webHidden/>
          </w:rPr>
        </w:r>
        <w:r w:rsidR="0047657B">
          <w:rPr>
            <w:noProof/>
            <w:webHidden/>
          </w:rPr>
          <w:fldChar w:fldCharType="separate"/>
        </w:r>
        <w:r w:rsidR="0047657B">
          <w:rPr>
            <w:noProof/>
            <w:webHidden/>
          </w:rPr>
          <w:t>49</w:t>
        </w:r>
        <w:r w:rsidR="0047657B">
          <w:rPr>
            <w:noProof/>
            <w:webHidden/>
          </w:rPr>
          <w:fldChar w:fldCharType="end"/>
        </w:r>
      </w:hyperlink>
    </w:p>
    <w:p w14:paraId="2176F1D4" w14:textId="0289CA54" w:rsidR="0047657B" w:rsidRDefault="00000000">
      <w:pPr>
        <w:pStyle w:val="Spistreci2"/>
        <w:rPr>
          <w:rFonts w:asciiTheme="minorHAnsi" w:eastAsiaTheme="minorEastAsia" w:hAnsiTheme="minorHAnsi" w:cstheme="minorBidi"/>
          <w:noProof/>
          <w:szCs w:val="22"/>
          <w:lang w:eastAsia="pl-PL"/>
        </w:rPr>
      </w:pPr>
      <w:hyperlink w:anchor="_Toc143855163" w:history="1">
        <w:r w:rsidR="0047657B" w:rsidRPr="0017791F">
          <w:rPr>
            <w:rStyle w:val="Hipercze"/>
            <w:noProof/>
          </w:rPr>
          <w:t>6.8.</w:t>
        </w:r>
        <w:r w:rsidR="0047657B">
          <w:rPr>
            <w:rFonts w:asciiTheme="minorHAnsi" w:eastAsiaTheme="minorEastAsia" w:hAnsiTheme="minorHAnsi" w:cstheme="minorBidi"/>
            <w:noProof/>
            <w:szCs w:val="22"/>
            <w:lang w:eastAsia="pl-PL"/>
          </w:rPr>
          <w:tab/>
        </w:r>
        <w:r w:rsidR="0047657B" w:rsidRPr="0017791F">
          <w:rPr>
            <w:rStyle w:val="Hipercze"/>
            <w:noProof/>
          </w:rPr>
          <w:t>zapiszHarmonogram</w:t>
        </w:r>
        <w:r w:rsidR="0047657B">
          <w:rPr>
            <w:noProof/>
            <w:webHidden/>
          </w:rPr>
          <w:tab/>
        </w:r>
        <w:r w:rsidR="0047657B">
          <w:rPr>
            <w:noProof/>
            <w:webHidden/>
          </w:rPr>
          <w:fldChar w:fldCharType="begin"/>
        </w:r>
        <w:r w:rsidR="0047657B">
          <w:rPr>
            <w:noProof/>
            <w:webHidden/>
          </w:rPr>
          <w:instrText xml:space="preserve"> PAGEREF _Toc143855163 \h </w:instrText>
        </w:r>
        <w:r w:rsidR="0047657B">
          <w:rPr>
            <w:noProof/>
            <w:webHidden/>
          </w:rPr>
        </w:r>
        <w:r w:rsidR="0047657B">
          <w:rPr>
            <w:noProof/>
            <w:webHidden/>
          </w:rPr>
          <w:fldChar w:fldCharType="separate"/>
        </w:r>
        <w:r w:rsidR="0047657B">
          <w:rPr>
            <w:noProof/>
            <w:webHidden/>
          </w:rPr>
          <w:t>50</w:t>
        </w:r>
        <w:r w:rsidR="0047657B">
          <w:rPr>
            <w:noProof/>
            <w:webHidden/>
          </w:rPr>
          <w:fldChar w:fldCharType="end"/>
        </w:r>
      </w:hyperlink>
    </w:p>
    <w:p w14:paraId="6B28063D" w14:textId="2F75CFC4" w:rsidR="0047657B" w:rsidRDefault="00000000">
      <w:pPr>
        <w:pStyle w:val="Spistreci2"/>
        <w:rPr>
          <w:rFonts w:asciiTheme="minorHAnsi" w:eastAsiaTheme="minorEastAsia" w:hAnsiTheme="minorHAnsi" w:cstheme="minorBidi"/>
          <w:noProof/>
          <w:szCs w:val="22"/>
          <w:lang w:eastAsia="pl-PL"/>
        </w:rPr>
      </w:pPr>
      <w:hyperlink w:anchor="_Toc143855164" w:history="1">
        <w:r w:rsidR="0047657B" w:rsidRPr="0017791F">
          <w:rPr>
            <w:rStyle w:val="Hipercze"/>
            <w:noProof/>
          </w:rPr>
          <w:t>6.9.</w:t>
        </w:r>
        <w:r w:rsidR="0047657B">
          <w:rPr>
            <w:rFonts w:asciiTheme="minorHAnsi" w:eastAsiaTheme="minorEastAsia" w:hAnsiTheme="minorHAnsi" w:cstheme="minorBidi"/>
            <w:noProof/>
            <w:szCs w:val="22"/>
            <w:lang w:eastAsia="pl-PL"/>
          </w:rPr>
          <w:tab/>
        </w:r>
        <w:r w:rsidR="0047657B" w:rsidRPr="0017791F">
          <w:rPr>
            <w:rStyle w:val="Hipercze"/>
            <w:noProof/>
          </w:rPr>
          <w:t>wyszukajHarmonogram</w:t>
        </w:r>
        <w:r w:rsidR="0047657B">
          <w:rPr>
            <w:noProof/>
            <w:webHidden/>
          </w:rPr>
          <w:tab/>
        </w:r>
        <w:r w:rsidR="0047657B">
          <w:rPr>
            <w:noProof/>
            <w:webHidden/>
          </w:rPr>
          <w:fldChar w:fldCharType="begin"/>
        </w:r>
        <w:r w:rsidR="0047657B">
          <w:rPr>
            <w:noProof/>
            <w:webHidden/>
          </w:rPr>
          <w:instrText xml:space="preserve"> PAGEREF _Toc143855164 \h </w:instrText>
        </w:r>
        <w:r w:rsidR="0047657B">
          <w:rPr>
            <w:noProof/>
            <w:webHidden/>
          </w:rPr>
        </w:r>
        <w:r w:rsidR="0047657B">
          <w:rPr>
            <w:noProof/>
            <w:webHidden/>
          </w:rPr>
          <w:fldChar w:fldCharType="separate"/>
        </w:r>
        <w:r w:rsidR="0047657B">
          <w:rPr>
            <w:noProof/>
            <w:webHidden/>
          </w:rPr>
          <w:t>52</w:t>
        </w:r>
        <w:r w:rsidR="0047657B">
          <w:rPr>
            <w:noProof/>
            <w:webHidden/>
          </w:rPr>
          <w:fldChar w:fldCharType="end"/>
        </w:r>
      </w:hyperlink>
    </w:p>
    <w:p w14:paraId="79844326" w14:textId="4D393D75" w:rsidR="0047657B" w:rsidRDefault="00000000">
      <w:pPr>
        <w:pStyle w:val="Spistreci2"/>
        <w:rPr>
          <w:rFonts w:asciiTheme="minorHAnsi" w:eastAsiaTheme="minorEastAsia" w:hAnsiTheme="minorHAnsi" w:cstheme="minorBidi"/>
          <w:noProof/>
          <w:szCs w:val="22"/>
          <w:lang w:eastAsia="pl-PL"/>
        </w:rPr>
      </w:pPr>
      <w:hyperlink w:anchor="_Toc143855165" w:history="1">
        <w:r w:rsidR="0047657B" w:rsidRPr="0017791F">
          <w:rPr>
            <w:rStyle w:val="Hipercze"/>
            <w:noProof/>
          </w:rPr>
          <w:t>6.10.</w:t>
        </w:r>
        <w:r w:rsidR="0047657B">
          <w:rPr>
            <w:rFonts w:asciiTheme="minorHAnsi" w:eastAsiaTheme="minorEastAsia" w:hAnsiTheme="minorHAnsi" w:cstheme="minorBidi"/>
            <w:noProof/>
            <w:szCs w:val="22"/>
            <w:lang w:eastAsia="pl-PL"/>
          </w:rPr>
          <w:tab/>
        </w:r>
        <w:r w:rsidR="0047657B" w:rsidRPr="0017791F">
          <w:rPr>
            <w:rStyle w:val="Hipercze"/>
            <w:noProof/>
          </w:rPr>
          <w:t>odczytajHarmonogram</w:t>
        </w:r>
        <w:r w:rsidR="0047657B">
          <w:rPr>
            <w:noProof/>
            <w:webHidden/>
          </w:rPr>
          <w:tab/>
        </w:r>
        <w:r w:rsidR="0047657B">
          <w:rPr>
            <w:noProof/>
            <w:webHidden/>
          </w:rPr>
          <w:fldChar w:fldCharType="begin"/>
        </w:r>
        <w:r w:rsidR="0047657B">
          <w:rPr>
            <w:noProof/>
            <w:webHidden/>
          </w:rPr>
          <w:instrText xml:space="preserve"> PAGEREF _Toc143855165 \h </w:instrText>
        </w:r>
        <w:r w:rsidR="0047657B">
          <w:rPr>
            <w:noProof/>
            <w:webHidden/>
          </w:rPr>
        </w:r>
        <w:r w:rsidR="0047657B">
          <w:rPr>
            <w:noProof/>
            <w:webHidden/>
          </w:rPr>
          <w:fldChar w:fldCharType="separate"/>
        </w:r>
        <w:r w:rsidR="0047657B">
          <w:rPr>
            <w:noProof/>
            <w:webHidden/>
          </w:rPr>
          <w:t>53</w:t>
        </w:r>
        <w:r w:rsidR="0047657B">
          <w:rPr>
            <w:noProof/>
            <w:webHidden/>
          </w:rPr>
          <w:fldChar w:fldCharType="end"/>
        </w:r>
      </w:hyperlink>
    </w:p>
    <w:p w14:paraId="621105B5" w14:textId="19287D41" w:rsidR="0047657B" w:rsidRDefault="00000000">
      <w:pPr>
        <w:pStyle w:val="Spistreci2"/>
        <w:rPr>
          <w:rFonts w:asciiTheme="minorHAnsi" w:eastAsiaTheme="minorEastAsia" w:hAnsiTheme="minorHAnsi" w:cstheme="minorBidi"/>
          <w:noProof/>
          <w:szCs w:val="22"/>
          <w:lang w:eastAsia="pl-PL"/>
        </w:rPr>
      </w:pPr>
      <w:hyperlink w:anchor="_Toc143855166" w:history="1">
        <w:r w:rsidR="0047657B" w:rsidRPr="0017791F">
          <w:rPr>
            <w:rStyle w:val="Hipercze"/>
            <w:noProof/>
          </w:rPr>
          <w:t>6.11.</w:t>
        </w:r>
        <w:r w:rsidR="0047657B">
          <w:rPr>
            <w:rFonts w:asciiTheme="minorHAnsi" w:eastAsiaTheme="minorEastAsia" w:hAnsiTheme="minorHAnsi" w:cstheme="minorBidi"/>
            <w:noProof/>
            <w:szCs w:val="22"/>
            <w:lang w:eastAsia="pl-PL"/>
          </w:rPr>
          <w:tab/>
        </w:r>
        <w:r w:rsidR="0047657B" w:rsidRPr="0017791F">
          <w:rPr>
            <w:rStyle w:val="Hipercze"/>
            <w:noProof/>
          </w:rPr>
          <w:t>edytujHarmonogram</w:t>
        </w:r>
        <w:r w:rsidR="0047657B">
          <w:rPr>
            <w:noProof/>
            <w:webHidden/>
          </w:rPr>
          <w:tab/>
        </w:r>
        <w:r w:rsidR="0047657B">
          <w:rPr>
            <w:noProof/>
            <w:webHidden/>
          </w:rPr>
          <w:fldChar w:fldCharType="begin"/>
        </w:r>
        <w:r w:rsidR="0047657B">
          <w:rPr>
            <w:noProof/>
            <w:webHidden/>
          </w:rPr>
          <w:instrText xml:space="preserve"> PAGEREF _Toc143855166 \h </w:instrText>
        </w:r>
        <w:r w:rsidR="0047657B">
          <w:rPr>
            <w:noProof/>
            <w:webHidden/>
          </w:rPr>
        </w:r>
        <w:r w:rsidR="0047657B">
          <w:rPr>
            <w:noProof/>
            <w:webHidden/>
          </w:rPr>
          <w:fldChar w:fldCharType="separate"/>
        </w:r>
        <w:r w:rsidR="0047657B">
          <w:rPr>
            <w:noProof/>
            <w:webHidden/>
          </w:rPr>
          <w:t>54</w:t>
        </w:r>
        <w:r w:rsidR="0047657B">
          <w:rPr>
            <w:noProof/>
            <w:webHidden/>
          </w:rPr>
          <w:fldChar w:fldCharType="end"/>
        </w:r>
      </w:hyperlink>
    </w:p>
    <w:p w14:paraId="4214E92A" w14:textId="7DBC0A66" w:rsidR="0047657B" w:rsidRDefault="00000000">
      <w:pPr>
        <w:pStyle w:val="Spistreci2"/>
        <w:rPr>
          <w:rFonts w:asciiTheme="minorHAnsi" w:eastAsiaTheme="minorEastAsia" w:hAnsiTheme="minorHAnsi" w:cstheme="minorBidi"/>
          <w:noProof/>
          <w:szCs w:val="22"/>
          <w:lang w:eastAsia="pl-PL"/>
        </w:rPr>
      </w:pPr>
      <w:hyperlink w:anchor="_Toc143855167" w:history="1">
        <w:r w:rsidR="0047657B" w:rsidRPr="0017791F">
          <w:rPr>
            <w:rStyle w:val="Hipercze"/>
            <w:noProof/>
          </w:rPr>
          <w:t>6.12.</w:t>
        </w:r>
        <w:r w:rsidR="0047657B">
          <w:rPr>
            <w:rFonts w:asciiTheme="minorHAnsi" w:eastAsiaTheme="minorEastAsia" w:hAnsiTheme="minorHAnsi" w:cstheme="minorBidi"/>
            <w:noProof/>
            <w:szCs w:val="22"/>
            <w:lang w:eastAsia="pl-PL"/>
          </w:rPr>
          <w:tab/>
        </w:r>
        <w:r w:rsidR="0047657B" w:rsidRPr="0017791F">
          <w:rPr>
            <w:rStyle w:val="Hipercze"/>
            <w:noProof/>
          </w:rPr>
          <w:t>zapiszSloty</w:t>
        </w:r>
        <w:r w:rsidR="0047657B">
          <w:rPr>
            <w:noProof/>
            <w:webHidden/>
          </w:rPr>
          <w:tab/>
        </w:r>
        <w:r w:rsidR="0047657B">
          <w:rPr>
            <w:noProof/>
            <w:webHidden/>
          </w:rPr>
          <w:fldChar w:fldCharType="begin"/>
        </w:r>
        <w:r w:rsidR="0047657B">
          <w:rPr>
            <w:noProof/>
            <w:webHidden/>
          </w:rPr>
          <w:instrText xml:space="preserve"> PAGEREF _Toc143855167 \h </w:instrText>
        </w:r>
        <w:r w:rsidR="0047657B">
          <w:rPr>
            <w:noProof/>
            <w:webHidden/>
          </w:rPr>
        </w:r>
        <w:r w:rsidR="0047657B">
          <w:rPr>
            <w:noProof/>
            <w:webHidden/>
          </w:rPr>
          <w:fldChar w:fldCharType="separate"/>
        </w:r>
        <w:r w:rsidR="0047657B">
          <w:rPr>
            <w:noProof/>
            <w:webHidden/>
          </w:rPr>
          <w:t>56</w:t>
        </w:r>
        <w:r w:rsidR="0047657B">
          <w:rPr>
            <w:noProof/>
            <w:webHidden/>
          </w:rPr>
          <w:fldChar w:fldCharType="end"/>
        </w:r>
      </w:hyperlink>
    </w:p>
    <w:p w14:paraId="3741C620" w14:textId="10159B95" w:rsidR="0047657B" w:rsidRDefault="00000000">
      <w:pPr>
        <w:pStyle w:val="Spistreci2"/>
        <w:rPr>
          <w:rFonts w:asciiTheme="minorHAnsi" w:eastAsiaTheme="minorEastAsia" w:hAnsiTheme="minorHAnsi" w:cstheme="minorBidi"/>
          <w:noProof/>
          <w:szCs w:val="22"/>
          <w:lang w:eastAsia="pl-PL"/>
        </w:rPr>
      </w:pPr>
      <w:hyperlink w:anchor="_Toc143855168" w:history="1">
        <w:r w:rsidR="0047657B" w:rsidRPr="0017791F">
          <w:rPr>
            <w:rStyle w:val="Hipercze"/>
            <w:noProof/>
          </w:rPr>
          <w:t>6.13.</w:t>
        </w:r>
        <w:r w:rsidR="0047657B">
          <w:rPr>
            <w:rFonts w:asciiTheme="minorHAnsi" w:eastAsiaTheme="minorEastAsia" w:hAnsiTheme="minorHAnsi" w:cstheme="minorBidi"/>
            <w:noProof/>
            <w:szCs w:val="22"/>
            <w:lang w:eastAsia="pl-PL"/>
          </w:rPr>
          <w:tab/>
        </w:r>
        <w:r w:rsidR="0047657B" w:rsidRPr="0017791F">
          <w:rPr>
            <w:rStyle w:val="Hipercze"/>
            <w:noProof/>
          </w:rPr>
          <w:t>edytujSloty</w:t>
        </w:r>
        <w:r w:rsidR="0047657B">
          <w:rPr>
            <w:noProof/>
            <w:webHidden/>
          </w:rPr>
          <w:tab/>
        </w:r>
        <w:r w:rsidR="0047657B">
          <w:rPr>
            <w:noProof/>
            <w:webHidden/>
          </w:rPr>
          <w:fldChar w:fldCharType="begin"/>
        </w:r>
        <w:r w:rsidR="0047657B">
          <w:rPr>
            <w:noProof/>
            <w:webHidden/>
          </w:rPr>
          <w:instrText xml:space="preserve"> PAGEREF _Toc143855168 \h </w:instrText>
        </w:r>
        <w:r w:rsidR="0047657B">
          <w:rPr>
            <w:noProof/>
            <w:webHidden/>
          </w:rPr>
        </w:r>
        <w:r w:rsidR="0047657B">
          <w:rPr>
            <w:noProof/>
            <w:webHidden/>
          </w:rPr>
          <w:fldChar w:fldCharType="separate"/>
        </w:r>
        <w:r w:rsidR="0047657B">
          <w:rPr>
            <w:noProof/>
            <w:webHidden/>
          </w:rPr>
          <w:t>59</w:t>
        </w:r>
        <w:r w:rsidR="0047657B">
          <w:rPr>
            <w:noProof/>
            <w:webHidden/>
          </w:rPr>
          <w:fldChar w:fldCharType="end"/>
        </w:r>
      </w:hyperlink>
    </w:p>
    <w:p w14:paraId="715A999B" w14:textId="47459A14" w:rsidR="0047657B" w:rsidRDefault="00000000">
      <w:pPr>
        <w:pStyle w:val="Spistreci2"/>
        <w:rPr>
          <w:rFonts w:asciiTheme="minorHAnsi" w:eastAsiaTheme="minorEastAsia" w:hAnsiTheme="minorHAnsi" w:cstheme="minorBidi"/>
          <w:noProof/>
          <w:szCs w:val="22"/>
          <w:lang w:eastAsia="pl-PL"/>
        </w:rPr>
      </w:pPr>
      <w:hyperlink w:anchor="_Toc143855169" w:history="1">
        <w:r w:rsidR="0047657B" w:rsidRPr="0017791F">
          <w:rPr>
            <w:rStyle w:val="Hipercze"/>
            <w:noProof/>
          </w:rPr>
          <w:t>6.14.</w:t>
        </w:r>
        <w:r w:rsidR="0047657B">
          <w:rPr>
            <w:rFonts w:asciiTheme="minorHAnsi" w:eastAsiaTheme="minorEastAsia" w:hAnsiTheme="minorHAnsi" w:cstheme="minorBidi"/>
            <w:noProof/>
            <w:szCs w:val="22"/>
            <w:lang w:eastAsia="pl-PL"/>
          </w:rPr>
          <w:tab/>
        </w:r>
        <w:r w:rsidR="0047657B" w:rsidRPr="0017791F">
          <w:rPr>
            <w:rStyle w:val="Hipercze"/>
            <w:noProof/>
          </w:rPr>
          <w:t>usunSloty</w:t>
        </w:r>
        <w:r w:rsidR="0047657B">
          <w:rPr>
            <w:noProof/>
            <w:webHidden/>
          </w:rPr>
          <w:tab/>
        </w:r>
        <w:r w:rsidR="0047657B">
          <w:rPr>
            <w:noProof/>
            <w:webHidden/>
          </w:rPr>
          <w:fldChar w:fldCharType="begin"/>
        </w:r>
        <w:r w:rsidR="0047657B">
          <w:rPr>
            <w:noProof/>
            <w:webHidden/>
          </w:rPr>
          <w:instrText xml:space="preserve"> PAGEREF _Toc143855169 \h </w:instrText>
        </w:r>
        <w:r w:rsidR="0047657B">
          <w:rPr>
            <w:noProof/>
            <w:webHidden/>
          </w:rPr>
        </w:r>
        <w:r w:rsidR="0047657B">
          <w:rPr>
            <w:noProof/>
            <w:webHidden/>
          </w:rPr>
          <w:fldChar w:fldCharType="separate"/>
        </w:r>
        <w:r w:rsidR="0047657B">
          <w:rPr>
            <w:noProof/>
            <w:webHidden/>
          </w:rPr>
          <w:t>60</w:t>
        </w:r>
        <w:r w:rsidR="0047657B">
          <w:rPr>
            <w:noProof/>
            <w:webHidden/>
          </w:rPr>
          <w:fldChar w:fldCharType="end"/>
        </w:r>
      </w:hyperlink>
    </w:p>
    <w:p w14:paraId="3BC3C34C" w14:textId="76F1CBE2" w:rsidR="0047657B" w:rsidRDefault="00000000">
      <w:pPr>
        <w:pStyle w:val="Spistreci2"/>
        <w:rPr>
          <w:rFonts w:asciiTheme="minorHAnsi" w:eastAsiaTheme="minorEastAsia" w:hAnsiTheme="minorHAnsi" w:cstheme="minorBidi"/>
          <w:noProof/>
          <w:szCs w:val="22"/>
          <w:lang w:eastAsia="pl-PL"/>
        </w:rPr>
      </w:pPr>
      <w:hyperlink w:anchor="_Toc143855170" w:history="1">
        <w:r w:rsidR="0047657B" w:rsidRPr="0017791F">
          <w:rPr>
            <w:rStyle w:val="Hipercze"/>
            <w:noProof/>
          </w:rPr>
          <w:t>6.15.</w:t>
        </w:r>
        <w:r w:rsidR="0047657B">
          <w:rPr>
            <w:rFonts w:asciiTheme="minorHAnsi" w:eastAsiaTheme="minorEastAsia" w:hAnsiTheme="minorHAnsi" w:cstheme="minorBidi"/>
            <w:noProof/>
            <w:szCs w:val="22"/>
            <w:lang w:eastAsia="pl-PL"/>
          </w:rPr>
          <w:tab/>
        </w:r>
        <w:r w:rsidR="0047657B" w:rsidRPr="0017791F">
          <w:rPr>
            <w:rStyle w:val="Hipercze"/>
            <w:noProof/>
          </w:rPr>
          <w:t>pobierzListeSlotow</w:t>
        </w:r>
        <w:r w:rsidR="0047657B">
          <w:rPr>
            <w:noProof/>
            <w:webHidden/>
          </w:rPr>
          <w:tab/>
        </w:r>
        <w:r w:rsidR="0047657B">
          <w:rPr>
            <w:noProof/>
            <w:webHidden/>
          </w:rPr>
          <w:fldChar w:fldCharType="begin"/>
        </w:r>
        <w:r w:rsidR="0047657B">
          <w:rPr>
            <w:noProof/>
            <w:webHidden/>
          </w:rPr>
          <w:instrText xml:space="preserve"> PAGEREF _Toc143855170 \h </w:instrText>
        </w:r>
        <w:r w:rsidR="0047657B">
          <w:rPr>
            <w:noProof/>
            <w:webHidden/>
          </w:rPr>
        </w:r>
        <w:r w:rsidR="0047657B">
          <w:rPr>
            <w:noProof/>
            <w:webHidden/>
          </w:rPr>
          <w:fldChar w:fldCharType="separate"/>
        </w:r>
        <w:r w:rsidR="0047657B">
          <w:rPr>
            <w:noProof/>
            <w:webHidden/>
          </w:rPr>
          <w:t>62</w:t>
        </w:r>
        <w:r w:rsidR="0047657B">
          <w:rPr>
            <w:noProof/>
            <w:webHidden/>
          </w:rPr>
          <w:fldChar w:fldCharType="end"/>
        </w:r>
      </w:hyperlink>
    </w:p>
    <w:p w14:paraId="60281B57" w14:textId="5FE3FDDA" w:rsidR="0047657B" w:rsidRDefault="00000000">
      <w:pPr>
        <w:pStyle w:val="Spistreci2"/>
        <w:rPr>
          <w:rFonts w:asciiTheme="minorHAnsi" w:eastAsiaTheme="minorEastAsia" w:hAnsiTheme="minorHAnsi" w:cstheme="minorBidi"/>
          <w:noProof/>
          <w:szCs w:val="22"/>
          <w:lang w:eastAsia="pl-PL"/>
        </w:rPr>
      </w:pPr>
      <w:hyperlink w:anchor="_Toc143855171" w:history="1">
        <w:r w:rsidR="0047657B" w:rsidRPr="0017791F">
          <w:rPr>
            <w:rStyle w:val="Hipercze"/>
            <w:noProof/>
          </w:rPr>
          <w:t>6.16.</w:t>
        </w:r>
        <w:r w:rsidR="0047657B">
          <w:rPr>
            <w:rFonts w:asciiTheme="minorHAnsi" w:eastAsiaTheme="minorEastAsia" w:hAnsiTheme="minorHAnsi" w:cstheme="minorBidi"/>
            <w:noProof/>
            <w:szCs w:val="22"/>
            <w:lang w:eastAsia="pl-PL"/>
          </w:rPr>
          <w:tab/>
        </w:r>
        <w:r w:rsidR="0047657B" w:rsidRPr="0017791F">
          <w:rPr>
            <w:rStyle w:val="Hipercze"/>
            <w:noProof/>
          </w:rPr>
          <w:t>wyszukajWolneTerminy</w:t>
        </w:r>
        <w:r w:rsidR="0047657B">
          <w:rPr>
            <w:noProof/>
            <w:webHidden/>
          </w:rPr>
          <w:tab/>
        </w:r>
        <w:r w:rsidR="0047657B">
          <w:rPr>
            <w:noProof/>
            <w:webHidden/>
          </w:rPr>
          <w:fldChar w:fldCharType="begin"/>
        </w:r>
        <w:r w:rsidR="0047657B">
          <w:rPr>
            <w:noProof/>
            <w:webHidden/>
          </w:rPr>
          <w:instrText xml:space="preserve"> PAGEREF _Toc143855171 \h </w:instrText>
        </w:r>
        <w:r w:rsidR="0047657B">
          <w:rPr>
            <w:noProof/>
            <w:webHidden/>
          </w:rPr>
        </w:r>
        <w:r w:rsidR="0047657B">
          <w:rPr>
            <w:noProof/>
            <w:webHidden/>
          </w:rPr>
          <w:fldChar w:fldCharType="separate"/>
        </w:r>
        <w:r w:rsidR="0047657B">
          <w:rPr>
            <w:noProof/>
            <w:webHidden/>
          </w:rPr>
          <w:t>63</w:t>
        </w:r>
        <w:r w:rsidR="0047657B">
          <w:rPr>
            <w:noProof/>
            <w:webHidden/>
          </w:rPr>
          <w:fldChar w:fldCharType="end"/>
        </w:r>
      </w:hyperlink>
    </w:p>
    <w:p w14:paraId="7DADC58C" w14:textId="3184C0C9" w:rsidR="0047657B" w:rsidRDefault="00000000">
      <w:pPr>
        <w:pStyle w:val="Spistreci2"/>
        <w:rPr>
          <w:rFonts w:asciiTheme="minorHAnsi" w:eastAsiaTheme="minorEastAsia" w:hAnsiTheme="minorHAnsi" w:cstheme="minorBidi"/>
          <w:noProof/>
          <w:szCs w:val="22"/>
          <w:lang w:eastAsia="pl-PL"/>
        </w:rPr>
      </w:pPr>
      <w:hyperlink w:anchor="_Toc143855172" w:history="1">
        <w:r w:rsidR="0047657B" w:rsidRPr="0017791F">
          <w:rPr>
            <w:rStyle w:val="Hipercze"/>
            <w:noProof/>
          </w:rPr>
          <w:t>6.17.</w:t>
        </w:r>
        <w:r w:rsidR="0047657B">
          <w:rPr>
            <w:rFonts w:asciiTheme="minorHAnsi" w:eastAsiaTheme="minorEastAsia" w:hAnsiTheme="minorHAnsi" w:cstheme="minorBidi"/>
            <w:noProof/>
            <w:szCs w:val="22"/>
            <w:lang w:eastAsia="pl-PL"/>
          </w:rPr>
          <w:tab/>
        </w:r>
        <w:r w:rsidR="0047657B" w:rsidRPr="0017791F">
          <w:rPr>
            <w:rStyle w:val="Hipercze"/>
            <w:noProof/>
          </w:rPr>
          <w:t>pobierzListeWizytSync</w:t>
        </w:r>
        <w:r w:rsidR="0047657B">
          <w:rPr>
            <w:noProof/>
            <w:webHidden/>
          </w:rPr>
          <w:tab/>
        </w:r>
        <w:r w:rsidR="0047657B">
          <w:rPr>
            <w:noProof/>
            <w:webHidden/>
          </w:rPr>
          <w:fldChar w:fldCharType="begin"/>
        </w:r>
        <w:r w:rsidR="0047657B">
          <w:rPr>
            <w:noProof/>
            <w:webHidden/>
          </w:rPr>
          <w:instrText xml:space="preserve"> PAGEREF _Toc143855172 \h </w:instrText>
        </w:r>
        <w:r w:rsidR="0047657B">
          <w:rPr>
            <w:noProof/>
            <w:webHidden/>
          </w:rPr>
        </w:r>
        <w:r w:rsidR="0047657B">
          <w:rPr>
            <w:noProof/>
            <w:webHidden/>
          </w:rPr>
          <w:fldChar w:fldCharType="separate"/>
        </w:r>
        <w:r w:rsidR="0047657B">
          <w:rPr>
            <w:noProof/>
            <w:webHidden/>
          </w:rPr>
          <w:t>65</w:t>
        </w:r>
        <w:r w:rsidR="0047657B">
          <w:rPr>
            <w:noProof/>
            <w:webHidden/>
          </w:rPr>
          <w:fldChar w:fldCharType="end"/>
        </w:r>
      </w:hyperlink>
    </w:p>
    <w:p w14:paraId="0E80901C" w14:textId="5E15D1C2" w:rsidR="0047657B" w:rsidRDefault="00000000">
      <w:pPr>
        <w:pStyle w:val="Spistreci2"/>
        <w:rPr>
          <w:rFonts w:asciiTheme="minorHAnsi" w:eastAsiaTheme="minorEastAsia" w:hAnsiTheme="minorHAnsi" w:cstheme="minorBidi"/>
          <w:noProof/>
          <w:szCs w:val="22"/>
          <w:lang w:eastAsia="pl-PL"/>
        </w:rPr>
      </w:pPr>
      <w:hyperlink w:anchor="_Toc143855173" w:history="1">
        <w:r w:rsidR="0047657B" w:rsidRPr="0017791F">
          <w:rPr>
            <w:rStyle w:val="Hipercze"/>
            <w:noProof/>
          </w:rPr>
          <w:t>6.18.</w:t>
        </w:r>
        <w:r w:rsidR="0047657B">
          <w:rPr>
            <w:rFonts w:asciiTheme="minorHAnsi" w:eastAsiaTheme="minorEastAsia" w:hAnsiTheme="minorHAnsi" w:cstheme="minorBidi"/>
            <w:noProof/>
            <w:szCs w:val="22"/>
            <w:lang w:eastAsia="pl-PL"/>
          </w:rPr>
          <w:tab/>
        </w:r>
        <w:r w:rsidR="0047657B" w:rsidRPr="0017791F">
          <w:rPr>
            <w:rStyle w:val="Hipercze"/>
            <w:noProof/>
          </w:rPr>
          <w:t>pobierzListeWizyt</w:t>
        </w:r>
        <w:r w:rsidR="0047657B">
          <w:rPr>
            <w:noProof/>
            <w:webHidden/>
          </w:rPr>
          <w:tab/>
        </w:r>
        <w:r w:rsidR="0047657B">
          <w:rPr>
            <w:noProof/>
            <w:webHidden/>
          </w:rPr>
          <w:fldChar w:fldCharType="begin"/>
        </w:r>
        <w:r w:rsidR="0047657B">
          <w:rPr>
            <w:noProof/>
            <w:webHidden/>
          </w:rPr>
          <w:instrText xml:space="preserve"> PAGEREF _Toc143855173 \h </w:instrText>
        </w:r>
        <w:r w:rsidR="0047657B">
          <w:rPr>
            <w:noProof/>
            <w:webHidden/>
          </w:rPr>
        </w:r>
        <w:r w:rsidR="0047657B">
          <w:rPr>
            <w:noProof/>
            <w:webHidden/>
          </w:rPr>
          <w:fldChar w:fldCharType="separate"/>
        </w:r>
        <w:r w:rsidR="0047657B">
          <w:rPr>
            <w:noProof/>
            <w:webHidden/>
          </w:rPr>
          <w:t>67</w:t>
        </w:r>
        <w:r w:rsidR="0047657B">
          <w:rPr>
            <w:noProof/>
            <w:webHidden/>
          </w:rPr>
          <w:fldChar w:fldCharType="end"/>
        </w:r>
      </w:hyperlink>
    </w:p>
    <w:p w14:paraId="75254C93" w14:textId="2543B309" w:rsidR="0047657B" w:rsidRDefault="00000000">
      <w:pPr>
        <w:pStyle w:val="Spistreci2"/>
        <w:rPr>
          <w:rFonts w:asciiTheme="minorHAnsi" w:eastAsiaTheme="minorEastAsia" w:hAnsiTheme="minorHAnsi" w:cstheme="minorBidi"/>
          <w:noProof/>
          <w:szCs w:val="22"/>
          <w:lang w:eastAsia="pl-PL"/>
        </w:rPr>
      </w:pPr>
      <w:hyperlink w:anchor="_Toc143855174" w:history="1">
        <w:r w:rsidR="0047657B" w:rsidRPr="0017791F">
          <w:rPr>
            <w:rStyle w:val="Hipercze"/>
            <w:noProof/>
          </w:rPr>
          <w:t>6.19.</w:t>
        </w:r>
        <w:r w:rsidR="0047657B">
          <w:rPr>
            <w:rFonts w:asciiTheme="minorHAnsi" w:eastAsiaTheme="minorEastAsia" w:hAnsiTheme="minorHAnsi" w:cstheme="minorBidi"/>
            <w:noProof/>
            <w:szCs w:val="22"/>
            <w:lang w:eastAsia="pl-PL"/>
          </w:rPr>
          <w:tab/>
        </w:r>
        <w:r w:rsidR="0047657B" w:rsidRPr="0017791F">
          <w:rPr>
            <w:rStyle w:val="Hipercze"/>
            <w:noProof/>
          </w:rPr>
          <w:t>rezerwujWizyte</w:t>
        </w:r>
        <w:r w:rsidR="0047657B">
          <w:rPr>
            <w:noProof/>
            <w:webHidden/>
          </w:rPr>
          <w:tab/>
        </w:r>
        <w:r w:rsidR="0047657B">
          <w:rPr>
            <w:noProof/>
            <w:webHidden/>
          </w:rPr>
          <w:fldChar w:fldCharType="begin"/>
        </w:r>
        <w:r w:rsidR="0047657B">
          <w:rPr>
            <w:noProof/>
            <w:webHidden/>
          </w:rPr>
          <w:instrText xml:space="preserve"> PAGEREF _Toc143855174 \h </w:instrText>
        </w:r>
        <w:r w:rsidR="0047657B">
          <w:rPr>
            <w:noProof/>
            <w:webHidden/>
          </w:rPr>
        </w:r>
        <w:r w:rsidR="0047657B">
          <w:rPr>
            <w:noProof/>
            <w:webHidden/>
          </w:rPr>
          <w:fldChar w:fldCharType="separate"/>
        </w:r>
        <w:r w:rsidR="0047657B">
          <w:rPr>
            <w:noProof/>
            <w:webHidden/>
          </w:rPr>
          <w:t>69</w:t>
        </w:r>
        <w:r w:rsidR="0047657B">
          <w:rPr>
            <w:noProof/>
            <w:webHidden/>
          </w:rPr>
          <w:fldChar w:fldCharType="end"/>
        </w:r>
      </w:hyperlink>
    </w:p>
    <w:p w14:paraId="32F78B67" w14:textId="06DC83F4" w:rsidR="0047657B" w:rsidRDefault="00000000">
      <w:pPr>
        <w:pStyle w:val="Spistreci2"/>
        <w:rPr>
          <w:rFonts w:asciiTheme="minorHAnsi" w:eastAsiaTheme="minorEastAsia" w:hAnsiTheme="minorHAnsi" w:cstheme="minorBidi"/>
          <w:noProof/>
          <w:szCs w:val="22"/>
          <w:lang w:eastAsia="pl-PL"/>
        </w:rPr>
      </w:pPr>
      <w:hyperlink w:anchor="_Toc143855175" w:history="1">
        <w:r w:rsidR="0047657B" w:rsidRPr="0017791F">
          <w:rPr>
            <w:rStyle w:val="Hipercze"/>
            <w:noProof/>
          </w:rPr>
          <w:t>6.20.</w:t>
        </w:r>
        <w:r w:rsidR="0047657B">
          <w:rPr>
            <w:rFonts w:asciiTheme="minorHAnsi" w:eastAsiaTheme="minorEastAsia" w:hAnsiTheme="minorHAnsi" w:cstheme="minorBidi"/>
            <w:noProof/>
            <w:szCs w:val="22"/>
            <w:lang w:eastAsia="pl-PL"/>
          </w:rPr>
          <w:tab/>
        </w:r>
        <w:r w:rsidR="0047657B" w:rsidRPr="0017791F">
          <w:rPr>
            <w:rStyle w:val="Hipercze"/>
            <w:noProof/>
          </w:rPr>
          <w:t>zapiszNaWizyte</w:t>
        </w:r>
        <w:r w:rsidR="0047657B">
          <w:rPr>
            <w:noProof/>
            <w:webHidden/>
          </w:rPr>
          <w:tab/>
        </w:r>
        <w:r w:rsidR="0047657B">
          <w:rPr>
            <w:noProof/>
            <w:webHidden/>
          </w:rPr>
          <w:fldChar w:fldCharType="begin"/>
        </w:r>
        <w:r w:rsidR="0047657B">
          <w:rPr>
            <w:noProof/>
            <w:webHidden/>
          </w:rPr>
          <w:instrText xml:space="preserve"> PAGEREF _Toc143855175 \h </w:instrText>
        </w:r>
        <w:r w:rsidR="0047657B">
          <w:rPr>
            <w:noProof/>
            <w:webHidden/>
          </w:rPr>
        </w:r>
        <w:r w:rsidR="0047657B">
          <w:rPr>
            <w:noProof/>
            <w:webHidden/>
          </w:rPr>
          <w:fldChar w:fldCharType="separate"/>
        </w:r>
        <w:r w:rsidR="0047657B">
          <w:rPr>
            <w:noProof/>
            <w:webHidden/>
          </w:rPr>
          <w:t>71</w:t>
        </w:r>
        <w:r w:rsidR="0047657B">
          <w:rPr>
            <w:noProof/>
            <w:webHidden/>
          </w:rPr>
          <w:fldChar w:fldCharType="end"/>
        </w:r>
      </w:hyperlink>
    </w:p>
    <w:p w14:paraId="5DABCCC0" w14:textId="3887A927" w:rsidR="0047657B" w:rsidRDefault="00000000">
      <w:pPr>
        <w:pStyle w:val="Spistreci2"/>
        <w:rPr>
          <w:rFonts w:asciiTheme="minorHAnsi" w:eastAsiaTheme="minorEastAsia" w:hAnsiTheme="minorHAnsi" w:cstheme="minorBidi"/>
          <w:noProof/>
          <w:szCs w:val="22"/>
          <w:lang w:eastAsia="pl-PL"/>
        </w:rPr>
      </w:pPr>
      <w:hyperlink w:anchor="_Toc143855176" w:history="1">
        <w:r w:rsidR="0047657B" w:rsidRPr="0017791F">
          <w:rPr>
            <w:rStyle w:val="Hipercze"/>
            <w:noProof/>
          </w:rPr>
          <w:t>6.21.</w:t>
        </w:r>
        <w:r w:rsidR="0047657B">
          <w:rPr>
            <w:rFonts w:asciiTheme="minorHAnsi" w:eastAsiaTheme="minorEastAsia" w:hAnsiTheme="minorHAnsi" w:cstheme="minorBidi"/>
            <w:noProof/>
            <w:szCs w:val="22"/>
            <w:lang w:eastAsia="pl-PL"/>
          </w:rPr>
          <w:tab/>
        </w:r>
        <w:r w:rsidR="0047657B" w:rsidRPr="0017791F">
          <w:rPr>
            <w:rStyle w:val="Hipercze"/>
            <w:noProof/>
          </w:rPr>
          <w:t>anulujWizyty</w:t>
        </w:r>
        <w:r w:rsidR="0047657B">
          <w:rPr>
            <w:noProof/>
            <w:webHidden/>
          </w:rPr>
          <w:tab/>
        </w:r>
        <w:r w:rsidR="0047657B">
          <w:rPr>
            <w:noProof/>
            <w:webHidden/>
          </w:rPr>
          <w:fldChar w:fldCharType="begin"/>
        </w:r>
        <w:r w:rsidR="0047657B">
          <w:rPr>
            <w:noProof/>
            <w:webHidden/>
          </w:rPr>
          <w:instrText xml:space="preserve"> PAGEREF _Toc143855176 \h </w:instrText>
        </w:r>
        <w:r w:rsidR="0047657B">
          <w:rPr>
            <w:noProof/>
            <w:webHidden/>
          </w:rPr>
        </w:r>
        <w:r w:rsidR="0047657B">
          <w:rPr>
            <w:noProof/>
            <w:webHidden/>
          </w:rPr>
          <w:fldChar w:fldCharType="separate"/>
        </w:r>
        <w:r w:rsidR="0047657B">
          <w:rPr>
            <w:noProof/>
            <w:webHidden/>
          </w:rPr>
          <w:t>72</w:t>
        </w:r>
        <w:r w:rsidR="0047657B">
          <w:rPr>
            <w:noProof/>
            <w:webHidden/>
          </w:rPr>
          <w:fldChar w:fldCharType="end"/>
        </w:r>
      </w:hyperlink>
    </w:p>
    <w:p w14:paraId="22DAD5E4" w14:textId="66D35642" w:rsidR="0047657B" w:rsidRDefault="00000000">
      <w:pPr>
        <w:pStyle w:val="Spistreci2"/>
        <w:rPr>
          <w:rFonts w:asciiTheme="minorHAnsi" w:eastAsiaTheme="minorEastAsia" w:hAnsiTheme="minorHAnsi" w:cstheme="minorBidi"/>
          <w:noProof/>
          <w:szCs w:val="22"/>
          <w:lang w:eastAsia="pl-PL"/>
        </w:rPr>
      </w:pPr>
      <w:hyperlink w:anchor="_Toc143855177" w:history="1">
        <w:r w:rsidR="0047657B" w:rsidRPr="0017791F">
          <w:rPr>
            <w:rStyle w:val="Hipercze"/>
            <w:noProof/>
          </w:rPr>
          <w:t>6.22.</w:t>
        </w:r>
        <w:r w:rsidR="0047657B">
          <w:rPr>
            <w:rFonts w:asciiTheme="minorHAnsi" w:eastAsiaTheme="minorEastAsia" w:hAnsiTheme="minorHAnsi" w:cstheme="minorBidi"/>
            <w:noProof/>
            <w:szCs w:val="22"/>
            <w:lang w:eastAsia="pl-PL"/>
          </w:rPr>
          <w:tab/>
        </w:r>
        <w:r w:rsidR="0047657B" w:rsidRPr="0017791F">
          <w:rPr>
            <w:rStyle w:val="Hipercze"/>
            <w:noProof/>
          </w:rPr>
          <w:t>zakonczWizyty</w:t>
        </w:r>
        <w:r w:rsidR="0047657B">
          <w:rPr>
            <w:noProof/>
            <w:webHidden/>
          </w:rPr>
          <w:tab/>
        </w:r>
        <w:r w:rsidR="0047657B">
          <w:rPr>
            <w:noProof/>
            <w:webHidden/>
          </w:rPr>
          <w:fldChar w:fldCharType="begin"/>
        </w:r>
        <w:r w:rsidR="0047657B">
          <w:rPr>
            <w:noProof/>
            <w:webHidden/>
          </w:rPr>
          <w:instrText xml:space="preserve"> PAGEREF _Toc143855177 \h </w:instrText>
        </w:r>
        <w:r w:rsidR="0047657B">
          <w:rPr>
            <w:noProof/>
            <w:webHidden/>
          </w:rPr>
        </w:r>
        <w:r w:rsidR="0047657B">
          <w:rPr>
            <w:noProof/>
            <w:webHidden/>
          </w:rPr>
          <w:fldChar w:fldCharType="separate"/>
        </w:r>
        <w:r w:rsidR="0047657B">
          <w:rPr>
            <w:noProof/>
            <w:webHidden/>
          </w:rPr>
          <w:t>73</w:t>
        </w:r>
        <w:r w:rsidR="0047657B">
          <w:rPr>
            <w:noProof/>
            <w:webHidden/>
          </w:rPr>
          <w:fldChar w:fldCharType="end"/>
        </w:r>
      </w:hyperlink>
    </w:p>
    <w:p w14:paraId="404C5422" w14:textId="01456D7E" w:rsidR="0047657B" w:rsidRDefault="00000000">
      <w:pPr>
        <w:pStyle w:val="Spistreci2"/>
        <w:rPr>
          <w:rFonts w:asciiTheme="minorHAnsi" w:eastAsiaTheme="minorEastAsia" w:hAnsiTheme="minorHAnsi" w:cstheme="minorBidi"/>
          <w:noProof/>
          <w:szCs w:val="22"/>
          <w:lang w:eastAsia="pl-PL"/>
        </w:rPr>
      </w:pPr>
      <w:hyperlink w:anchor="_Toc143855178" w:history="1">
        <w:r w:rsidR="0047657B" w:rsidRPr="0017791F">
          <w:rPr>
            <w:rStyle w:val="Hipercze"/>
            <w:noProof/>
          </w:rPr>
          <w:t>6.23.</w:t>
        </w:r>
        <w:r w:rsidR="0047657B">
          <w:rPr>
            <w:rFonts w:asciiTheme="minorHAnsi" w:eastAsiaTheme="minorEastAsia" w:hAnsiTheme="minorHAnsi" w:cstheme="minorBidi"/>
            <w:noProof/>
            <w:szCs w:val="22"/>
            <w:lang w:eastAsia="pl-PL"/>
          </w:rPr>
          <w:tab/>
        </w:r>
        <w:r w:rsidR="0047657B" w:rsidRPr="0017791F">
          <w:rPr>
            <w:rStyle w:val="Hipercze"/>
            <w:noProof/>
          </w:rPr>
          <w:t>zapiszWizyteNagla</w:t>
        </w:r>
        <w:r w:rsidR="0047657B">
          <w:rPr>
            <w:noProof/>
            <w:webHidden/>
          </w:rPr>
          <w:tab/>
        </w:r>
        <w:r w:rsidR="0047657B">
          <w:rPr>
            <w:noProof/>
            <w:webHidden/>
          </w:rPr>
          <w:fldChar w:fldCharType="begin"/>
        </w:r>
        <w:r w:rsidR="0047657B">
          <w:rPr>
            <w:noProof/>
            <w:webHidden/>
          </w:rPr>
          <w:instrText xml:space="preserve"> PAGEREF _Toc143855178 \h </w:instrText>
        </w:r>
        <w:r w:rsidR="0047657B">
          <w:rPr>
            <w:noProof/>
            <w:webHidden/>
          </w:rPr>
        </w:r>
        <w:r w:rsidR="0047657B">
          <w:rPr>
            <w:noProof/>
            <w:webHidden/>
          </w:rPr>
          <w:fldChar w:fldCharType="separate"/>
        </w:r>
        <w:r w:rsidR="0047657B">
          <w:rPr>
            <w:noProof/>
            <w:webHidden/>
          </w:rPr>
          <w:t>75</w:t>
        </w:r>
        <w:r w:rsidR="0047657B">
          <w:rPr>
            <w:noProof/>
            <w:webHidden/>
          </w:rPr>
          <w:fldChar w:fldCharType="end"/>
        </w:r>
      </w:hyperlink>
    </w:p>
    <w:p w14:paraId="4B44810E" w14:textId="7031F196" w:rsidR="0047657B" w:rsidRDefault="00000000">
      <w:pPr>
        <w:pStyle w:val="Spistreci2"/>
        <w:rPr>
          <w:rFonts w:asciiTheme="minorHAnsi" w:eastAsiaTheme="minorEastAsia" w:hAnsiTheme="minorHAnsi" w:cstheme="minorBidi"/>
          <w:noProof/>
          <w:szCs w:val="22"/>
          <w:lang w:eastAsia="pl-PL"/>
        </w:rPr>
      </w:pPr>
      <w:hyperlink w:anchor="_Toc143855179" w:history="1">
        <w:r w:rsidR="0047657B" w:rsidRPr="0017791F">
          <w:rPr>
            <w:rStyle w:val="Hipercze"/>
            <w:noProof/>
          </w:rPr>
          <w:t>6.24.</w:t>
        </w:r>
        <w:r w:rsidR="0047657B">
          <w:rPr>
            <w:rFonts w:asciiTheme="minorHAnsi" w:eastAsiaTheme="minorEastAsia" w:hAnsiTheme="minorHAnsi" w:cstheme="minorBidi"/>
            <w:noProof/>
            <w:szCs w:val="22"/>
            <w:lang w:eastAsia="pl-PL"/>
          </w:rPr>
          <w:tab/>
        </w:r>
        <w:r w:rsidR="0047657B" w:rsidRPr="0017791F">
          <w:rPr>
            <w:rStyle w:val="Hipercze"/>
            <w:noProof/>
          </w:rPr>
          <w:t>edytujWizyteNagla</w:t>
        </w:r>
        <w:r w:rsidR="0047657B">
          <w:rPr>
            <w:noProof/>
            <w:webHidden/>
          </w:rPr>
          <w:tab/>
        </w:r>
        <w:r w:rsidR="0047657B">
          <w:rPr>
            <w:noProof/>
            <w:webHidden/>
          </w:rPr>
          <w:fldChar w:fldCharType="begin"/>
        </w:r>
        <w:r w:rsidR="0047657B">
          <w:rPr>
            <w:noProof/>
            <w:webHidden/>
          </w:rPr>
          <w:instrText xml:space="preserve"> PAGEREF _Toc143855179 \h </w:instrText>
        </w:r>
        <w:r w:rsidR="0047657B">
          <w:rPr>
            <w:noProof/>
            <w:webHidden/>
          </w:rPr>
        </w:r>
        <w:r w:rsidR="0047657B">
          <w:rPr>
            <w:noProof/>
            <w:webHidden/>
          </w:rPr>
          <w:fldChar w:fldCharType="separate"/>
        </w:r>
        <w:r w:rsidR="0047657B">
          <w:rPr>
            <w:noProof/>
            <w:webHidden/>
          </w:rPr>
          <w:t>76</w:t>
        </w:r>
        <w:r w:rsidR="0047657B">
          <w:rPr>
            <w:noProof/>
            <w:webHidden/>
          </w:rPr>
          <w:fldChar w:fldCharType="end"/>
        </w:r>
      </w:hyperlink>
    </w:p>
    <w:p w14:paraId="1E17D4B9" w14:textId="6B18CF60" w:rsidR="0047657B" w:rsidRDefault="00000000">
      <w:pPr>
        <w:pStyle w:val="Spistreci2"/>
        <w:rPr>
          <w:rFonts w:asciiTheme="minorHAnsi" w:eastAsiaTheme="minorEastAsia" w:hAnsiTheme="minorHAnsi" w:cstheme="minorBidi"/>
          <w:noProof/>
          <w:szCs w:val="22"/>
          <w:lang w:eastAsia="pl-PL"/>
        </w:rPr>
      </w:pPr>
      <w:hyperlink w:anchor="_Toc143855180" w:history="1">
        <w:r w:rsidR="0047657B" w:rsidRPr="0017791F">
          <w:rPr>
            <w:rStyle w:val="Hipercze"/>
            <w:noProof/>
          </w:rPr>
          <w:t>6.25.</w:t>
        </w:r>
        <w:r w:rsidR="0047657B">
          <w:rPr>
            <w:rFonts w:asciiTheme="minorHAnsi" w:eastAsiaTheme="minorEastAsia" w:hAnsiTheme="minorHAnsi" w:cstheme="minorBidi"/>
            <w:noProof/>
            <w:szCs w:val="22"/>
            <w:lang w:eastAsia="pl-PL"/>
          </w:rPr>
          <w:tab/>
        </w:r>
        <w:r w:rsidR="0047657B" w:rsidRPr="0017791F">
          <w:rPr>
            <w:rStyle w:val="Hipercze"/>
            <w:noProof/>
          </w:rPr>
          <w:t>usunWizyteNagla</w:t>
        </w:r>
        <w:r w:rsidR="0047657B">
          <w:rPr>
            <w:noProof/>
            <w:webHidden/>
          </w:rPr>
          <w:tab/>
        </w:r>
        <w:r w:rsidR="0047657B">
          <w:rPr>
            <w:noProof/>
            <w:webHidden/>
          </w:rPr>
          <w:fldChar w:fldCharType="begin"/>
        </w:r>
        <w:r w:rsidR="0047657B">
          <w:rPr>
            <w:noProof/>
            <w:webHidden/>
          </w:rPr>
          <w:instrText xml:space="preserve"> PAGEREF _Toc143855180 \h </w:instrText>
        </w:r>
        <w:r w:rsidR="0047657B">
          <w:rPr>
            <w:noProof/>
            <w:webHidden/>
          </w:rPr>
        </w:r>
        <w:r w:rsidR="0047657B">
          <w:rPr>
            <w:noProof/>
            <w:webHidden/>
          </w:rPr>
          <w:fldChar w:fldCharType="separate"/>
        </w:r>
        <w:r w:rsidR="0047657B">
          <w:rPr>
            <w:noProof/>
            <w:webHidden/>
          </w:rPr>
          <w:t>78</w:t>
        </w:r>
        <w:r w:rsidR="0047657B">
          <w:rPr>
            <w:noProof/>
            <w:webHidden/>
          </w:rPr>
          <w:fldChar w:fldCharType="end"/>
        </w:r>
      </w:hyperlink>
    </w:p>
    <w:p w14:paraId="1348807F" w14:textId="6B6B40B0" w:rsidR="0047657B" w:rsidRDefault="00000000">
      <w:pPr>
        <w:pStyle w:val="Spistreci2"/>
        <w:rPr>
          <w:rFonts w:asciiTheme="minorHAnsi" w:eastAsiaTheme="minorEastAsia" w:hAnsiTheme="minorHAnsi" w:cstheme="minorBidi"/>
          <w:noProof/>
          <w:szCs w:val="22"/>
          <w:lang w:eastAsia="pl-PL"/>
        </w:rPr>
      </w:pPr>
      <w:hyperlink w:anchor="_Toc143855181" w:history="1">
        <w:r w:rsidR="0047657B" w:rsidRPr="0017791F">
          <w:rPr>
            <w:rStyle w:val="Hipercze"/>
            <w:noProof/>
          </w:rPr>
          <w:t>6.26.</w:t>
        </w:r>
        <w:r w:rsidR="0047657B">
          <w:rPr>
            <w:rFonts w:asciiTheme="minorHAnsi" w:eastAsiaTheme="minorEastAsia" w:hAnsiTheme="minorHAnsi" w:cstheme="minorBidi"/>
            <w:noProof/>
            <w:szCs w:val="22"/>
            <w:lang w:eastAsia="pl-PL"/>
          </w:rPr>
          <w:tab/>
        </w:r>
        <w:r w:rsidR="0047657B" w:rsidRPr="0017791F">
          <w:rPr>
            <w:rStyle w:val="Hipercze"/>
            <w:noProof/>
          </w:rPr>
          <w:t>zmienTerminyWizyt</w:t>
        </w:r>
        <w:r w:rsidR="0047657B">
          <w:rPr>
            <w:noProof/>
            <w:webHidden/>
          </w:rPr>
          <w:tab/>
        </w:r>
        <w:r w:rsidR="0047657B">
          <w:rPr>
            <w:noProof/>
            <w:webHidden/>
          </w:rPr>
          <w:fldChar w:fldCharType="begin"/>
        </w:r>
        <w:r w:rsidR="0047657B">
          <w:rPr>
            <w:noProof/>
            <w:webHidden/>
          </w:rPr>
          <w:instrText xml:space="preserve"> PAGEREF _Toc143855181 \h </w:instrText>
        </w:r>
        <w:r w:rsidR="0047657B">
          <w:rPr>
            <w:noProof/>
            <w:webHidden/>
          </w:rPr>
        </w:r>
        <w:r w:rsidR="0047657B">
          <w:rPr>
            <w:noProof/>
            <w:webHidden/>
          </w:rPr>
          <w:fldChar w:fldCharType="separate"/>
        </w:r>
        <w:r w:rsidR="0047657B">
          <w:rPr>
            <w:noProof/>
            <w:webHidden/>
          </w:rPr>
          <w:t>79</w:t>
        </w:r>
        <w:r w:rsidR="0047657B">
          <w:rPr>
            <w:noProof/>
            <w:webHidden/>
          </w:rPr>
          <w:fldChar w:fldCharType="end"/>
        </w:r>
      </w:hyperlink>
    </w:p>
    <w:p w14:paraId="5F763FF5" w14:textId="71530925" w:rsidR="0047657B" w:rsidRDefault="00000000">
      <w:pPr>
        <w:pStyle w:val="Spistreci2"/>
        <w:rPr>
          <w:rFonts w:asciiTheme="minorHAnsi" w:eastAsiaTheme="minorEastAsia" w:hAnsiTheme="minorHAnsi" w:cstheme="minorBidi"/>
          <w:noProof/>
          <w:szCs w:val="22"/>
          <w:lang w:eastAsia="pl-PL"/>
        </w:rPr>
      </w:pPr>
      <w:hyperlink w:anchor="_Toc143855182" w:history="1">
        <w:r w:rsidR="0047657B" w:rsidRPr="0017791F">
          <w:rPr>
            <w:rStyle w:val="Hipercze"/>
            <w:noProof/>
          </w:rPr>
          <w:t>6.27.</w:t>
        </w:r>
        <w:r w:rsidR="0047657B">
          <w:rPr>
            <w:rFonts w:asciiTheme="minorHAnsi" w:eastAsiaTheme="minorEastAsia" w:hAnsiTheme="minorHAnsi" w:cstheme="minorBidi"/>
            <w:noProof/>
            <w:szCs w:val="22"/>
            <w:lang w:eastAsia="pl-PL"/>
          </w:rPr>
          <w:tab/>
        </w:r>
        <w:r w:rsidR="0047657B" w:rsidRPr="0017791F">
          <w:rPr>
            <w:rStyle w:val="Hipercze"/>
            <w:noProof/>
          </w:rPr>
          <w:t>zmienDaneWizyty</w:t>
        </w:r>
        <w:r w:rsidR="0047657B">
          <w:rPr>
            <w:noProof/>
            <w:webHidden/>
          </w:rPr>
          <w:tab/>
        </w:r>
        <w:r w:rsidR="0047657B">
          <w:rPr>
            <w:noProof/>
            <w:webHidden/>
          </w:rPr>
          <w:fldChar w:fldCharType="begin"/>
        </w:r>
        <w:r w:rsidR="0047657B">
          <w:rPr>
            <w:noProof/>
            <w:webHidden/>
          </w:rPr>
          <w:instrText xml:space="preserve"> PAGEREF _Toc143855182 \h </w:instrText>
        </w:r>
        <w:r w:rsidR="0047657B">
          <w:rPr>
            <w:noProof/>
            <w:webHidden/>
          </w:rPr>
        </w:r>
        <w:r w:rsidR="0047657B">
          <w:rPr>
            <w:noProof/>
            <w:webHidden/>
          </w:rPr>
          <w:fldChar w:fldCharType="separate"/>
        </w:r>
        <w:r w:rsidR="0047657B">
          <w:rPr>
            <w:noProof/>
            <w:webHidden/>
          </w:rPr>
          <w:t>81</w:t>
        </w:r>
        <w:r w:rsidR="0047657B">
          <w:rPr>
            <w:noProof/>
            <w:webHidden/>
          </w:rPr>
          <w:fldChar w:fldCharType="end"/>
        </w:r>
      </w:hyperlink>
    </w:p>
    <w:p w14:paraId="56808034" w14:textId="66FB47AA" w:rsidR="0047657B" w:rsidRDefault="00000000">
      <w:pPr>
        <w:pStyle w:val="Spistreci2"/>
        <w:rPr>
          <w:rFonts w:asciiTheme="minorHAnsi" w:eastAsiaTheme="minorEastAsia" w:hAnsiTheme="minorHAnsi" w:cstheme="minorBidi"/>
          <w:noProof/>
          <w:szCs w:val="22"/>
          <w:lang w:eastAsia="pl-PL"/>
        </w:rPr>
      </w:pPr>
      <w:hyperlink w:anchor="_Toc143855183" w:history="1">
        <w:r w:rsidR="0047657B" w:rsidRPr="0017791F">
          <w:rPr>
            <w:rStyle w:val="Hipercze"/>
            <w:noProof/>
          </w:rPr>
          <w:t>6.28.</w:t>
        </w:r>
        <w:r w:rsidR="0047657B">
          <w:rPr>
            <w:rFonts w:asciiTheme="minorHAnsi" w:eastAsiaTheme="minorEastAsia" w:hAnsiTheme="minorHAnsi" w:cstheme="minorBidi"/>
            <w:noProof/>
            <w:szCs w:val="22"/>
            <w:lang w:eastAsia="pl-PL"/>
          </w:rPr>
          <w:tab/>
        </w:r>
        <w:r w:rsidR="0047657B" w:rsidRPr="0017791F">
          <w:rPr>
            <w:rStyle w:val="Hipercze"/>
            <w:noProof/>
          </w:rPr>
          <w:t>zapiszDoPoczekalni</w:t>
        </w:r>
        <w:r w:rsidR="0047657B">
          <w:rPr>
            <w:noProof/>
            <w:webHidden/>
          </w:rPr>
          <w:tab/>
        </w:r>
        <w:r w:rsidR="0047657B">
          <w:rPr>
            <w:noProof/>
            <w:webHidden/>
          </w:rPr>
          <w:fldChar w:fldCharType="begin"/>
        </w:r>
        <w:r w:rsidR="0047657B">
          <w:rPr>
            <w:noProof/>
            <w:webHidden/>
          </w:rPr>
          <w:instrText xml:space="preserve"> PAGEREF _Toc143855183 \h </w:instrText>
        </w:r>
        <w:r w:rsidR="0047657B">
          <w:rPr>
            <w:noProof/>
            <w:webHidden/>
          </w:rPr>
        </w:r>
        <w:r w:rsidR="0047657B">
          <w:rPr>
            <w:noProof/>
            <w:webHidden/>
          </w:rPr>
          <w:fldChar w:fldCharType="separate"/>
        </w:r>
        <w:r w:rsidR="0047657B">
          <w:rPr>
            <w:noProof/>
            <w:webHidden/>
          </w:rPr>
          <w:t>83</w:t>
        </w:r>
        <w:r w:rsidR="0047657B">
          <w:rPr>
            <w:noProof/>
            <w:webHidden/>
          </w:rPr>
          <w:fldChar w:fldCharType="end"/>
        </w:r>
      </w:hyperlink>
    </w:p>
    <w:p w14:paraId="1AC341CE" w14:textId="77C78AD4" w:rsidR="0047657B" w:rsidRDefault="00000000">
      <w:pPr>
        <w:pStyle w:val="Spistreci2"/>
        <w:rPr>
          <w:rFonts w:asciiTheme="minorHAnsi" w:eastAsiaTheme="minorEastAsia" w:hAnsiTheme="minorHAnsi" w:cstheme="minorBidi"/>
          <w:noProof/>
          <w:szCs w:val="22"/>
          <w:lang w:eastAsia="pl-PL"/>
        </w:rPr>
      </w:pPr>
      <w:hyperlink w:anchor="_Toc143855184" w:history="1">
        <w:r w:rsidR="0047657B" w:rsidRPr="0017791F">
          <w:rPr>
            <w:rStyle w:val="Hipercze"/>
            <w:noProof/>
          </w:rPr>
          <w:t>6.29.</w:t>
        </w:r>
        <w:r w:rsidR="0047657B">
          <w:rPr>
            <w:rFonts w:asciiTheme="minorHAnsi" w:eastAsiaTheme="minorEastAsia" w:hAnsiTheme="minorHAnsi" w:cstheme="minorBidi"/>
            <w:noProof/>
            <w:szCs w:val="22"/>
            <w:lang w:eastAsia="pl-PL"/>
          </w:rPr>
          <w:tab/>
        </w:r>
        <w:r w:rsidR="0047657B" w:rsidRPr="0017791F">
          <w:rPr>
            <w:rStyle w:val="Hipercze"/>
            <w:noProof/>
          </w:rPr>
          <w:t>edytujPreferencjeWPoczekalni</w:t>
        </w:r>
        <w:r w:rsidR="0047657B">
          <w:rPr>
            <w:noProof/>
            <w:webHidden/>
          </w:rPr>
          <w:tab/>
        </w:r>
        <w:r w:rsidR="0047657B">
          <w:rPr>
            <w:noProof/>
            <w:webHidden/>
          </w:rPr>
          <w:fldChar w:fldCharType="begin"/>
        </w:r>
        <w:r w:rsidR="0047657B">
          <w:rPr>
            <w:noProof/>
            <w:webHidden/>
          </w:rPr>
          <w:instrText xml:space="preserve"> PAGEREF _Toc143855184 \h </w:instrText>
        </w:r>
        <w:r w:rsidR="0047657B">
          <w:rPr>
            <w:noProof/>
            <w:webHidden/>
          </w:rPr>
        </w:r>
        <w:r w:rsidR="0047657B">
          <w:rPr>
            <w:noProof/>
            <w:webHidden/>
          </w:rPr>
          <w:fldChar w:fldCharType="separate"/>
        </w:r>
        <w:r w:rsidR="0047657B">
          <w:rPr>
            <w:noProof/>
            <w:webHidden/>
          </w:rPr>
          <w:t>85</w:t>
        </w:r>
        <w:r w:rsidR="0047657B">
          <w:rPr>
            <w:noProof/>
            <w:webHidden/>
          </w:rPr>
          <w:fldChar w:fldCharType="end"/>
        </w:r>
      </w:hyperlink>
    </w:p>
    <w:p w14:paraId="4FC0396D" w14:textId="59081D07" w:rsidR="0047657B" w:rsidRDefault="00000000">
      <w:pPr>
        <w:pStyle w:val="Spistreci2"/>
        <w:rPr>
          <w:rFonts w:asciiTheme="minorHAnsi" w:eastAsiaTheme="minorEastAsia" w:hAnsiTheme="minorHAnsi" w:cstheme="minorBidi"/>
          <w:noProof/>
          <w:szCs w:val="22"/>
          <w:lang w:eastAsia="pl-PL"/>
        </w:rPr>
      </w:pPr>
      <w:hyperlink w:anchor="_Toc143855185" w:history="1">
        <w:r w:rsidR="0047657B" w:rsidRPr="0017791F">
          <w:rPr>
            <w:rStyle w:val="Hipercze"/>
            <w:noProof/>
          </w:rPr>
          <w:t>6.30.</w:t>
        </w:r>
        <w:r w:rsidR="0047657B">
          <w:rPr>
            <w:rFonts w:asciiTheme="minorHAnsi" w:eastAsiaTheme="minorEastAsia" w:hAnsiTheme="minorHAnsi" w:cstheme="minorBidi"/>
            <w:noProof/>
            <w:szCs w:val="22"/>
            <w:lang w:eastAsia="pl-PL"/>
          </w:rPr>
          <w:tab/>
        </w:r>
        <w:r w:rsidR="0047657B" w:rsidRPr="0017791F">
          <w:rPr>
            <w:rStyle w:val="Hipercze"/>
            <w:noProof/>
          </w:rPr>
          <w:t>pobierzZPoczekalni</w:t>
        </w:r>
        <w:r w:rsidR="0047657B">
          <w:rPr>
            <w:noProof/>
            <w:webHidden/>
          </w:rPr>
          <w:tab/>
        </w:r>
        <w:r w:rsidR="0047657B">
          <w:rPr>
            <w:noProof/>
            <w:webHidden/>
          </w:rPr>
          <w:fldChar w:fldCharType="begin"/>
        </w:r>
        <w:r w:rsidR="0047657B">
          <w:rPr>
            <w:noProof/>
            <w:webHidden/>
          </w:rPr>
          <w:instrText xml:space="preserve"> PAGEREF _Toc143855185 \h </w:instrText>
        </w:r>
        <w:r w:rsidR="0047657B">
          <w:rPr>
            <w:noProof/>
            <w:webHidden/>
          </w:rPr>
        </w:r>
        <w:r w:rsidR="0047657B">
          <w:rPr>
            <w:noProof/>
            <w:webHidden/>
          </w:rPr>
          <w:fldChar w:fldCharType="separate"/>
        </w:r>
        <w:r w:rsidR="0047657B">
          <w:rPr>
            <w:noProof/>
            <w:webHidden/>
          </w:rPr>
          <w:t>87</w:t>
        </w:r>
        <w:r w:rsidR="0047657B">
          <w:rPr>
            <w:noProof/>
            <w:webHidden/>
          </w:rPr>
          <w:fldChar w:fldCharType="end"/>
        </w:r>
      </w:hyperlink>
    </w:p>
    <w:p w14:paraId="1C67F047" w14:textId="7ECD83F6" w:rsidR="0047657B" w:rsidRDefault="00000000">
      <w:pPr>
        <w:pStyle w:val="Spistreci2"/>
        <w:rPr>
          <w:rFonts w:asciiTheme="minorHAnsi" w:eastAsiaTheme="minorEastAsia" w:hAnsiTheme="minorHAnsi" w:cstheme="minorBidi"/>
          <w:noProof/>
          <w:szCs w:val="22"/>
          <w:lang w:eastAsia="pl-PL"/>
        </w:rPr>
      </w:pPr>
      <w:hyperlink w:anchor="_Toc143855186" w:history="1">
        <w:r w:rsidR="0047657B" w:rsidRPr="0017791F">
          <w:rPr>
            <w:rStyle w:val="Hipercze"/>
            <w:noProof/>
          </w:rPr>
          <w:t>6.31.</w:t>
        </w:r>
        <w:r w:rsidR="0047657B">
          <w:rPr>
            <w:rFonts w:asciiTheme="minorHAnsi" w:eastAsiaTheme="minorEastAsia" w:hAnsiTheme="minorHAnsi" w:cstheme="minorBidi"/>
            <w:noProof/>
            <w:szCs w:val="22"/>
            <w:lang w:eastAsia="pl-PL"/>
          </w:rPr>
          <w:tab/>
        </w:r>
        <w:r w:rsidR="0047657B" w:rsidRPr="0017791F">
          <w:rPr>
            <w:rStyle w:val="Hipercze"/>
            <w:noProof/>
          </w:rPr>
          <w:t>usunZPoczekalni</w:t>
        </w:r>
        <w:r w:rsidR="0047657B">
          <w:rPr>
            <w:noProof/>
            <w:webHidden/>
          </w:rPr>
          <w:tab/>
        </w:r>
        <w:r w:rsidR="0047657B">
          <w:rPr>
            <w:noProof/>
            <w:webHidden/>
          </w:rPr>
          <w:fldChar w:fldCharType="begin"/>
        </w:r>
        <w:r w:rsidR="0047657B">
          <w:rPr>
            <w:noProof/>
            <w:webHidden/>
          </w:rPr>
          <w:instrText xml:space="preserve"> PAGEREF _Toc143855186 \h </w:instrText>
        </w:r>
        <w:r w:rsidR="0047657B">
          <w:rPr>
            <w:noProof/>
            <w:webHidden/>
          </w:rPr>
        </w:r>
        <w:r w:rsidR="0047657B">
          <w:rPr>
            <w:noProof/>
            <w:webHidden/>
          </w:rPr>
          <w:fldChar w:fldCharType="separate"/>
        </w:r>
        <w:r w:rsidR="0047657B">
          <w:rPr>
            <w:noProof/>
            <w:webHidden/>
          </w:rPr>
          <w:t>88</w:t>
        </w:r>
        <w:r w:rsidR="0047657B">
          <w:rPr>
            <w:noProof/>
            <w:webHidden/>
          </w:rPr>
          <w:fldChar w:fldCharType="end"/>
        </w:r>
      </w:hyperlink>
    </w:p>
    <w:p w14:paraId="5A7999ED" w14:textId="4AC9D013" w:rsidR="0047657B" w:rsidRDefault="00000000">
      <w:pPr>
        <w:pStyle w:val="Spistreci2"/>
        <w:rPr>
          <w:rFonts w:asciiTheme="minorHAnsi" w:eastAsiaTheme="minorEastAsia" w:hAnsiTheme="minorHAnsi" w:cstheme="minorBidi"/>
          <w:noProof/>
          <w:szCs w:val="22"/>
          <w:lang w:eastAsia="pl-PL"/>
        </w:rPr>
      </w:pPr>
      <w:hyperlink w:anchor="_Toc143855187" w:history="1">
        <w:r w:rsidR="0047657B" w:rsidRPr="0017791F">
          <w:rPr>
            <w:rStyle w:val="Hipercze"/>
            <w:noProof/>
          </w:rPr>
          <w:t>6.32.</w:t>
        </w:r>
        <w:r w:rsidR="0047657B">
          <w:rPr>
            <w:rFonts w:asciiTheme="minorHAnsi" w:eastAsiaTheme="minorEastAsia" w:hAnsiTheme="minorHAnsi" w:cstheme="minorBidi"/>
            <w:noProof/>
            <w:szCs w:val="22"/>
            <w:lang w:eastAsia="pl-PL"/>
          </w:rPr>
          <w:tab/>
        </w:r>
        <w:r w:rsidR="0047657B" w:rsidRPr="0017791F">
          <w:rPr>
            <w:rStyle w:val="Hipercze"/>
            <w:noProof/>
          </w:rPr>
          <w:t>edytujKwalfikacje</w:t>
        </w:r>
        <w:r w:rsidR="0047657B">
          <w:rPr>
            <w:noProof/>
            <w:webHidden/>
          </w:rPr>
          <w:tab/>
        </w:r>
        <w:r w:rsidR="0047657B">
          <w:rPr>
            <w:noProof/>
            <w:webHidden/>
          </w:rPr>
          <w:fldChar w:fldCharType="begin"/>
        </w:r>
        <w:r w:rsidR="0047657B">
          <w:rPr>
            <w:noProof/>
            <w:webHidden/>
          </w:rPr>
          <w:instrText xml:space="preserve"> PAGEREF _Toc143855187 \h </w:instrText>
        </w:r>
        <w:r w:rsidR="0047657B">
          <w:rPr>
            <w:noProof/>
            <w:webHidden/>
          </w:rPr>
        </w:r>
        <w:r w:rsidR="0047657B">
          <w:rPr>
            <w:noProof/>
            <w:webHidden/>
          </w:rPr>
          <w:fldChar w:fldCharType="separate"/>
        </w:r>
        <w:r w:rsidR="0047657B">
          <w:rPr>
            <w:noProof/>
            <w:webHidden/>
          </w:rPr>
          <w:t>89</w:t>
        </w:r>
        <w:r w:rsidR="0047657B">
          <w:rPr>
            <w:noProof/>
            <w:webHidden/>
          </w:rPr>
          <w:fldChar w:fldCharType="end"/>
        </w:r>
      </w:hyperlink>
    </w:p>
    <w:p w14:paraId="0612F38A" w14:textId="53B2C3AD" w:rsidR="0047657B" w:rsidRDefault="00000000">
      <w:pPr>
        <w:pStyle w:val="Spistreci2"/>
        <w:rPr>
          <w:rFonts w:asciiTheme="minorHAnsi" w:eastAsiaTheme="minorEastAsia" w:hAnsiTheme="minorHAnsi" w:cstheme="minorBidi"/>
          <w:noProof/>
          <w:szCs w:val="22"/>
          <w:lang w:eastAsia="pl-PL"/>
        </w:rPr>
      </w:pPr>
      <w:hyperlink w:anchor="_Toc143855188" w:history="1">
        <w:r w:rsidR="0047657B" w:rsidRPr="0017791F">
          <w:rPr>
            <w:rStyle w:val="Hipercze"/>
            <w:rFonts w:eastAsia="Arial"/>
            <w:noProof/>
          </w:rPr>
          <w:t>6.33.</w:t>
        </w:r>
        <w:r w:rsidR="0047657B">
          <w:rPr>
            <w:rFonts w:asciiTheme="minorHAnsi" w:eastAsiaTheme="minorEastAsia" w:hAnsiTheme="minorHAnsi" w:cstheme="minorBidi"/>
            <w:noProof/>
            <w:szCs w:val="22"/>
            <w:lang w:eastAsia="pl-PL"/>
          </w:rPr>
          <w:tab/>
        </w:r>
        <w:r w:rsidR="0047657B" w:rsidRPr="0017791F">
          <w:rPr>
            <w:rStyle w:val="Hipercze"/>
            <w:rFonts w:eastAsia="Arial"/>
            <w:noProof/>
          </w:rPr>
          <w:t>zapiszWizytyHistoryczne</w:t>
        </w:r>
        <w:r w:rsidR="0047657B">
          <w:rPr>
            <w:noProof/>
            <w:webHidden/>
          </w:rPr>
          <w:tab/>
        </w:r>
        <w:r w:rsidR="0047657B">
          <w:rPr>
            <w:noProof/>
            <w:webHidden/>
          </w:rPr>
          <w:fldChar w:fldCharType="begin"/>
        </w:r>
        <w:r w:rsidR="0047657B">
          <w:rPr>
            <w:noProof/>
            <w:webHidden/>
          </w:rPr>
          <w:instrText xml:space="preserve"> PAGEREF _Toc143855188 \h </w:instrText>
        </w:r>
        <w:r w:rsidR="0047657B">
          <w:rPr>
            <w:noProof/>
            <w:webHidden/>
          </w:rPr>
        </w:r>
        <w:r w:rsidR="0047657B">
          <w:rPr>
            <w:noProof/>
            <w:webHidden/>
          </w:rPr>
          <w:fldChar w:fldCharType="separate"/>
        </w:r>
        <w:r w:rsidR="0047657B">
          <w:rPr>
            <w:noProof/>
            <w:webHidden/>
          </w:rPr>
          <w:t>90</w:t>
        </w:r>
        <w:r w:rsidR="0047657B">
          <w:rPr>
            <w:noProof/>
            <w:webHidden/>
          </w:rPr>
          <w:fldChar w:fldCharType="end"/>
        </w:r>
      </w:hyperlink>
    </w:p>
    <w:p w14:paraId="2015B1D4" w14:textId="1745CEED" w:rsidR="0047657B" w:rsidRDefault="00000000">
      <w:pPr>
        <w:pStyle w:val="Spistreci2"/>
        <w:rPr>
          <w:rFonts w:asciiTheme="minorHAnsi" w:eastAsiaTheme="minorEastAsia" w:hAnsiTheme="minorHAnsi" w:cstheme="minorBidi"/>
          <w:noProof/>
          <w:szCs w:val="22"/>
          <w:lang w:eastAsia="pl-PL"/>
        </w:rPr>
      </w:pPr>
      <w:hyperlink w:anchor="_Toc143855189" w:history="1">
        <w:r w:rsidR="0047657B" w:rsidRPr="0017791F">
          <w:rPr>
            <w:rStyle w:val="Hipercze"/>
            <w:rFonts w:eastAsia="Arial"/>
            <w:noProof/>
          </w:rPr>
          <w:t>6.34.</w:t>
        </w:r>
        <w:r w:rsidR="0047657B">
          <w:rPr>
            <w:rFonts w:asciiTheme="minorHAnsi" w:eastAsiaTheme="minorEastAsia" w:hAnsiTheme="minorHAnsi" w:cstheme="minorBidi"/>
            <w:noProof/>
            <w:szCs w:val="22"/>
            <w:lang w:eastAsia="pl-PL"/>
          </w:rPr>
          <w:tab/>
        </w:r>
        <w:r w:rsidR="0047657B" w:rsidRPr="0017791F">
          <w:rPr>
            <w:rStyle w:val="Hipercze"/>
            <w:rFonts w:eastAsia="Arial"/>
            <w:noProof/>
          </w:rPr>
          <w:t>pobierzBazoweDaneListySlotow</w:t>
        </w:r>
        <w:r w:rsidR="0047657B">
          <w:rPr>
            <w:noProof/>
            <w:webHidden/>
          </w:rPr>
          <w:tab/>
        </w:r>
        <w:r w:rsidR="0047657B">
          <w:rPr>
            <w:noProof/>
            <w:webHidden/>
          </w:rPr>
          <w:fldChar w:fldCharType="begin"/>
        </w:r>
        <w:r w:rsidR="0047657B">
          <w:rPr>
            <w:noProof/>
            <w:webHidden/>
          </w:rPr>
          <w:instrText xml:space="preserve"> PAGEREF _Toc143855189 \h </w:instrText>
        </w:r>
        <w:r w:rsidR="0047657B">
          <w:rPr>
            <w:noProof/>
            <w:webHidden/>
          </w:rPr>
        </w:r>
        <w:r w:rsidR="0047657B">
          <w:rPr>
            <w:noProof/>
            <w:webHidden/>
          </w:rPr>
          <w:fldChar w:fldCharType="separate"/>
        </w:r>
        <w:r w:rsidR="0047657B">
          <w:rPr>
            <w:noProof/>
            <w:webHidden/>
          </w:rPr>
          <w:t>92</w:t>
        </w:r>
        <w:r w:rsidR="0047657B">
          <w:rPr>
            <w:noProof/>
            <w:webHidden/>
          </w:rPr>
          <w:fldChar w:fldCharType="end"/>
        </w:r>
      </w:hyperlink>
    </w:p>
    <w:p w14:paraId="7B53CA6F" w14:textId="54C2B6CF" w:rsidR="0047657B" w:rsidRDefault="00000000">
      <w:pPr>
        <w:pStyle w:val="Spistreci2"/>
        <w:rPr>
          <w:rFonts w:asciiTheme="minorHAnsi" w:eastAsiaTheme="minorEastAsia" w:hAnsiTheme="minorHAnsi" w:cstheme="minorBidi"/>
          <w:noProof/>
          <w:szCs w:val="22"/>
          <w:lang w:eastAsia="pl-PL"/>
        </w:rPr>
      </w:pPr>
      <w:hyperlink w:anchor="_Toc143855190" w:history="1">
        <w:r w:rsidR="0047657B" w:rsidRPr="0017791F">
          <w:rPr>
            <w:rStyle w:val="Hipercze"/>
            <w:rFonts w:eastAsia="Arial"/>
            <w:noProof/>
          </w:rPr>
          <w:t>6.35.</w:t>
        </w:r>
        <w:r w:rsidR="0047657B">
          <w:rPr>
            <w:rFonts w:asciiTheme="minorHAnsi" w:eastAsiaTheme="minorEastAsia" w:hAnsiTheme="minorHAnsi" w:cstheme="minorBidi"/>
            <w:noProof/>
            <w:szCs w:val="22"/>
            <w:lang w:eastAsia="pl-PL"/>
          </w:rPr>
          <w:tab/>
        </w:r>
        <w:r w:rsidR="0047657B" w:rsidRPr="0017791F">
          <w:rPr>
            <w:rStyle w:val="Hipercze"/>
            <w:rFonts w:eastAsia="Arial"/>
            <w:noProof/>
          </w:rPr>
          <w:t>pobierzDaneSlotu</w:t>
        </w:r>
        <w:r w:rsidR="0047657B">
          <w:rPr>
            <w:noProof/>
            <w:webHidden/>
          </w:rPr>
          <w:tab/>
        </w:r>
        <w:r w:rsidR="0047657B">
          <w:rPr>
            <w:noProof/>
            <w:webHidden/>
          </w:rPr>
          <w:fldChar w:fldCharType="begin"/>
        </w:r>
        <w:r w:rsidR="0047657B">
          <w:rPr>
            <w:noProof/>
            <w:webHidden/>
          </w:rPr>
          <w:instrText xml:space="preserve"> PAGEREF _Toc143855190 \h </w:instrText>
        </w:r>
        <w:r w:rsidR="0047657B">
          <w:rPr>
            <w:noProof/>
            <w:webHidden/>
          </w:rPr>
        </w:r>
        <w:r w:rsidR="0047657B">
          <w:rPr>
            <w:noProof/>
            <w:webHidden/>
          </w:rPr>
          <w:fldChar w:fldCharType="separate"/>
        </w:r>
        <w:r w:rsidR="0047657B">
          <w:rPr>
            <w:noProof/>
            <w:webHidden/>
          </w:rPr>
          <w:t>93</w:t>
        </w:r>
        <w:r w:rsidR="0047657B">
          <w:rPr>
            <w:noProof/>
            <w:webHidden/>
          </w:rPr>
          <w:fldChar w:fldCharType="end"/>
        </w:r>
      </w:hyperlink>
    </w:p>
    <w:p w14:paraId="5889FBE9" w14:textId="25C52FA7" w:rsidR="0047657B" w:rsidRDefault="00000000">
      <w:pPr>
        <w:pStyle w:val="Spistreci2"/>
        <w:rPr>
          <w:rFonts w:asciiTheme="minorHAnsi" w:eastAsiaTheme="minorEastAsia" w:hAnsiTheme="minorHAnsi" w:cstheme="minorBidi"/>
          <w:noProof/>
          <w:szCs w:val="22"/>
          <w:lang w:eastAsia="pl-PL"/>
        </w:rPr>
      </w:pPr>
      <w:hyperlink w:anchor="_Toc143855191" w:history="1">
        <w:r w:rsidR="0047657B" w:rsidRPr="0017791F">
          <w:rPr>
            <w:rStyle w:val="Hipercze"/>
            <w:rFonts w:eastAsia="Arial"/>
            <w:noProof/>
          </w:rPr>
          <w:t>6.36.</w:t>
        </w:r>
        <w:r w:rsidR="0047657B">
          <w:rPr>
            <w:rFonts w:asciiTheme="minorHAnsi" w:eastAsiaTheme="minorEastAsia" w:hAnsiTheme="minorHAnsi" w:cstheme="minorBidi"/>
            <w:noProof/>
            <w:szCs w:val="22"/>
            <w:lang w:eastAsia="pl-PL"/>
          </w:rPr>
          <w:tab/>
        </w:r>
        <w:r w:rsidR="0047657B" w:rsidRPr="0017791F">
          <w:rPr>
            <w:rStyle w:val="Hipercze"/>
            <w:rFonts w:eastAsia="Arial"/>
            <w:noProof/>
          </w:rPr>
          <w:t>pobierzPrognozowanyTermin</w:t>
        </w:r>
        <w:r w:rsidR="0047657B">
          <w:rPr>
            <w:noProof/>
            <w:webHidden/>
          </w:rPr>
          <w:tab/>
        </w:r>
        <w:r w:rsidR="0047657B">
          <w:rPr>
            <w:noProof/>
            <w:webHidden/>
          </w:rPr>
          <w:fldChar w:fldCharType="begin"/>
        </w:r>
        <w:r w:rsidR="0047657B">
          <w:rPr>
            <w:noProof/>
            <w:webHidden/>
          </w:rPr>
          <w:instrText xml:space="preserve"> PAGEREF _Toc143855191 \h </w:instrText>
        </w:r>
        <w:r w:rsidR="0047657B">
          <w:rPr>
            <w:noProof/>
            <w:webHidden/>
          </w:rPr>
        </w:r>
        <w:r w:rsidR="0047657B">
          <w:rPr>
            <w:noProof/>
            <w:webHidden/>
          </w:rPr>
          <w:fldChar w:fldCharType="separate"/>
        </w:r>
        <w:r w:rsidR="0047657B">
          <w:rPr>
            <w:noProof/>
            <w:webHidden/>
          </w:rPr>
          <w:t>95</w:t>
        </w:r>
        <w:r w:rsidR="0047657B">
          <w:rPr>
            <w:noProof/>
            <w:webHidden/>
          </w:rPr>
          <w:fldChar w:fldCharType="end"/>
        </w:r>
      </w:hyperlink>
    </w:p>
    <w:p w14:paraId="4091EF96" w14:textId="16EC649C" w:rsidR="0047657B" w:rsidRDefault="00000000">
      <w:pPr>
        <w:pStyle w:val="Spistreci2"/>
        <w:rPr>
          <w:rFonts w:asciiTheme="minorHAnsi" w:eastAsiaTheme="minorEastAsia" w:hAnsiTheme="minorHAnsi" w:cstheme="minorBidi"/>
          <w:noProof/>
          <w:szCs w:val="22"/>
          <w:lang w:eastAsia="pl-PL"/>
        </w:rPr>
      </w:pPr>
      <w:hyperlink w:anchor="_Toc143855192" w:history="1">
        <w:r w:rsidR="0047657B" w:rsidRPr="0017791F">
          <w:rPr>
            <w:rStyle w:val="Hipercze"/>
            <w:noProof/>
          </w:rPr>
          <w:t>6.37.</w:t>
        </w:r>
        <w:r w:rsidR="0047657B">
          <w:rPr>
            <w:rFonts w:asciiTheme="minorHAnsi" w:eastAsiaTheme="minorEastAsia" w:hAnsiTheme="minorHAnsi" w:cstheme="minorBidi"/>
            <w:noProof/>
            <w:szCs w:val="22"/>
            <w:lang w:eastAsia="pl-PL"/>
          </w:rPr>
          <w:tab/>
        </w:r>
        <w:r w:rsidR="0047657B" w:rsidRPr="0017791F">
          <w:rPr>
            <w:rStyle w:val="Hipercze"/>
            <w:noProof/>
          </w:rPr>
          <w:t>aktywujMus</w:t>
        </w:r>
        <w:r w:rsidR="0047657B">
          <w:rPr>
            <w:noProof/>
            <w:webHidden/>
          </w:rPr>
          <w:tab/>
        </w:r>
        <w:r w:rsidR="0047657B">
          <w:rPr>
            <w:noProof/>
            <w:webHidden/>
          </w:rPr>
          <w:fldChar w:fldCharType="begin"/>
        </w:r>
        <w:r w:rsidR="0047657B">
          <w:rPr>
            <w:noProof/>
            <w:webHidden/>
          </w:rPr>
          <w:instrText xml:space="preserve"> PAGEREF _Toc143855192 \h </w:instrText>
        </w:r>
        <w:r w:rsidR="0047657B">
          <w:rPr>
            <w:noProof/>
            <w:webHidden/>
          </w:rPr>
        </w:r>
        <w:r w:rsidR="0047657B">
          <w:rPr>
            <w:noProof/>
            <w:webHidden/>
          </w:rPr>
          <w:fldChar w:fldCharType="separate"/>
        </w:r>
        <w:r w:rsidR="0047657B">
          <w:rPr>
            <w:noProof/>
            <w:webHidden/>
          </w:rPr>
          <w:t>96</w:t>
        </w:r>
        <w:r w:rsidR="0047657B">
          <w:rPr>
            <w:noProof/>
            <w:webHidden/>
          </w:rPr>
          <w:fldChar w:fldCharType="end"/>
        </w:r>
      </w:hyperlink>
    </w:p>
    <w:p w14:paraId="39A13472" w14:textId="0158FE6F" w:rsidR="0047657B" w:rsidRDefault="00000000">
      <w:pPr>
        <w:pStyle w:val="Spistreci2"/>
        <w:rPr>
          <w:rFonts w:asciiTheme="minorHAnsi" w:eastAsiaTheme="minorEastAsia" w:hAnsiTheme="minorHAnsi" w:cstheme="minorBidi"/>
          <w:noProof/>
          <w:szCs w:val="22"/>
          <w:lang w:eastAsia="pl-PL"/>
        </w:rPr>
      </w:pPr>
      <w:hyperlink w:anchor="_Toc143855193" w:history="1">
        <w:r w:rsidR="0047657B" w:rsidRPr="0017791F">
          <w:rPr>
            <w:rStyle w:val="Hipercze"/>
            <w:noProof/>
          </w:rPr>
          <w:t>6.38.</w:t>
        </w:r>
        <w:r w:rsidR="0047657B">
          <w:rPr>
            <w:rFonts w:asciiTheme="minorHAnsi" w:eastAsiaTheme="minorEastAsia" w:hAnsiTheme="minorHAnsi" w:cstheme="minorBidi"/>
            <w:noProof/>
            <w:szCs w:val="22"/>
            <w:lang w:eastAsia="pl-PL"/>
          </w:rPr>
          <w:tab/>
        </w:r>
        <w:r w:rsidR="0047657B" w:rsidRPr="0017791F">
          <w:rPr>
            <w:rStyle w:val="Hipercze"/>
            <w:noProof/>
          </w:rPr>
          <w:t>zasilenieInicjalnie</w:t>
        </w:r>
        <w:r w:rsidR="0047657B">
          <w:rPr>
            <w:noProof/>
            <w:webHidden/>
          </w:rPr>
          <w:tab/>
        </w:r>
        <w:r w:rsidR="0047657B">
          <w:rPr>
            <w:noProof/>
            <w:webHidden/>
          </w:rPr>
          <w:fldChar w:fldCharType="begin"/>
        </w:r>
        <w:r w:rsidR="0047657B">
          <w:rPr>
            <w:noProof/>
            <w:webHidden/>
          </w:rPr>
          <w:instrText xml:space="preserve"> PAGEREF _Toc143855193 \h </w:instrText>
        </w:r>
        <w:r w:rsidR="0047657B">
          <w:rPr>
            <w:noProof/>
            <w:webHidden/>
          </w:rPr>
        </w:r>
        <w:r w:rsidR="0047657B">
          <w:rPr>
            <w:noProof/>
            <w:webHidden/>
          </w:rPr>
          <w:fldChar w:fldCharType="separate"/>
        </w:r>
        <w:r w:rsidR="0047657B">
          <w:rPr>
            <w:noProof/>
            <w:webHidden/>
          </w:rPr>
          <w:t>97</w:t>
        </w:r>
        <w:r w:rsidR="0047657B">
          <w:rPr>
            <w:noProof/>
            <w:webHidden/>
          </w:rPr>
          <w:fldChar w:fldCharType="end"/>
        </w:r>
      </w:hyperlink>
    </w:p>
    <w:p w14:paraId="7865C2EA" w14:textId="0BAED429" w:rsidR="0047657B" w:rsidRDefault="00000000">
      <w:pPr>
        <w:pStyle w:val="Spistreci2"/>
        <w:rPr>
          <w:rFonts w:asciiTheme="minorHAnsi" w:eastAsiaTheme="minorEastAsia" w:hAnsiTheme="minorHAnsi" w:cstheme="minorBidi"/>
          <w:noProof/>
          <w:szCs w:val="22"/>
          <w:lang w:eastAsia="pl-PL"/>
        </w:rPr>
      </w:pPr>
      <w:hyperlink w:anchor="_Toc143855194" w:history="1">
        <w:r w:rsidR="0047657B" w:rsidRPr="0017791F">
          <w:rPr>
            <w:rStyle w:val="Hipercze"/>
            <w:noProof/>
          </w:rPr>
          <w:t>6.39.</w:t>
        </w:r>
        <w:r w:rsidR="0047657B">
          <w:rPr>
            <w:rFonts w:asciiTheme="minorHAnsi" w:eastAsiaTheme="minorEastAsia" w:hAnsiTheme="minorHAnsi" w:cstheme="minorBidi"/>
            <w:noProof/>
            <w:szCs w:val="22"/>
            <w:lang w:eastAsia="pl-PL"/>
          </w:rPr>
          <w:tab/>
        </w:r>
        <w:r w:rsidR="0047657B" w:rsidRPr="0017791F">
          <w:rPr>
            <w:rStyle w:val="Hipercze"/>
            <w:noProof/>
          </w:rPr>
          <w:t>pobierzListeZadanZasileniaInicjalnego</w:t>
        </w:r>
        <w:r w:rsidR="0047657B">
          <w:rPr>
            <w:noProof/>
            <w:webHidden/>
          </w:rPr>
          <w:tab/>
        </w:r>
        <w:r w:rsidR="0047657B">
          <w:rPr>
            <w:noProof/>
            <w:webHidden/>
          </w:rPr>
          <w:fldChar w:fldCharType="begin"/>
        </w:r>
        <w:r w:rsidR="0047657B">
          <w:rPr>
            <w:noProof/>
            <w:webHidden/>
          </w:rPr>
          <w:instrText xml:space="preserve"> PAGEREF _Toc143855194 \h </w:instrText>
        </w:r>
        <w:r w:rsidR="0047657B">
          <w:rPr>
            <w:noProof/>
            <w:webHidden/>
          </w:rPr>
        </w:r>
        <w:r w:rsidR="0047657B">
          <w:rPr>
            <w:noProof/>
            <w:webHidden/>
          </w:rPr>
          <w:fldChar w:fldCharType="separate"/>
        </w:r>
        <w:r w:rsidR="0047657B">
          <w:rPr>
            <w:noProof/>
            <w:webHidden/>
          </w:rPr>
          <w:t>99</w:t>
        </w:r>
        <w:r w:rsidR="0047657B">
          <w:rPr>
            <w:noProof/>
            <w:webHidden/>
          </w:rPr>
          <w:fldChar w:fldCharType="end"/>
        </w:r>
      </w:hyperlink>
    </w:p>
    <w:p w14:paraId="72F3927A" w14:textId="4A237A39" w:rsidR="0047657B" w:rsidRDefault="00000000">
      <w:pPr>
        <w:pStyle w:val="Spistreci2"/>
        <w:rPr>
          <w:rFonts w:asciiTheme="minorHAnsi" w:eastAsiaTheme="minorEastAsia" w:hAnsiTheme="minorHAnsi" w:cstheme="minorBidi"/>
          <w:noProof/>
          <w:szCs w:val="22"/>
          <w:lang w:eastAsia="pl-PL"/>
        </w:rPr>
      </w:pPr>
      <w:hyperlink w:anchor="_Toc143855195" w:history="1">
        <w:r w:rsidR="0047657B" w:rsidRPr="0017791F">
          <w:rPr>
            <w:rStyle w:val="Hipercze"/>
            <w:noProof/>
          </w:rPr>
          <w:t>6.40.</w:t>
        </w:r>
        <w:r w:rsidR="0047657B">
          <w:rPr>
            <w:rFonts w:asciiTheme="minorHAnsi" w:eastAsiaTheme="minorEastAsia" w:hAnsiTheme="minorHAnsi" w:cstheme="minorBidi"/>
            <w:noProof/>
            <w:szCs w:val="22"/>
            <w:lang w:eastAsia="pl-PL"/>
          </w:rPr>
          <w:tab/>
        </w:r>
        <w:r w:rsidR="0047657B" w:rsidRPr="0017791F">
          <w:rPr>
            <w:rStyle w:val="Hipercze"/>
            <w:noProof/>
          </w:rPr>
          <w:t>pobierzSzczegolyZasileniaInicjalnego</w:t>
        </w:r>
        <w:r w:rsidR="0047657B">
          <w:rPr>
            <w:noProof/>
            <w:webHidden/>
          </w:rPr>
          <w:tab/>
        </w:r>
        <w:r w:rsidR="0047657B">
          <w:rPr>
            <w:noProof/>
            <w:webHidden/>
          </w:rPr>
          <w:fldChar w:fldCharType="begin"/>
        </w:r>
        <w:r w:rsidR="0047657B">
          <w:rPr>
            <w:noProof/>
            <w:webHidden/>
          </w:rPr>
          <w:instrText xml:space="preserve"> PAGEREF _Toc143855195 \h </w:instrText>
        </w:r>
        <w:r w:rsidR="0047657B">
          <w:rPr>
            <w:noProof/>
            <w:webHidden/>
          </w:rPr>
        </w:r>
        <w:r w:rsidR="0047657B">
          <w:rPr>
            <w:noProof/>
            <w:webHidden/>
          </w:rPr>
          <w:fldChar w:fldCharType="separate"/>
        </w:r>
        <w:r w:rsidR="0047657B">
          <w:rPr>
            <w:noProof/>
            <w:webHidden/>
          </w:rPr>
          <w:t>101</w:t>
        </w:r>
        <w:r w:rsidR="0047657B">
          <w:rPr>
            <w:noProof/>
            <w:webHidden/>
          </w:rPr>
          <w:fldChar w:fldCharType="end"/>
        </w:r>
      </w:hyperlink>
    </w:p>
    <w:p w14:paraId="05473BC0" w14:textId="68CD44CC" w:rsidR="0047657B" w:rsidRDefault="00000000">
      <w:pPr>
        <w:pStyle w:val="Spistreci2"/>
        <w:rPr>
          <w:rFonts w:asciiTheme="minorHAnsi" w:eastAsiaTheme="minorEastAsia" w:hAnsiTheme="minorHAnsi" w:cstheme="minorBidi"/>
          <w:noProof/>
          <w:szCs w:val="22"/>
          <w:lang w:eastAsia="pl-PL"/>
        </w:rPr>
      </w:pPr>
      <w:hyperlink w:anchor="_Toc143855196" w:history="1">
        <w:r w:rsidR="0047657B" w:rsidRPr="0017791F">
          <w:rPr>
            <w:rStyle w:val="Hipercze"/>
            <w:noProof/>
          </w:rPr>
          <w:t>6.41.</w:t>
        </w:r>
        <w:r w:rsidR="0047657B">
          <w:rPr>
            <w:rFonts w:asciiTheme="minorHAnsi" w:eastAsiaTheme="minorEastAsia" w:hAnsiTheme="minorHAnsi" w:cstheme="minorBidi"/>
            <w:noProof/>
            <w:szCs w:val="22"/>
            <w:lang w:eastAsia="pl-PL"/>
          </w:rPr>
          <w:tab/>
        </w:r>
        <w:r w:rsidR="0047657B" w:rsidRPr="0017791F">
          <w:rPr>
            <w:rStyle w:val="Hipercze"/>
            <w:rFonts w:eastAsia="Arial"/>
            <w:noProof/>
          </w:rPr>
          <w:t>anulujRezerwacjeWizyty</w:t>
        </w:r>
        <w:r w:rsidR="0047657B">
          <w:rPr>
            <w:noProof/>
            <w:webHidden/>
          </w:rPr>
          <w:tab/>
        </w:r>
        <w:r w:rsidR="0047657B">
          <w:rPr>
            <w:noProof/>
            <w:webHidden/>
          </w:rPr>
          <w:fldChar w:fldCharType="begin"/>
        </w:r>
        <w:r w:rsidR="0047657B">
          <w:rPr>
            <w:noProof/>
            <w:webHidden/>
          </w:rPr>
          <w:instrText xml:space="preserve"> PAGEREF _Toc143855196 \h </w:instrText>
        </w:r>
        <w:r w:rsidR="0047657B">
          <w:rPr>
            <w:noProof/>
            <w:webHidden/>
          </w:rPr>
        </w:r>
        <w:r w:rsidR="0047657B">
          <w:rPr>
            <w:noProof/>
            <w:webHidden/>
          </w:rPr>
          <w:fldChar w:fldCharType="separate"/>
        </w:r>
        <w:r w:rsidR="0047657B">
          <w:rPr>
            <w:noProof/>
            <w:webHidden/>
          </w:rPr>
          <w:t>103</w:t>
        </w:r>
        <w:r w:rsidR="0047657B">
          <w:rPr>
            <w:noProof/>
            <w:webHidden/>
          </w:rPr>
          <w:fldChar w:fldCharType="end"/>
        </w:r>
      </w:hyperlink>
    </w:p>
    <w:p w14:paraId="18CBD7BF" w14:textId="518DD4CF" w:rsidR="0047657B" w:rsidRDefault="00000000">
      <w:pPr>
        <w:pStyle w:val="Spistreci2"/>
        <w:rPr>
          <w:rFonts w:asciiTheme="minorHAnsi" w:eastAsiaTheme="minorEastAsia" w:hAnsiTheme="minorHAnsi" w:cstheme="minorBidi"/>
          <w:noProof/>
          <w:szCs w:val="22"/>
          <w:lang w:eastAsia="pl-PL"/>
        </w:rPr>
      </w:pPr>
      <w:hyperlink w:anchor="_Toc143855197" w:history="1">
        <w:r w:rsidR="0047657B" w:rsidRPr="0017791F">
          <w:rPr>
            <w:rStyle w:val="Hipercze"/>
            <w:noProof/>
          </w:rPr>
          <w:t>6.42.</w:t>
        </w:r>
        <w:r w:rsidR="0047657B">
          <w:rPr>
            <w:rFonts w:asciiTheme="minorHAnsi" w:eastAsiaTheme="minorEastAsia" w:hAnsiTheme="minorHAnsi" w:cstheme="minorBidi"/>
            <w:noProof/>
            <w:szCs w:val="22"/>
            <w:lang w:eastAsia="pl-PL"/>
          </w:rPr>
          <w:tab/>
        </w:r>
        <w:r w:rsidR="0047657B" w:rsidRPr="0017791F">
          <w:rPr>
            <w:rStyle w:val="Hipercze"/>
            <w:rFonts w:eastAsia="Arial"/>
            <w:noProof/>
          </w:rPr>
          <w:t>pobierzDaneOstatniejDawkiSzczepionki</w:t>
        </w:r>
        <w:r w:rsidR="0047657B">
          <w:rPr>
            <w:noProof/>
            <w:webHidden/>
          </w:rPr>
          <w:tab/>
        </w:r>
        <w:r w:rsidR="0047657B">
          <w:rPr>
            <w:noProof/>
            <w:webHidden/>
          </w:rPr>
          <w:fldChar w:fldCharType="begin"/>
        </w:r>
        <w:r w:rsidR="0047657B">
          <w:rPr>
            <w:noProof/>
            <w:webHidden/>
          </w:rPr>
          <w:instrText xml:space="preserve"> PAGEREF _Toc143855197 \h </w:instrText>
        </w:r>
        <w:r w:rsidR="0047657B">
          <w:rPr>
            <w:noProof/>
            <w:webHidden/>
          </w:rPr>
        </w:r>
        <w:r w:rsidR="0047657B">
          <w:rPr>
            <w:noProof/>
            <w:webHidden/>
          </w:rPr>
          <w:fldChar w:fldCharType="separate"/>
        </w:r>
        <w:r w:rsidR="0047657B">
          <w:rPr>
            <w:noProof/>
            <w:webHidden/>
          </w:rPr>
          <w:t>104</w:t>
        </w:r>
        <w:r w:rsidR="0047657B">
          <w:rPr>
            <w:noProof/>
            <w:webHidden/>
          </w:rPr>
          <w:fldChar w:fldCharType="end"/>
        </w:r>
      </w:hyperlink>
    </w:p>
    <w:p w14:paraId="5F206731" w14:textId="477A6BCD" w:rsidR="0047657B" w:rsidRDefault="00000000">
      <w:pPr>
        <w:pStyle w:val="Spistreci2"/>
        <w:rPr>
          <w:rFonts w:asciiTheme="minorHAnsi" w:eastAsiaTheme="minorEastAsia" w:hAnsiTheme="minorHAnsi" w:cstheme="minorBidi"/>
          <w:noProof/>
          <w:szCs w:val="22"/>
          <w:lang w:eastAsia="pl-PL"/>
        </w:rPr>
      </w:pPr>
      <w:hyperlink w:anchor="_Toc143855198" w:history="1">
        <w:r w:rsidR="0047657B" w:rsidRPr="0017791F">
          <w:rPr>
            <w:rStyle w:val="Hipercze"/>
            <w:noProof/>
          </w:rPr>
          <w:t>6.43.</w:t>
        </w:r>
        <w:r w:rsidR="0047657B">
          <w:rPr>
            <w:rFonts w:asciiTheme="minorHAnsi" w:eastAsiaTheme="minorEastAsia" w:hAnsiTheme="minorHAnsi" w:cstheme="minorBidi"/>
            <w:noProof/>
            <w:szCs w:val="22"/>
            <w:lang w:eastAsia="pl-PL"/>
          </w:rPr>
          <w:tab/>
        </w:r>
        <w:r w:rsidR="0047657B" w:rsidRPr="0017791F">
          <w:rPr>
            <w:rStyle w:val="Hipercze"/>
            <w:rFonts w:eastAsia="Arial"/>
            <w:noProof/>
          </w:rPr>
          <w:t>realizujWizyte</w:t>
        </w:r>
        <w:r w:rsidR="0047657B">
          <w:rPr>
            <w:noProof/>
            <w:webHidden/>
          </w:rPr>
          <w:tab/>
        </w:r>
        <w:r w:rsidR="0047657B">
          <w:rPr>
            <w:noProof/>
            <w:webHidden/>
          </w:rPr>
          <w:fldChar w:fldCharType="begin"/>
        </w:r>
        <w:r w:rsidR="0047657B">
          <w:rPr>
            <w:noProof/>
            <w:webHidden/>
          </w:rPr>
          <w:instrText xml:space="preserve"> PAGEREF _Toc143855198 \h </w:instrText>
        </w:r>
        <w:r w:rsidR="0047657B">
          <w:rPr>
            <w:noProof/>
            <w:webHidden/>
          </w:rPr>
        </w:r>
        <w:r w:rsidR="0047657B">
          <w:rPr>
            <w:noProof/>
            <w:webHidden/>
          </w:rPr>
          <w:fldChar w:fldCharType="separate"/>
        </w:r>
        <w:r w:rsidR="0047657B">
          <w:rPr>
            <w:noProof/>
            <w:webHidden/>
          </w:rPr>
          <w:t>105</w:t>
        </w:r>
        <w:r w:rsidR="0047657B">
          <w:rPr>
            <w:noProof/>
            <w:webHidden/>
          </w:rPr>
          <w:fldChar w:fldCharType="end"/>
        </w:r>
      </w:hyperlink>
    </w:p>
    <w:p w14:paraId="7923B477" w14:textId="7B2AA388" w:rsidR="0047657B" w:rsidRDefault="00000000">
      <w:pPr>
        <w:pStyle w:val="Spistreci2"/>
        <w:rPr>
          <w:rFonts w:asciiTheme="minorHAnsi" w:eastAsiaTheme="minorEastAsia" w:hAnsiTheme="minorHAnsi" w:cstheme="minorBidi"/>
          <w:noProof/>
          <w:szCs w:val="22"/>
          <w:lang w:eastAsia="pl-PL"/>
        </w:rPr>
      </w:pPr>
      <w:hyperlink w:anchor="_Toc143855199" w:history="1">
        <w:r w:rsidR="0047657B" w:rsidRPr="0017791F">
          <w:rPr>
            <w:rStyle w:val="Hipercze"/>
            <w:noProof/>
          </w:rPr>
          <w:t>6.44.</w:t>
        </w:r>
        <w:r w:rsidR="0047657B">
          <w:rPr>
            <w:rFonts w:asciiTheme="minorHAnsi" w:eastAsiaTheme="minorEastAsia" w:hAnsiTheme="minorHAnsi" w:cstheme="minorBidi"/>
            <w:noProof/>
            <w:szCs w:val="22"/>
            <w:lang w:eastAsia="pl-PL"/>
          </w:rPr>
          <w:tab/>
        </w:r>
        <w:r w:rsidR="0047657B" w:rsidRPr="0017791F">
          <w:rPr>
            <w:rStyle w:val="Hipercze"/>
            <w:rFonts w:eastAsia="Arial"/>
            <w:noProof/>
          </w:rPr>
          <w:t>cofnijRealizacjeWizyty</w:t>
        </w:r>
        <w:r w:rsidR="0047657B">
          <w:rPr>
            <w:noProof/>
            <w:webHidden/>
          </w:rPr>
          <w:tab/>
        </w:r>
        <w:r w:rsidR="0047657B">
          <w:rPr>
            <w:noProof/>
            <w:webHidden/>
          </w:rPr>
          <w:fldChar w:fldCharType="begin"/>
        </w:r>
        <w:r w:rsidR="0047657B">
          <w:rPr>
            <w:noProof/>
            <w:webHidden/>
          </w:rPr>
          <w:instrText xml:space="preserve"> PAGEREF _Toc143855199 \h </w:instrText>
        </w:r>
        <w:r w:rsidR="0047657B">
          <w:rPr>
            <w:noProof/>
            <w:webHidden/>
          </w:rPr>
        </w:r>
        <w:r w:rsidR="0047657B">
          <w:rPr>
            <w:noProof/>
            <w:webHidden/>
          </w:rPr>
          <w:fldChar w:fldCharType="separate"/>
        </w:r>
        <w:r w:rsidR="0047657B">
          <w:rPr>
            <w:noProof/>
            <w:webHidden/>
          </w:rPr>
          <w:t>107</w:t>
        </w:r>
        <w:r w:rsidR="0047657B">
          <w:rPr>
            <w:noProof/>
            <w:webHidden/>
          </w:rPr>
          <w:fldChar w:fldCharType="end"/>
        </w:r>
      </w:hyperlink>
    </w:p>
    <w:p w14:paraId="69CF281F" w14:textId="2AA4973E" w:rsidR="0047657B" w:rsidRDefault="00000000">
      <w:pPr>
        <w:pStyle w:val="Spistreci2"/>
        <w:rPr>
          <w:rFonts w:asciiTheme="minorHAnsi" w:eastAsiaTheme="minorEastAsia" w:hAnsiTheme="minorHAnsi" w:cstheme="minorBidi"/>
          <w:noProof/>
          <w:szCs w:val="22"/>
          <w:lang w:eastAsia="pl-PL"/>
        </w:rPr>
      </w:pPr>
      <w:hyperlink w:anchor="_Toc143855200" w:history="1">
        <w:r w:rsidR="0047657B" w:rsidRPr="0017791F">
          <w:rPr>
            <w:rStyle w:val="Hipercze"/>
            <w:noProof/>
          </w:rPr>
          <w:t>6.45.</w:t>
        </w:r>
        <w:r w:rsidR="0047657B">
          <w:rPr>
            <w:rFonts w:asciiTheme="minorHAnsi" w:eastAsiaTheme="minorEastAsia" w:hAnsiTheme="minorHAnsi" w:cstheme="minorBidi"/>
            <w:noProof/>
            <w:szCs w:val="22"/>
            <w:lang w:eastAsia="pl-PL"/>
          </w:rPr>
          <w:tab/>
        </w:r>
        <w:r w:rsidR="0047657B" w:rsidRPr="0017791F">
          <w:rPr>
            <w:rStyle w:val="Hipercze"/>
            <w:rFonts w:eastAsia="Arial"/>
            <w:noProof/>
          </w:rPr>
          <w:t>zmienDateSlotu</w:t>
        </w:r>
        <w:r w:rsidR="0047657B">
          <w:rPr>
            <w:noProof/>
            <w:webHidden/>
          </w:rPr>
          <w:tab/>
        </w:r>
        <w:r w:rsidR="0047657B">
          <w:rPr>
            <w:noProof/>
            <w:webHidden/>
          </w:rPr>
          <w:fldChar w:fldCharType="begin"/>
        </w:r>
        <w:r w:rsidR="0047657B">
          <w:rPr>
            <w:noProof/>
            <w:webHidden/>
          </w:rPr>
          <w:instrText xml:space="preserve"> PAGEREF _Toc143855200 \h </w:instrText>
        </w:r>
        <w:r w:rsidR="0047657B">
          <w:rPr>
            <w:noProof/>
            <w:webHidden/>
          </w:rPr>
        </w:r>
        <w:r w:rsidR="0047657B">
          <w:rPr>
            <w:noProof/>
            <w:webHidden/>
          </w:rPr>
          <w:fldChar w:fldCharType="separate"/>
        </w:r>
        <w:r w:rsidR="0047657B">
          <w:rPr>
            <w:noProof/>
            <w:webHidden/>
          </w:rPr>
          <w:t>108</w:t>
        </w:r>
        <w:r w:rsidR="0047657B">
          <w:rPr>
            <w:noProof/>
            <w:webHidden/>
          </w:rPr>
          <w:fldChar w:fldCharType="end"/>
        </w:r>
      </w:hyperlink>
    </w:p>
    <w:p w14:paraId="4B4326DF" w14:textId="136D34A0" w:rsidR="0047657B" w:rsidRDefault="00000000">
      <w:pPr>
        <w:pStyle w:val="Spistreci2"/>
        <w:rPr>
          <w:rFonts w:asciiTheme="minorHAnsi" w:eastAsiaTheme="minorEastAsia" w:hAnsiTheme="minorHAnsi" w:cstheme="minorBidi"/>
          <w:noProof/>
          <w:szCs w:val="22"/>
          <w:lang w:eastAsia="pl-PL"/>
        </w:rPr>
      </w:pPr>
      <w:hyperlink w:anchor="_Toc143855201" w:history="1">
        <w:r w:rsidR="0047657B" w:rsidRPr="0017791F">
          <w:rPr>
            <w:rStyle w:val="Hipercze"/>
            <w:noProof/>
          </w:rPr>
          <w:t>6.46.</w:t>
        </w:r>
        <w:r w:rsidR="0047657B">
          <w:rPr>
            <w:rFonts w:asciiTheme="minorHAnsi" w:eastAsiaTheme="minorEastAsia" w:hAnsiTheme="minorHAnsi" w:cstheme="minorBidi"/>
            <w:noProof/>
            <w:szCs w:val="22"/>
            <w:lang w:eastAsia="pl-PL"/>
          </w:rPr>
          <w:tab/>
        </w:r>
        <w:r w:rsidR="0047657B" w:rsidRPr="0017791F">
          <w:rPr>
            <w:rStyle w:val="Hipercze"/>
            <w:noProof/>
          </w:rPr>
          <w:t>Usługi w trakcie tworzenia</w:t>
        </w:r>
        <w:r w:rsidR="0047657B">
          <w:rPr>
            <w:noProof/>
            <w:webHidden/>
          </w:rPr>
          <w:tab/>
        </w:r>
        <w:r w:rsidR="0047657B">
          <w:rPr>
            <w:noProof/>
            <w:webHidden/>
          </w:rPr>
          <w:fldChar w:fldCharType="begin"/>
        </w:r>
        <w:r w:rsidR="0047657B">
          <w:rPr>
            <w:noProof/>
            <w:webHidden/>
          </w:rPr>
          <w:instrText xml:space="preserve"> PAGEREF _Toc143855201 \h </w:instrText>
        </w:r>
        <w:r w:rsidR="0047657B">
          <w:rPr>
            <w:noProof/>
            <w:webHidden/>
          </w:rPr>
        </w:r>
        <w:r w:rsidR="0047657B">
          <w:rPr>
            <w:noProof/>
            <w:webHidden/>
          </w:rPr>
          <w:fldChar w:fldCharType="separate"/>
        </w:r>
        <w:r w:rsidR="0047657B">
          <w:rPr>
            <w:noProof/>
            <w:webHidden/>
          </w:rPr>
          <w:t>110</w:t>
        </w:r>
        <w:r w:rsidR="0047657B">
          <w:rPr>
            <w:noProof/>
            <w:webHidden/>
          </w:rPr>
          <w:fldChar w:fldCharType="end"/>
        </w:r>
      </w:hyperlink>
    </w:p>
    <w:p w14:paraId="6A370B48" w14:textId="791B3D15" w:rsidR="0047657B" w:rsidRDefault="00000000">
      <w:pPr>
        <w:pStyle w:val="Spistreci1"/>
        <w:rPr>
          <w:rFonts w:asciiTheme="minorHAnsi" w:eastAsiaTheme="minorEastAsia" w:hAnsiTheme="minorHAnsi" w:cstheme="minorBidi"/>
          <w:b w:val="0"/>
          <w:noProof/>
          <w:szCs w:val="22"/>
          <w:lang w:eastAsia="pl-PL"/>
        </w:rPr>
      </w:pPr>
      <w:hyperlink w:anchor="_Toc143855202" w:history="1">
        <w:r w:rsidR="0047657B" w:rsidRPr="0017791F">
          <w:rPr>
            <w:rStyle w:val="Hipercze"/>
            <w:noProof/>
          </w:rPr>
          <w:t>7.</w:t>
        </w:r>
        <w:r w:rsidR="0047657B">
          <w:rPr>
            <w:rFonts w:asciiTheme="minorHAnsi" w:eastAsiaTheme="minorEastAsia" w:hAnsiTheme="minorHAnsi" w:cstheme="minorBidi"/>
            <w:b w:val="0"/>
            <w:noProof/>
            <w:szCs w:val="22"/>
            <w:lang w:eastAsia="pl-PL"/>
          </w:rPr>
          <w:tab/>
        </w:r>
        <w:r w:rsidR="0047657B" w:rsidRPr="0017791F">
          <w:rPr>
            <w:rStyle w:val="Hipercze"/>
            <w:noProof/>
          </w:rPr>
          <w:t>Import inicjalny grafików z systemu Usługodawcy</w:t>
        </w:r>
        <w:r w:rsidR="0047657B">
          <w:rPr>
            <w:noProof/>
            <w:webHidden/>
          </w:rPr>
          <w:tab/>
        </w:r>
        <w:r w:rsidR="0047657B">
          <w:rPr>
            <w:noProof/>
            <w:webHidden/>
          </w:rPr>
          <w:fldChar w:fldCharType="begin"/>
        </w:r>
        <w:r w:rsidR="0047657B">
          <w:rPr>
            <w:noProof/>
            <w:webHidden/>
          </w:rPr>
          <w:instrText xml:space="preserve"> PAGEREF _Toc143855202 \h </w:instrText>
        </w:r>
        <w:r w:rsidR="0047657B">
          <w:rPr>
            <w:noProof/>
            <w:webHidden/>
          </w:rPr>
        </w:r>
        <w:r w:rsidR="0047657B">
          <w:rPr>
            <w:noProof/>
            <w:webHidden/>
          </w:rPr>
          <w:fldChar w:fldCharType="separate"/>
        </w:r>
        <w:r w:rsidR="0047657B">
          <w:rPr>
            <w:noProof/>
            <w:webHidden/>
          </w:rPr>
          <w:t>111</w:t>
        </w:r>
        <w:r w:rsidR="0047657B">
          <w:rPr>
            <w:noProof/>
            <w:webHidden/>
          </w:rPr>
          <w:fldChar w:fldCharType="end"/>
        </w:r>
      </w:hyperlink>
    </w:p>
    <w:p w14:paraId="5CB8B3ED" w14:textId="7A6D5C88" w:rsidR="0047657B" w:rsidRDefault="00000000">
      <w:pPr>
        <w:pStyle w:val="Spistreci1"/>
        <w:rPr>
          <w:rFonts w:asciiTheme="minorHAnsi" w:eastAsiaTheme="minorEastAsia" w:hAnsiTheme="minorHAnsi" w:cstheme="minorBidi"/>
          <w:b w:val="0"/>
          <w:noProof/>
          <w:szCs w:val="22"/>
          <w:lang w:eastAsia="pl-PL"/>
        </w:rPr>
      </w:pPr>
      <w:hyperlink w:anchor="_Toc143855203" w:history="1">
        <w:r w:rsidR="0047657B" w:rsidRPr="0017791F">
          <w:rPr>
            <w:rStyle w:val="Hipercze"/>
            <w:noProof/>
          </w:rPr>
          <w:t>8.</w:t>
        </w:r>
        <w:r w:rsidR="0047657B">
          <w:rPr>
            <w:rFonts w:asciiTheme="minorHAnsi" w:eastAsiaTheme="minorEastAsia" w:hAnsiTheme="minorHAnsi" w:cstheme="minorBidi"/>
            <w:b w:val="0"/>
            <w:noProof/>
            <w:szCs w:val="22"/>
            <w:lang w:eastAsia="pl-PL"/>
          </w:rPr>
          <w:tab/>
        </w:r>
        <w:r w:rsidR="0047657B" w:rsidRPr="0017791F">
          <w:rPr>
            <w:rStyle w:val="Hipercze"/>
            <w:noProof/>
          </w:rPr>
          <w:t>Diagram stanów wizyty</w:t>
        </w:r>
        <w:r w:rsidR="0047657B">
          <w:rPr>
            <w:noProof/>
            <w:webHidden/>
          </w:rPr>
          <w:tab/>
        </w:r>
        <w:r w:rsidR="0047657B">
          <w:rPr>
            <w:noProof/>
            <w:webHidden/>
          </w:rPr>
          <w:fldChar w:fldCharType="begin"/>
        </w:r>
        <w:r w:rsidR="0047657B">
          <w:rPr>
            <w:noProof/>
            <w:webHidden/>
          </w:rPr>
          <w:instrText xml:space="preserve"> PAGEREF _Toc143855203 \h </w:instrText>
        </w:r>
        <w:r w:rsidR="0047657B">
          <w:rPr>
            <w:noProof/>
            <w:webHidden/>
          </w:rPr>
        </w:r>
        <w:r w:rsidR="0047657B">
          <w:rPr>
            <w:noProof/>
            <w:webHidden/>
          </w:rPr>
          <w:fldChar w:fldCharType="separate"/>
        </w:r>
        <w:r w:rsidR="0047657B">
          <w:rPr>
            <w:noProof/>
            <w:webHidden/>
          </w:rPr>
          <w:t>112</w:t>
        </w:r>
        <w:r w:rsidR="0047657B">
          <w:rPr>
            <w:noProof/>
            <w:webHidden/>
          </w:rPr>
          <w:fldChar w:fldCharType="end"/>
        </w:r>
      </w:hyperlink>
    </w:p>
    <w:p w14:paraId="34DB8515" w14:textId="0AD219A3" w:rsidR="0047657B" w:rsidRDefault="00000000">
      <w:pPr>
        <w:pStyle w:val="Spistreci1"/>
        <w:rPr>
          <w:rFonts w:asciiTheme="minorHAnsi" w:eastAsiaTheme="minorEastAsia" w:hAnsiTheme="minorHAnsi" w:cstheme="minorBidi"/>
          <w:b w:val="0"/>
          <w:noProof/>
          <w:szCs w:val="22"/>
          <w:lang w:eastAsia="pl-PL"/>
        </w:rPr>
      </w:pPr>
      <w:hyperlink w:anchor="_Toc143855204" w:history="1">
        <w:r w:rsidR="0047657B" w:rsidRPr="0017791F">
          <w:rPr>
            <w:rStyle w:val="Hipercze"/>
            <w:noProof/>
          </w:rPr>
          <w:t>9.</w:t>
        </w:r>
        <w:r w:rsidR="0047657B">
          <w:rPr>
            <w:rFonts w:asciiTheme="minorHAnsi" w:eastAsiaTheme="minorEastAsia" w:hAnsiTheme="minorHAnsi" w:cstheme="minorBidi"/>
            <w:b w:val="0"/>
            <w:noProof/>
            <w:szCs w:val="22"/>
            <w:lang w:eastAsia="pl-PL"/>
          </w:rPr>
          <w:tab/>
        </w:r>
        <w:r w:rsidR="0047657B" w:rsidRPr="0017791F">
          <w:rPr>
            <w:rStyle w:val="Hipercze"/>
            <w:noProof/>
          </w:rPr>
          <w:t>Diagram stanów slotu</w:t>
        </w:r>
        <w:r w:rsidR="0047657B">
          <w:rPr>
            <w:noProof/>
            <w:webHidden/>
          </w:rPr>
          <w:tab/>
        </w:r>
        <w:r w:rsidR="0047657B">
          <w:rPr>
            <w:noProof/>
            <w:webHidden/>
          </w:rPr>
          <w:fldChar w:fldCharType="begin"/>
        </w:r>
        <w:r w:rsidR="0047657B">
          <w:rPr>
            <w:noProof/>
            <w:webHidden/>
          </w:rPr>
          <w:instrText xml:space="preserve"> PAGEREF _Toc143855204 \h </w:instrText>
        </w:r>
        <w:r w:rsidR="0047657B">
          <w:rPr>
            <w:noProof/>
            <w:webHidden/>
          </w:rPr>
        </w:r>
        <w:r w:rsidR="0047657B">
          <w:rPr>
            <w:noProof/>
            <w:webHidden/>
          </w:rPr>
          <w:fldChar w:fldCharType="separate"/>
        </w:r>
        <w:r w:rsidR="0047657B">
          <w:rPr>
            <w:noProof/>
            <w:webHidden/>
          </w:rPr>
          <w:t>113</w:t>
        </w:r>
        <w:r w:rsidR="0047657B">
          <w:rPr>
            <w:noProof/>
            <w:webHidden/>
          </w:rPr>
          <w:fldChar w:fldCharType="end"/>
        </w:r>
      </w:hyperlink>
    </w:p>
    <w:p w14:paraId="648D4560" w14:textId="101B857C" w:rsidR="0047657B" w:rsidRDefault="00000000">
      <w:pPr>
        <w:pStyle w:val="Spistreci1"/>
        <w:rPr>
          <w:rFonts w:asciiTheme="minorHAnsi" w:eastAsiaTheme="minorEastAsia" w:hAnsiTheme="minorHAnsi" w:cstheme="minorBidi"/>
          <w:b w:val="0"/>
          <w:noProof/>
          <w:szCs w:val="22"/>
          <w:lang w:eastAsia="pl-PL"/>
        </w:rPr>
      </w:pPr>
      <w:hyperlink w:anchor="_Toc143855205" w:history="1">
        <w:r w:rsidR="0047657B" w:rsidRPr="0017791F">
          <w:rPr>
            <w:rStyle w:val="Hipercze"/>
            <w:noProof/>
          </w:rPr>
          <w:t>10.</w:t>
        </w:r>
        <w:r w:rsidR="0047657B">
          <w:rPr>
            <w:rFonts w:asciiTheme="minorHAnsi" w:eastAsiaTheme="minorEastAsia" w:hAnsiTheme="minorHAnsi" w:cstheme="minorBidi"/>
            <w:b w:val="0"/>
            <w:noProof/>
            <w:szCs w:val="22"/>
            <w:lang w:eastAsia="pl-PL"/>
          </w:rPr>
          <w:tab/>
        </w:r>
        <w:r w:rsidR="0047657B" w:rsidRPr="0017791F">
          <w:rPr>
            <w:rStyle w:val="Hipercze"/>
            <w:noProof/>
          </w:rPr>
          <w:t>Notyfikacje</w:t>
        </w:r>
        <w:r w:rsidR="0047657B">
          <w:rPr>
            <w:noProof/>
            <w:webHidden/>
          </w:rPr>
          <w:tab/>
        </w:r>
        <w:r w:rsidR="0047657B">
          <w:rPr>
            <w:noProof/>
            <w:webHidden/>
          </w:rPr>
          <w:fldChar w:fldCharType="begin"/>
        </w:r>
        <w:r w:rsidR="0047657B">
          <w:rPr>
            <w:noProof/>
            <w:webHidden/>
          </w:rPr>
          <w:instrText xml:space="preserve"> PAGEREF _Toc143855205 \h </w:instrText>
        </w:r>
        <w:r w:rsidR="0047657B">
          <w:rPr>
            <w:noProof/>
            <w:webHidden/>
          </w:rPr>
        </w:r>
        <w:r w:rsidR="0047657B">
          <w:rPr>
            <w:noProof/>
            <w:webHidden/>
          </w:rPr>
          <w:fldChar w:fldCharType="separate"/>
        </w:r>
        <w:r w:rsidR="0047657B">
          <w:rPr>
            <w:noProof/>
            <w:webHidden/>
          </w:rPr>
          <w:t>115</w:t>
        </w:r>
        <w:r w:rsidR="0047657B">
          <w:rPr>
            <w:noProof/>
            <w:webHidden/>
          </w:rPr>
          <w:fldChar w:fldCharType="end"/>
        </w:r>
      </w:hyperlink>
    </w:p>
    <w:p w14:paraId="1AAB7069" w14:textId="555445D0" w:rsidR="0047657B" w:rsidRDefault="00000000">
      <w:pPr>
        <w:pStyle w:val="Spistreci1"/>
        <w:rPr>
          <w:rFonts w:asciiTheme="minorHAnsi" w:eastAsiaTheme="minorEastAsia" w:hAnsiTheme="minorHAnsi" w:cstheme="minorBidi"/>
          <w:b w:val="0"/>
          <w:noProof/>
          <w:szCs w:val="22"/>
          <w:lang w:eastAsia="pl-PL"/>
        </w:rPr>
      </w:pPr>
      <w:hyperlink w:anchor="_Toc143855206" w:history="1">
        <w:r w:rsidR="0047657B" w:rsidRPr="0017791F">
          <w:rPr>
            <w:rStyle w:val="Hipercze"/>
            <w:noProof/>
          </w:rPr>
          <w:t>11.</w:t>
        </w:r>
        <w:r w:rsidR="0047657B">
          <w:rPr>
            <w:rFonts w:asciiTheme="minorHAnsi" w:eastAsiaTheme="minorEastAsia" w:hAnsiTheme="minorHAnsi" w:cstheme="minorBidi"/>
            <w:b w:val="0"/>
            <w:noProof/>
            <w:szCs w:val="22"/>
            <w:lang w:eastAsia="pl-PL"/>
          </w:rPr>
          <w:tab/>
        </w:r>
        <w:r w:rsidR="0047657B" w:rsidRPr="0017791F">
          <w:rPr>
            <w:rStyle w:val="Hipercze"/>
            <w:noProof/>
          </w:rPr>
          <w:t>Obsługa szczepień</w:t>
        </w:r>
        <w:r w:rsidR="0047657B">
          <w:rPr>
            <w:noProof/>
            <w:webHidden/>
          </w:rPr>
          <w:tab/>
        </w:r>
        <w:r w:rsidR="0047657B">
          <w:rPr>
            <w:noProof/>
            <w:webHidden/>
          </w:rPr>
          <w:fldChar w:fldCharType="begin"/>
        </w:r>
        <w:r w:rsidR="0047657B">
          <w:rPr>
            <w:noProof/>
            <w:webHidden/>
          </w:rPr>
          <w:instrText xml:space="preserve"> PAGEREF _Toc143855206 \h </w:instrText>
        </w:r>
        <w:r w:rsidR="0047657B">
          <w:rPr>
            <w:noProof/>
            <w:webHidden/>
          </w:rPr>
        </w:r>
        <w:r w:rsidR="0047657B">
          <w:rPr>
            <w:noProof/>
            <w:webHidden/>
          </w:rPr>
          <w:fldChar w:fldCharType="separate"/>
        </w:r>
        <w:r w:rsidR="0047657B">
          <w:rPr>
            <w:noProof/>
            <w:webHidden/>
          </w:rPr>
          <w:t>118</w:t>
        </w:r>
        <w:r w:rsidR="0047657B">
          <w:rPr>
            <w:noProof/>
            <w:webHidden/>
          </w:rPr>
          <w:fldChar w:fldCharType="end"/>
        </w:r>
      </w:hyperlink>
    </w:p>
    <w:p w14:paraId="3E041B46" w14:textId="7F561A10" w:rsidR="0047657B" w:rsidRDefault="00000000">
      <w:pPr>
        <w:pStyle w:val="Spistreci1"/>
        <w:rPr>
          <w:rFonts w:asciiTheme="minorHAnsi" w:eastAsiaTheme="minorEastAsia" w:hAnsiTheme="minorHAnsi" w:cstheme="minorBidi"/>
          <w:b w:val="0"/>
          <w:noProof/>
          <w:szCs w:val="22"/>
          <w:lang w:eastAsia="pl-PL"/>
        </w:rPr>
      </w:pPr>
      <w:hyperlink w:anchor="_Toc143855207" w:history="1">
        <w:r w:rsidR="0047657B" w:rsidRPr="0017791F">
          <w:rPr>
            <w:rStyle w:val="Hipercze"/>
            <w:noProof/>
          </w:rPr>
          <w:t>12.</w:t>
        </w:r>
        <w:r w:rsidR="0047657B">
          <w:rPr>
            <w:rFonts w:asciiTheme="minorHAnsi" w:eastAsiaTheme="minorEastAsia" w:hAnsiTheme="minorHAnsi" w:cstheme="minorBidi"/>
            <w:b w:val="0"/>
            <w:noProof/>
            <w:szCs w:val="22"/>
            <w:lang w:eastAsia="pl-PL"/>
          </w:rPr>
          <w:tab/>
        </w:r>
        <w:r w:rsidR="0047657B" w:rsidRPr="0017791F">
          <w:rPr>
            <w:rStyle w:val="Hipercze"/>
            <w:noProof/>
          </w:rPr>
          <w:t>Obsługa programów profilaktycznych</w:t>
        </w:r>
        <w:r w:rsidR="0047657B">
          <w:rPr>
            <w:noProof/>
            <w:webHidden/>
          </w:rPr>
          <w:tab/>
        </w:r>
        <w:r w:rsidR="0047657B">
          <w:rPr>
            <w:noProof/>
            <w:webHidden/>
          </w:rPr>
          <w:fldChar w:fldCharType="begin"/>
        </w:r>
        <w:r w:rsidR="0047657B">
          <w:rPr>
            <w:noProof/>
            <w:webHidden/>
          </w:rPr>
          <w:instrText xml:space="preserve"> PAGEREF _Toc143855207 \h </w:instrText>
        </w:r>
        <w:r w:rsidR="0047657B">
          <w:rPr>
            <w:noProof/>
            <w:webHidden/>
          </w:rPr>
        </w:r>
        <w:r w:rsidR="0047657B">
          <w:rPr>
            <w:noProof/>
            <w:webHidden/>
          </w:rPr>
          <w:fldChar w:fldCharType="separate"/>
        </w:r>
        <w:r w:rsidR="0047657B">
          <w:rPr>
            <w:noProof/>
            <w:webHidden/>
          </w:rPr>
          <w:t>121</w:t>
        </w:r>
        <w:r w:rsidR="0047657B">
          <w:rPr>
            <w:noProof/>
            <w:webHidden/>
          </w:rPr>
          <w:fldChar w:fldCharType="end"/>
        </w:r>
      </w:hyperlink>
    </w:p>
    <w:p w14:paraId="3E972FEF" w14:textId="3F63EE1A" w:rsidR="0047657B" w:rsidRDefault="00000000">
      <w:pPr>
        <w:pStyle w:val="Spistreci1"/>
        <w:rPr>
          <w:rFonts w:asciiTheme="minorHAnsi" w:eastAsiaTheme="minorEastAsia" w:hAnsiTheme="minorHAnsi" w:cstheme="minorBidi"/>
          <w:b w:val="0"/>
          <w:noProof/>
          <w:szCs w:val="22"/>
          <w:lang w:eastAsia="pl-PL"/>
        </w:rPr>
      </w:pPr>
      <w:hyperlink w:anchor="_Toc143855208" w:history="1">
        <w:r w:rsidR="0047657B" w:rsidRPr="0017791F">
          <w:rPr>
            <w:rStyle w:val="Hipercze"/>
            <w:noProof/>
          </w:rPr>
          <w:t>13.</w:t>
        </w:r>
        <w:r w:rsidR="0047657B">
          <w:rPr>
            <w:rFonts w:asciiTheme="minorHAnsi" w:eastAsiaTheme="minorEastAsia" w:hAnsiTheme="minorHAnsi" w:cstheme="minorBidi"/>
            <w:b w:val="0"/>
            <w:noProof/>
            <w:szCs w:val="22"/>
            <w:lang w:eastAsia="pl-PL"/>
          </w:rPr>
          <w:tab/>
        </w:r>
        <w:r w:rsidR="0047657B" w:rsidRPr="0017791F">
          <w:rPr>
            <w:rStyle w:val="Hipercze"/>
            <w:noProof/>
          </w:rPr>
          <w:t>Słowniki</w:t>
        </w:r>
        <w:r w:rsidR="0047657B">
          <w:rPr>
            <w:noProof/>
            <w:webHidden/>
          </w:rPr>
          <w:tab/>
        </w:r>
        <w:r w:rsidR="0047657B">
          <w:rPr>
            <w:noProof/>
            <w:webHidden/>
          </w:rPr>
          <w:fldChar w:fldCharType="begin"/>
        </w:r>
        <w:r w:rsidR="0047657B">
          <w:rPr>
            <w:noProof/>
            <w:webHidden/>
          </w:rPr>
          <w:instrText xml:space="preserve"> PAGEREF _Toc143855208 \h </w:instrText>
        </w:r>
        <w:r w:rsidR="0047657B">
          <w:rPr>
            <w:noProof/>
            <w:webHidden/>
          </w:rPr>
        </w:r>
        <w:r w:rsidR="0047657B">
          <w:rPr>
            <w:noProof/>
            <w:webHidden/>
          </w:rPr>
          <w:fldChar w:fldCharType="separate"/>
        </w:r>
        <w:r w:rsidR="0047657B">
          <w:rPr>
            <w:noProof/>
            <w:webHidden/>
          </w:rPr>
          <w:t>122</w:t>
        </w:r>
        <w:r w:rsidR="0047657B">
          <w:rPr>
            <w:noProof/>
            <w:webHidden/>
          </w:rPr>
          <w:fldChar w:fldCharType="end"/>
        </w:r>
      </w:hyperlink>
    </w:p>
    <w:p w14:paraId="4916C60E" w14:textId="1EEF21FE" w:rsidR="0047657B" w:rsidRDefault="00000000">
      <w:pPr>
        <w:pStyle w:val="Spistreci2"/>
        <w:rPr>
          <w:rFonts w:asciiTheme="minorHAnsi" w:eastAsiaTheme="minorEastAsia" w:hAnsiTheme="minorHAnsi" w:cstheme="minorBidi"/>
          <w:noProof/>
          <w:szCs w:val="22"/>
          <w:lang w:eastAsia="pl-PL"/>
        </w:rPr>
      </w:pPr>
      <w:hyperlink w:anchor="_Toc143855209" w:history="1">
        <w:r w:rsidR="0047657B" w:rsidRPr="0017791F">
          <w:rPr>
            <w:rStyle w:val="Hipercze"/>
            <w:noProof/>
          </w:rPr>
          <w:t>13.1.</w:t>
        </w:r>
        <w:r w:rsidR="0047657B">
          <w:rPr>
            <w:rFonts w:asciiTheme="minorHAnsi" w:eastAsiaTheme="minorEastAsia" w:hAnsiTheme="minorHAnsi" w:cstheme="minorBidi"/>
            <w:noProof/>
            <w:szCs w:val="22"/>
            <w:lang w:eastAsia="pl-PL"/>
          </w:rPr>
          <w:tab/>
        </w:r>
        <w:r w:rsidR="0047657B" w:rsidRPr="0017791F">
          <w:rPr>
            <w:rStyle w:val="Hipercze"/>
            <w:noProof/>
          </w:rPr>
          <w:t>Uprawnienia dodatkowe (Cechy dostępności)</w:t>
        </w:r>
        <w:r w:rsidR="0047657B">
          <w:rPr>
            <w:noProof/>
            <w:webHidden/>
          </w:rPr>
          <w:tab/>
        </w:r>
        <w:r w:rsidR="0047657B">
          <w:rPr>
            <w:noProof/>
            <w:webHidden/>
          </w:rPr>
          <w:fldChar w:fldCharType="begin"/>
        </w:r>
        <w:r w:rsidR="0047657B">
          <w:rPr>
            <w:noProof/>
            <w:webHidden/>
          </w:rPr>
          <w:instrText xml:space="preserve"> PAGEREF _Toc143855209 \h </w:instrText>
        </w:r>
        <w:r w:rsidR="0047657B">
          <w:rPr>
            <w:noProof/>
            <w:webHidden/>
          </w:rPr>
        </w:r>
        <w:r w:rsidR="0047657B">
          <w:rPr>
            <w:noProof/>
            <w:webHidden/>
          </w:rPr>
          <w:fldChar w:fldCharType="separate"/>
        </w:r>
        <w:r w:rsidR="0047657B">
          <w:rPr>
            <w:noProof/>
            <w:webHidden/>
          </w:rPr>
          <w:t>122</w:t>
        </w:r>
        <w:r w:rsidR="0047657B">
          <w:rPr>
            <w:noProof/>
            <w:webHidden/>
          </w:rPr>
          <w:fldChar w:fldCharType="end"/>
        </w:r>
      </w:hyperlink>
    </w:p>
    <w:p w14:paraId="09B8E5F3" w14:textId="3D4C62B9" w:rsidR="0047657B" w:rsidRDefault="00000000">
      <w:pPr>
        <w:pStyle w:val="Spistreci2"/>
        <w:rPr>
          <w:rFonts w:asciiTheme="minorHAnsi" w:eastAsiaTheme="minorEastAsia" w:hAnsiTheme="minorHAnsi" w:cstheme="minorBidi"/>
          <w:noProof/>
          <w:szCs w:val="22"/>
          <w:lang w:eastAsia="pl-PL"/>
        </w:rPr>
      </w:pPr>
      <w:hyperlink w:anchor="_Toc143855210" w:history="1">
        <w:r w:rsidR="0047657B" w:rsidRPr="0017791F">
          <w:rPr>
            <w:rStyle w:val="Hipercze"/>
            <w:noProof/>
          </w:rPr>
          <w:t>13.2.</w:t>
        </w:r>
        <w:r w:rsidR="0047657B">
          <w:rPr>
            <w:rFonts w:asciiTheme="minorHAnsi" w:eastAsiaTheme="minorEastAsia" w:hAnsiTheme="minorHAnsi" w:cstheme="minorBidi"/>
            <w:noProof/>
            <w:szCs w:val="22"/>
            <w:lang w:eastAsia="pl-PL"/>
          </w:rPr>
          <w:tab/>
        </w:r>
        <w:r w:rsidR="0047657B" w:rsidRPr="0017791F">
          <w:rPr>
            <w:rStyle w:val="Hipercze"/>
            <w:noProof/>
          </w:rPr>
          <w:t>Grupy zawodowe</w:t>
        </w:r>
        <w:r w:rsidR="0047657B">
          <w:rPr>
            <w:noProof/>
            <w:webHidden/>
          </w:rPr>
          <w:tab/>
        </w:r>
        <w:r w:rsidR="0047657B">
          <w:rPr>
            <w:noProof/>
            <w:webHidden/>
          </w:rPr>
          <w:fldChar w:fldCharType="begin"/>
        </w:r>
        <w:r w:rsidR="0047657B">
          <w:rPr>
            <w:noProof/>
            <w:webHidden/>
          </w:rPr>
          <w:instrText xml:space="preserve"> PAGEREF _Toc143855210 \h </w:instrText>
        </w:r>
        <w:r w:rsidR="0047657B">
          <w:rPr>
            <w:noProof/>
            <w:webHidden/>
          </w:rPr>
        </w:r>
        <w:r w:rsidR="0047657B">
          <w:rPr>
            <w:noProof/>
            <w:webHidden/>
          </w:rPr>
          <w:fldChar w:fldCharType="separate"/>
        </w:r>
        <w:r w:rsidR="0047657B">
          <w:rPr>
            <w:noProof/>
            <w:webHidden/>
          </w:rPr>
          <w:t>125</w:t>
        </w:r>
        <w:r w:rsidR="0047657B">
          <w:rPr>
            <w:noProof/>
            <w:webHidden/>
          </w:rPr>
          <w:fldChar w:fldCharType="end"/>
        </w:r>
      </w:hyperlink>
    </w:p>
    <w:p w14:paraId="155A4D1C" w14:textId="0B5741C0" w:rsidR="0047657B" w:rsidRDefault="00000000">
      <w:pPr>
        <w:pStyle w:val="Spistreci2"/>
        <w:rPr>
          <w:rFonts w:asciiTheme="minorHAnsi" w:eastAsiaTheme="minorEastAsia" w:hAnsiTheme="minorHAnsi" w:cstheme="minorBidi"/>
          <w:noProof/>
          <w:szCs w:val="22"/>
          <w:lang w:eastAsia="pl-PL"/>
        </w:rPr>
      </w:pPr>
      <w:hyperlink w:anchor="_Toc143855211" w:history="1">
        <w:r w:rsidR="0047657B" w:rsidRPr="0017791F">
          <w:rPr>
            <w:rStyle w:val="Hipercze"/>
            <w:noProof/>
          </w:rPr>
          <w:t>13.3.</w:t>
        </w:r>
        <w:r w:rsidR="0047657B">
          <w:rPr>
            <w:rFonts w:asciiTheme="minorHAnsi" w:eastAsiaTheme="minorEastAsia" w:hAnsiTheme="minorHAnsi" w:cstheme="minorBidi"/>
            <w:noProof/>
            <w:szCs w:val="22"/>
            <w:lang w:eastAsia="pl-PL"/>
          </w:rPr>
          <w:tab/>
        </w:r>
        <w:r w:rsidR="0047657B" w:rsidRPr="0017791F">
          <w:rPr>
            <w:rStyle w:val="Hipercze"/>
            <w:noProof/>
          </w:rPr>
          <w:t>Specjalizacje</w:t>
        </w:r>
        <w:r w:rsidR="0047657B">
          <w:rPr>
            <w:noProof/>
            <w:webHidden/>
          </w:rPr>
          <w:tab/>
        </w:r>
        <w:r w:rsidR="0047657B">
          <w:rPr>
            <w:noProof/>
            <w:webHidden/>
          </w:rPr>
          <w:fldChar w:fldCharType="begin"/>
        </w:r>
        <w:r w:rsidR="0047657B">
          <w:rPr>
            <w:noProof/>
            <w:webHidden/>
          </w:rPr>
          <w:instrText xml:space="preserve"> PAGEREF _Toc143855211 \h </w:instrText>
        </w:r>
        <w:r w:rsidR="0047657B">
          <w:rPr>
            <w:noProof/>
            <w:webHidden/>
          </w:rPr>
        </w:r>
        <w:r w:rsidR="0047657B">
          <w:rPr>
            <w:noProof/>
            <w:webHidden/>
          </w:rPr>
          <w:fldChar w:fldCharType="separate"/>
        </w:r>
        <w:r w:rsidR="0047657B">
          <w:rPr>
            <w:noProof/>
            <w:webHidden/>
          </w:rPr>
          <w:t>127</w:t>
        </w:r>
        <w:r w:rsidR="0047657B">
          <w:rPr>
            <w:noProof/>
            <w:webHidden/>
          </w:rPr>
          <w:fldChar w:fldCharType="end"/>
        </w:r>
      </w:hyperlink>
    </w:p>
    <w:p w14:paraId="444CD6A1" w14:textId="3D6638CA" w:rsidR="0047657B" w:rsidRDefault="00000000">
      <w:pPr>
        <w:pStyle w:val="Spistreci2"/>
        <w:rPr>
          <w:rFonts w:asciiTheme="minorHAnsi" w:eastAsiaTheme="minorEastAsia" w:hAnsiTheme="minorHAnsi" w:cstheme="minorBidi"/>
          <w:noProof/>
          <w:szCs w:val="22"/>
          <w:lang w:eastAsia="pl-PL"/>
        </w:rPr>
      </w:pPr>
      <w:hyperlink w:anchor="_Toc143855212" w:history="1">
        <w:r w:rsidR="0047657B" w:rsidRPr="0017791F">
          <w:rPr>
            <w:rStyle w:val="Hipercze"/>
            <w:noProof/>
          </w:rPr>
          <w:t>13.4.</w:t>
        </w:r>
        <w:r w:rsidR="0047657B">
          <w:rPr>
            <w:rFonts w:asciiTheme="minorHAnsi" w:eastAsiaTheme="minorEastAsia" w:hAnsiTheme="minorHAnsi" w:cstheme="minorBidi"/>
            <w:noProof/>
            <w:szCs w:val="22"/>
            <w:lang w:eastAsia="pl-PL"/>
          </w:rPr>
          <w:tab/>
        </w:r>
        <w:r w:rsidR="0047657B" w:rsidRPr="0017791F">
          <w:rPr>
            <w:rStyle w:val="Hipercze"/>
            <w:noProof/>
          </w:rPr>
          <w:t>Tryby realizacji wizyty</w:t>
        </w:r>
        <w:r w:rsidR="0047657B">
          <w:rPr>
            <w:noProof/>
            <w:webHidden/>
          </w:rPr>
          <w:tab/>
        </w:r>
        <w:r w:rsidR="0047657B">
          <w:rPr>
            <w:noProof/>
            <w:webHidden/>
          </w:rPr>
          <w:fldChar w:fldCharType="begin"/>
        </w:r>
        <w:r w:rsidR="0047657B">
          <w:rPr>
            <w:noProof/>
            <w:webHidden/>
          </w:rPr>
          <w:instrText xml:space="preserve"> PAGEREF _Toc143855212 \h </w:instrText>
        </w:r>
        <w:r w:rsidR="0047657B">
          <w:rPr>
            <w:noProof/>
            <w:webHidden/>
          </w:rPr>
        </w:r>
        <w:r w:rsidR="0047657B">
          <w:rPr>
            <w:noProof/>
            <w:webHidden/>
          </w:rPr>
          <w:fldChar w:fldCharType="separate"/>
        </w:r>
        <w:r w:rsidR="0047657B">
          <w:rPr>
            <w:noProof/>
            <w:webHidden/>
          </w:rPr>
          <w:t>127</w:t>
        </w:r>
        <w:r w:rsidR="0047657B">
          <w:rPr>
            <w:noProof/>
            <w:webHidden/>
          </w:rPr>
          <w:fldChar w:fldCharType="end"/>
        </w:r>
      </w:hyperlink>
    </w:p>
    <w:p w14:paraId="52D2C5D0" w14:textId="7FDCF96C" w:rsidR="0047657B" w:rsidRDefault="00000000">
      <w:pPr>
        <w:pStyle w:val="Spistreci2"/>
        <w:rPr>
          <w:rFonts w:asciiTheme="minorHAnsi" w:eastAsiaTheme="minorEastAsia" w:hAnsiTheme="minorHAnsi" w:cstheme="minorBidi"/>
          <w:noProof/>
          <w:szCs w:val="22"/>
          <w:lang w:eastAsia="pl-PL"/>
        </w:rPr>
      </w:pPr>
      <w:hyperlink w:anchor="_Toc143855213" w:history="1">
        <w:r w:rsidR="0047657B" w:rsidRPr="0017791F">
          <w:rPr>
            <w:rStyle w:val="Hipercze"/>
            <w:noProof/>
          </w:rPr>
          <w:t>13.5.</w:t>
        </w:r>
        <w:r w:rsidR="0047657B">
          <w:rPr>
            <w:rFonts w:asciiTheme="minorHAnsi" w:eastAsiaTheme="minorEastAsia" w:hAnsiTheme="minorHAnsi" w:cstheme="minorBidi"/>
            <w:noProof/>
            <w:szCs w:val="22"/>
            <w:lang w:eastAsia="pl-PL"/>
          </w:rPr>
          <w:tab/>
        </w:r>
        <w:r w:rsidR="0047657B" w:rsidRPr="0017791F">
          <w:rPr>
            <w:rStyle w:val="Hipercze"/>
            <w:noProof/>
          </w:rPr>
          <w:t>Rodzaje slotów</w:t>
        </w:r>
        <w:r w:rsidR="0047657B">
          <w:rPr>
            <w:noProof/>
            <w:webHidden/>
          </w:rPr>
          <w:tab/>
        </w:r>
        <w:r w:rsidR="0047657B">
          <w:rPr>
            <w:noProof/>
            <w:webHidden/>
          </w:rPr>
          <w:fldChar w:fldCharType="begin"/>
        </w:r>
        <w:r w:rsidR="0047657B">
          <w:rPr>
            <w:noProof/>
            <w:webHidden/>
          </w:rPr>
          <w:instrText xml:space="preserve"> PAGEREF _Toc143855213 \h </w:instrText>
        </w:r>
        <w:r w:rsidR="0047657B">
          <w:rPr>
            <w:noProof/>
            <w:webHidden/>
          </w:rPr>
        </w:r>
        <w:r w:rsidR="0047657B">
          <w:rPr>
            <w:noProof/>
            <w:webHidden/>
          </w:rPr>
          <w:fldChar w:fldCharType="separate"/>
        </w:r>
        <w:r w:rsidR="0047657B">
          <w:rPr>
            <w:noProof/>
            <w:webHidden/>
          </w:rPr>
          <w:t>127</w:t>
        </w:r>
        <w:r w:rsidR="0047657B">
          <w:rPr>
            <w:noProof/>
            <w:webHidden/>
          </w:rPr>
          <w:fldChar w:fldCharType="end"/>
        </w:r>
      </w:hyperlink>
    </w:p>
    <w:p w14:paraId="7AFBA8E8" w14:textId="2F5F8167" w:rsidR="0047657B" w:rsidRDefault="00000000">
      <w:pPr>
        <w:pStyle w:val="Spistreci2"/>
        <w:rPr>
          <w:rFonts w:asciiTheme="minorHAnsi" w:eastAsiaTheme="minorEastAsia" w:hAnsiTheme="minorHAnsi" w:cstheme="minorBidi"/>
          <w:noProof/>
          <w:szCs w:val="22"/>
          <w:lang w:eastAsia="pl-PL"/>
        </w:rPr>
      </w:pPr>
      <w:hyperlink w:anchor="_Toc143855214" w:history="1">
        <w:r w:rsidR="0047657B" w:rsidRPr="0017791F">
          <w:rPr>
            <w:rStyle w:val="Hipercze"/>
            <w:noProof/>
          </w:rPr>
          <w:t>13.6.</w:t>
        </w:r>
        <w:r w:rsidR="0047657B">
          <w:rPr>
            <w:rFonts w:asciiTheme="minorHAnsi" w:eastAsiaTheme="minorEastAsia" w:hAnsiTheme="minorHAnsi" w:cstheme="minorBidi"/>
            <w:noProof/>
            <w:szCs w:val="22"/>
            <w:lang w:eastAsia="pl-PL"/>
          </w:rPr>
          <w:tab/>
        </w:r>
        <w:r w:rsidR="0047657B" w:rsidRPr="0017791F">
          <w:rPr>
            <w:rStyle w:val="Hipercze"/>
            <w:noProof/>
          </w:rPr>
          <w:t>Stany wizyt</w:t>
        </w:r>
        <w:r w:rsidR="0047657B">
          <w:rPr>
            <w:noProof/>
            <w:webHidden/>
          </w:rPr>
          <w:tab/>
        </w:r>
        <w:r w:rsidR="0047657B">
          <w:rPr>
            <w:noProof/>
            <w:webHidden/>
          </w:rPr>
          <w:fldChar w:fldCharType="begin"/>
        </w:r>
        <w:r w:rsidR="0047657B">
          <w:rPr>
            <w:noProof/>
            <w:webHidden/>
          </w:rPr>
          <w:instrText xml:space="preserve"> PAGEREF _Toc143855214 \h </w:instrText>
        </w:r>
        <w:r w:rsidR="0047657B">
          <w:rPr>
            <w:noProof/>
            <w:webHidden/>
          </w:rPr>
        </w:r>
        <w:r w:rsidR="0047657B">
          <w:rPr>
            <w:noProof/>
            <w:webHidden/>
          </w:rPr>
          <w:fldChar w:fldCharType="separate"/>
        </w:r>
        <w:r w:rsidR="0047657B">
          <w:rPr>
            <w:noProof/>
            <w:webHidden/>
          </w:rPr>
          <w:t>128</w:t>
        </w:r>
        <w:r w:rsidR="0047657B">
          <w:rPr>
            <w:noProof/>
            <w:webHidden/>
          </w:rPr>
          <w:fldChar w:fldCharType="end"/>
        </w:r>
      </w:hyperlink>
    </w:p>
    <w:p w14:paraId="238BBF26" w14:textId="1581ADD1" w:rsidR="0047657B" w:rsidRDefault="00000000">
      <w:pPr>
        <w:pStyle w:val="Spistreci2"/>
        <w:rPr>
          <w:rFonts w:asciiTheme="minorHAnsi" w:eastAsiaTheme="minorEastAsia" w:hAnsiTheme="minorHAnsi" w:cstheme="minorBidi"/>
          <w:noProof/>
          <w:szCs w:val="22"/>
          <w:lang w:eastAsia="pl-PL"/>
        </w:rPr>
      </w:pPr>
      <w:hyperlink w:anchor="_Toc143855215" w:history="1">
        <w:r w:rsidR="0047657B" w:rsidRPr="0017791F">
          <w:rPr>
            <w:rStyle w:val="Hipercze"/>
            <w:noProof/>
          </w:rPr>
          <w:t>13.7.</w:t>
        </w:r>
        <w:r w:rsidR="0047657B">
          <w:rPr>
            <w:rFonts w:asciiTheme="minorHAnsi" w:eastAsiaTheme="minorEastAsia" w:hAnsiTheme="minorHAnsi" w:cstheme="minorBidi"/>
            <w:noProof/>
            <w:szCs w:val="22"/>
            <w:lang w:eastAsia="pl-PL"/>
          </w:rPr>
          <w:tab/>
        </w:r>
        <w:r w:rsidR="0047657B" w:rsidRPr="0017791F">
          <w:rPr>
            <w:rStyle w:val="Hipercze"/>
            <w:noProof/>
          </w:rPr>
          <w:t>Kod etapu szybkiej ścieżki onkologicznej (SSO)</w:t>
        </w:r>
        <w:r w:rsidR="0047657B">
          <w:rPr>
            <w:noProof/>
            <w:webHidden/>
          </w:rPr>
          <w:tab/>
        </w:r>
        <w:r w:rsidR="0047657B">
          <w:rPr>
            <w:noProof/>
            <w:webHidden/>
          </w:rPr>
          <w:fldChar w:fldCharType="begin"/>
        </w:r>
        <w:r w:rsidR="0047657B">
          <w:rPr>
            <w:noProof/>
            <w:webHidden/>
          </w:rPr>
          <w:instrText xml:space="preserve"> PAGEREF _Toc143855215 \h </w:instrText>
        </w:r>
        <w:r w:rsidR="0047657B">
          <w:rPr>
            <w:noProof/>
            <w:webHidden/>
          </w:rPr>
        </w:r>
        <w:r w:rsidR="0047657B">
          <w:rPr>
            <w:noProof/>
            <w:webHidden/>
          </w:rPr>
          <w:fldChar w:fldCharType="separate"/>
        </w:r>
        <w:r w:rsidR="0047657B">
          <w:rPr>
            <w:noProof/>
            <w:webHidden/>
          </w:rPr>
          <w:t>128</w:t>
        </w:r>
        <w:r w:rsidR="0047657B">
          <w:rPr>
            <w:noProof/>
            <w:webHidden/>
          </w:rPr>
          <w:fldChar w:fldCharType="end"/>
        </w:r>
      </w:hyperlink>
    </w:p>
    <w:p w14:paraId="4330D9D0" w14:textId="1D33AAC9" w:rsidR="0047657B" w:rsidRDefault="00000000">
      <w:pPr>
        <w:pStyle w:val="Spistreci2"/>
        <w:rPr>
          <w:rFonts w:asciiTheme="minorHAnsi" w:eastAsiaTheme="minorEastAsia" w:hAnsiTheme="minorHAnsi" w:cstheme="minorBidi"/>
          <w:noProof/>
          <w:szCs w:val="22"/>
          <w:lang w:eastAsia="pl-PL"/>
        </w:rPr>
      </w:pPr>
      <w:hyperlink w:anchor="_Toc143855216" w:history="1">
        <w:r w:rsidR="0047657B" w:rsidRPr="0017791F">
          <w:rPr>
            <w:rStyle w:val="Hipercze"/>
            <w:noProof/>
          </w:rPr>
          <w:t>13.8.</w:t>
        </w:r>
        <w:r w:rsidR="0047657B">
          <w:rPr>
            <w:rFonts w:asciiTheme="minorHAnsi" w:eastAsiaTheme="minorEastAsia" w:hAnsiTheme="minorHAnsi" w:cstheme="minorBidi"/>
            <w:noProof/>
            <w:szCs w:val="22"/>
            <w:lang w:eastAsia="pl-PL"/>
          </w:rPr>
          <w:tab/>
        </w:r>
        <w:r w:rsidR="0047657B" w:rsidRPr="0017791F">
          <w:rPr>
            <w:rStyle w:val="Hipercze"/>
            <w:noProof/>
          </w:rPr>
          <w:t>Kod płci</w:t>
        </w:r>
        <w:r w:rsidR="0047657B">
          <w:rPr>
            <w:noProof/>
            <w:webHidden/>
          </w:rPr>
          <w:tab/>
        </w:r>
        <w:r w:rsidR="0047657B">
          <w:rPr>
            <w:noProof/>
            <w:webHidden/>
          </w:rPr>
          <w:fldChar w:fldCharType="begin"/>
        </w:r>
        <w:r w:rsidR="0047657B">
          <w:rPr>
            <w:noProof/>
            <w:webHidden/>
          </w:rPr>
          <w:instrText xml:space="preserve"> PAGEREF _Toc143855216 \h </w:instrText>
        </w:r>
        <w:r w:rsidR="0047657B">
          <w:rPr>
            <w:noProof/>
            <w:webHidden/>
          </w:rPr>
        </w:r>
        <w:r w:rsidR="0047657B">
          <w:rPr>
            <w:noProof/>
            <w:webHidden/>
          </w:rPr>
          <w:fldChar w:fldCharType="separate"/>
        </w:r>
        <w:r w:rsidR="0047657B">
          <w:rPr>
            <w:noProof/>
            <w:webHidden/>
          </w:rPr>
          <w:t>129</w:t>
        </w:r>
        <w:r w:rsidR="0047657B">
          <w:rPr>
            <w:noProof/>
            <w:webHidden/>
          </w:rPr>
          <w:fldChar w:fldCharType="end"/>
        </w:r>
      </w:hyperlink>
    </w:p>
    <w:p w14:paraId="4420E591" w14:textId="0176D001" w:rsidR="0047657B" w:rsidRDefault="00000000">
      <w:pPr>
        <w:pStyle w:val="Spistreci2"/>
        <w:rPr>
          <w:rFonts w:asciiTheme="minorHAnsi" w:eastAsiaTheme="minorEastAsia" w:hAnsiTheme="minorHAnsi" w:cstheme="minorBidi"/>
          <w:noProof/>
          <w:szCs w:val="22"/>
          <w:lang w:eastAsia="pl-PL"/>
        </w:rPr>
      </w:pPr>
      <w:hyperlink w:anchor="_Toc143855217" w:history="1">
        <w:r w:rsidR="0047657B" w:rsidRPr="0017791F">
          <w:rPr>
            <w:rStyle w:val="Hipercze"/>
            <w:noProof/>
          </w:rPr>
          <w:t>13.9.</w:t>
        </w:r>
        <w:r w:rsidR="0047657B">
          <w:rPr>
            <w:rFonts w:asciiTheme="minorHAnsi" w:eastAsiaTheme="minorEastAsia" w:hAnsiTheme="minorHAnsi" w:cstheme="minorBidi"/>
            <w:noProof/>
            <w:szCs w:val="22"/>
            <w:lang w:eastAsia="pl-PL"/>
          </w:rPr>
          <w:tab/>
        </w:r>
        <w:r w:rsidR="0047657B" w:rsidRPr="0017791F">
          <w:rPr>
            <w:rStyle w:val="Hipercze"/>
            <w:noProof/>
          </w:rPr>
          <w:t>Kod powodów anulowania</w:t>
        </w:r>
        <w:r w:rsidR="0047657B">
          <w:rPr>
            <w:noProof/>
            <w:webHidden/>
          </w:rPr>
          <w:tab/>
        </w:r>
        <w:r w:rsidR="0047657B">
          <w:rPr>
            <w:noProof/>
            <w:webHidden/>
          </w:rPr>
          <w:fldChar w:fldCharType="begin"/>
        </w:r>
        <w:r w:rsidR="0047657B">
          <w:rPr>
            <w:noProof/>
            <w:webHidden/>
          </w:rPr>
          <w:instrText xml:space="preserve"> PAGEREF _Toc143855217 \h </w:instrText>
        </w:r>
        <w:r w:rsidR="0047657B">
          <w:rPr>
            <w:noProof/>
            <w:webHidden/>
          </w:rPr>
        </w:r>
        <w:r w:rsidR="0047657B">
          <w:rPr>
            <w:noProof/>
            <w:webHidden/>
          </w:rPr>
          <w:fldChar w:fldCharType="separate"/>
        </w:r>
        <w:r w:rsidR="0047657B">
          <w:rPr>
            <w:noProof/>
            <w:webHidden/>
          </w:rPr>
          <w:t>129</w:t>
        </w:r>
        <w:r w:rsidR="0047657B">
          <w:rPr>
            <w:noProof/>
            <w:webHidden/>
          </w:rPr>
          <w:fldChar w:fldCharType="end"/>
        </w:r>
      </w:hyperlink>
    </w:p>
    <w:p w14:paraId="3D13BFD2" w14:textId="202F8E74" w:rsidR="0047657B" w:rsidRDefault="00000000">
      <w:pPr>
        <w:pStyle w:val="Spistreci2"/>
        <w:rPr>
          <w:rFonts w:asciiTheme="minorHAnsi" w:eastAsiaTheme="minorEastAsia" w:hAnsiTheme="minorHAnsi" w:cstheme="minorBidi"/>
          <w:noProof/>
          <w:szCs w:val="22"/>
          <w:lang w:eastAsia="pl-PL"/>
        </w:rPr>
      </w:pPr>
      <w:hyperlink w:anchor="_Toc143855218" w:history="1">
        <w:r w:rsidR="0047657B" w:rsidRPr="0017791F">
          <w:rPr>
            <w:rStyle w:val="Hipercze"/>
            <w:noProof/>
          </w:rPr>
          <w:t>13.10.</w:t>
        </w:r>
        <w:r w:rsidR="0047657B">
          <w:rPr>
            <w:rFonts w:asciiTheme="minorHAnsi" w:eastAsiaTheme="minorEastAsia" w:hAnsiTheme="minorHAnsi" w:cstheme="minorBidi"/>
            <w:noProof/>
            <w:szCs w:val="22"/>
            <w:lang w:eastAsia="pl-PL"/>
          </w:rPr>
          <w:tab/>
        </w:r>
        <w:r w:rsidR="0047657B" w:rsidRPr="0017791F">
          <w:rPr>
            <w:rStyle w:val="Hipercze"/>
            <w:noProof/>
          </w:rPr>
          <w:t>Kod strony ciała</w:t>
        </w:r>
        <w:r w:rsidR="0047657B">
          <w:rPr>
            <w:noProof/>
            <w:webHidden/>
          </w:rPr>
          <w:tab/>
        </w:r>
        <w:r w:rsidR="0047657B">
          <w:rPr>
            <w:noProof/>
            <w:webHidden/>
          </w:rPr>
          <w:fldChar w:fldCharType="begin"/>
        </w:r>
        <w:r w:rsidR="0047657B">
          <w:rPr>
            <w:noProof/>
            <w:webHidden/>
          </w:rPr>
          <w:instrText xml:space="preserve"> PAGEREF _Toc143855218 \h </w:instrText>
        </w:r>
        <w:r w:rsidR="0047657B">
          <w:rPr>
            <w:noProof/>
            <w:webHidden/>
          </w:rPr>
        </w:r>
        <w:r w:rsidR="0047657B">
          <w:rPr>
            <w:noProof/>
            <w:webHidden/>
          </w:rPr>
          <w:fldChar w:fldCharType="separate"/>
        </w:r>
        <w:r w:rsidR="0047657B">
          <w:rPr>
            <w:noProof/>
            <w:webHidden/>
          </w:rPr>
          <w:t>130</w:t>
        </w:r>
        <w:r w:rsidR="0047657B">
          <w:rPr>
            <w:noProof/>
            <w:webHidden/>
          </w:rPr>
          <w:fldChar w:fldCharType="end"/>
        </w:r>
      </w:hyperlink>
    </w:p>
    <w:p w14:paraId="39B2B474" w14:textId="2F2FC499" w:rsidR="0047657B" w:rsidRDefault="00000000">
      <w:pPr>
        <w:pStyle w:val="Spistreci2"/>
        <w:rPr>
          <w:rFonts w:asciiTheme="minorHAnsi" w:eastAsiaTheme="minorEastAsia" w:hAnsiTheme="minorHAnsi" w:cstheme="minorBidi"/>
          <w:noProof/>
          <w:szCs w:val="22"/>
          <w:lang w:eastAsia="pl-PL"/>
        </w:rPr>
      </w:pPr>
      <w:hyperlink w:anchor="_Toc143855219" w:history="1">
        <w:r w:rsidR="0047657B" w:rsidRPr="0017791F">
          <w:rPr>
            <w:rStyle w:val="Hipercze"/>
            <w:noProof/>
          </w:rPr>
          <w:t>13.11.</w:t>
        </w:r>
        <w:r w:rsidR="0047657B">
          <w:rPr>
            <w:rFonts w:asciiTheme="minorHAnsi" w:eastAsiaTheme="minorEastAsia" w:hAnsiTheme="minorHAnsi" w:cstheme="minorBidi"/>
            <w:noProof/>
            <w:szCs w:val="22"/>
            <w:lang w:eastAsia="pl-PL"/>
          </w:rPr>
          <w:tab/>
        </w:r>
        <w:r w:rsidR="0047657B" w:rsidRPr="0017791F">
          <w:rPr>
            <w:rStyle w:val="Hipercze"/>
            <w:noProof/>
          </w:rPr>
          <w:t>Słownik osób uprawnionych do korzystania ze świadczeń bez skierowania - Art. 57</w:t>
        </w:r>
        <w:r w:rsidR="0047657B">
          <w:rPr>
            <w:noProof/>
            <w:webHidden/>
          </w:rPr>
          <w:tab/>
        </w:r>
        <w:r w:rsidR="0047657B">
          <w:rPr>
            <w:noProof/>
            <w:webHidden/>
          </w:rPr>
          <w:fldChar w:fldCharType="begin"/>
        </w:r>
        <w:r w:rsidR="0047657B">
          <w:rPr>
            <w:noProof/>
            <w:webHidden/>
          </w:rPr>
          <w:instrText xml:space="preserve"> PAGEREF _Toc143855219 \h </w:instrText>
        </w:r>
        <w:r w:rsidR="0047657B">
          <w:rPr>
            <w:noProof/>
            <w:webHidden/>
          </w:rPr>
        </w:r>
        <w:r w:rsidR="0047657B">
          <w:rPr>
            <w:noProof/>
            <w:webHidden/>
          </w:rPr>
          <w:fldChar w:fldCharType="separate"/>
        </w:r>
        <w:r w:rsidR="0047657B">
          <w:rPr>
            <w:noProof/>
            <w:webHidden/>
          </w:rPr>
          <w:t>131</w:t>
        </w:r>
        <w:r w:rsidR="0047657B">
          <w:rPr>
            <w:noProof/>
            <w:webHidden/>
          </w:rPr>
          <w:fldChar w:fldCharType="end"/>
        </w:r>
      </w:hyperlink>
    </w:p>
    <w:p w14:paraId="17C1A5D4" w14:textId="31851555" w:rsidR="0047657B" w:rsidRDefault="00000000">
      <w:pPr>
        <w:pStyle w:val="Spistreci2"/>
        <w:rPr>
          <w:rFonts w:asciiTheme="minorHAnsi" w:eastAsiaTheme="minorEastAsia" w:hAnsiTheme="minorHAnsi" w:cstheme="minorBidi"/>
          <w:noProof/>
          <w:szCs w:val="22"/>
          <w:lang w:eastAsia="pl-PL"/>
        </w:rPr>
      </w:pPr>
      <w:hyperlink w:anchor="_Toc143855220" w:history="1">
        <w:r w:rsidR="0047657B" w:rsidRPr="0017791F">
          <w:rPr>
            <w:rStyle w:val="Hipercze"/>
            <w:noProof/>
          </w:rPr>
          <w:t>13.12.</w:t>
        </w:r>
        <w:r w:rsidR="0047657B">
          <w:rPr>
            <w:rFonts w:asciiTheme="minorHAnsi" w:eastAsiaTheme="minorEastAsia" w:hAnsiTheme="minorHAnsi" w:cstheme="minorBidi"/>
            <w:noProof/>
            <w:szCs w:val="22"/>
            <w:lang w:eastAsia="pl-PL"/>
          </w:rPr>
          <w:tab/>
        </w:r>
        <w:r w:rsidR="0047657B" w:rsidRPr="0017791F">
          <w:rPr>
            <w:rStyle w:val="Hipercze"/>
            <w:noProof/>
          </w:rPr>
          <w:t>Przyczyny zakończenia wizyty</w:t>
        </w:r>
        <w:r w:rsidR="0047657B">
          <w:rPr>
            <w:noProof/>
            <w:webHidden/>
          </w:rPr>
          <w:tab/>
        </w:r>
        <w:r w:rsidR="0047657B">
          <w:rPr>
            <w:noProof/>
            <w:webHidden/>
          </w:rPr>
          <w:fldChar w:fldCharType="begin"/>
        </w:r>
        <w:r w:rsidR="0047657B">
          <w:rPr>
            <w:noProof/>
            <w:webHidden/>
          </w:rPr>
          <w:instrText xml:space="preserve"> PAGEREF _Toc143855220 \h </w:instrText>
        </w:r>
        <w:r w:rsidR="0047657B">
          <w:rPr>
            <w:noProof/>
            <w:webHidden/>
          </w:rPr>
        </w:r>
        <w:r w:rsidR="0047657B">
          <w:rPr>
            <w:noProof/>
            <w:webHidden/>
          </w:rPr>
          <w:fldChar w:fldCharType="separate"/>
        </w:r>
        <w:r w:rsidR="0047657B">
          <w:rPr>
            <w:noProof/>
            <w:webHidden/>
          </w:rPr>
          <w:t>133</w:t>
        </w:r>
        <w:r w:rsidR="0047657B">
          <w:rPr>
            <w:noProof/>
            <w:webHidden/>
          </w:rPr>
          <w:fldChar w:fldCharType="end"/>
        </w:r>
      </w:hyperlink>
    </w:p>
    <w:p w14:paraId="7B0367C4" w14:textId="21D6E061" w:rsidR="0047657B" w:rsidRDefault="00000000">
      <w:pPr>
        <w:pStyle w:val="Spistreci2"/>
        <w:rPr>
          <w:rFonts w:asciiTheme="minorHAnsi" w:eastAsiaTheme="minorEastAsia" w:hAnsiTheme="minorHAnsi" w:cstheme="minorBidi"/>
          <w:noProof/>
          <w:szCs w:val="22"/>
          <w:lang w:eastAsia="pl-PL"/>
        </w:rPr>
      </w:pPr>
      <w:hyperlink w:anchor="_Toc143855221" w:history="1">
        <w:r w:rsidR="0047657B" w:rsidRPr="0017791F">
          <w:rPr>
            <w:rStyle w:val="Hipercze"/>
            <w:noProof/>
          </w:rPr>
          <w:t>13.13.</w:t>
        </w:r>
        <w:r w:rsidR="0047657B">
          <w:rPr>
            <w:rFonts w:asciiTheme="minorHAnsi" w:eastAsiaTheme="minorEastAsia" w:hAnsiTheme="minorHAnsi" w:cstheme="minorBidi"/>
            <w:noProof/>
            <w:szCs w:val="22"/>
            <w:lang w:eastAsia="pl-PL"/>
          </w:rPr>
          <w:tab/>
        </w:r>
        <w:r w:rsidR="0047657B" w:rsidRPr="0017791F">
          <w:rPr>
            <w:rStyle w:val="Hipercze"/>
            <w:noProof/>
          </w:rPr>
          <w:t>Dokumenty będące podstawą wizyty</w:t>
        </w:r>
        <w:r w:rsidR="0047657B">
          <w:rPr>
            <w:noProof/>
            <w:webHidden/>
          </w:rPr>
          <w:tab/>
        </w:r>
        <w:r w:rsidR="0047657B">
          <w:rPr>
            <w:noProof/>
            <w:webHidden/>
          </w:rPr>
          <w:fldChar w:fldCharType="begin"/>
        </w:r>
        <w:r w:rsidR="0047657B">
          <w:rPr>
            <w:noProof/>
            <w:webHidden/>
          </w:rPr>
          <w:instrText xml:space="preserve"> PAGEREF _Toc143855221 \h </w:instrText>
        </w:r>
        <w:r w:rsidR="0047657B">
          <w:rPr>
            <w:noProof/>
            <w:webHidden/>
          </w:rPr>
        </w:r>
        <w:r w:rsidR="0047657B">
          <w:rPr>
            <w:noProof/>
            <w:webHidden/>
          </w:rPr>
          <w:fldChar w:fldCharType="separate"/>
        </w:r>
        <w:r w:rsidR="0047657B">
          <w:rPr>
            <w:noProof/>
            <w:webHidden/>
          </w:rPr>
          <w:t>133</w:t>
        </w:r>
        <w:r w:rsidR="0047657B">
          <w:rPr>
            <w:noProof/>
            <w:webHidden/>
          </w:rPr>
          <w:fldChar w:fldCharType="end"/>
        </w:r>
      </w:hyperlink>
    </w:p>
    <w:p w14:paraId="4CB0BB6B" w14:textId="5BC4E652" w:rsidR="0047657B" w:rsidRDefault="00000000">
      <w:pPr>
        <w:pStyle w:val="Spistreci2"/>
        <w:rPr>
          <w:rFonts w:asciiTheme="minorHAnsi" w:eastAsiaTheme="minorEastAsia" w:hAnsiTheme="minorHAnsi" w:cstheme="minorBidi"/>
          <w:noProof/>
          <w:szCs w:val="22"/>
          <w:lang w:eastAsia="pl-PL"/>
        </w:rPr>
      </w:pPr>
      <w:hyperlink w:anchor="_Toc143855222" w:history="1">
        <w:r w:rsidR="0047657B" w:rsidRPr="0017791F">
          <w:rPr>
            <w:rStyle w:val="Hipercze"/>
            <w:noProof/>
          </w:rPr>
          <w:t>13.14.</w:t>
        </w:r>
        <w:r w:rsidR="0047657B">
          <w:rPr>
            <w:rFonts w:asciiTheme="minorHAnsi" w:eastAsiaTheme="minorEastAsia" w:hAnsiTheme="minorHAnsi" w:cstheme="minorBidi"/>
            <w:noProof/>
            <w:szCs w:val="22"/>
            <w:lang w:eastAsia="pl-PL"/>
          </w:rPr>
          <w:tab/>
        </w:r>
        <w:r w:rsidR="0047657B" w:rsidRPr="0017791F">
          <w:rPr>
            <w:rStyle w:val="Hipercze"/>
            <w:noProof/>
          </w:rPr>
          <w:t>Kod Rodzaju Wizyty</w:t>
        </w:r>
        <w:r w:rsidR="0047657B">
          <w:rPr>
            <w:noProof/>
            <w:webHidden/>
          </w:rPr>
          <w:tab/>
        </w:r>
        <w:r w:rsidR="0047657B">
          <w:rPr>
            <w:noProof/>
            <w:webHidden/>
          </w:rPr>
          <w:fldChar w:fldCharType="begin"/>
        </w:r>
        <w:r w:rsidR="0047657B">
          <w:rPr>
            <w:noProof/>
            <w:webHidden/>
          </w:rPr>
          <w:instrText xml:space="preserve"> PAGEREF _Toc143855222 \h </w:instrText>
        </w:r>
        <w:r w:rsidR="0047657B">
          <w:rPr>
            <w:noProof/>
            <w:webHidden/>
          </w:rPr>
        </w:r>
        <w:r w:rsidR="0047657B">
          <w:rPr>
            <w:noProof/>
            <w:webHidden/>
          </w:rPr>
          <w:fldChar w:fldCharType="separate"/>
        </w:r>
        <w:r w:rsidR="0047657B">
          <w:rPr>
            <w:noProof/>
            <w:webHidden/>
          </w:rPr>
          <w:t>134</w:t>
        </w:r>
        <w:r w:rsidR="0047657B">
          <w:rPr>
            <w:noProof/>
            <w:webHidden/>
          </w:rPr>
          <w:fldChar w:fldCharType="end"/>
        </w:r>
      </w:hyperlink>
    </w:p>
    <w:p w14:paraId="3312E365" w14:textId="487AEEC1" w:rsidR="0047657B" w:rsidRDefault="00000000">
      <w:pPr>
        <w:pStyle w:val="Spistreci2"/>
        <w:rPr>
          <w:rFonts w:asciiTheme="minorHAnsi" w:eastAsiaTheme="minorEastAsia" w:hAnsiTheme="minorHAnsi" w:cstheme="minorBidi"/>
          <w:noProof/>
          <w:szCs w:val="22"/>
          <w:lang w:eastAsia="pl-PL"/>
        </w:rPr>
      </w:pPr>
      <w:hyperlink w:anchor="_Toc143855223" w:history="1">
        <w:r w:rsidR="0047657B" w:rsidRPr="0017791F">
          <w:rPr>
            <w:rStyle w:val="Hipercze"/>
            <w:noProof/>
          </w:rPr>
          <w:t>13.15.</w:t>
        </w:r>
        <w:r w:rsidR="0047657B">
          <w:rPr>
            <w:rFonts w:asciiTheme="minorHAnsi" w:eastAsiaTheme="minorEastAsia" w:hAnsiTheme="minorHAnsi" w:cstheme="minorBidi"/>
            <w:noProof/>
            <w:szCs w:val="22"/>
            <w:lang w:eastAsia="pl-PL"/>
          </w:rPr>
          <w:tab/>
        </w:r>
        <w:r w:rsidR="0047657B" w:rsidRPr="0017791F">
          <w:rPr>
            <w:rStyle w:val="Hipercze"/>
            <w:noProof/>
          </w:rPr>
          <w:t>Zasilenie inicjalne - Typ zadania/Rodzaj zlecenia</w:t>
        </w:r>
        <w:r w:rsidR="0047657B">
          <w:rPr>
            <w:noProof/>
            <w:webHidden/>
          </w:rPr>
          <w:tab/>
        </w:r>
        <w:r w:rsidR="0047657B">
          <w:rPr>
            <w:noProof/>
            <w:webHidden/>
          </w:rPr>
          <w:fldChar w:fldCharType="begin"/>
        </w:r>
        <w:r w:rsidR="0047657B">
          <w:rPr>
            <w:noProof/>
            <w:webHidden/>
          </w:rPr>
          <w:instrText xml:space="preserve"> PAGEREF _Toc143855223 \h </w:instrText>
        </w:r>
        <w:r w:rsidR="0047657B">
          <w:rPr>
            <w:noProof/>
            <w:webHidden/>
          </w:rPr>
        </w:r>
        <w:r w:rsidR="0047657B">
          <w:rPr>
            <w:noProof/>
            <w:webHidden/>
          </w:rPr>
          <w:fldChar w:fldCharType="separate"/>
        </w:r>
        <w:r w:rsidR="0047657B">
          <w:rPr>
            <w:noProof/>
            <w:webHidden/>
          </w:rPr>
          <w:t>135</w:t>
        </w:r>
        <w:r w:rsidR="0047657B">
          <w:rPr>
            <w:noProof/>
            <w:webHidden/>
          </w:rPr>
          <w:fldChar w:fldCharType="end"/>
        </w:r>
      </w:hyperlink>
    </w:p>
    <w:p w14:paraId="76AA6644" w14:textId="76EC3BB3" w:rsidR="0047657B" w:rsidRDefault="00000000">
      <w:pPr>
        <w:pStyle w:val="Spistreci2"/>
        <w:rPr>
          <w:rFonts w:asciiTheme="minorHAnsi" w:eastAsiaTheme="minorEastAsia" w:hAnsiTheme="minorHAnsi" w:cstheme="minorBidi"/>
          <w:noProof/>
          <w:szCs w:val="22"/>
          <w:lang w:eastAsia="pl-PL"/>
        </w:rPr>
      </w:pPr>
      <w:hyperlink w:anchor="_Toc143855224" w:history="1">
        <w:r w:rsidR="0047657B" w:rsidRPr="0017791F">
          <w:rPr>
            <w:rStyle w:val="Hipercze"/>
            <w:noProof/>
          </w:rPr>
          <w:t>13.16.</w:t>
        </w:r>
        <w:r w:rsidR="0047657B">
          <w:rPr>
            <w:rFonts w:asciiTheme="minorHAnsi" w:eastAsiaTheme="minorEastAsia" w:hAnsiTheme="minorHAnsi" w:cstheme="minorBidi"/>
            <w:noProof/>
            <w:szCs w:val="22"/>
            <w:lang w:eastAsia="pl-PL"/>
          </w:rPr>
          <w:tab/>
        </w:r>
        <w:r w:rsidR="0047657B" w:rsidRPr="0017791F">
          <w:rPr>
            <w:rStyle w:val="Hipercze"/>
            <w:noProof/>
          </w:rPr>
          <w:t>Zasilenie inicjalne - status zadania</w:t>
        </w:r>
        <w:r w:rsidR="0047657B">
          <w:rPr>
            <w:noProof/>
            <w:webHidden/>
          </w:rPr>
          <w:tab/>
        </w:r>
        <w:r w:rsidR="0047657B">
          <w:rPr>
            <w:noProof/>
            <w:webHidden/>
          </w:rPr>
          <w:fldChar w:fldCharType="begin"/>
        </w:r>
        <w:r w:rsidR="0047657B">
          <w:rPr>
            <w:noProof/>
            <w:webHidden/>
          </w:rPr>
          <w:instrText xml:space="preserve"> PAGEREF _Toc143855224 \h </w:instrText>
        </w:r>
        <w:r w:rsidR="0047657B">
          <w:rPr>
            <w:noProof/>
            <w:webHidden/>
          </w:rPr>
        </w:r>
        <w:r w:rsidR="0047657B">
          <w:rPr>
            <w:noProof/>
            <w:webHidden/>
          </w:rPr>
          <w:fldChar w:fldCharType="separate"/>
        </w:r>
        <w:r w:rsidR="0047657B">
          <w:rPr>
            <w:noProof/>
            <w:webHidden/>
          </w:rPr>
          <w:t>135</w:t>
        </w:r>
        <w:r w:rsidR="0047657B">
          <w:rPr>
            <w:noProof/>
            <w:webHidden/>
          </w:rPr>
          <w:fldChar w:fldCharType="end"/>
        </w:r>
      </w:hyperlink>
    </w:p>
    <w:p w14:paraId="022230F9" w14:textId="5A79D1B9" w:rsidR="0047657B" w:rsidRDefault="00000000">
      <w:pPr>
        <w:pStyle w:val="Spistreci2"/>
        <w:rPr>
          <w:rFonts w:asciiTheme="minorHAnsi" w:eastAsiaTheme="minorEastAsia" w:hAnsiTheme="minorHAnsi" w:cstheme="minorBidi"/>
          <w:noProof/>
          <w:szCs w:val="22"/>
          <w:lang w:eastAsia="pl-PL"/>
        </w:rPr>
      </w:pPr>
      <w:hyperlink w:anchor="_Toc143855225" w:history="1">
        <w:r w:rsidR="0047657B" w:rsidRPr="0017791F">
          <w:rPr>
            <w:rStyle w:val="Hipercze"/>
            <w:noProof/>
          </w:rPr>
          <w:t>13.17.</w:t>
        </w:r>
        <w:r w:rsidR="0047657B">
          <w:rPr>
            <w:rFonts w:asciiTheme="minorHAnsi" w:eastAsiaTheme="minorEastAsia" w:hAnsiTheme="minorHAnsi" w:cstheme="minorBidi"/>
            <w:noProof/>
            <w:szCs w:val="22"/>
            <w:lang w:eastAsia="pl-PL"/>
          </w:rPr>
          <w:tab/>
        </w:r>
        <w:r w:rsidR="0047657B" w:rsidRPr="0017791F">
          <w:rPr>
            <w:rStyle w:val="Hipercze"/>
            <w:noProof/>
          </w:rPr>
          <w:t>Kod szczepionki</w:t>
        </w:r>
        <w:r w:rsidR="0047657B">
          <w:rPr>
            <w:noProof/>
            <w:webHidden/>
          </w:rPr>
          <w:tab/>
        </w:r>
        <w:r w:rsidR="0047657B">
          <w:rPr>
            <w:noProof/>
            <w:webHidden/>
          </w:rPr>
          <w:fldChar w:fldCharType="begin"/>
        </w:r>
        <w:r w:rsidR="0047657B">
          <w:rPr>
            <w:noProof/>
            <w:webHidden/>
          </w:rPr>
          <w:instrText xml:space="preserve"> PAGEREF _Toc143855225 \h </w:instrText>
        </w:r>
        <w:r w:rsidR="0047657B">
          <w:rPr>
            <w:noProof/>
            <w:webHidden/>
          </w:rPr>
        </w:r>
        <w:r w:rsidR="0047657B">
          <w:rPr>
            <w:noProof/>
            <w:webHidden/>
          </w:rPr>
          <w:fldChar w:fldCharType="separate"/>
        </w:r>
        <w:r w:rsidR="0047657B">
          <w:rPr>
            <w:noProof/>
            <w:webHidden/>
          </w:rPr>
          <w:t>136</w:t>
        </w:r>
        <w:r w:rsidR="0047657B">
          <w:rPr>
            <w:noProof/>
            <w:webHidden/>
          </w:rPr>
          <w:fldChar w:fldCharType="end"/>
        </w:r>
      </w:hyperlink>
    </w:p>
    <w:p w14:paraId="74BD7414" w14:textId="7FA3FA03" w:rsidR="0047657B" w:rsidRDefault="00000000">
      <w:pPr>
        <w:pStyle w:val="Spistreci2"/>
        <w:rPr>
          <w:rFonts w:asciiTheme="minorHAnsi" w:eastAsiaTheme="minorEastAsia" w:hAnsiTheme="minorHAnsi" w:cstheme="minorBidi"/>
          <w:noProof/>
          <w:szCs w:val="22"/>
          <w:lang w:eastAsia="pl-PL"/>
        </w:rPr>
      </w:pPr>
      <w:hyperlink w:anchor="_Toc143855226" w:history="1">
        <w:r w:rsidR="0047657B" w:rsidRPr="0017791F">
          <w:rPr>
            <w:rStyle w:val="Hipercze"/>
            <w:noProof/>
          </w:rPr>
          <w:t>13.18.</w:t>
        </w:r>
        <w:r w:rsidR="0047657B">
          <w:rPr>
            <w:rFonts w:asciiTheme="minorHAnsi" w:eastAsiaTheme="minorEastAsia" w:hAnsiTheme="minorHAnsi" w:cstheme="minorBidi"/>
            <w:noProof/>
            <w:szCs w:val="22"/>
            <w:lang w:eastAsia="pl-PL"/>
          </w:rPr>
          <w:tab/>
        </w:r>
        <w:r w:rsidR="0047657B" w:rsidRPr="0017791F">
          <w:rPr>
            <w:rStyle w:val="Hipercze"/>
            <w:noProof/>
          </w:rPr>
          <w:t>Dane dodatkowe</w:t>
        </w:r>
        <w:r w:rsidR="0047657B">
          <w:rPr>
            <w:noProof/>
            <w:webHidden/>
          </w:rPr>
          <w:tab/>
        </w:r>
        <w:r w:rsidR="0047657B">
          <w:rPr>
            <w:noProof/>
            <w:webHidden/>
          </w:rPr>
          <w:fldChar w:fldCharType="begin"/>
        </w:r>
        <w:r w:rsidR="0047657B">
          <w:rPr>
            <w:noProof/>
            <w:webHidden/>
          </w:rPr>
          <w:instrText xml:space="preserve"> PAGEREF _Toc143855226 \h </w:instrText>
        </w:r>
        <w:r w:rsidR="0047657B">
          <w:rPr>
            <w:noProof/>
            <w:webHidden/>
          </w:rPr>
        </w:r>
        <w:r w:rsidR="0047657B">
          <w:rPr>
            <w:noProof/>
            <w:webHidden/>
          </w:rPr>
          <w:fldChar w:fldCharType="separate"/>
        </w:r>
        <w:r w:rsidR="0047657B">
          <w:rPr>
            <w:noProof/>
            <w:webHidden/>
          </w:rPr>
          <w:t>136</w:t>
        </w:r>
        <w:r w:rsidR="0047657B">
          <w:rPr>
            <w:noProof/>
            <w:webHidden/>
          </w:rPr>
          <w:fldChar w:fldCharType="end"/>
        </w:r>
      </w:hyperlink>
    </w:p>
    <w:p w14:paraId="231B293E" w14:textId="5F6380F9" w:rsidR="0047657B" w:rsidRDefault="00000000">
      <w:pPr>
        <w:pStyle w:val="Spistreci2"/>
        <w:rPr>
          <w:rFonts w:asciiTheme="minorHAnsi" w:eastAsiaTheme="minorEastAsia" w:hAnsiTheme="minorHAnsi" w:cstheme="minorBidi"/>
          <w:noProof/>
          <w:szCs w:val="22"/>
          <w:lang w:eastAsia="pl-PL"/>
        </w:rPr>
      </w:pPr>
      <w:hyperlink w:anchor="_Toc143855227" w:history="1">
        <w:r w:rsidR="0047657B" w:rsidRPr="0017791F">
          <w:rPr>
            <w:rStyle w:val="Hipercze"/>
            <w:noProof/>
          </w:rPr>
          <w:t>13.19.</w:t>
        </w:r>
        <w:r w:rsidR="0047657B">
          <w:rPr>
            <w:rFonts w:asciiTheme="minorHAnsi" w:eastAsiaTheme="minorEastAsia" w:hAnsiTheme="minorHAnsi" w:cstheme="minorBidi"/>
            <w:noProof/>
            <w:szCs w:val="22"/>
            <w:lang w:eastAsia="pl-PL"/>
          </w:rPr>
          <w:tab/>
        </w:r>
        <w:r w:rsidR="0047657B" w:rsidRPr="0017791F">
          <w:rPr>
            <w:rStyle w:val="Hipercze"/>
            <w:noProof/>
          </w:rPr>
          <w:t>Kod programu profilaktyki</w:t>
        </w:r>
        <w:r w:rsidR="0047657B">
          <w:rPr>
            <w:noProof/>
            <w:webHidden/>
          </w:rPr>
          <w:tab/>
        </w:r>
        <w:r w:rsidR="0047657B">
          <w:rPr>
            <w:noProof/>
            <w:webHidden/>
          </w:rPr>
          <w:fldChar w:fldCharType="begin"/>
        </w:r>
        <w:r w:rsidR="0047657B">
          <w:rPr>
            <w:noProof/>
            <w:webHidden/>
          </w:rPr>
          <w:instrText xml:space="preserve"> PAGEREF _Toc143855227 \h </w:instrText>
        </w:r>
        <w:r w:rsidR="0047657B">
          <w:rPr>
            <w:noProof/>
            <w:webHidden/>
          </w:rPr>
        </w:r>
        <w:r w:rsidR="0047657B">
          <w:rPr>
            <w:noProof/>
            <w:webHidden/>
          </w:rPr>
          <w:fldChar w:fldCharType="separate"/>
        </w:r>
        <w:r w:rsidR="0047657B">
          <w:rPr>
            <w:noProof/>
            <w:webHidden/>
          </w:rPr>
          <w:t>137</w:t>
        </w:r>
        <w:r w:rsidR="0047657B">
          <w:rPr>
            <w:noProof/>
            <w:webHidden/>
          </w:rPr>
          <w:fldChar w:fldCharType="end"/>
        </w:r>
      </w:hyperlink>
    </w:p>
    <w:p w14:paraId="6409F162" w14:textId="74CC818C" w:rsidR="0047657B" w:rsidRDefault="00000000">
      <w:pPr>
        <w:pStyle w:val="Spistreci1"/>
        <w:rPr>
          <w:rFonts w:asciiTheme="minorHAnsi" w:eastAsiaTheme="minorEastAsia" w:hAnsiTheme="minorHAnsi" w:cstheme="minorBidi"/>
          <w:b w:val="0"/>
          <w:noProof/>
          <w:szCs w:val="22"/>
          <w:lang w:eastAsia="pl-PL"/>
        </w:rPr>
      </w:pPr>
      <w:hyperlink w:anchor="_Toc143855228" w:history="1">
        <w:r w:rsidR="0047657B" w:rsidRPr="0017791F">
          <w:rPr>
            <w:rStyle w:val="Hipercze"/>
            <w:noProof/>
          </w:rPr>
          <w:t>14.</w:t>
        </w:r>
        <w:r w:rsidR="0047657B">
          <w:rPr>
            <w:rFonts w:asciiTheme="minorHAnsi" w:eastAsiaTheme="minorEastAsia" w:hAnsiTheme="minorHAnsi" w:cstheme="minorBidi"/>
            <w:b w:val="0"/>
            <w:noProof/>
            <w:szCs w:val="22"/>
            <w:lang w:eastAsia="pl-PL"/>
          </w:rPr>
          <w:tab/>
        </w:r>
        <w:r w:rsidR="0047657B" w:rsidRPr="0017791F">
          <w:rPr>
            <w:rStyle w:val="Hipercze"/>
            <w:noProof/>
          </w:rPr>
          <w:t>Dane testowe</w:t>
        </w:r>
        <w:r w:rsidR="0047657B">
          <w:rPr>
            <w:noProof/>
            <w:webHidden/>
          </w:rPr>
          <w:tab/>
        </w:r>
        <w:r w:rsidR="0047657B">
          <w:rPr>
            <w:noProof/>
            <w:webHidden/>
          </w:rPr>
          <w:fldChar w:fldCharType="begin"/>
        </w:r>
        <w:r w:rsidR="0047657B">
          <w:rPr>
            <w:noProof/>
            <w:webHidden/>
          </w:rPr>
          <w:instrText xml:space="preserve"> PAGEREF _Toc143855228 \h </w:instrText>
        </w:r>
        <w:r w:rsidR="0047657B">
          <w:rPr>
            <w:noProof/>
            <w:webHidden/>
          </w:rPr>
        </w:r>
        <w:r w:rsidR="0047657B">
          <w:rPr>
            <w:noProof/>
            <w:webHidden/>
          </w:rPr>
          <w:fldChar w:fldCharType="separate"/>
        </w:r>
        <w:r w:rsidR="0047657B">
          <w:rPr>
            <w:noProof/>
            <w:webHidden/>
          </w:rPr>
          <w:t>138</w:t>
        </w:r>
        <w:r w:rsidR="0047657B">
          <w:rPr>
            <w:noProof/>
            <w:webHidden/>
          </w:rPr>
          <w:fldChar w:fldCharType="end"/>
        </w:r>
      </w:hyperlink>
    </w:p>
    <w:p w14:paraId="6C7E2FD7" w14:textId="0D84A315" w:rsidR="0047657B" w:rsidRDefault="00000000">
      <w:pPr>
        <w:pStyle w:val="Spistreci1"/>
        <w:rPr>
          <w:rFonts w:asciiTheme="minorHAnsi" w:eastAsiaTheme="minorEastAsia" w:hAnsiTheme="minorHAnsi" w:cstheme="minorBidi"/>
          <w:b w:val="0"/>
          <w:noProof/>
          <w:szCs w:val="22"/>
          <w:lang w:eastAsia="pl-PL"/>
        </w:rPr>
      </w:pPr>
      <w:hyperlink w:anchor="_Toc143855229" w:history="1">
        <w:r w:rsidR="0047657B" w:rsidRPr="0017791F">
          <w:rPr>
            <w:rStyle w:val="Hipercze"/>
            <w:noProof/>
          </w:rPr>
          <w:t>15.</w:t>
        </w:r>
        <w:r w:rsidR="0047657B">
          <w:rPr>
            <w:rFonts w:asciiTheme="minorHAnsi" w:eastAsiaTheme="minorEastAsia" w:hAnsiTheme="minorHAnsi" w:cstheme="minorBidi"/>
            <w:b w:val="0"/>
            <w:noProof/>
            <w:szCs w:val="22"/>
            <w:lang w:eastAsia="pl-PL"/>
          </w:rPr>
          <w:tab/>
        </w:r>
        <w:r w:rsidR="0047657B" w:rsidRPr="0017791F">
          <w:rPr>
            <w:rStyle w:val="Hipercze"/>
            <w:noProof/>
          </w:rPr>
          <w:t>Procedury</w:t>
        </w:r>
        <w:r w:rsidR="0047657B">
          <w:rPr>
            <w:noProof/>
            <w:webHidden/>
          </w:rPr>
          <w:tab/>
        </w:r>
        <w:r w:rsidR="0047657B">
          <w:rPr>
            <w:noProof/>
            <w:webHidden/>
          </w:rPr>
          <w:fldChar w:fldCharType="begin"/>
        </w:r>
        <w:r w:rsidR="0047657B">
          <w:rPr>
            <w:noProof/>
            <w:webHidden/>
          </w:rPr>
          <w:instrText xml:space="preserve"> PAGEREF _Toc143855229 \h </w:instrText>
        </w:r>
        <w:r w:rsidR="0047657B">
          <w:rPr>
            <w:noProof/>
            <w:webHidden/>
          </w:rPr>
        </w:r>
        <w:r w:rsidR="0047657B">
          <w:rPr>
            <w:noProof/>
            <w:webHidden/>
          </w:rPr>
          <w:fldChar w:fldCharType="separate"/>
        </w:r>
        <w:r w:rsidR="0047657B">
          <w:rPr>
            <w:noProof/>
            <w:webHidden/>
          </w:rPr>
          <w:t>139</w:t>
        </w:r>
        <w:r w:rsidR="0047657B">
          <w:rPr>
            <w:noProof/>
            <w:webHidden/>
          </w:rPr>
          <w:fldChar w:fldCharType="end"/>
        </w:r>
      </w:hyperlink>
    </w:p>
    <w:p w14:paraId="3FFE32E2" w14:textId="41EA2226" w:rsidR="0047657B" w:rsidRDefault="00000000">
      <w:pPr>
        <w:pStyle w:val="Spistreci2"/>
        <w:rPr>
          <w:rFonts w:asciiTheme="minorHAnsi" w:eastAsiaTheme="minorEastAsia" w:hAnsiTheme="minorHAnsi" w:cstheme="minorBidi"/>
          <w:noProof/>
          <w:szCs w:val="22"/>
          <w:lang w:eastAsia="pl-PL"/>
        </w:rPr>
      </w:pPr>
      <w:hyperlink w:anchor="_Toc143855230" w:history="1">
        <w:r w:rsidR="0047657B" w:rsidRPr="0017791F">
          <w:rPr>
            <w:rStyle w:val="Hipercze"/>
            <w:noProof/>
          </w:rPr>
          <w:t>15.1.</w:t>
        </w:r>
        <w:r w:rsidR="0047657B">
          <w:rPr>
            <w:rFonts w:asciiTheme="minorHAnsi" w:eastAsiaTheme="minorEastAsia" w:hAnsiTheme="minorHAnsi" w:cstheme="minorBidi"/>
            <w:noProof/>
            <w:szCs w:val="22"/>
            <w:lang w:eastAsia="pl-PL"/>
          </w:rPr>
          <w:tab/>
        </w:r>
        <w:r w:rsidR="0047657B" w:rsidRPr="0017791F">
          <w:rPr>
            <w:rStyle w:val="Hipercze"/>
            <w:noProof/>
          </w:rPr>
          <w:t>Procedura nadania uprawnień Usługodawcy</w:t>
        </w:r>
        <w:r w:rsidR="0047657B">
          <w:rPr>
            <w:noProof/>
            <w:webHidden/>
          </w:rPr>
          <w:tab/>
        </w:r>
        <w:r w:rsidR="0047657B">
          <w:rPr>
            <w:noProof/>
            <w:webHidden/>
          </w:rPr>
          <w:fldChar w:fldCharType="begin"/>
        </w:r>
        <w:r w:rsidR="0047657B">
          <w:rPr>
            <w:noProof/>
            <w:webHidden/>
          </w:rPr>
          <w:instrText xml:space="preserve"> PAGEREF _Toc143855230 \h </w:instrText>
        </w:r>
        <w:r w:rsidR="0047657B">
          <w:rPr>
            <w:noProof/>
            <w:webHidden/>
          </w:rPr>
        </w:r>
        <w:r w:rsidR="0047657B">
          <w:rPr>
            <w:noProof/>
            <w:webHidden/>
          </w:rPr>
          <w:fldChar w:fldCharType="separate"/>
        </w:r>
        <w:r w:rsidR="0047657B">
          <w:rPr>
            <w:noProof/>
            <w:webHidden/>
          </w:rPr>
          <w:t>139</w:t>
        </w:r>
        <w:r w:rsidR="0047657B">
          <w:rPr>
            <w:noProof/>
            <w:webHidden/>
          </w:rPr>
          <w:fldChar w:fldCharType="end"/>
        </w:r>
      </w:hyperlink>
    </w:p>
    <w:p w14:paraId="15F2D19C" w14:textId="79D0520B" w:rsidR="0047657B" w:rsidRDefault="00000000">
      <w:pPr>
        <w:pStyle w:val="Spistreci1"/>
        <w:rPr>
          <w:rFonts w:asciiTheme="minorHAnsi" w:eastAsiaTheme="minorEastAsia" w:hAnsiTheme="minorHAnsi" w:cstheme="minorBidi"/>
          <w:b w:val="0"/>
          <w:noProof/>
          <w:szCs w:val="22"/>
          <w:lang w:eastAsia="pl-PL"/>
        </w:rPr>
      </w:pPr>
      <w:hyperlink w:anchor="_Toc143855231" w:history="1">
        <w:r w:rsidR="0047657B" w:rsidRPr="0017791F">
          <w:rPr>
            <w:rStyle w:val="Hipercze"/>
            <w:noProof/>
          </w:rPr>
          <w:t>16.</w:t>
        </w:r>
        <w:r w:rsidR="0047657B">
          <w:rPr>
            <w:rFonts w:asciiTheme="minorHAnsi" w:eastAsiaTheme="minorEastAsia" w:hAnsiTheme="minorHAnsi" w:cstheme="minorBidi"/>
            <w:b w:val="0"/>
            <w:noProof/>
            <w:szCs w:val="22"/>
            <w:lang w:eastAsia="pl-PL"/>
          </w:rPr>
          <w:tab/>
        </w:r>
        <w:r w:rsidR="0047657B" w:rsidRPr="0017791F">
          <w:rPr>
            <w:rStyle w:val="Hipercze"/>
            <w:noProof/>
          </w:rPr>
          <w:t>Informacje uzupełniające</w:t>
        </w:r>
        <w:r w:rsidR="0047657B">
          <w:rPr>
            <w:noProof/>
            <w:webHidden/>
          </w:rPr>
          <w:tab/>
        </w:r>
        <w:r w:rsidR="0047657B">
          <w:rPr>
            <w:noProof/>
            <w:webHidden/>
          </w:rPr>
          <w:fldChar w:fldCharType="begin"/>
        </w:r>
        <w:r w:rsidR="0047657B">
          <w:rPr>
            <w:noProof/>
            <w:webHidden/>
          </w:rPr>
          <w:instrText xml:space="preserve"> PAGEREF _Toc143855231 \h </w:instrText>
        </w:r>
        <w:r w:rsidR="0047657B">
          <w:rPr>
            <w:noProof/>
            <w:webHidden/>
          </w:rPr>
        </w:r>
        <w:r w:rsidR="0047657B">
          <w:rPr>
            <w:noProof/>
            <w:webHidden/>
          </w:rPr>
          <w:fldChar w:fldCharType="separate"/>
        </w:r>
        <w:r w:rsidR="0047657B">
          <w:rPr>
            <w:noProof/>
            <w:webHidden/>
          </w:rPr>
          <w:t>140</w:t>
        </w:r>
        <w:r w:rsidR="0047657B">
          <w:rPr>
            <w:noProof/>
            <w:webHidden/>
          </w:rPr>
          <w:fldChar w:fldCharType="end"/>
        </w:r>
      </w:hyperlink>
    </w:p>
    <w:p w14:paraId="1F60086B" w14:textId="5EAFCECC" w:rsidR="0047657B" w:rsidRDefault="00000000">
      <w:pPr>
        <w:pStyle w:val="Spistreci1"/>
        <w:rPr>
          <w:rFonts w:asciiTheme="minorHAnsi" w:eastAsiaTheme="minorEastAsia" w:hAnsiTheme="minorHAnsi" w:cstheme="minorBidi"/>
          <w:b w:val="0"/>
          <w:noProof/>
          <w:szCs w:val="22"/>
          <w:lang w:eastAsia="pl-PL"/>
        </w:rPr>
      </w:pPr>
      <w:hyperlink w:anchor="_Toc143855232" w:history="1">
        <w:r w:rsidR="0047657B" w:rsidRPr="0017791F">
          <w:rPr>
            <w:rStyle w:val="Hipercze"/>
            <w:noProof/>
          </w:rPr>
          <w:t>17.</w:t>
        </w:r>
        <w:r w:rsidR="0047657B">
          <w:rPr>
            <w:rFonts w:asciiTheme="minorHAnsi" w:eastAsiaTheme="minorEastAsia" w:hAnsiTheme="minorHAnsi" w:cstheme="minorBidi"/>
            <w:b w:val="0"/>
            <w:noProof/>
            <w:szCs w:val="22"/>
            <w:lang w:eastAsia="pl-PL"/>
          </w:rPr>
          <w:tab/>
        </w:r>
        <w:r w:rsidR="0047657B" w:rsidRPr="0017791F">
          <w:rPr>
            <w:rStyle w:val="Hipercze"/>
            <w:noProof/>
          </w:rPr>
          <w:t>Indeks tabel</w:t>
        </w:r>
        <w:r w:rsidR="0047657B">
          <w:rPr>
            <w:noProof/>
            <w:webHidden/>
          </w:rPr>
          <w:tab/>
        </w:r>
        <w:r w:rsidR="0047657B">
          <w:rPr>
            <w:noProof/>
            <w:webHidden/>
          </w:rPr>
          <w:fldChar w:fldCharType="begin"/>
        </w:r>
        <w:r w:rsidR="0047657B">
          <w:rPr>
            <w:noProof/>
            <w:webHidden/>
          </w:rPr>
          <w:instrText xml:space="preserve"> PAGEREF _Toc143855232 \h </w:instrText>
        </w:r>
        <w:r w:rsidR="0047657B">
          <w:rPr>
            <w:noProof/>
            <w:webHidden/>
          </w:rPr>
        </w:r>
        <w:r w:rsidR="0047657B">
          <w:rPr>
            <w:noProof/>
            <w:webHidden/>
          </w:rPr>
          <w:fldChar w:fldCharType="separate"/>
        </w:r>
        <w:r w:rsidR="0047657B">
          <w:rPr>
            <w:noProof/>
            <w:webHidden/>
          </w:rPr>
          <w:t>141</w:t>
        </w:r>
        <w:r w:rsidR="0047657B">
          <w:rPr>
            <w:noProof/>
            <w:webHidden/>
          </w:rPr>
          <w:fldChar w:fldCharType="end"/>
        </w:r>
      </w:hyperlink>
    </w:p>
    <w:p w14:paraId="664B07E0" w14:textId="17D7B1DF" w:rsidR="008D0295" w:rsidRDefault="001E6693" w:rsidP="0047657B">
      <w:pPr>
        <w:pStyle w:val="Spistreci1"/>
        <w:rPr>
          <w:rFonts w:asciiTheme="minorHAnsi" w:eastAsiaTheme="minorEastAsia" w:hAnsiTheme="minorHAnsi" w:cstheme="minorBidi"/>
          <w:noProof/>
          <w:lang w:eastAsia="pl-PL"/>
        </w:rPr>
      </w:pPr>
      <w:r>
        <w:fldChar w:fldCharType="end"/>
      </w:r>
    </w:p>
    <w:p w14:paraId="1BECC665" w14:textId="6253A4E8" w:rsidR="22BC1A51" w:rsidRDefault="22BC1A51" w:rsidP="003421F4">
      <w:pPr>
        <w:pStyle w:val="Spistreci1"/>
      </w:pPr>
    </w:p>
    <w:p w14:paraId="56C19150" w14:textId="666D1842" w:rsidR="007F53E9" w:rsidDel="0006256C" w:rsidRDefault="007F53E9" w:rsidP="003421F4">
      <w:pPr>
        <w:pStyle w:val="Spistreci1"/>
        <w:rPr>
          <w:rFonts w:eastAsiaTheme="minorEastAsia"/>
          <w:noProof/>
          <w:lang w:eastAsia="pl-PL"/>
        </w:rPr>
      </w:pPr>
    </w:p>
    <w:p w14:paraId="518E1CC3" w14:textId="76CD3FFE" w:rsidR="00042C10" w:rsidRDefault="00042C10" w:rsidP="003421F4">
      <w:pPr>
        <w:pStyle w:val="Spistreci1"/>
        <w:rPr>
          <w:lang w:val="nl-NL" w:eastAsia="ja-JP"/>
        </w:rPr>
      </w:pPr>
    </w:p>
    <w:p w14:paraId="520BEAFA" w14:textId="5D41E231" w:rsidR="003464AC" w:rsidRDefault="700CB65A" w:rsidP="00BE0890">
      <w:pPr>
        <w:pStyle w:val="Nagwek1"/>
      </w:pPr>
      <w:bookmarkStart w:id="20" w:name="_Toc49411547"/>
      <w:bookmarkStart w:id="21" w:name="_Toc81276253"/>
      <w:bookmarkStart w:id="22" w:name="_Toc81310861"/>
      <w:bookmarkStart w:id="23" w:name="_Toc525341927"/>
      <w:bookmarkStart w:id="24" w:name="_Toc614237166"/>
      <w:bookmarkStart w:id="25" w:name="_Toc1327302701"/>
      <w:bookmarkStart w:id="26" w:name="_Toc1744344382"/>
      <w:bookmarkStart w:id="27" w:name="_Toc1023837195"/>
      <w:bookmarkStart w:id="28" w:name="_Toc1830252964"/>
      <w:bookmarkStart w:id="29" w:name="_Toc832061492"/>
      <w:bookmarkStart w:id="30" w:name="_Toc116292143"/>
      <w:bookmarkStart w:id="31" w:name="_Toc118445842"/>
      <w:bookmarkStart w:id="32" w:name="_Toc1316895603"/>
      <w:bookmarkStart w:id="33" w:name="_Toc143855137"/>
      <w:r>
        <w:lastRenderedPageBreak/>
        <w:t>Wstęp</w:t>
      </w:r>
      <w:bookmarkStart w:id="34" w:name="_Toc487461976"/>
      <w:bookmarkStart w:id="35" w:name="_Toc501107016"/>
      <w:bookmarkStart w:id="36" w:name="_Toc1402452"/>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2E42653E" w14:textId="2696AF77" w:rsidR="00F7455D" w:rsidRPr="003464AC" w:rsidRDefault="00F7455D" w:rsidP="00416830">
      <w:pPr>
        <w:spacing w:line="288" w:lineRule="auto"/>
        <w:jc w:val="left"/>
        <w:rPr>
          <w:b/>
          <w:bCs/>
          <w:sz w:val="4"/>
          <w:szCs w:val="4"/>
        </w:rPr>
      </w:pPr>
    </w:p>
    <w:p w14:paraId="4432CEFE" w14:textId="536A1650" w:rsidR="00E46697" w:rsidRDefault="2C390B59" w:rsidP="00817F11">
      <w:pPr>
        <w:pStyle w:val="Nagwek2"/>
      </w:pPr>
      <w:bookmarkStart w:id="37" w:name="_Toc487461977"/>
      <w:bookmarkStart w:id="38" w:name="_Toc501107017"/>
      <w:bookmarkStart w:id="39" w:name="_Toc1402453"/>
      <w:bookmarkStart w:id="40" w:name="_Toc49411548"/>
      <w:bookmarkStart w:id="41" w:name="_Toc81276254"/>
      <w:bookmarkStart w:id="42" w:name="_Toc81310862"/>
      <w:bookmarkStart w:id="43" w:name="_Toc1590084184"/>
      <w:bookmarkStart w:id="44" w:name="_Toc1443972872"/>
      <w:bookmarkStart w:id="45" w:name="_Toc1050028128"/>
      <w:bookmarkStart w:id="46" w:name="_Toc1185151728"/>
      <w:bookmarkStart w:id="47" w:name="_Toc1125739508"/>
      <w:bookmarkStart w:id="48" w:name="_Toc1393515071"/>
      <w:bookmarkStart w:id="49" w:name="_Toc1622593641"/>
      <w:bookmarkStart w:id="50" w:name="_Toc1763168804"/>
      <w:bookmarkStart w:id="51" w:name="_Toc116292144"/>
      <w:bookmarkStart w:id="52" w:name="_Toc118445843"/>
      <w:bookmarkStart w:id="53" w:name="_Toc885048428"/>
      <w:bookmarkStart w:id="54" w:name="_Toc143855138"/>
      <w:r>
        <w:t>Cel i zakres dokumentu</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6C3BCD73" w14:textId="012C63C1" w:rsidR="00E46697" w:rsidRPr="00C93E94" w:rsidRDefault="00E46697" w:rsidP="008259E1">
      <w:pPr>
        <w:spacing w:line="288" w:lineRule="auto"/>
        <w:rPr>
          <w:rFonts w:eastAsia="Arial"/>
          <w:szCs w:val="22"/>
        </w:rPr>
      </w:pPr>
      <w:r>
        <w:t xml:space="preserve">Niniejsze opracowanie </w:t>
      </w:r>
      <w:r w:rsidR="00717C16">
        <w:t xml:space="preserve">stanowi dokumentację techniczną </w:t>
      </w:r>
      <w:r w:rsidR="3541E861" w:rsidRPr="4580DBC8">
        <w:rPr>
          <w:rFonts w:eastAsia="Arial"/>
          <w:szCs w:val="22"/>
        </w:rPr>
        <w:t>dla dostawców oprogramowania podlegającego integracji z systemem P1</w:t>
      </w:r>
      <w:r w:rsidR="1D1C84CD" w:rsidRPr="4580DBC8">
        <w:rPr>
          <w:rFonts w:eastAsia="Arial"/>
          <w:szCs w:val="22"/>
        </w:rPr>
        <w:t xml:space="preserve"> w zakresie</w:t>
      </w:r>
      <w:r w:rsidR="00717C16" w:rsidRPr="4580DBC8">
        <w:rPr>
          <w:rFonts w:eastAsia="Arial"/>
          <w:szCs w:val="22"/>
        </w:rPr>
        <w:t xml:space="preserve"> zarządzanie harmonogramami oraz wizytami w Systemie Elektronicznej Rejestracji</w:t>
      </w:r>
      <w:r w:rsidR="00915985">
        <w:t>.</w:t>
      </w:r>
      <w:r w:rsidR="424871B8">
        <w:t xml:space="preserve"> </w:t>
      </w:r>
      <w:r w:rsidR="424871B8" w:rsidRPr="4580DBC8">
        <w:rPr>
          <w:rFonts w:eastAsia="Arial"/>
          <w:szCs w:val="22"/>
        </w:rPr>
        <w:t>Ponadto w dokumencie przedstawione zostały procedury związane z uzyskaniem uprawnień do systemu P1.</w:t>
      </w:r>
    </w:p>
    <w:p w14:paraId="4D459330" w14:textId="66CA0F17" w:rsidR="00E46697" w:rsidRPr="00C93E94" w:rsidRDefault="00E46697" w:rsidP="008259E1">
      <w:pPr>
        <w:spacing w:line="288" w:lineRule="auto"/>
      </w:pPr>
      <w:r w:rsidRPr="00C93E94">
        <w:t>Dokument obejmuje s</w:t>
      </w:r>
      <w:r w:rsidR="00717C16">
        <w:t>woim zakresem specyfikację operacji oraz opisuje sposób uwierzytelnienia i autoryzacji</w:t>
      </w:r>
      <w:r w:rsidR="00915985">
        <w:t>.</w:t>
      </w:r>
    </w:p>
    <w:p w14:paraId="043BD787" w14:textId="082970BC" w:rsidR="4580DBC8" w:rsidRPr="004D4724" w:rsidRDefault="19F10D0A" w:rsidP="008259E1">
      <w:pPr>
        <w:spacing w:line="288" w:lineRule="auto"/>
        <w:rPr>
          <w:rFonts w:eastAsia="Arial"/>
          <w:highlight w:val="yellow"/>
        </w:rPr>
      </w:pPr>
      <w:r w:rsidRPr="2B6F5EC7">
        <w:rPr>
          <w:rFonts w:eastAsia="Arial"/>
        </w:rPr>
        <w:t>Projekt w ramach które</w:t>
      </w:r>
      <w:r w:rsidR="59B0E7C7" w:rsidRPr="2B6F5EC7">
        <w:rPr>
          <w:rFonts w:eastAsia="Arial"/>
        </w:rPr>
        <w:t>go powstaje System Elektronicznej Rezerwacji</w:t>
      </w:r>
      <w:r w:rsidRPr="2B6F5EC7">
        <w:rPr>
          <w:rFonts w:eastAsia="Arial"/>
        </w:rPr>
        <w:t xml:space="preserve"> </w:t>
      </w:r>
      <w:r w:rsidR="35A58BAC" w:rsidRPr="2B6F5EC7">
        <w:rPr>
          <w:rFonts w:eastAsia="Arial"/>
        </w:rPr>
        <w:t>jest</w:t>
      </w:r>
      <w:r w:rsidRPr="2B6F5EC7">
        <w:rPr>
          <w:rFonts w:eastAsia="Arial"/>
        </w:rPr>
        <w:t xml:space="preserve"> finansowan</w:t>
      </w:r>
      <w:r w:rsidR="536FD732" w:rsidRPr="2B6F5EC7">
        <w:rPr>
          <w:rFonts w:eastAsia="Arial"/>
        </w:rPr>
        <w:t>y</w:t>
      </w:r>
      <w:r w:rsidRPr="2B6F5EC7">
        <w:rPr>
          <w:rFonts w:eastAsia="Arial"/>
        </w:rPr>
        <w:t xml:space="preserve"> ze środków Unii Europejskiej</w:t>
      </w:r>
      <w:r w:rsidR="1A3485EF" w:rsidRPr="25237C7F">
        <w:rPr>
          <w:rFonts w:eastAsia="Arial"/>
        </w:rPr>
        <w:t>.</w:t>
      </w:r>
    </w:p>
    <w:p w14:paraId="012C6D30" w14:textId="39DA2A04" w:rsidR="00E46697" w:rsidRPr="00C93E94" w:rsidRDefault="7B4E9BF1" w:rsidP="00817F11">
      <w:pPr>
        <w:pStyle w:val="Nagwek2"/>
      </w:pPr>
      <w:bookmarkStart w:id="55" w:name="_Toc487461978"/>
      <w:bookmarkStart w:id="56" w:name="_Toc501107018"/>
      <w:bookmarkStart w:id="57" w:name="_Toc1402454"/>
      <w:bookmarkStart w:id="58" w:name="_Toc49411549"/>
      <w:bookmarkStart w:id="59" w:name="_Toc81276255"/>
      <w:bookmarkStart w:id="60" w:name="_Toc81310863"/>
      <w:bookmarkStart w:id="61" w:name="_Toc79526941"/>
      <w:bookmarkStart w:id="62" w:name="_Toc2004756381"/>
      <w:bookmarkStart w:id="63" w:name="_Toc1928075580"/>
      <w:bookmarkStart w:id="64" w:name="_Toc1781917774"/>
      <w:bookmarkStart w:id="65" w:name="_Toc186182995"/>
      <w:bookmarkStart w:id="66" w:name="_Toc597460729"/>
      <w:bookmarkStart w:id="67" w:name="_Toc1764016012"/>
      <w:bookmarkStart w:id="68" w:name="_Toc86858298"/>
      <w:bookmarkStart w:id="69" w:name="_Toc116292145"/>
      <w:bookmarkStart w:id="70" w:name="_Toc118445844"/>
      <w:bookmarkStart w:id="71" w:name="_Toc297047987"/>
      <w:bookmarkStart w:id="72" w:name="_Toc143855139"/>
      <w:r>
        <w:t>Wykorzystywane skróty i terminy</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20656843" w14:textId="459EE1F7" w:rsidR="00E46697" w:rsidRPr="00C93E94" w:rsidRDefault="1BFB4550" w:rsidP="00EA7948">
      <w:pPr>
        <w:pStyle w:val="Legenda"/>
        <w:framePr w:wrap="around"/>
      </w:pPr>
      <w:bookmarkStart w:id="73" w:name="_Toc143855233"/>
      <w:r>
        <w:t xml:space="preserve">Tabela </w:t>
      </w:r>
      <w:r w:rsidR="00E46697" w:rsidRPr="173BA26F">
        <w:rPr>
          <w:noProof/>
        </w:rPr>
        <w:fldChar w:fldCharType="begin"/>
      </w:r>
      <w:r w:rsidR="00E46697" w:rsidRPr="173BA26F">
        <w:rPr>
          <w:noProof/>
        </w:rPr>
        <w:instrText xml:space="preserve"> SEQ Tabela \* ARABIC </w:instrText>
      </w:r>
      <w:r w:rsidR="00E46697" w:rsidRPr="173BA26F">
        <w:rPr>
          <w:noProof/>
        </w:rPr>
        <w:fldChar w:fldCharType="separate"/>
      </w:r>
      <w:r w:rsidR="0047657B">
        <w:rPr>
          <w:noProof/>
        </w:rPr>
        <w:t>1</w:t>
      </w:r>
      <w:r w:rsidR="00E46697" w:rsidRPr="173BA26F">
        <w:rPr>
          <w:noProof/>
        </w:rPr>
        <w:fldChar w:fldCharType="end"/>
      </w:r>
      <w:r>
        <w:t>. Wykorzystywane skróty i terminy</w:t>
      </w:r>
      <w:bookmarkEnd w:id="73"/>
    </w:p>
    <w:tbl>
      <w:tblPr>
        <w:tblW w:w="8941" w:type="dxa"/>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720"/>
        <w:gridCol w:w="2551"/>
        <w:gridCol w:w="5670"/>
      </w:tblGrid>
      <w:tr w:rsidR="00E46697" w:rsidRPr="00C93E94" w14:paraId="2EC00D40" w14:textId="77777777" w:rsidTr="6A9D8429">
        <w:trPr>
          <w:cantSplit/>
          <w:tblHeader/>
        </w:trPr>
        <w:tc>
          <w:tcPr>
            <w:tcW w:w="720" w:type="dxa"/>
            <w:shd w:val="clear" w:color="auto" w:fill="17365D" w:themeFill="text2" w:themeFillShade="BF"/>
          </w:tcPr>
          <w:p w14:paraId="6D5D910E" w14:textId="77777777" w:rsidR="00E46697" w:rsidRPr="00C93E94" w:rsidRDefault="00E46697" w:rsidP="00D952D2">
            <w:pPr>
              <w:pStyle w:val="Tabelanagwekdolewej"/>
            </w:pPr>
            <w:r w:rsidRPr="00C93E94">
              <w:t>Lp.</w:t>
            </w:r>
          </w:p>
        </w:tc>
        <w:tc>
          <w:tcPr>
            <w:tcW w:w="2551" w:type="dxa"/>
            <w:shd w:val="clear" w:color="auto" w:fill="17365D" w:themeFill="text2" w:themeFillShade="BF"/>
          </w:tcPr>
          <w:p w14:paraId="3992ACB3" w14:textId="77777777" w:rsidR="00E46697" w:rsidRPr="00C93E94" w:rsidRDefault="00E46697" w:rsidP="00D952D2">
            <w:pPr>
              <w:pStyle w:val="Tabelanagwekdolewej"/>
            </w:pPr>
            <w:r w:rsidRPr="00C93E94">
              <w:t>Skrót / termin</w:t>
            </w:r>
          </w:p>
        </w:tc>
        <w:tc>
          <w:tcPr>
            <w:tcW w:w="5670" w:type="dxa"/>
            <w:shd w:val="clear" w:color="auto" w:fill="17365D" w:themeFill="text2" w:themeFillShade="BF"/>
          </w:tcPr>
          <w:p w14:paraId="4AF832C2" w14:textId="77777777" w:rsidR="00E46697" w:rsidRPr="00C93E94" w:rsidRDefault="00E46697" w:rsidP="00D952D2">
            <w:pPr>
              <w:pStyle w:val="Tabelanagwekdolewej"/>
            </w:pPr>
            <w:r w:rsidRPr="00C93E94">
              <w:t>Wyjaśnienie skrótu / terminu</w:t>
            </w:r>
          </w:p>
        </w:tc>
      </w:tr>
      <w:tr w:rsidR="00300487" w:rsidRPr="00C93E94" w14:paraId="3C553921" w14:textId="77777777" w:rsidTr="0B969747">
        <w:trPr>
          <w:cantSplit/>
        </w:trPr>
        <w:tc>
          <w:tcPr>
            <w:tcW w:w="720" w:type="dxa"/>
          </w:tcPr>
          <w:p w14:paraId="41B23864" w14:textId="77777777" w:rsidR="00300487" w:rsidRPr="00C93E94" w:rsidRDefault="00300487" w:rsidP="00964FB3">
            <w:pPr>
              <w:pStyle w:val="tabelanormalny"/>
              <w:numPr>
                <w:ilvl w:val="0"/>
                <w:numId w:val="23"/>
              </w:numPr>
              <w:rPr>
                <w:rFonts w:eastAsia="Arial"/>
              </w:rPr>
            </w:pPr>
          </w:p>
        </w:tc>
        <w:tc>
          <w:tcPr>
            <w:tcW w:w="2551" w:type="dxa"/>
          </w:tcPr>
          <w:p w14:paraId="6D2A239A" w14:textId="7E634420" w:rsidR="00300487" w:rsidRPr="00C93E94" w:rsidRDefault="00300487" w:rsidP="00964FB3">
            <w:pPr>
              <w:pStyle w:val="tabelanormalny"/>
              <w:rPr>
                <w:rFonts w:eastAsia="Arial"/>
              </w:rPr>
            </w:pPr>
            <w:r w:rsidRPr="0DEF028C">
              <w:rPr>
                <w:rFonts w:eastAsia="Arial"/>
              </w:rPr>
              <w:t>Autoryzacja uprawnień</w:t>
            </w:r>
          </w:p>
        </w:tc>
        <w:tc>
          <w:tcPr>
            <w:tcW w:w="5670" w:type="dxa"/>
          </w:tcPr>
          <w:p w14:paraId="04A4AB88" w14:textId="20D27527" w:rsidR="00300487" w:rsidRPr="00C93E94" w:rsidRDefault="00300487" w:rsidP="00964FB3">
            <w:pPr>
              <w:pStyle w:val="tabelanormalny"/>
              <w:rPr>
                <w:rFonts w:eastAsia="Arial"/>
              </w:rPr>
            </w:pPr>
            <w:r w:rsidRPr="0DEF028C">
              <w:rPr>
                <w:rFonts w:eastAsia="Arial"/>
              </w:rPr>
              <w:t>Weryfikacja możliwości wywołania przez Podmiot operacji usług sieciowych dostępnych dla systemów zewnętrznych podmiotów leczniczych.</w:t>
            </w:r>
          </w:p>
        </w:tc>
      </w:tr>
      <w:tr w:rsidR="00E46697" w:rsidRPr="00C93E94" w14:paraId="2FB9DF76" w14:textId="77777777" w:rsidTr="0B969747">
        <w:trPr>
          <w:cantSplit/>
        </w:trPr>
        <w:tc>
          <w:tcPr>
            <w:tcW w:w="720" w:type="dxa"/>
          </w:tcPr>
          <w:p w14:paraId="29D4172F" w14:textId="77777777" w:rsidR="00E46697" w:rsidRPr="00C93E94" w:rsidRDefault="00E46697" w:rsidP="00964FB3">
            <w:pPr>
              <w:pStyle w:val="tabelanormalny"/>
              <w:numPr>
                <w:ilvl w:val="0"/>
                <w:numId w:val="23"/>
              </w:numPr>
              <w:rPr>
                <w:rFonts w:eastAsia="Arial"/>
              </w:rPr>
            </w:pPr>
          </w:p>
        </w:tc>
        <w:tc>
          <w:tcPr>
            <w:tcW w:w="2551" w:type="dxa"/>
          </w:tcPr>
          <w:p w14:paraId="488A1DBF" w14:textId="77777777" w:rsidR="00E46697" w:rsidRPr="00C93E94" w:rsidRDefault="00E46697" w:rsidP="00964FB3">
            <w:pPr>
              <w:pStyle w:val="tabelanormalny"/>
              <w:rPr>
                <w:rFonts w:eastAsia="Arial"/>
              </w:rPr>
            </w:pPr>
            <w:r w:rsidRPr="0DEF028C">
              <w:rPr>
                <w:rFonts w:eastAsia="Arial"/>
              </w:rPr>
              <w:t>Certyfikat do uwierzytelnienia systemu</w:t>
            </w:r>
          </w:p>
        </w:tc>
        <w:tc>
          <w:tcPr>
            <w:tcW w:w="5670" w:type="dxa"/>
          </w:tcPr>
          <w:p w14:paraId="75A400A6" w14:textId="77777777" w:rsidR="00E46697" w:rsidRPr="00C93E94" w:rsidRDefault="00E46697" w:rsidP="00964FB3">
            <w:pPr>
              <w:pStyle w:val="tabelanormalny"/>
              <w:rPr>
                <w:rFonts w:eastAsia="Arial"/>
              </w:rPr>
            </w:pPr>
            <w:r w:rsidRPr="0DEF028C">
              <w:rPr>
                <w:rFonts w:eastAsia="Arial"/>
              </w:rPr>
              <w:t>Certyfikat zdefiniowany w Art. 2 ust. 3a) Ustawy o SIOZ, używany do uwierzytelnienia systemu zewnętrznego w warstwie transportowej (TLS).</w:t>
            </w:r>
          </w:p>
        </w:tc>
      </w:tr>
      <w:tr w:rsidR="00E46697" w:rsidRPr="00C93E94" w14:paraId="08296FDF" w14:textId="77777777" w:rsidTr="0B969747">
        <w:trPr>
          <w:cantSplit/>
        </w:trPr>
        <w:tc>
          <w:tcPr>
            <w:tcW w:w="720" w:type="dxa"/>
          </w:tcPr>
          <w:p w14:paraId="08BE6ECA" w14:textId="77777777" w:rsidR="00E46697" w:rsidRPr="00C93E94" w:rsidRDefault="00E46697" w:rsidP="00964FB3">
            <w:pPr>
              <w:pStyle w:val="tabelanormalny"/>
              <w:numPr>
                <w:ilvl w:val="0"/>
                <w:numId w:val="23"/>
              </w:numPr>
              <w:rPr>
                <w:rFonts w:eastAsia="Arial"/>
              </w:rPr>
            </w:pPr>
          </w:p>
        </w:tc>
        <w:tc>
          <w:tcPr>
            <w:tcW w:w="2551" w:type="dxa"/>
          </w:tcPr>
          <w:p w14:paraId="0CACE259" w14:textId="77777777" w:rsidR="00E46697" w:rsidRPr="00C93E94" w:rsidRDefault="00E46697" w:rsidP="00964FB3">
            <w:pPr>
              <w:pStyle w:val="tabelanormalny"/>
              <w:rPr>
                <w:rFonts w:eastAsia="Arial"/>
              </w:rPr>
            </w:pPr>
            <w:r w:rsidRPr="0DEF028C">
              <w:rPr>
                <w:rFonts w:eastAsia="Arial"/>
              </w:rPr>
              <w:t>Certyfikat do uwierzytelnienia danych</w:t>
            </w:r>
          </w:p>
        </w:tc>
        <w:tc>
          <w:tcPr>
            <w:tcW w:w="5670" w:type="dxa"/>
          </w:tcPr>
          <w:p w14:paraId="5F743531" w14:textId="77777777" w:rsidR="00E46697" w:rsidRPr="00C93E94" w:rsidRDefault="00E46697" w:rsidP="00964FB3">
            <w:pPr>
              <w:pStyle w:val="tabelanormalny"/>
              <w:rPr>
                <w:rFonts w:eastAsia="Arial"/>
              </w:rPr>
            </w:pPr>
            <w:r w:rsidRPr="0DEF028C">
              <w:rPr>
                <w:rFonts w:eastAsia="Arial"/>
              </w:rPr>
              <w:t>Certyfikat zdefiniowany w Art. 2 ust. 3) Ustawy o SIOZ, używany do potwierdzenia pochodzenia i integralności danych przesyłanych przez system zewnętrzny (podpis komunikatu WS-Security).</w:t>
            </w:r>
          </w:p>
        </w:tc>
      </w:tr>
      <w:tr w:rsidR="00E46697" w:rsidRPr="00C93E94" w14:paraId="088BC1F0" w14:textId="77777777" w:rsidTr="0B969747">
        <w:trPr>
          <w:cantSplit/>
        </w:trPr>
        <w:tc>
          <w:tcPr>
            <w:tcW w:w="720" w:type="dxa"/>
          </w:tcPr>
          <w:p w14:paraId="38B57409" w14:textId="77777777" w:rsidR="00E46697" w:rsidRPr="00C93E94" w:rsidRDefault="00E46697" w:rsidP="00964FB3">
            <w:pPr>
              <w:pStyle w:val="tabelanormalny"/>
              <w:numPr>
                <w:ilvl w:val="0"/>
                <w:numId w:val="23"/>
              </w:numPr>
              <w:rPr>
                <w:rFonts w:eastAsia="Arial"/>
              </w:rPr>
            </w:pPr>
          </w:p>
        </w:tc>
        <w:tc>
          <w:tcPr>
            <w:tcW w:w="2551" w:type="dxa"/>
          </w:tcPr>
          <w:p w14:paraId="243155B0" w14:textId="77777777" w:rsidR="00E46697" w:rsidRPr="00C93E94" w:rsidRDefault="00E46697" w:rsidP="00964FB3">
            <w:pPr>
              <w:pStyle w:val="tabelanormalny"/>
              <w:rPr>
                <w:rFonts w:eastAsia="Arial"/>
              </w:rPr>
            </w:pPr>
            <w:r w:rsidRPr="0DEF028C">
              <w:rPr>
                <w:rFonts w:eastAsia="Arial"/>
              </w:rPr>
              <w:t>Centrum Certyfikacji P1</w:t>
            </w:r>
          </w:p>
        </w:tc>
        <w:tc>
          <w:tcPr>
            <w:tcW w:w="5670" w:type="dxa"/>
          </w:tcPr>
          <w:p w14:paraId="13B1014E" w14:textId="77777777" w:rsidR="00E46697" w:rsidRPr="00C93E94" w:rsidRDefault="00E46697" w:rsidP="00964FB3">
            <w:pPr>
              <w:pStyle w:val="tabelanormalny"/>
              <w:rPr>
                <w:rFonts w:eastAsia="Arial"/>
              </w:rPr>
            </w:pPr>
            <w:r w:rsidRPr="0DEF028C">
              <w:rPr>
                <w:rFonts w:eastAsia="Arial"/>
              </w:rPr>
              <w:t>Komponent systemu P1 wystawiający certyfikaty cyfrowe na potrzeby komunikacji systemów zewnętrznych z systemem P1 oraz wzajemnego uwierzytelniania systemów teleinformatycznych Usługodawców.</w:t>
            </w:r>
          </w:p>
        </w:tc>
      </w:tr>
      <w:tr w:rsidR="00E46697" w:rsidRPr="00C93E94" w14:paraId="127E7DA3" w14:textId="77777777" w:rsidTr="0B969747">
        <w:trPr>
          <w:cantSplit/>
        </w:trPr>
        <w:tc>
          <w:tcPr>
            <w:tcW w:w="720" w:type="dxa"/>
          </w:tcPr>
          <w:p w14:paraId="4933A387" w14:textId="77777777" w:rsidR="00E46697" w:rsidRPr="00C93E94" w:rsidRDefault="00E46697" w:rsidP="00964FB3">
            <w:pPr>
              <w:pStyle w:val="tabelanormalny"/>
              <w:numPr>
                <w:ilvl w:val="0"/>
                <w:numId w:val="23"/>
              </w:numPr>
              <w:rPr>
                <w:rFonts w:eastAsia="Arial"/>
              </w:rPr>
            </w:pPr>
          </w:p>
        </w:tc>
        <w:tc>
          <w:tcPr>
            <w:tcW w:w="2551" w:type="dxa"/>
          </w:tcPr>
          <w:p w14:paraId="5D154FC7" w14:textId="02E6AA4D" w:rsidR="00E46697" w:rsidRPr="00C93E94" w:rsidRDefault="00E46697" w:rsidP="00964FB3">
            <w:pPr>
              <w:pStyle w:val="tabelanormalny"/>
              <w:rPr>
                <w:rFonts w:eastAsia="Arial"/>
              </w:rPr>
            </w:pPr>
            <w:r w:rsidRPr="0DEF028C">
              <w:rPr>
                <w:rFonts w:eastAsia="Arial"/>
              </w:rPr>
              <w:t>Usługodawca</w:t>
            </w:r>
            <w:r w:rsidR="00717C16" w:rsidRPr="0DEF028C">
              <w:rPr>
                <w:rFonts w:eastAsia="Arial"/>
              </w:rPr>
              <w:t xml:space="preserve"> (Podmiot)</w:t>
            </w:r>
          </w:p>
        </w:tc>
        <w:tc>
          <w:tcPr>
            <w:tcW w:w="5670" w:type="dxa"/>
          </w:tcPr>
          <w:p w14:paraId="15A2680D" w14:textId="77777777" w:rsidR="00E46697" w:rsidRPr="00C93E94" w:rsidRDefault="00E46697" w:rsidP="00964FB3">
            <w:pPr>
              <w:pStyle w:val="tabelanormalny"/>
              <w:rPr>
                <w:rFonts w:eastAsia="Arial"/>
              </w:rPr>
            </w:pPr>
            <w:r w:rsidRPr="0DEF028C">
              <w:rPr>
                <w:rFonts w:eastAsia="Arial"/>
              </w:rPr>
              <w:t xml:space="preserve">Podmiot w rozumieniu art. 2 pkt 15 ustawy z dnia 28 kwietnia 2011 r. o systemie informacji w ochronie zdrowia (Dz. U. 2011, nr 113, poz. 657 z </w:t>
            </w:r>
            <w:proofErr w:type="spellStart"/>
            <w:r w:rsidRPr="0DEF028C">
              <w:rPr>
                <w:rFonts w:eastAsia="Arial"/>
              </w:rPr>
              <w:t>późn</w:t>
            </w:r>
            <w:proofErr w:type="spellEnd"/>
            <w:r w:rsidRPr="0DEF028C">
              <w:rPr>
                <w:rFonts w:eastAsia="Arial"/>
              </w:rPr>
              <w:t>. zm.).</w:t>
            </w:r>
          </w:p>
        </w:tc>
      </w:tr>
      <w:tr w:rsidR="0010456A" w:rsidRPr="00C93E94" w14:paraId="16AEE357" w14:textId="77777777" w:rsidTr="0B969747">
        <w:trPr>
          <w:cantSplit/>
        </w:trPr>
        <w:tc>
          <w:tcPr>
            <w:tcW w:w="720" w:type="dxa"/>
          </w:tcPr>
          <w:p w14:paraId="4973FCE4" w14:textId="77777777" w:rsidR="0010456A" w:rsidRPr="00C93E94" w:rsidRDefault="0010456A" w:rsidP="00964FB3">
            <w:pPr>
              <w:pStyle w:val="tabelanormalny"/>
              <w:numPr>
                <w:ilvl w:val="0"/>
                <w:numId w:val="23"/>
              </w:numPr>
              <w:rPr>
                <w:rFonts w:eastAsia="Arial"/>
              </w:rPr>
            </w:pPr>
          </w:p>
        </w:tc>
        <w:tc>
          <w:tcPr>
            <w:tcW w:w="2551" w:type="dxa"/>
          </w:tcPr>
          <w:p w14:paraId="01B98642" w14:textId="77D2CC71" w:rsidR="0010456A" w:rsidRPr="00C93E94" w:rsidRDefault="00717C16" w:rsidP="00964FB3">
            <w:pPr>
              <w:pStyle w:val="tabelanormalny"/>
              <w:rPr>
                <w:rFonts w:eastAsia="Arial"/>
              </w:rPr>
            </w:pPr>
            <w:r w:rsidRPr="0DEF028C">
              <w:rPr>
                <w:rFonts w:eastAsia="Arial"/>
              </w:rPr>
              <w:t>Miejsce udzielania świadczeń (MUŚ)</w:t>
            </w:r>
          </w:p>
        </w:tc>
        <w:tc>
          <w:tcPr>
            <w:tcW w:w="5670" w:type="dxa"/>
          </w:tcPr>
          <w:p w14:paraId="456033C5" w14:textId="64A95614" w:rsidR="0010456A" w:rsidRPr="00C93E94" w:rsidRDefault="00717C16" w:rsidP="00964FB3">
            <w:pPr>
              <w:pStyle w:val="tabelanormalny"/>
              <w:rPr>
                <w:rFonts w:eastAsia="Arial"/>
              </w:rPr>
            </w:pPr>
            <w:r w:rsidRPr="0DEF028C">
              <w:rPr>
                <w:rFonts w:eastAsia="Arial"/>
              </w:rPr>
              <w:t>Podmiot</w:t>
            </w:r>
            <w:r w:rsidR="0068675F" w:rsidRPr="0DEF028C">
              <w:rPr>
                <w:rFonts w:eastAsia="Arial"/>
              </w:rPr>
              <w:t xml:space="preserve"> </w:t>
            </w:r>
            <w:r w:rsidR="007E43E2" w:rsidRPr="0DEF028C">
              <w:rPr>
                <w:rFonts w:eastAsia="Arial"/>
              </w:rPr>
              <w:t>albo</w:t>
            </w:r>
            <w:r w:rsidR="0068675F" w:rsidRPr="0DEF028C">
              <w:rPr>
                <w:rFonts w:eastAsia="Arial"/>
              </w:rPr>
              <w:t xml:space="preserve"> Jednostka </w:t>
            </w:r>
            <w:r w:rsidR="007E43E2" w:rsidRPr="0DEF028C">
              <w:rPr>
                <w:rFonts w:eastAsia="Arial"/>
              </w:rPr>
              <w:t>albo</w:t>
            </w:r>
            <w:r w:rsidR="0068675F" w:rsidRPr="0DEF028C">
              <w:rPr>
                <w:rFonts w:eastAsia="Arial"/>
              </w:rPr>
              <w:t xml:space="preserve"> Komórka </w:t>
            </w:r>
            <w:r w:rsidR="007E43E2" w:rsidRPr="0DEF028C">
              <w:rPr>
                <w:rFonts w:eastAsia="Arial"/>
              </w:rPr>
              <w:t>albo</w:t>
            </w:r>
            <w:r w:rsidR="0068675F" w:rsidRPr="0DEF028C">
              <w:rPr>
                <w:rFonts w:eastAsia="Arial"/>
              </w:rPr>
              <w:t xml:space="preserve"> Praktyka</w:t>
            </w:r>
            <w:r w:rsidR="00D02160" w:rsidRPr="0DEF028C">
              <w:rPr>
                <w:rFonts w:eastAsia="Arial"/>
              </w:rPr>
              <w:t>, które są powiązane funkcjonalnie i organizacyjnie w celu udzielania świadczeń określonego zakresu</w:t>
            </w:r>
          </w:p>
        </w:tc>
      </w:tr>
      <w:tr w:rsidR="006B261C" w:rsidRPr="00C93E94" w14:paraId="0BDE42BD" w14:textId="77777777" w:rsidTr="0B969747">
        <w:trPr>
          <w:cantSplit/>
        </w:trPr>
        <w:tc>
          <w:tcPr>
            <w:tcW w:w="720" w:type="dxa"/>
          </w:tcPr>
          <w:p w14:paraId="42496371" w14:textId="77777777" w:rsidR="006B261C" w:rsidRPr="00C93E94" w:rsidRDefault="006B261C" w:rsidP="00964FB3">
            <w:pPr>
              <w:pStyle w:val="tabelanormalny"/>
              <w:numPr>
                <w:ilvl w:val="0"/>
                <w:numId w:val="23"/>
              </w:numPr>
              <w:rPr>
                <w:rFonts w:eastAsia="Arial"/>
              </w:rPr>
            </w:pPr>
          </w:p>
        </w:tc>
        <w:tc>
          <w:tcPr>
            <w:tcW w:w="2551" w:type="dxa"/>
          </w:tcPr>
          <w:p w14:paraId="1478C2BD" w14:textId="7C5489DE" w:rsidR="006B261C" w:rsidRDefault="006B261C" w:rsidP="00964FB3">
            <w:pPr>
              <w:pStyle w:val="tabelanormalny"/>
              <w:rPr>
                <w:rFonts w:eastAsia="Arial"/>
              </w:rPr>
            </w:pPr>
            <w:r w:rsidRPr="0DEF028C">
              <w:rPr>
                <w:rFonts w:eastAsia="Arial"/>
              </w:rPr>
              <w:t xml:space="preserve">System podmiotu </w:t>
            </w:r>
          </w:p>
        </w:tc>
        <w:tc>
          <w:tcPr>
            <w:tcW w:w="5670" w:type="dxa"/>
          </w:tcPr>
          <w:p w14:paraId="77D39A95" w14:textId="387E46CA" w:rsidR="006B261C" w:rsidRDefault="006B261C" w:rsidP="00964FB3">
            <w:pPr>
              <w:pStyle w:val="tabelanormalny"/>
              <w:rPr>
                <w:rFonts w:eastAsia="Arial"/>
              </w:rPr>
            </w:pPr>
            <w:r w:rsidRPr="0DEF028C">
              <w:rPr>
                <w:rFonts w:eastAsia="Arial"/>
              </w:rPr>
              <w:t xml:space="preserve">Zestaw narzędzi teleinformatycznych służących do zarządzania harmonogramami oraz wizytami lokalnie przez </w:t>
            </w:r>
            <w:r w:rsidR="00657E66" w:rsidRPr="0DEF028C">
              <w:rPr>
                <w:rFonts w:eastAsia="Arial"/>
              </w:rPr>
              <w:t>MUŚ.</w:t>
            </w:r>
          </w:p>
        </w:tc>
      </w:tr>
      <w:tr w:rsidR="00FE79DE" w:rsidRPr="00C93E94" w14:paraId="147C42FE" w14:textId="77777777" w:rsidTr="0B969747">
        <w:trPr>
          <w:cantSplit/>
        </w:trPr>
        <w:tc>
          <w:tcPr>
            <w:tcW w:w="720" w:type="dxa"/>
          </w:tcPr>
          <w:p w14:paraId="4E54726A" w14:textId="77777777" w:rsidR="00FE79DE" w:rsidRPr="00C93E94" w:rsidRDefault="00FE79DE" w:rsidP="00964FB3">
            <w:pPr>
              <w:pStyle w:val="tabelanormalny"/>
              <w:numPr>
                <w:ilvl w:val="0"/>
                <w:numId w:val="23"/>
              </w:numPr>
              <w:rPr>
                <w:rFonts w:eastAsia="Arial"/>
              </w:rPr>
            </w:pPr>
          </w:p>
        </w:tc>
        <w:tc>
          <w:tcPr>
            <w:tcW w:w="2551" w:type="dxa"/>
          </w:tcPr>
          <w:p w14:paraId="18B626E0" w14:textId="7E22B4C1" w:rsidR="00FE79DE" w:rsidRDefault="00FE79DE" w:rsidP="00964FB3">
            <w:pPr>
              <w:pStyle w:val="tabelanormalny"/>
              <w:rPr>
                <w:rFonts w:eastAsia="Arial"/>
              </w:rPr>
            </w:pPr>
            <w:r w:rsidRPr="0DEF028C">
              <w:rPr>
                <w:rFonts w:eastAsia="Arial"/>
              </w:rPr>
              <w:t>Świadczenie</w:t>
            </w:r>
          </w:p>
        </w:tc>
        <w:tc>
          <w:tcPr>
            <w:tcW w:w="5670" w:type="dxa"/>
          </w:tcPr>
          <w:p w14:paraId="1EFE151A" w14:textId="39E832B3" w:rsidR="00FE79DE" w:rsidRDefault="00E06132" w:rsidP="00964FB3">
            <w:pPr>
              <w:pStyle w:val="tabelanormalny"/>
              <w:rPr>
                <w:rFonts w:eastAsia="Arial"/>
              </w:rPr>
            </w:pPr>
            <w:r w:rsidRPr="4580DBC8">
              <w:rPr>
                <w:rFonts w:eastAsia="Arial"/>
              </w:rPr>
              <w:t>Świadczenie opieki zdrowotnej w rozumieniu ustawy z dnia 27 sierpnia 2004 r. o świadczeniach opieki zdrowotnej finansowanych ze środków publicznych (Dz.U. 2004 nr 210 poz. 2135),</w:t>
            </w:r>
          </w:p>
        </w:tc>
      </w:tr>
      <w:tr w:rsidR="0010456A" w:rsidRPr="00C93E94" w14:paraId="3964AE39" w14:textId="77777777" w:rsidTr="0B969747">
        <w:trPr>
          <w:cantSplit/>
        </w:trPr>
        <w:tc>
          <w:tcPr>
            <w:tcW w:w="720" w:type="dxa"/>
          </w:tcPr>
          <w:p w14:paraId="03C18124" w14:textId="77777777" w:rsidR="0010456A" w:rsidRPr="00C93E94" w:rsidRDefault="0010456A" w:rsidP="00964FB3">
            <w:pPr>
              <w:pStyle w:val="tabelanormalny"/>
              <w:numPr>
                <w:ilvl w:val="0"/>
                <w:numId w:val="23"/>
              </w:numPr>
              <w:rPr>
                <w:rFonts w:eastAsia="Arial"/>
              </w:rPr>
            </w:pPr>
          </w:p>
        </w:tc>
        <w:tc>
          <w:tcPr>
            <w:tcW w:w="2551" w:type="dxa"/>
          </w:tcPr>
          <w:p w14:paraId="3183EF7C" w14:textId="52C94819" w:rsidR="0010456A" w:rsidRDefault="00D02160" w:rsidP="00964FB3">
            <w:pPr>
              <w:pStyle w:val="tabelanormalny"/>
              <w:rPr>
                <w:rFonts w:eastAsia="Arial"/>
              </w:rPr>
            </w:pPr>
            <w:r w:rsidRPr="3DDF7CCD">
              <w:rPr>
                <w:rFonts w:eastAsia="Arial"/>
              </w:rPr>
              <w:t>Harmonogram / Grafik</w:t>
            </w:r>
          </w:p>
        </w:tc>
        <w:tc>
          <w:tcPr>
            <w:tcW w:w="5670" w:type="dxa"/>
          </w:tcPr>
          <w:p w14:paraId="2D8744BC" w14:textId="57EDE492" w:rsidR="0010456A" w:rsidRDefault="007E43E2" w:rsidP="00964FB3">
            <w:pPr>
              <w:pStyle w:val="tabelanormalny"/>
              <w:rPr>
                <w:rFonts w:eastAsia="Arial"/>
              </w:rPr>
            </w:pPr>
            <w:r w:rsidRPr="0DEF028C">
              <w:rPr>
                <w:rFonts w:eastAsia="Arial"/>
              </w:rPr>
              <w:t>P</w:t>
            </w:r>
            <w:r w:rsidR="00FE79DE" w:rsidRPr="0DEF028C">
              <w:rPr>
                <w:rFonts w:eastAsia="Arial"/>
              </w:rPr>
              <w:t>akiet</w:t>
            </w:r>
            <w:r w:rsidRPr="0DEF028C">
              <w:rPr>
                <w:rFonts w:eastAsia="Arial"/>
              </w:rPr>
              <w:t>, zbiór</w:t>
            </w:r>
            <w:r w:rsidR="00FE79DE" w:rsidRPr="0DEF028C">
              <w:rPr>
                <w:rFonts w:eastAsia="Arial"/>
              </w:rPr>
              <w:t xml:space="preserve"> wolnych slotów </w:t>
            </w:r>
            <w:r w:rsidRPr="0DEF028C">
              <w:rPr>
                <w:rFonts w:eastAsia="Arial"/>
              </w:rPr>
              <w:t>pogrupowanych wg. określonego kryterium (np. gabinet</w:t>
            </w:r>
            <w:r w:rsidR="00300487" w:rsidRPr="0DEF028C">
              <w:rPr>
                <w:rFonts w:eastAsia="Arial"/>
              </w:rPr>
              <w:t>u</w:t>
            </w:r>
            <w:r w:rsidRPr="0DEF028C">
              <w:rPr>
                <w:rFonts w:eastAsia="Arial"/>
              </w:rPr>
              <w:t xml:space="preserve"> lub pracownik</w:t>
            </w:r>
            <w:r w:rsidR="00300487" w:rsidRPr="0DEF028C">
              <w:rPr>
                <w:rFonts w:eastAsia="Arial"/>
              </w:rPr>
              <w:t>a medycznego</w:t>
            </w:r>
            <w:r w:rsidRPr="0DEF028C">
              <w:rPr>
                <w:rFonts w:eastAsia="Arial"/>
              </w:rPr>
              <w:t>)</w:t>
            </w:r>
          </w:p>
        </w:tc>
      </w:tr>
      <w:tr w:rsidR="0010456A" w:rsidRPr="00C93E94" w14:paraId="5F08B405" w14:textId="77777777" w:rsidTr="0B969747">
        <w:trPr>
          <w:cantSplit/>
        </w:trPr>
        <w:tc>
          <w:tcPr>
            <w:tcW w:w="720" w:type="dxa"/>
          </w:tcPr>
          <w:p w14:paraId="030FBAAC" w14:textId="77777777" w:rsidR="0010456A" w:rsidRPr="00C93E94" w:rsidRDefault="0010456A" w:rsidP="00964FB3">
            <w:pPr>
              <w:pStyle w:val="tabelanormalny"/>
              <w:numPr>
                <w:ilvl w:val="0"/>
                <w:numId w:val="23"/>
              </w:numPr>
              <w:rPr>
                <w:rFonts w:eastAsia="Arial"/>
              </w:rPr>
            </w:pPr>
          </w:p>
        </w:tc>
        <w:tc>
          <w:tcPr>
            <w:tcW w:w="2551" w:type="dxa"/>
          </w:tcPr>
          <w:p w14:paraId="0D79025F" w14:textId="45D56A3C" w:rsidR="0010456A" w:rsidRDefault="00D02160" w:rsidP="00964FB3">
            <w:pPr>
              <w:pStyle w:val="tabelanormalny"/>
              <w:rPr>
                <w:rFonts w:eastAsia="Arial"/>
              </w:rPr>
            </w:pPr>
            <w:r w:rsidRPr="0DEF028C">
              <w:rPr>
                <w:rFonts w:eastAsia="Arial"/>
              </w:rPr>
              <w:t>Wolny slot</w:t>
            </w:r>
          </w:p>
        </w:tc>
        <w:tc>
          <w:tcPr>
            <w:tcW w:w="5670" w:type="dxa"/>
          </w:tcPr>
          <w:p w14:paraId="765CBE98" w14:textId="5675F909" w:rsidR="0010456A" w:rsidRDefault="007E43E2" w:rsidP="00964FB3">
            <w:pPr>
              <w:pStyle w:val="tabelanormalny"/>
              <w:rPr>
                <w:rFonts w:eastAsia="Arial"/>
              </w:rPr>
            </w:pPr>
            <w:r w:rsidRPr="0DEF028C">
              <w:rPr>
                <w:rFonts w:eastAsia="Arial"/>
              </w:rPr>
              <w:t>Obiekt reprezentujący termin (datę i czas)</w:t>
            </w:r>
            <w:r w:rsidR="006B261C" w:rsidRPr="0DEF028C">
              <w:rPr>
                <w:rFonts w:eastAsia="Arial"/>
              </w:rPr>
              <w:t xml:space="preserve"> dla danego świadczenia</w:t>
            </w:r>
            <w:r w:rsidRPr="0DEF028C">
              <w:rPr>
                <w:rFonts w:eastAsia="Arial"/>
              </w:rPr>
              <w:t xml:space="preserve">, który MUŚ zgłasza do Systemu Elektronicznej Rejestracji w celu </w:t>
            </w:r>
            <w:r w:rsidR="006B261C" w:rsidRPr="0DEF028C">
              <w:rPr>
                <w:rFonts w:eastAsia="Arial"/>
              </w:rPr>
              <w:t>umożliwienia przypisania do niego pacjenta.</w:t>
            </w:r>
          </w:p>
        </w:tc>
      </w:tr>
      <w:tr w:rsidR="0010456A" w:rsidRPr="00C93E94" w14:paraId="3FC0058E" w14:textId="77777777" w:rsidTr="0B969747">
        <w:trPr>
          <w:cantSplit/>
        </w:trPr>
        <w:tc>
          <w:tcPr>
            <w:tcW w:w="720" w:type="dxa"/>
          </w:tcPr>
          <w:p w14:paraId="519C8F1B" w14:textId="77777777" w:rsidR="0010456A" w:rsidRPr="00C93E94" w:rsidRDefault="0010456A" w:rsidP="00964FB3">
            <w:pPr>
              <w:pStyle w:val="tabelanormalny"/>
              <w:numPr>
                <w:ilvl w:val="0"/>
                <w:numId w:val="23"/>
              </w:numPr>
              <w:rPr>
                <w:rFonts w:eastAsia="Arial"/>
              </w:rPr>
            </w:pPr>
          </w:p>
        </w:tc>
        <w:tc>
          <w:tcPr>
            <w:tcW w:w="2551" w:type="dxa"/>
          </w:tcPr>
          <w:p w14:paraId="7E2ADF50" w14:textId="69AE8F6E" w:rsidR="0010456A" w:rsidRDefault="00D02160" w:rsidP="00964FB3">
            <w:pPr>
              <w:pStyle w:val="tabelanormalny"/>
              <w:rPr>
                <w:rFonts w:eastAsia="Arial"/>
              </w:rPr>
            </w:pPr>
            <w:r w:rsidRPr="0DEF028C">
              <w:rPr>
                <w:rFonts w:eastAsia="Arial"/>
              </w:rPr>
              <w:t>Wizyta</w:t>
            </w:r>
            <w:r w:rsidR="00300487" w:rsidRPr="0DEF028C">
              <w:rPr>
                <w:rFonts w:eastAsia="Arial"/>
              </w:rPr>
              <w:t xml:space="preserve"> (zajęty slot)</w:t>
            </w:r>
          </w:p>
        </w:tc>
        <w:tc>
          <w:tcPr>
            <w:tcW w:w="5670" w:type="dxa"/>
          </w:tcPr>
          <w:p w14:paraId="4DC5FE77" w14:textId="2C0A9976" w:rsidR="00915985" w:rsidRDefault="00300487" w:rsidP="00964FB3">
            <w:pPr>
              <w:pStyle w:val="tabelanormalny"/>
              <w:rPr>
                <w:rFonts w:eastAsia="Arial"/>
              </w:rPr>
            </w:pPr>
            <w:r w:rsidRPr="0DEF028C">
              <w:rPr>
                <w:rFonts w:eastAsia="Arial"/>
              </w:rPr>
              <w:t>Wolny slot</w:t>
            </w:r>
            <w:r w:rsidR="00657E66" w:rsidRPr="0DEF028C">
              <w:rPr>
                <w:rFonts w:eastAsia="Arial"/>
              </w:rPr>
              <w:t>,</w:t>
            </w:r>
            <w:r w:rsidRPr="0DEF028C">
              <w:rPr>
                <w:rFonts w:eastAsia="Arial"/>
              </w:rPr>
              <w:t xml:space="preserve"> do którego został przypisany Pacjent</w:t>
            </w:r>
            <w:r w:rsidR="00657E66" w:rsidRPr="0DEF028C">
              <w:rPr>
                <w:rFonts w:eastAsia="Arial"/>
              </w:rPr>
              <w:t>.</w:t>
            </w:r>
          </w:p>
        </w:tc>
      </w:tr>
      <w:tr w:rsidR="006B261C" w:rsidRPr="00C93E94" w14:paraId="6D23AFB2" w14:textId="77777777" w:rsidTr="0B969747">
        <w:trPr>
          <w:cantSplit/>
        </w:trPr>
        <w:tc>
          <w:tcPr>
            <w:tcW w:w="720" w:type="dxa"/>
          </w:tcPr>
          <w:p w14:paraId="2045EEAF" w14:textId="77777777" w:rsidR="006B261C" w:rsidRPr="00C93E94" w:rsidRDefault="006B261C" w:rsidP="00964FB3">
            <w:pPr>
              <w:pStyle w:val="tabelanormalny"/>
              <w:numPr>
                <w:ilvl w:val="0"/>
                <w:numId w:val="23"/>
              </w:numPr>
              <w:rPr>
                <w:rFonts w:eastAsia="Arial"/>
              </w:rPr>
            </w:pPr>
          </w:p>
        </w:tc>
        <w:tc>
          <w:tcPr>
            <w:tcW w:w="2551" w:type="dxa"/>
          </w:tcPr>
          <w:p w14:paraId="35E26EF7" w14:textId="0D182319" w:rsidR="006B261C" w:rsidRDefault="006B261C" w:rsidP="00964FB3">
            <w:pPr>
              <w:pStyle w:val="tabelanormalny"/>
              <w:rPr>
                <w:rFonts w:eastAsia="Arial"/>
              </w:rPr>
            </w:pPr>
            <w:r w:rsidRPr="0DEF028C">
              <w:rPr>
                <w:rFonts w:eastAsia="Arial"/>
              </w:rPr>
              <w:t>Zapisanie na wizytę</w:t>
            </w:r>
          </w:p>
        </w:tc>
        <w:tc>
          <w:tcPr>
            <w:tcW w:w="5670" w:type="dxa"/>
          </w:tcPr>
          <w:p w14:paraId="4AC7C6D5" w14:textId="5FA1C730" w:rsidR="006B261C" w:rsidRDefault="006B261C" w:rsidP="00964FB3">
            <w:pPr>
              <w:pStyle w:val="tabelanormalny"/>
              <w:rPr>
                <w:rFonts w:eastAsia="Arial"/>
              </w:rPr>
            </w:pPr>
            <w:r w:rsidRPr="0DEF028C">
              <w:rPr>
                <w:rFonts w:eastAsia="Arial"/>
              </w:rPr>
              <w:t>Przypisanie przez Algorytm lub samodzielnie przez świadczeniobiorcę lub przez pracownika MUŚ danego pacjenta do Wolnego slotu.</w:t>
            </w:r>
          </w:p>
        </w:tc>
      </w:tr>
      <w:tr w:rsidR="00657E66" w:rsidRPr="00C93E94" w14:paraId="0B00E216" w14:textId="77777777" w:rsidTr="0B969747">
        <w:trPr>
          <w:cantSplit/>
        </w:trPr>
        <w:tc>
          <w:tcPr>
            <w:tcW w:w="720" w:type="dxa"/>
          </w:tcPr>
          <w:p w14:paraId="6BF04B24" w14:textId="77777777" w:rsidR="00657E66" w:rsidRPr="00C93E94" w:rsidRDefault="00657E66" w:rsidP="00964FB3">
            <w:pPr>
              <w:pStyle w:val="tabelanormalny"/>
              <w:numPr>
                <w:ilvl w:val="0"/>
                <w:numId w:val="23"/>
              </w:numPr>
              <w:rPr>
                <w:rFonts w:eastAsia="Arial"/>
              </w:rPr>
            </w:pPr>
          </w:p>
        </w:tc>
        <w:tc>
          <w:tcPr>
            <w:tcW w:w="2551" w:type="dxa"/>
          </w:tcPr>
          <w:p w14:paraId="7C7FA7CC" w14:textId="28703335" w:rsidR="00657E66" w:rsidRDefault="00657E66" w:rsidP="00964FB3">
            <w:pPr>
              <w:pStyle w:val="tabelanormalny"/>
              <w:rPr>
                <w:rFonts w:eastAsia="Arial"/>
              </w:rPr>
            </w:pPr>
            <w:r w:rsidRPr="0DEF028C">
              <w:rPr>
                <w:rFonts w:eastAsia="Arial"/>
              </w:rPr>
              <w:t>P1, Projekt, Projekt P1</w:t>
            </w:r>
          </w:p>
        </w:tc>
        <w:tc>
          <w:tcPr>
            <w:tcW w:w="5670" w:type="dxa"/>
          </w:tcPr>
          <w:p w14:paraId="485549E6" w14:textId="4C38205B" w:rsidR="00657E66" w:rsidRDefault="00657E66" w:rsidP="00964FB3">
            <w:pPr>
              <w:pStyle w:val="tabelanormalny"/>
              <w:rPr>
                <w:rFonts w:eastAsia="Arial"/>
              </w:rPr>
            </w:pPr>
            <w:r w:rsidRPr="0DEF028C">
              <w:rPr>
                <w:rFonts w:eastAsia="Arial"/>
              </w:rPr>
              <w:t>Projekt Elektroniczna Platforma Gromadzenia, Analizy i Udostępniania zasobów cyfrowych o Zdarzeniach Medycznych.</w:t>
            </w:r>
          </w:p>
        </w:tc>
      </w:tr>
      <w:tr w:rsidR="006B261C" w:rsidRPr="00C93E94" w14:paraId="5DF91432" w14:textId="77777777" w:rsidTr="0B969747">
        <w:trPr>
          <w:cantSplit/>
        </w:trPr>
        <w:tc>
          <w:tcPr>
            <w:tcW w:w="720" w:type="dxa"/>
          </w:tcPr>
          <w:p w14:paraId="1C9FAF89" w14:textId="77777777" w:rsidR="006B261C" w:rsidRPr="00C93E94" w:rsidRDefault="006B261C" w:rsidP="00964FB3">
            <w:pPr>
              <w:pStyle w:val="tabelanormalny"/>
              <w:numPr>
                <w:ilvl w:val="0"/>
                <w:numId w:val="23"/>
              </w:numPr>
              <w:rPr>
                <w:rFonts w:eastAsia="Arial"/>
              </w:rPr>
            </w:pPr>
          </w:p>
        </w:tc>
        <w:tc>
          <w:tcPr>
            <w:tcW w:w="2551" w:type="dxa"/>
          </w:tcPr>
          <w:p w14:paraId="351DE912" w14:textId="3788A36C" w:rsidR="006B261C" w:rsidRDefault="006B261C" w:rsidP="00964FB3">
            <w:pPr>
              <w:pStyle w:val="tabelanormalny"/>
              <w:rPr>
                <w:rFonts w:eastAsia="Arial"/>
              </w:rPr>
            </w:pPr>
            <w:r w:rsidRPr="0DEF028C">
              <w:rPr>
                <w:rFonts w:eastAsia="Arial"/>
              </w:rPr>
              <w:t>Algorytm</w:t>
            </w:r>
          </w:p>
        </w:tc>
        <w:tc>
          <w:tcPr>
            <w:tcW w:w="5670" w:type="dxa"/>
          </w:tcPr>
          <w:p w14:paraId="57832A42" w14:textId="24D205C8" w:rsidR="006B261C" w:rsidRDefault="006B261C" w:rsidP="00964FB3">
            <w:pPr>
              <w:pStyle w:val="tabelanormalny"/>
              <w:rPr>
                <w:rFonts w:eastAsia="Arial"/>
              </w:rPr>
            </w:pPr>
            <w:r w:rsidRPr="0DEF028C">
              <w:rPr>
                <w:rFonts w:eastAsia="Arial"/>
              </w:rPr>
              <w:t xml:space="preserve">Usystematyzowany zestaw kroków pozwalający na podstawie kryteriów określonych przez świadczeniobiorców oraz innych parametrów </w:t>
            </w:r>
            <w:r w:rsidR="00300487" w:rsidRPr="0DEF028C">
              <w:rPr>
                <w:rFonts w:eastAsia="Arial"/>
              </w:rPr>
              <w:t xml:space="preserve">systemowych (wag) </w:t>
            </w:r>
            <w:r w:rsidRPr="0DEF028C">
              <w:rPr>
                <w:rFonts w:eastAsia="Arial"/>
              </w:rPr>
              <w:t>ustalenie priorytetu</w:t>
            </w:r>
            <w:r w:rsidR="00300487" w:rsidRPr="0DEF028C">
              <w:rPr>
                <w:rFonts w:eastAsia="Arial"/>
              </w:rPr>
              <w:t>,</w:t>
            </w:r>
            <w:r w:rsidRPr="0DEF028C">
              <w:rPr>
                <w:rFonts w:eastAsia="Arial"/>
              </w:rPr>
              <w:t xml:space="preserve"> z jakim dany </w:t>
            </w:r>
            <w:r w:rsidR="00300487" w:rsidRPr="0DEF028C">
              <w:rPr>
                <w:rFonts w:eastAsia="Arial"/>
              </w:rPr>
              <w:t>Ś</w:t>
            </w:r>
            <w:r w:rsidRPr="0DEF028C">
              <w:rPr>
                <w:rFonts w:eastAsia="Arial"/>
              </w:rPr>
              <w:t>wiadczeniobiorca będzie zapisany na wizytę.</w:t>
            </w:r>
          </w:p>
        </w:tc>
      </w:tr>
      <w:tr w:rsidR="00657E66" w:rsidRPr="00C93E94" w14:paraId="48E3663E" w14:textId="77777777" w:rsidTr="0B969747">
        <w:trPr>
          <w:cantSplit/>
        </w:trPr>
        <w:tc>
          <w:tcPr>
            <w:tcW w:w="720" w:type="dxa"/>
          </w:tcPr>
          <w:p w14:paraId="43CD6A43" w14:textId="77777777" w:rsidR="00657E66" w:rsidRPr="00C93E94" w:rsidRDefault="00657E66" w:rsidP="00964FB3">
            <w:pPr>
              <w:pStyle w:val="tabelanormalny"/>
              <w:numPr>
                <w:ilvl w:val="0"/>
                <w:numId w:val="23"/>
              </w:numPr>
              <w:rPr>
                <w:rFonts w:eastAsia="Arial"/>
              </w:rPr>
            </w:pPr>
          </w:p>
        </w:tc>
        <w:tc>
          <w:tcPr>
            <w:tcW w:w="2551" w:type="dxa"/>
          </w:tcPr>
          <w:p w14:paraId="3A7275EA" w14:textId="7422D6C3" w:rsidR="00657E66" w:rsidRDefault="00657E66" w:rsidP="00964FB3">
            <w:pPr>
              <w:pStyle w:val="tabelanormalny"/>
              <w:rPr>
                <w:rFonts w:eastAsia="Arial"/>
              </w:rPr>
            </w:pPr>
            <w:r w:rsidRPr="0DEF028C">
              <w:rPr>
                <w:rFonts w:eastAsia="Arial"/>
              </w:rPr>
              <w:t>System Elektronicznej Rejestracji (SER)</w:t>
            </w:r>
          </w:p>
        </w:tc>
        <w:tc>
          <w:tcPr>
            <w:tcW w:w="5670" w:type="dxa"/>
          </w:tcPr>
          <w:p w14:paraId="542274B0" w14:textId="0B7A1D25" w:rsidR="00657E66" w:rsidRDefault="00657E66" w:rsidP="00964FB3">
            <w:pPr>
              <w:pStyle w:val="tabelanormalny"/>
              <w:rPr>
                <w:rFonts w:eastAsia="Arial"/>
              </w:rPr>
            </w:pPr>
            <w:r w:rsidRPr="0DEF028C">
              <w:rPr>
                <w:rFonts w:eastAsia="Arial"/>
              </w:rPr>
              <w:t>Platforma uruchomiona w ramach realizacji Projektu P1, której zadaniem jest gromadzenie harmonogramów przesyłanych przez MUŚ, zarządzanie wizytami oraz umożliwienie synchronizacji i wymiany danych w trybie online z Systemami MUŚ.</w:t>
            </w:r>
          </w:p>
        </w:tc>
      </w:tr>
      <w:tr w:rsidR="00657E66" w:rsidRPr="00C93E94" w14:paraId="45EF5921" w14:textId="77777777" w:rsidTr="0B969747">
        <w:trPr>
          <w:cantSplit/>
        </w:trPr>
        <w:tc>
          <w:tcPr>
            <w:tcW w:w="720" w:type="dxa"/>
          </w:tcPr>
          <w:p w14:paraId="6029FC85" w14:textId="77777777" w:rsidR="00657E66" w:rsidRPr="00C93E94" w:rsidRDefault="00657E66" w:rsidP="00964FB3">
            <w:pPr>
              <w:pStyle w:val="tabelanormalny"/>
              <w:numPr>
                <w:ilvl w:val="0"/>
                <w:numId w:val="23"/>
              </w:numPr>
              <w:rPr>
                <w:rFonts w:eastAsia="Arial"/>
              </w:rPr>
            </w:pPr>
          </w:p>
        </w:tc>
        <w:tc>
          <w:tcPr>
            <w:tcW w:w="2551" w:type="dxa"/>
          </w:tcPr>
          <w:p w14:paraId="45C95BCC" w14:textId="067AE67F" w:rsidR="00657E66" w:rsidRDefault="00657E66" w:rsidP="00964FB3">
            <w:pPr>
              <w:pStyle w:val="tabelanormalny"/>
              <w:rPr>
                <w:rFonts w:eastAsia="Arial"/>
              </w:rPr>
            </w:pPr>
            <w:r w:rsidRPr="0DEF028C">
              <w:rPr>
                <w:rFonts w:eastAsia="Arial"/>
              </w:rPr>
              <w:t>Środowisko integracyjne P1</w:t>
            </w:r>
          </w:p>
        </w:tc>
        <w:tc>
          <w:tcPr>
            <w:tcW w:w="5670" w:type="dxa"/>
          </w:tcPr>
          <w:p w14:paraId="58D38703" w14:textId="158E6A71" w:rsidR="00657E66" w:rsidRDefault="00657E66" w:rsidP="00964FB3">
            <w:pPr>
              <w:pStyle w:val="tabelanormalny"/>
              <w:rPr>
                <w:rFonts w:eastAsia="Arial"/>
              </w:rPr>
            </w:pPr>
            <w:r w:rsidRPr="0DEF028C">
              <w:rPr>
                <w:rFonts w:eastAsia="Arial"/>
              </w:rPr>
              <w:t>Środowisko dedykowane dla dostawców oprogramowania przeznaczone do testowania aplikacji w za</w:t>
            </w:r>
            <w:r w:rsidR="00FB3E98" w:rsidRPr="0DEF028C">
              <w:rPr>
                <w:rFonts w:eastAsia="Arial"/>
              </w:rPr>
              <w:t>kresie komunikacji z Systemem Elektronicznej Rejestracji</w:t>
            </w:r>
            <w:r w:rsidR="001D33E3" w:rsidRPr="0DEF028C">
              <w:rPr>
                <w:rFonts w:eastAsia="Arial"/>
              </w:rPr>
              <w:t xml:space="preserve"> oraz innymi systemami P1.</w:t>
            </w:r>
          </w:p>
        </w:tc>
      </w:tr>
      <w:tr w:rsidR="00657E66" w:rsidRPr="00C93E94" w14:paraId="518D738B" w14:textId="77777777" w:rsidTr="0B969747">
        <w:trPr>
          <w:cantSplit/>
        </w:trPr>
        <w:tc>
          <w:tcPr>
            <w:tcW w:w="720" w:type="dxa"/>
          </w:tcPr>
          <w:p w14:paraId="6C1F7F09" w14:textId="77777777" w:rsidR="00657E66" w:rsidRPr="00C93E94" w:rsidRDefault="00657E66" w:rsidP="00964FB3">
            <w:pPr>
              <w:pStyle w:val="tabelanormalny"/>
              <w:numPr>
                <w:ilvl w:val="0"/>
                <w:numId w:val="23"/>
              </w:numPr>
              <w:rPr>
                <w:rFonts w:eastAsia="Arial"/>
              </w:rPr>
            </w:pPr>
          </w:p>
        </w:tc>
        <w:tc>
          <w:tcPr>
            <w:tcW w:w="2551" w:type="dxa"/>
          </w:tcPr>
          <w:p w14:paraId="0F595C68" w14:textId="7610DC37" w:rsidR="00657E66" w:rsidRPr="00C93E94" w:rsidRDefault="00657E66" w:rsidP="00964FB3">
            <w:pPr>
              <w:pStyle w:val="tabelanormalny"/>
              <w:rPr>
                <w:rFonts w:eastAsia="Arial"/>
              </w:rPr>
            </w:pPr>
            <w:r w:rsidRPr="0DEF028C">
              <w:rPr>
                <w:rFonts w:eastAsia="Arial"/>
              </w:rPr>
              <w:t>Wnioskodawca</w:t>
            </w:r>
          </w:p>
        </w:tc>
        <w:tc>
          <w:tcPr>
            <w:tcW w:w="5670" w:type="dxa"/>
          </w:tcPr>
          <w:p w14:paraId="723AB70D" w14:textId="4D916129" w:rsidR="00657E66" w:rsidRPr="00C93E94" w:rsidRDefault="00657E66" w:rsidP="00964FB3">
            <w:pPr>
              <w:pStyle w:val="tabelanormalny"/>
              <w:rPr>
                <w:rFonts w:eastAsia="Arial"/>
              </w:rPr>
            </w:pPr>
            <w:r w:rsidRPr="0DEF028C">
              <w:rPr>
                <w:rFonts w:eastAsia="Arial"/>
              </w:rPr>
              <w:t>Dostawca oprogramowania, w tym Usługodawca wytwarzający oprogramowanie na własne potrzeby, wnioskujący o nadanie uprawnień do środ</w:t>
            </w:r>
            <w:r w:rsidR="00FB3E98" w:rsidRPr="0DEF028C">
              <w:rPr>
                <w:rFonts w:eastAsia="Arial"/>
              </w:rPr>
              <w:t xml:space="preserve">owiska integracyjnego </w:t>
            </w:r>
            <w:r w:rsidR="001D33E3" w:rsidRPr="0DEF028C">
              <w:rPr>
                <w:rFonts w:eastAsia="Arial"/>
              </w:rPr>
              <w:t xml:space="preserve">systemu P1 oraz </w:t>
            </w:r>
            <w:r w:rsidR="00FB3E98" w:rsidRPr="0DEF028C">
              <w:rPr>
                <w:rFonts w:eastAsia="Arial"/>
              </w:rPr>
              <w:t>Systemu Elektronicznej Rejestracji</w:t>
            </w:r>
            <w:r w:rsidRPr="0DEF028C">
              <w:rPr>
                <w:rFonts w:eastAsia="Arial"/>
              </w:rPr>
              <w:t>.</w:t>
            </w:r>
          </w:p>
        </w:tc>
      </w:tr>
      <w:tr w:rsidR="00657E66" w:rsidRPr="00C93E94" w14:paraId="71ED13B1" w14:textId="77777777" w:rsidTr="0B969747">
        <w:trPr>
          <w:cantSplit/>
        </w:trPr>
        <w:tc>
          <w:tcPr>
            <w:tcW w:w="720" w:type="dxa"/>
          </w:tcPr>
          <w:p w14:paraId="02EEEF2F" w14:textId="77777777" w:rsidR="00657E66" w:rsidRPr="00C93E94" w:rsidRDefault="00657E66" w:rsidP="00964FB3">
            <w:pPr>
              <w:pStyle w:val="tabelanormalny"/>
              <w:numPr>
                <w:ilvl w:val="0"/>
                <w:numId w:val="23"/>
              </w:numPr>
              <w:rPr>
                <w:rFonts w:eastAsia="Arial"/>
              </w:rPr>
            </w:pPr>
          </w:p>
        </w:tc>
        <w:tc>
          <w:tcPr>
            <w:tcW w:w="2551" w:type="dxa"/>
          </w:tcPr>
          <w:p w14:paraId="235A9646" w14:textId="2F19706D" w:rsidR="00657E66" w:rsidRPr="00C93E94" w:rsidRDefault="00657E66" w:rsidP="00964FB3">
            <w:pPr>
              <w:pStyle w:val="tabelanormalny"/>
              <w:rPr>
                <w:rFonts w:eastAsia="Arial"/>
              </w:rPr>
            </w:pPr>
            <w:r w:rsidRPr="0DEF028C">
              <w:rPr>
                <w:rFonts w:eastAsia="Arial"/>
              </w:rPr>
              <w:t>Żądanie certyfikacyjne, CSR</w:t>
            </w:r>
          </w:p>
        </w:tc>
        <w:tc>
          <w:tcPr>
            <w:tcW w:w="5670" w:type="dxa"/>
          </w:tcPr>
          <w:p w14:paraId="08195D38" w14:textId="77777777" w:rsidR="00657E66" w:rsidRDefault="00657E66" w:rsidP="00964FB3">
            <w:pPr>
              <w:pStyle w:val="tabelanormalny"/>
              <w:rPr>
                <w:rFonts w:eastAsia="Arial"/>
              </w:rPr>
            </w:pPr>
            <w:r w:rsidRPr="0DEF028C">
              <w:rPr>
                <w:rFonts w:eastAsia="Arial"/>
              </w:rPr>
              <w:t xml:space="preserve">(ang. </w:t>
            </w:r>
            <w:proofErr w:type="spellStart"/>
            <w:r w:rsidRPr="4580DBC8">
              <w:rPr>
                <w:rFonts w:eastAsia="Arial"/>
              </w:rPr>
              <w:t>Certificate</w:t>
            </w:r>
            <w:proofErr w:type="spellEnd"/>
            <w:r w:rsidRPr="4580DBC8">
              <w:rPr>
                <w:rFonts w:eastAsia="Arial"/>
              </w:rPr>
              <w:t xml:space="preserve"> </w:t>
            </w:r>
            <w:proofErr w:type="spellStart"/>
            <w:r w:rsidRPr="4580DBC8">
              <w:rPr>
                <w:rFonts w:eastAsia="Arial"/>
              </w:rPr>
              <w:t>Signing</w:t>
            </w:r>
            <w:proofErr w:type="spellEnd"/>
            <w:r w:rsidRPr="4580DBC8">
              <w:rPr>
                <w:rFonts w:eastAsia="Arial"/>
              </w:rPr>
              <w:t xml:space="preserve"> </w:t>
            </w:r>
            <w:proofErr w:type="spellStart"/>
            <w:r w:rsidRPr="4580DBC8">
              <w:rPr>
                <w:rFonts w:eastAsia="Arial"/>
              </w:rPr>
              <w:t>Request</w:t>
            </w:r>
            <w:proofErr w:type="spellEnd"/>
            <w:r w:rsidRPr="0DEF028C">
              <w:rPr>
                <w:rFonts w:eastAsia="Arial"/>
              </w:rPr>
              <w:t>) Wniosek o wydanie certyfikatu cyfrowego przekazywany do centrum certyfikacji, zawierający klucz publiczny oraz dane identyfikujące posiadacza certyfikatu – dot. docelowego środowiska produkcyjnego P1 (Centrum Certyfikacji P1 obsługuje żądania certyfikacyjne w formacie PKCS#10).</w:t>
            </w:r>
          </w:p>
          <w:p w14:paraId="6543B7BF" w14:textId="7A19158A" w:rsidR="001D33E3" w:rsidRPr="00C93E94" w:rsidRDefault="001D33E3" w:rsidP="00964FB3">
            <w:pPr>
              <w:pStyle w:val="tabelanormalny"/>
              <w:rPr>
                <w:rFonts w:eastAsia="Arial"/>
              </w:rPr>
            </w:pPr>
            <w:r w:rsidRPr="4580DBC8">
              <w:rPr>
                <w:rFonts w:eastAsia="Arial"/>
              </w:rPr>
              <w:t xml:space="preserve">UWAGA! Jeśli Wnioskodawca posiada już certyfikaty wystawione z Centrum Certyfikacji P1, to może je wykorzystać do uwierzytelnienia i autoryzacji </w:t>
            </w:r>
            <w:r w:rsidR="006362A8" w:rsidRPr="4580DBC8">
              <w:rPr>
                <w:rFonts w:eastAsia="Arial"/>
              </w:rPr>
              <w:t>w</w:t>
            </w:r>
            <w:r w:rsidRPr="4580DBC8">
              <w:rPr>
                <w:rFonts w:eastAsia="Arial"/>
              </w:rPr>
              <w:t xml:space="preserve"> System</w:t>
            </w:r>
            <w:r w:rsidR="006362A8" w:rsidRPr="4580DBC8">
              <w:rPr>
                <w:rFonts w:eastAsia="Arial"/>
              </w:rPr>
              <w:t>ie</w:t>
            </w:r>
            <w:r w:rsidRPr="4580DBC8">
              <w:rPr>
                <w:rFonts w:eastAsia="Arial"/>
              </w:rPr>
              <w:t xml:space="preserve"> Elektronicznej Rejestracji</w:t>
            </w:r>
            <w:r w:rsidRPr="0DEF028C">
              <w:rPr>
                <w:rFonts w:eastAsia="Arial"/>
              </w:rPr>
              <w:t>.</w:t>
            </w:r>
          </w:p>
        </w:tc>
      </w:tr>
      <w:tr w:rsidR="006B261C" w:rsidRPr="00C93E94" w14:paraId="555A7E16" w14:textId="77777777" w:rsidTr="0B969747">
        <w:trPr>
          <w:cantSplit/>
        </w:trPr>
        <w:tc>
          <w:tcPr>
            <w:tcW w:w="720" w:type="dxa"/>
          </w:tcPr>
          <w:p w14:paraId="5A0C02BC" w14:textId="77777777" w:rsidR="006B261C" w:rsidRPr="00C93E94" w:rsidRDefault="006B261C" w:rsidP="00964FB3">
            <w:pPr>
              <w:pStyle w:val="tabelanormalny"/>
              <w:numPr>
                <w:ilvl w:val="0"/>
                <w:numId w:val="23"/>
              </w:numPr>
              <w:rPr>
                <w:rFonts w:eastAsia="Arial"/>
              </w:rPr>
            </w:pPr>
          </w:p>
        </w:tc>
        <w:tc>
          <w:tcPr>
            <w:tcW w:w="2551" w:type="dxa"/>
          </w:tcPr>
          <w:p w14:paraId="19D1DF29" w14:textId="635C6D98" w:rsidR="006B261C" w:rsidRDefault="006B261C" w:rsidP="00964FB3">
            <w:pPr>
              <w:pStyle w:val="tabelanormalny"/>
              <w:rPr>
                <w:rFonts w:eastAsia="Arial"/>
              </w:rPr>
            </w:pPr>
            <w:r w:rsidRPr="0DEF028C">
              <w:rPr>
                <w:rFonts w:eastAsia="Arial"/>
              </w:rPr>
              <w:t>Świadczeniobiorca</w:t>
            </w:r>
            <w:r w:rsidR="00300487" w:rsidRPr="0DEF028C">
              <w:rPr>
                <w:rFonts w:eastAsia="Arial"/>
              </w:rPr>
              <w:t xml:space="preserve"> (Pacjent)</w:t>
            </w:r>
          </w:p>
        </w:tc>
        <w:tc>
          <w:tcPr>
            <w:tcW w:w="5670" w:type="dxa"/>
          </w:tcPr>
          <w:p w14:paraId="236ADAD9" w14:textId="609B85C3" w:rsidR="006B261C" w:rsidRDefault="18464353" w:rsidP="00964FB3">
            <w:pPr>
              <w:pStyle w:val="tabelanormalny"/>
              <w:rPr>
                <w:rFonts w:eastAsia="Arial"/>
              </w:rPr>
            </w:pPr>
            <w:r w:rsidRPr="482A90B4">
              <w:rPr>
                <w:rFonts w:eastAsia="Arial"/>
              </w:rPr>
              <w:t>Osoby na rzecz których realizowane jest świadczenie</w:t>
            </w:r>
            <w:r w:rsidR="4430286B" w:rsidRPr="4580DBC8">
              <w:rPr>
                <w:rFonts w:eastAsia="Arial"/>
              </w:rPr>
              <w:t>, w rozumieniu ustawy z dnia 27 sierpnia 2004 r. o świadczeniach opieki zdrowotnej finansowanych ze środków publicznych (Dz.U. 2004 nr 210 poz. 2135)</w:t>
            </w:r>
          </w:p>
        </w:tc>
      </w:tr>
      <w:tr w:rsidR="00066D20" w:rsidRPr="00C93E94" w14:paraId="571D040C" w14:textId="77777777" w:rsidTr="0B969747">
        <w:trPr>
          <w:cantSplit/>
        </w:trPr>
        <w:tc>
          <w:tcPr>
            <w:tcW w:w="720" w:type="dxa"/>
          </w:tcPr>
          <w:p w14:paraId="6E096632" w14:textId="77777777" w:rsidR="00066D20" w:rsidRPr="00C93E94" w:rsidRDefault="00066D20" w:rsidP="00964FB3">
            <w:pPr>
              <w:pStyle w:val="tabelanormalny"/>
              <w:numPr>
                <w:ilvl w:val="0"/>
                <w:numId w:val="23"/>
              </w:numPr>
              <w:rPr>
                <w:rFonts w:eastAsia="Arial"/>
              </w:rPr>
            </w:pPr>
          </w:p>
        </w:tc>
        <w:tc>
          <w:tcPr>
            <w:tcW w:w="2551" w:type="dxa"/>
          </w:tcPr>
          <w:p w14:paraId="79A27416" w14:textId="7F164CAE" w:rsidR="00066D20" w:rsidRDefault="007E43E2" w:rsidP="00964FB3">
            <w:pPr>
              <w:pStyle w:val="tabelanormalny"/>
              <w:rPr>
                <w:rFonts w:eastAsia="Arial"/>
              </w:rPr>
            </w:pPr>
            <w:r w:rsidRPr="0DEF028C">
              <w:rPr>
                <w:rFonts w:eastAsia="Arial"/>
              </w:rPr>
              <w:t>Ś</w:t>
            </w:r>
            <w:r w:rsidRPr="043B3AF1">
              <w:rPr>
                <w:rFonts w:eastAsia="Arial"/>
              </w:rPr>
              <w:t>wiadczeniodawca</w:t>
            </w:r>
          </w:p>
        </w:tc>
        <w:tc>
          <w:tcPr>
            <w:tcW w:w="5670" w:type="dxa"/>
          </w:tcPr>
          <w:p w14:paraId="684C6DCB" w14:textId="317C52A3" w:rsidR="00066D20" w:rsidRDefault="1D6EAFD8" w:rsidP="00964FB3">
            <w:pPr>
              <w:pStyle w:val="tabelanormalny"/>
              <w:rPr>
                <w:rFonts w:eastAsia="Arial"/>
              </w:rPr>
            </w:pPr>
            <w:r w:rsidRPr="482A90B4">
              <w:rPr>
                <w:rFonts w:eastAsia="Arial"/>
              </w:rPr>
              <w:t>Podmiot wykonujący działalność leczniczą lub uprawiona osoba fizyczna</w:t>
            </w:r>
            <w:r w:rsidR="0F269E25" w:rsidRPr="4580DBC8">
              <w:rPr>
                <w:rFonts w:eastAsia="Arial"/>
              </w:rPr>
              <w:t>,</w:t>
            </w:r>
            <w:r w:rsidR="14EE3154" w:rsidRPr="4580DBC8">
              <w:rPr>
                <w:rFonts w:eastAsia="Arial"/>
              </w:rPr>
              <w:t xml:space="preserve"> w rozumieniu ustawy z dnia 27 sierpnia 2004 r. o świadczeniach opieki zdrowotnej finansowanych ze środków publicznych (Dz.U. 2004 nr 210 poz. 2135)</w:t>
            </w:r>
            <w:r w:rsidR="0888AE23" w:rsidRPr="1C550B57">
              <w:rPr>
                <w:rFonts w:eastAsia="Arial"/>
              </w:rPr>
              <w:t xml:space="preserve"> </w:t>
            </w:r>
          </w:p>
        </w:tc>
      </w:tr>
      <w:tr w:rsidR="007C2016" w:rsidRPr="00C93E94" w14:paraId="2931B872" w14:textId="77777777" w:rsidTr="0B969747">
        <w:trPr>
          <w:cantSplit/>
        </w:trPr>
        <w:tc>
          <w:tcPr>
            <w:tcW w:w="720" w:type="dxa"/>
          </w:tcPr>
          <w:p w14:paraId="728DB8DE" w14:textId="77777777" w:rsidR="007C2016" w:rsidRPr="00C93E94" w:rsidRDefault="007C2016" w:rsidP="00964FB3">
            <w:pPr>
              <w:pStyle w:val="tabelanormalny"/>
              <w:numPr>
                <w:ilvl w:val="0"/>
                <w:numId w:val="23"/>
              </w:numPr>
              <w:rPr>
                <w:rFonts w:eastAsia="Arial"/>
              </w:rPr>
            </w:pPr>
          </w:p>
        </w:tc>
        <w:tc>
          <w:tcPr>
            <w:tcW w:w="2551" w:type="dxa"/>
          </w:tcPr>
          <w:p w14:paraId="41FA0EB1" w14:textId="6CF25C8E" w:rsidR="007C2016" w:rsidRPr="0DEF028C" w:rsidRDefault="536A92A8" w:rsidP="00964FB3">
            <w:pPr>
              <w:pStyle w:val="tabelanormalny"/>
              <w:rPr>
                <w:rFonts w:eastAsia="Arial"/>
              </w:rPr>
            </w:pPr>
            <w:r w:rsidRPr="6A9D8429">
              <w:rPr>
                <w:rFonts w:eastAsia="Arial"/>
              </w:rPr>
              <w:t>Poczekalnia</w:t>
            </w:r>
          </w:p>
        </w:tc>
        <w:tc>
          <w:tcPr>
            <w:tcW w:w="5670" w:type="dxa"/>
          </w:tcPr>
          <w:p w14:paraId="31126176" w14:textId="5742A044" w:rsidR="007C2016" w:rsidRPr="482A90B4" w:rsidRDefault="5406F877" w:rsidP="00964FB3">
            <w:pPr>
              <w:pStyle w:val="tabelanormalny"/>
              <w:rPr>
                <w:rFonts w:eastAsia="Arial"/>
              </w:rPr>
            </w:pPr>
            <w:r w:rsidRPr="6A9D8429">
              <w:rPr>
                <w:rFonts w:eastAsia="Arial"/>
              </w:rPr>
              <w:t>Komponent systemu SER umożliwiający zapisanie pacjentów na listę oczekujących</w:t>
            </w:r>
          </w:p>
        </w:tc>
      </w:tr>
      <w:tr w:rsidR="00356FB1" w:rsidRPr="00C93E94" w14:paraId="1528143A" w14:textId="77777777" w:rsidTr="0B969747">
        <w:trPr>
          <w:cantSplit/>
        </w:trPr>
        <w:tc>
          <w:tcPr>
            <w:tcW w:w="720" w:type="dxa"/>
          </w:tcPr>
          <w:p w14:paraId="30FF19EA" w14:textId="77777777" w:rsidR="00356FB1" w:rsidRPr="00C93E94" w:rsidRDefault="00356FB1" w:rsidP="00964FB3">
            <w:pPr>
              <w:pStyle w:val="tabelanormalny"/>
              <w:numPr>
                <w:ilvl w:val="0"/>
                <w:numId w:val="23"/>
              </w:numPr>
              <w:rPr>
                <w:rFonts w:eastAsia="Arial"/>
              </w:rPr>
            </w:pPr>
          </w:p>
        </w:tc>
        <w:tc>
          <w:tcPr>
            <w:tcW w:w="2551" w:type="dxa"/>
          </w:tcPr>
          <w:p w14:paraId="4591E266" w14:textId="78F98EA1" w:rsidR="00356FB1" w:rsidRPr="6A9D8429" w:rsidRDefault="00356FB1" w:rsidP="00964FB3">
            <w:pPr>
              <w:pStyle w:val="tabelanormalny"/>
              <w:rPr>
                <w:rFonts w:eastAsia="Arial"/>
              </w:rPr>
            </w:pPr>
            <w:r w:rsidRPr="5A6B8279">
              <w:rPr>
                <w:rFonts w:eastAsia="Arial"/>
              </w:rPr>
              <w:t>Slot współdzielony</w:t>
            </w:r>
          </w:p>
        </w:tc>
        <w:tc>
          <w:tcPr>
            <w:tcW w:w="5670" w:type="dxa"/>
          </w:tcPr>
          <w:p w14:paraId="08A74C55" w14:textId="25CDA7DD" w:rsidR="00356FB1" w:rsidRPr="6A9D8429" w:rsidRDefault="64FEDB51" w:rsidP="00964FB3">
            <w:pPr>
              <w:pStyle w:val="tabelanormalny"/>
              <w:rPr>
                <w:rFonts w:eastAsia="Arial"/>
              </w:rPr>
            </w:pPr>
            <w:r w:rsidRPr="0B969747">
              <w:rPr>
                <w:rFonts w:eastAsia="Arial"/>
              </w:rPr>
              <w:t>S</w:t>
            </w:r>
            <w:r w:rsidR="005A6252" w:rsidRPr="0B969747">
              <w:rPr>
                <w:rFonts w:eastAsia="Arial"/>
              </w:rPr>
              <w:t xml:space="preserve">lot, który występuje w więcej niż jednym harmonogramie. </w:t>
            </w:r>
            <w:r w:rsidR="002063BD" w:rsidRPr="0B969747">
              <w:rPr>
                <w:rFonts w:eastAsia="Arial"/>
              </w:rPr>
              <w:t>Wykorzystanie funkcjonalności slotów</w:t>
            </w:r>
            <w:r w:rsidR="6574D459" w:rsidRPr="0B969747">
              <w:rPr>
                <w:rFonts w:eastAsia="Arial"/>
              </w:rPr>
              <w:t xml:space="preserve"> </w:t>
            </w:r>
            <w:r w:rsidR="7EE7B0E2" w:rsidRPr="0B969747">
              <w:rPr>
                <w:rFonts w:eastAsia="Arial"/>
              </w:rPr>
              <w:t xml:space="preserve">współdzielonych </w:t>
            </w:r>
            <w:r w:rsidR="6574D459" w:rsidRPr="0B969747">
              <w:rPr>
                <w:rFonts w:eastAsia="Arial"/>
              </w:rPr>
              <w:t>jest opcjonalne</w:t>
            </w:r>
            <w:r w:rsidR="002063BD" w:rsidRPr="0B969747">
              <w:rPr>
                <w:rFonts w:eastAsia="Arial"/>
              </w:rPr>
              <w:t xml:space="preserve"> i zależy od specyfiki</w:t>
            </w:r>
            <w:r w:rsidR="1F19473C" w:rsidRPr="0B969747">
              <w:rPr>
                <w:rFonts w:eastAsia="Arial"/>
              </w:rPr>
              <w:t xml:space="preserve"> pracy</w:t>
            </w:r>
            <w:r w:rsidR="002063BD" w:rsidRPr="0B969747">
              <w:rPr>
                <w:rFonts w:eastAsia="Arial"/>
              </w:rPr>
              <w:t xml:space="preserve"> danej placówki medycznej</w:t>
            </w:r>
            <w:r w:rsidR="5A2D0D99" w:rsidRPr="0B969747">
              <w:rPr>
                <w:rFonts w:eastAsia="Arial"/>
              </w:rPr>
              <w:t>, np.</w:t>
            </w:r>
            <w:r w:rsidR="002063BD" w:rsidRPr="0B969747">
              <w:rPr>
                <w:rFonts w:eastAsia="Arial"/>
              </w:rPr>
              <w:t xml:space="preserve"> w sytuacji,</w:t>
            </w:r>
            <w:r w:rsidR="002063BD" w:rsidRPr="0B969747">
              <w:rPr>
                <w:color w:val="1D1C1D"/>
                <w:sz w:val="23"/>
                <w:szCs w:val="23"/>
              </w:rPr>
              <w:t> </w:t>
            </w:r>
            <w:r w:rsidR="001E60B6" w:rsidRPr="0B969747">
              <w:rPr>
                <w:rFonts w:eastAsia="Arial"/>
              </w:rPr>
              <w:t>kiedy</w:t>
            </w:r>
            <w:r w:rsidR="006B7FC1" w:rsidRPr="0B969747">
              <w:rPr>
                <w:rFonts w:eastAsia="Arial"/>
              </w:rPr>
              <w:t xml:space="preserve"> </w:t>
            </w:r>
            <w:r w:rsidR="00C462D4" w:rsidRPr="0B969747">
              <w:rPr>
                <w:rFonts w:eastAsia="Arial"/>
              </w:rPr>
              <w:t xml:space="preserve">pracownik może </w:t>
            </w:r>
            <w:r w:rsidR="006B7FC1" w:rsidRPr="0B969747">
              <w:rPr>
                <w:rFonts w:eastAsia="Arial"/>
              </w:rPr>
              <w:t>wykonywać</w:t>
            </w:r>
            <w:r w:rsidR="5F2BC3F9" w:rsidRPr="0B969747">
              <w:rPr>
                <w:rFonts w:eastAsia="Arial"/>
              </w:rPr>
              <w:t xml:space="preserve"> w tym samym czasie jedno z</w:t>
            </w:r>
            <w:r w:rsidR="006B7FC1" w:rsidRPr="0B969747">
              <w:rPr>
                <w:rFonts w:eastAsia="Arial"/>
              </w:rPr>
              <w:t xml:space="preserve"> </w:t>
            </w:r>
            <w:r w:rsidR="00C462D4" w:rsidRPr="0B969747">
              <w:rPr>
                <w:rFonts w:eastAsia="Arial"/>
              </w:rPr>
              <w:t>dw</w:t>
            </w:r>
            <w:r w:rsidR="29FC1DCD" w:rsidRPr="0B969747">
              <w:rPr>
                <w:rFonts w:eastAsia="Arial"/>
              </w:rPr>
              <w:t>óch</w:t>
            </w:r>
            <w:r w:rsidR="00C462D4" w:rsidRPr="0B969747">
              <w:rPr>
                <w:rFonts w:eastAsia="Arial"/>
              </w:rPr>
              <w:t xml:space="preserve"> róż</w:t>
            </w:r>
            <w:r w:rsidR="69F19AB0" w:rsidRPr="0B969747">
              <w:rPr>
                <w:rFonts w:eastAsia="Arial"/>
              </w:rPr>
              <w:t>nych</w:t>
            </w:r>
            <w:r w:rsidR="00C462D4" w:rsidRPr="0B969747">
              <w:rPr>
                <w:rFonts w:eastAsia="Arial"/>
              </w:rPr>
              <w:t xml:space="preserve"> </w:t>
            </w:r>
            <w:r w:rsidR="003B2CDD" w:rsidRPr="0B969747">
              <w:rPr>
                <w:rFonts w:eastAsia="Arial"/>
              </w:rPr>
              <w:t>świadcze</w:t>
            </w:r>
            <w:r w:rsidR="4EB8C3E5" w:rsidRPr="0B969747">
              <w:rPr>
                <w:rFonts w:eastAsia="Arial"/>
              </w:rPr>
              <w:t>ń</w:t>
            </w:r>
            <w:r w:rsidR="00C462D4" w:rsidRPr="0B969747">
              <w:rPr>
                <w:rFonts w:eastAsia="Arial"/>
              </w:rPr>
              <w:t xml:space="preserve"> medyczn</w:t>
            </w:r>
            <w:r w:rsidR="3F0C589A" w:rsidRPr="0B969747">
              <w:rPr>
                <w:rFonts w:eastAsia="Arial"/>
              </w:rPr>
              <w:t>ych</w:t>
            </w:r>
            <w:r w:rsidR="7C8F9CB7" w:rsidRPr="0B969747">
              <w:rPr>
                <w:rFonts w:eastAsia="Arial"/>
              </w:rPr>
              <w:t xml:space="preserve"> (</w:t>
            </w:r>
            <w:proofErr w:type="spellStart"/>
            <w:r w:rsidR="00916AC5" w:rsidRPr="0B969747">
              <w:rPr>
                <w:rFonts w:eastAsia="Arial"/>
              </w:rPr>
              <w:t>sloty</w:t>
            </w:r>
            <w:proofErr w:type="spellEnd"/>
            <w:r w:rsidR="56A07B5A" w:rsidRPr="0B969747">
              <w:rPr>
                <w:rFonts w:eastAsia="Arial"/>
              </w:rPr>
              <w:t xml:space="preserve"> </w:t>
            </w:r>
            <w:r w:rsidR="006B7FC1" w:rsidRPr="0B969747">
              <w:rPr>
                <w:rFonts w:eastAsia="Arial"/>
              </w:rPr>
              <w:t>należą do</w:t>
            </w:r>
            <w:r w:rsidR="00916AC5" w:rsidRPr="0B969747">
              <w:rPr>
                <w:rFonts w:eastAsia="Arial"/>
              </w:rPr>
              <w:t xml:space="preserve"> dwóch różnych harmonogram</w:t>
            </w:r>
            <w:r w:rsidR="006B7FC1" w:rsidRPr="0B969747">
              <w:rPr>
                <w:rFonts w:eastAsia="Arial"/>
              </w:rPr>
              <w:t>ów</w:t>
            </w:r>
            <w:r w:rsidR="682B09F6" w:rsidRPr="0B969747">
              <w:rPr>
                <w:rFonts w:eastAsia="Arial"/>
              </w:rPr>
              <w:t xml:space="preserve">, np.. </w:t>
            </w:r>
            <w:r w:rsidR="2467F4FC" w:rsidRPr="0B969747">
              <w:rPr>
                <w:rFonts w:eastAsia="Arial"/>
              </w:rPr>
              <w:t>h</w:t>
            </w:r>
            <w:r w:rsidR="682B09F6" w:rsidRPr="0B969747">
              <w:rPr>
                <w:rFonts w:eastAsia="Arial"/>
              </w:rPr>
              <w:t>armonogram RM oraz harmonogram TM)</w:t>
            </w:r>
            <w:r w:rsidR="00111A5A" w:rsidRPr="0B969747">
              <w:rPr>
                <w:rFonts w:eastAsia="Arial"/>
              </w:rPr>
              <w:t xml:space="preserve">. </w:t>
            </w:r>
            <w:r w:rsidR="1380BC8C" w:rsidRPr="0B969747">
              <w:rPr>
                <w:rFonts w:eastAsia="Arial"/>
              </w:rPr>
              <w:t>Wskazanie,</w:t>
            </w:r>
            <w:r w:rsidR="150DC35E" w:rsidRPr="0B969747">
              <w:rPr>
                <w:rFonts w:eastAsia="Arial"/>
              </w:rPr>
              <w:t xml:space="preserve"> w ramach którego harmonogramu jest realizowana wizyta w danym slocie współdzielonym </w:t>
            </w:r>
            <w:r w:rsidR="00B25DEB" w:rsidRPr="0B969747">
              <w:rPr>
                <w:rFonts w:eastAsia="Arial"/>
              </w:rPr>
              <w:t>następuje p</w:t>
            </w:r>
            <w:r w:rsidR="00C103F2" w:rsidRPr="0B969747">
              <w:rPr>
                <w:rFonts w:eastAsia="Arial"/>
              </w:rPr>
              <w:t xml:space="preserve">odczas </w:t>
            </w:r>
            <w:r w:rsidR="004F542B" w:rsidRPr="0B969747">
              <w:rPr>
                <w:rFonts w:eastAsia="Arial"/>
              </w:rPr>
              <w:t>rezerwacj</w:t>
            </w:r>
            <w:r w:rsidR="00C103F2" w:rsidRPr="0B969747">
              <w:rPr>
                <w:rFonts w:eastAsia="Arial"/>
              </w:rPr>
              <w:t>i</w:t>
            </w:r>
            <w:r w:rsidR="00B25DEB" w:rsidRPr="0B969747">
              <w:rPr>
                <w:rFonts w:eastAsia="Arial"/>
              </w:rPr>
              <w:t xml:space="preserve"> </w:t>
            </w:r>
            <w:r w:rsidR="00E25ED4" w:rsidRPr="0B969747">
              <w:rPr>
                <w:rFonts w:eastAsia="Arial"/>
              </w:rPr>
              <w:t>wizyty</w:t>
            </w:r>
            <w:r w:rsidR="58221908" w:rsidRPr="0B969747">
              <w:rPr>
                <w:rFonts w:eastAsia="Arial"/>
              </w:rPr>
              <w:t xml:space="preserve"> </w:t>
            </w:r>
            <w:r w:rsidR="05095C9A" w:rsidRPr="0B969747">
              <w:rPr>
                <w:rFonts w:eastAsia="Arial"/>
              </w:rPr>
              <w:t xml:space="preserve">poprzez </w:t>
            </w:r>
            <w:r w:rsidR="58221908" w:rsidRPr="0B969747">
              <w:rPr>
                <w:rFonts w:eastAsia="Arial"/>
              </w:rPr>
              <w:t>wskazanie id</w:t>
            </w:r>
            <w:r w:rsidR="640F366E" w:rsidRPr="0B969747">
              <w:rPr>
                <w:rFonts w:eastAsia="Arial"/>
              </w:rPr>
              <w:t>entyfikatora</w:t>
            </w:r>
            <w:r w:rsidR="58221908" w:rsidRPr="0B969747">
              <w:rPr>
                <w:rFonts w:eastAsia="Arial"/>
              </w:rPr>
              <w:t xml:space="preserve"> harmonogramu</w:t>
            </w:r>
            <w:r w:rsidR="00467AE1" w:rsidRPr="0B969747">
              <w:rPr>
                <w:rFonts w:eastAsia="Arial"/>
              </w:rPr>
              <w:t>.</w:t>
            </w:r>
            <w:r w:rsidR="00E25ED4" w:rsidRPr="0B969747">
              <w:rPr>
                <w:rFonts w:eastAsia="Arial"/>
              </w:rPr>
              <w:t xml:space="preserve"> </w:t>
            </w:r>
            <w:r w:rsidR="2C06C0A0" w:rsidRPr="0B969747">
              <w:rPr>
                <w:rFonts w:eastAsia="Arial"/>
              </w:rPr>
              <w:t>Zaj</w:t>
            </w:r>
            <w:r w:rsidR="50BDD727" w:rsidRPr="0B969747">
              <w:rPr>
                <w:rFonts w:eastAsia="Arial"/>
              </w:rPr>
              <w:t>ę</w:t>
            </w:r>
            <w:r w:rsidR="2C06C0A0" w:rsidRPr="0B969747">
              <w:rPr>
                <w:rFonts w:eastAsia="Arial"/>
              </w:rPr>
              <w:t xml:space="preserve">cie </w:t>
            </w:r>
            <w:r w:rsidR="16465481" w:rsidRPr="0B969747">
              <w:rPr>
                <w:rFonts w:eastAsia="Arial"/>
              </w:rPr>
              <w:t xml:space="preserve">okna czasowego </w:t>
            </w:r>
            <w:r w:rsidR="2C06C0A0" w:rsidRPr="0B969747">
              <w:rPr>
                <w:rFonts w:eastAsia="Arial"/>
              </w:rPr>
              <w:t>slotu w ramach jednego harmonogramu powoduje</w:t>
            </w:r>
            <w:r w:rsidR="2DD580F4" w:rsidRPr="0B969747">
              <w:rPr>
                <w:rFonts w:eastAsia="Arial"/>
              </w:rPr>
              <w:t xml:space="preserve">, </w:t>
            </w:r>
            <w:r w:rsidR="301049C0" w:rsidRPr="0B969747">
              <w:rPr>
                <w:rFonts w:eastAsia="Arial"/>
              </w:rPr>
              <w:t>ż</w:t>
            </w:r>
            <w:r w:rsidR="2DD580F4" w:rsidRPr="0B969747">
              <w:rPr>
                <w:rFonts w:eastAsia="Arial"/>
              </w:rPr>
              <w:t xml:space="preserve">e ten czas jest </w:t>
            </w:r>
            <w:r w:rsidR="2B7D2606" w:rsidRPr="0B969747">
              <w:rPr>
                <w:rFonts w:eastAsia="Arial"/>
              </w:rPr>
              <w:t>wó</w:t>
            </w:r>
            <w:r w:rsidR="42DD2553" w:rsidRPr="0B969747">
              <w:rPr>
                <w:rFonts w:eastAsia="Arial"/>
              </w:rPr>
              <w:t>w</w:t>
            </w:r>
            <w:r w:rsidR="2B7D2606" w:rsidRPr="0B969747">
              <w:rPr>
                <w:rFonts w:eastAsia="Arial"/>
              </w:rPr>
              <w:t xml:space="preserve">czas </w:t>
            </w:r>
            <w:r w:rsidR="49D590BA" w:rsidRPr="0B969747">
              <w:rPr>
                <w:rFonts w:eastAsia="Arial"/>
              </w:rPr>
              <w:t>nie</w:t>
            </w:r>
            <w:r w:rsidR="2DD580F4" w:rsidRPr="0B969747">
              <w:rPr>
                <w:rFonts w:eastAsia="Arial"/>
              </w:rPr>
              <w:t>dost</w:t>
            </w:r>
            <w:r w:rsidR="6A831E21" w:rsidRPr="0B969747">
              <w:rPr>
                <w:rFonts w:eastAsia="Arial"/>
              </w:rPr>
              <w:t>ę</w:t>
            </w:r>
            <w:r w:rsidR="2DD580F4" w:rsidRPr="0B969747">
              <w:rPr>
                <w:rFonts w:eastAsia="Arial"/>
              </w:rPr>
              <w:t>pny w ramach drugiego harmonogramu.</w:t>
            </w:r>
          </w:p>
        </w:tc>
      </w:tr>
      <w:tr w:rsidR="00E61694" w:rsidRPr="00C93E94" w14:paraId="52328708" w14:textId="77777777" w:rsidTr="0B969747">
        <w:trPr>
          <w:cantSplit/>
        </w:trPr>
        <w:tc>
          <w:tcPr>
            <w:tcW w:w="720" w:type="dxa"/>
          </w:tcPr>
          <w:p w14:paraId="62F7C68A" w14:textId="190EC1C6" w:rsidR="00E61694" w:rsidRPr="00C93E94" w:rsidRDefault="00E61694" w:rsidP="00964FB3">
            <w:pPr>
              <w:pStyle w:val="tabelanormalny"/>
              <w:numPr>
                <w:ilvl w:val="0"/>
                <w:numId w:val="23"/>
              </w:numPr>
              <w:rPr>
                <w:rFonts w:eastAsia="Arial"/>
              </w:rPr>
            </w:pPr>
          </w:p>
        </w:tc>
        <w:tc>
          <w:tcPr>
            <w:tcW w:w="2551" w:type="dxa"/>
          </w:tcPr>
          <w:p w14:paraId="56887585" w14:textId="55075979" w:rsidR="00E61694" w:rsidRPr="5A6B8279" w:rsidRDefault="00E61694" w:rsidP="00964FB3">
            <w:pPr>
              <w:pStyle w:val="tabelanormalny"/>
              <w:rPr>
                <w:rFonts w:eastAsia="Arial"/>
              </w:rPr>
            </w:pPr>
            <w:r>
              <w:rPr>
                <w:rFonts w:eastAsia="Arial"/>
              </w:rPr>
              <w:t>Internetowe Konto Pacjenta (IKP)</w:t>
            </w:r>
          </w:p>
        </w:tc>
        <w:tc>
          <w:tcPr>
            <w:tcW w:w="5670" w:type="dxa"/>
          </w:tcPr>
          <w:p w14:paraId="4C1163E8" w14:textId="049D5D5D" w:rsidR="00E61694" w:rsidRPr="0B969747" w:rsidRDefault="00E61694" w:rsidP="00964FB3">
            <w:pPr>
              <w:pStyle w:val="tabelanormalny"/>
              <w:rPr>
                <w:rFonts w:eastAsia="Arial"/>
              </w:rPr>
            </w:pPr>
            <w:r>
              <w:rPr>
                <w:rFonts w:eastAsia="Arial"/>
              </w:rPr>
              <w:t>Aplikacja udostępniona dla obywateli pod adresem pacjent.gov.pl umożliwiająca m.in. zapis na wizytę, anulowanie wizyty oraz zmianę terminu wizyty.</w:t>
            </w:r>
          </w:p>
        </w:tc>
      </w:tr>
    </w:tbl>
    <w:p w14:paraId="4DDE5F67" w14:textId="77777777" w:rsidR="00E46697" w:rsidRPr="00C93E94" w:rsidRDefault="00E46697" w:rsidP="00416830">
      <w:pPr>
        <w:spacing w:line="288" w:lineRule="auto"/>
        <w:jc w:val="left"/>
      </w:pPr>
    </w:p>
    <w:p w14:paraId="44E51B11" w14:textId="01F9FB50" w:rsidR="00300487" w:rsidRDefault="48C045A3" w:rsidP="00BE0890">
      <w:pPr>
        <w:pStyle w:val="Nagwek1"/>
      </w:pPr>
      <w:bookmarkStart w:id="74" w:name="_Toc81276256"/>
      <w:bookmarkStart w:id="75" w:name="_Toc81310864"/>
      <w:bookmarkStart w:id="76" w:name="_Toc1719044975"/>
      <w:bookmarkStart w:id="77" w:name="_Toc170374250"/>
      <w:bookmarkStart w:id="78" w:name="_Toc1758309508"/>
      <w:bookmarkStart w:id="79" w:name="_Toc284123943"/>
      <w:bookmarkStart w:id="80" w:name="_Toc720008031"/>
      <w:bookmarkStart w:id="81" w:name="_Toc497231198"/>
      <w:bookmarkStart w:id="82" w:name="_Toc2020897415"/>
      <w:bookmarkStart w:id="83" w:name="_Toc1392141113"/>
      <w:bookmarkStart w:id="84" w:name="_Toc116292146"/>
      <w:bookmarkStart w:id="85" w:name="_Toc118445845"/>
      <w:bookmarkStart w:id="86" w:name="_Toc524488464"/>
      <w:bookmarkStart w:id="87" w:name="_Toc143855140"/>
      <w:bookmarkStart w:id="88" w:name="_Toc487461984"/>
      <w:bookmarkStart w:id="89" w:name="_Toc501107024"/>
      <w:bookmarkStart w:id="90" w:name="_Toc1402460"/>
      <w:bookmarkStart w:id="91" w:name="_Toc49411555"/>
      <w:r>
        <w:t xml:space="preserve">Ogólny opis Systemu </w:t>
      </w:r>
      <w:r w:rsidR="2A082BE6">
        <w:t>Elektronicznej Rejestracji</w:t>
      </w:r>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6BEAF0DD" w14:textId="739E2C59" w:rsidR="00657E66" w:rsidRDefault="3730189A" w:rsidP="00416830">
      <w:pPr>
        <w:spacing w:line="288" w:lineRule="auto"/>
        <w:jc w:val="left"/>
        <w:rPr>
          <w:rFonts w:eastAsia="Arial"/>
        </w:rPr>
      </w:pPr>
      <w:r w:rsidRPr="71891420">
        <w:rPr>
          <w:rFonts w:eastAsia="Arial"/>
        </w:rPr>
        <w:t xml:space="preserve">Głównym celem uruchomienia Systemu Elektronicznej Rejestracji jest skrócenie czasu oczekiwania na realizację </w:t>
      </w:r>
      <w:r w:rsidR="7D1B45AC" w:rsidRPr="71891420">
        <w:rPr>
          <w:rFonts w:eastAsia="Arial"/>
        </w:rPr>
        <w:t>Ś</w:t>
      </w:r>
      <w:r w:rsidRPr="71891420">
        <w:rPr>
          <w:rFonts w:eastAsia="Arial"/>
        </w:rPr>
        <w:t>wiadczenia.</w:t>
      </w:r>
      <w:r w:rsidR="647BF198" w:rsidRPr="71891420">
        <w:rPr>
          <w:rFonts w:eastAsia="Arial"/>
        </w:rPr>
        <w:t xml:space="preserve"> Pozostałe cele to ograniczenie </w:t>
      </w:r>
      <w:r w:rsidR="06DA2CFC" w:rsidRPr="71891420">
        <w:rPr>
          <w:rFonts w:eastAsia="Arial"/>
        </w:rPr>
        <w:t>ilości</w:t>
      </w:r>
      <w:r w:rsidR="647BF198" w:rsidRPr="71891420">
        <w:rPr>
          <w:rFonts w:eastAsia="Arial"/>
        </w:rPr>
        <w:t xml:space="preserve"> niewykorzystanych wizyt (rezygnacja pacjenta w ostatniej chwili) oraz ograniczenie nadużyć i patologii w dostępie do </w:t>
      </w:r>
      <w:r w:rsidR="68D083E4" w:rsidRPr="71891420">
        <w:rPr>
          <w:rFonts w:eastAsia="Arial"/>
        </w:rPr>
        <w:t>Ś</w:t>
      </w:r>
      <w:r w:rsidR="647BF198" w:rsidRPr="71891420">
        <w:rPr>
          <w:rFonts w:eastAsia="Arial"/>
        </w:rPr>
        <w:t>wiadczeń. Osiągnięcie wyżej wymienionych celów uzależnione zostało od przyjęcia kliku fundamentalnych założeń:</w:t>
      </w:r>
    </w:p>
    <w:p w14:paraId="27FACE8E" w14:textId="3CE23B9A" w:rsidR="00D70CDE" w:rsidRDefault="00D70CDE" w:rsidP="004A37E0">
      <w:pPr>
        <w:pStyle w:val="Numerowaniepoz1"/>
        <w:rPr>
          <w:rFonts w:eastAsia="Arial"/>
        </w:rPr>
      </w:pPr>
      <w:r w:rsidRPr="6A9D8429">
        <w:rPr>
          <w:rFonts w:eastAsia="Arial"/>
        </w:rPr>
        <w:t>W celu zapewnienia jak najszybszej obsługi różnych sytuacji, w szczególności pacjentów pojawiających się w trybie pilnym</w:t>
      </w:r>
      <w:r w:rsidR="00DC0469" w:rsidRPr="6A9D8429">
        <w:rPr>
          <w:rFonts w:eastAsia="Arial"/>
        </w:rPr>
        <w:t xml:space="preserve"> (CITO)</w:t>
      </w:r>
      <w:r w:rsidRPr="6A9D8429">
        <w:rPr>
          <w:rFonts w:eastAsia="Arial"/>
        </w:rPr>
        <w:t>, zostało przyjęte założenie, że Podmioty</w:t>
      </w:r>
      <w:r w:rsidR="003834BA" w:rsidRPr="6A9D8429">
        <w:rPr>
          <w:rFonts w:eastAsia="Arial"/>
        </w:rPr>
        <w:t xml:space="preserve"> (</w:t>
      </w:r>
      <w:proofErr w:type="spellStart"/>
      <w:r w:rsidR="003834BA" w:rsidRPr="6A9D8429">
        <w:rPr>
          <w:rFonts w:eastAsia="Arial"/>
        </w:rPr>
        <w:t>MUSie</w:t>
      </w:r>
      <w:proofErr w:type="spellEnd"/>
      <w:r w:rsidR="003834BA" w:rsidRPr="6A9D8429">
        <w:rPr>
          <w:rFonts w:eastAsia="Arial"/>
        </w:rPr>
        <w:t>)</w:t>
      </w:r>
      <w:r w:rsidRPr="6A9D8429">
        <w:rPr>
          <w:rFonts w:eastAsia="Arial"/>
        </w:rPr>
        <w:t xml:space="preserve"> będą miały możliwość publikowania harmonogramów z wolnymi </w:t>
      </w:r>
      <w:r w:rsidR="45ED13D6" w:rsidRPr="6A9D8429">
        <w:rPr>
          <w:rFonts w:eastAsia="Arial"/>
        </w:rPr>
        <w:t>S</w:t>
      </w:r>
      <w:r w:rsidRPr="6A9D8429">
        <w:rPr>
          <w:rFonts w:eastAsia="Arial"/>
        </w:rPr>
        <w:t xml:space="preserve">lotami na krótki okres do przodu. W zależności od rodzaju świadczenia: od </w:t>
      </w:r>
      <w:r w:rsidR="00914D37" w:rsidRPr="6A9D8429">
        <w:rPr>
          <w:rFonts w:eastAsia="Arial"/>
        </w:rPr>
        <w:t>1</w:t>
      </w:r>
      <w:r w:rsidRPr="6A9D8429">
        <w:rPr>
          <w:rFonts w:eastAsia="Arial"/>
        </w:rPr>
        <w:t xml:space="preserve"> tygodni</w:t>
      </w:r>
      <w:r w:rsidR="00914D37" w:rsidRPr="6A9D8429">
        <w:rPr>
          <w:rFonts w:eastAsia="Arial"/>
        </w:rPr>
        <w:t>a</w:t>
      </w:r>
      <w:r w:rsidRPr="6A9D8429">
        <w:rPr>
          <w:rFonts w:eastAsia="Arial"/>
        </w:rPr>
        <w:t xml:space="preserve"> do </w:t>
      </w:r>
      <w:r w:rsidR="003834BA" w:rsidRPr="6A9D8429">
        <w:rPr>
          <w:rFonts w:eastAsia="Arial"/>
        </w:rPr>
        <w:t>1 miesiąca</w:t>
      </w:r>
      <w:r w:rsidRPr="6A9D8429">
        <w:rPr>
          <w:rFonts w:eastAsia="Arial"/>
        </w:rPr>
        <w:t>.</w:t>
      </w:r>
    </w:p>
    <w:p w14:paraId="017AFB30" w14:textId="754136BC" w:rsidR="00D70CDE" w:rsidRDefault="00D70CDE" w:rsidP="004A37E0">
      <w:pPr>
        <w:pStyle w:val="Numerowaniepoz1"/>
      </w:pPr>
      <w:r w:rsidRPr="043B3AF1">
        <w:rPr>
          <w:rFonts w:eastAsia="Arial"/>
        </w:rPr>
        <w:t xml:space="preserve">W ramach danego </w:t>
      </w:r>
      <w:r w:rsidR="21D8126C" w:rsidRPr="043B3AF1">
        <w:rPr>
          <w:rFonts w:eastAsia="Arial"/>
        </w:rPr>
        <w:t>Ś</w:t>
      </w:r>
      <w:r w:rsidRPr="043B3AF1">
        <w:rPr>
          <w:rFonts w:eastAsia="Arial"/>
        </w:rPr>
        <w:t>wiadczenia będzie obowiązywać jedna wspólna</w:t>
      </w:r>
      <w:r w:rsidR="003834BA" w:rsidRPr="043B3AF1">
        <w:rPr>
          <w:rFonts w:eastAsia="Arial"/>
        </w:rPr>
        <w:t xml:space="preserve"> lista</w:t>
      </w:r>
      <w:r w:rsidRPr="043B3AF1">
        <w:rPr>
          <w:rFonts w:eastAsia="Arial"/>
        </w:rPr>
        <w:t xml:space="preserve"> dla wszystkich </w:t>
      </w:r>
      <w:r w:rsidR="54D5751D" w:rsidRPr="043B3AF1">
        <w:rPr>
          <w:rFonts w:eastAsia="Arial"/>
        </w:rPr>
        <w:t>P</w:t>
      </w:r>
      <w:r w:rsidRPr="043B3AF1">
        <w:rPr>
          <w:rFonts w:eastAsia="Arial"/>
        </w:rPr>
        <w:t>acjen</w:t>
      </w:r>
      <w:r w:rsidR="003834BA" w:rsidRPr="043B3AF1">
        <w:rPr>
          <w:rFonts w:eastAsia="Arial"/>
        </w:rPr>
        <w:t xml:space="preserve">tów oczekujących na wolny termin realizacji </w:t>
      </w:r>
      <w:r w:rsidR="0D0B2E09" w:rsidRPr="043B3AF1">
        <w:rPr>
          <w:rFonts w:eastAsia="Arial"/>
        </w:rPr>
        <w:t>Ś</w:t>
      </w:r>
      <w:r w:rsidR="003834BA" w:rsidRPr="043B3AF1">
        <w:rPr>
          <w:rFonts w:eastAsia="Arial"/>
        </w:rPr>
        <w:t>wiadczenia</w:t>
      </w:r>
      <w:r w:rsidRPr="043B3AF1">
        <w:rPr>
          <w:rFonts w:eastAsia="Arial"/>
        </w:rPr>
        <w:t>.</w:t>
      </w:r>
    </w:p>
    <w:p w14:paraId="7A477923" w14:textId="7F74BC97" w:rsidR="00071CB1" w:rsidRDefault="00071CB1" w:rsidP="004A37E0">
      <w:pPr>
        <w:pStyle w:val="Numerowaniepoz1"/>
      </w:pPr>
      <w:r w:rsidRPr="043B3AF1">
        <w:rPr>
          <w:rFonts w:eastAsia="Arial"/>
        </w:rPr>
        <w:t xml:space="preserve">System Elektronicznej Rejestracji </w:t>
      </w:r>
      <w:r w:rsidR="00914D37" w:rsidRPr="043B3AF1">
        <w:rPr>
          <w:rFonts w:eastAsia="Arial"/>
        </w:rPr>
        <w:t>będzie udostępniał usługi, dzięki którym Systemy MUŚ będą mogły w każdej chwili synchronizować swoje harmonogramy</w:t>
      </w:r>
      <w:r w:rsidR="00AA7A66" w:rsidRPr="043B3AF1">
        <w:rPr>
          <w:rFonts w:eastAsia="Arial"/>
        </w:rPr>
        <w:t>.</w:t>
      </w:r>
    </w:p>
    <w:p w14:paraId="0AA684ED" w14:textId="274DEA54" w:rsidR="00AA7A66" w:rsidRDefault="00AA7A66" w:rsidP="004A37E0">
      <w:pPr>
        <w:pStyle w:val="Numerowaniepoz1"/>
        <w:rPr>
          <w:rFonts w:eastAsia="Arial"/>
        </w:rPr>
      </w:pPr>
      <w:r w:rsidRPr="38E58609">
        <w:rPr>
          <w:rFonts w:eastAsia="Arial"/>
        </w:rPr>
        <w:t xml:space="preserve">System Elektronicznej Rejestracji będzie </w:t>
      </w:r>
      <w:r w:rsidR="003834BA" w:rsidRPr="38E58609">
        <w:rPr>
          <w:rFonts w:eastAsia="Arial"/>
        </w:rPr>
        <w:t>dawał możliwość pacjentom zapisania</w:t>
      </w:r>
      <w:r w:rsidRPr="38E58609">
        <w:rPr>
          <w:rFonts w:eastAsia="Arial"/>
        </w:rPr>
        <w:t xml:space="preserve"> szeregu kryteriów dostępności (</w:t>
      </w:r>
      <w:r w:rsidR="003834BA" w:rsidRPr="38E58609">
        <w:rPr>
          <w:rFonts w:eastAsia="Arial"/>
        </w:rPr>
        <w:t xml:space="preserve">m.in.: </w:t>
      </w:r>
      <w:proofErr w:type="spellStart"/>
      <w:r w:rsidR="003834BA" w:rsidRPr="38E58609">
        <w:rPr>
          <w:rFonts w:eastAsia="Arial"/>
        </w:rPr>
        <w:t>geo</w:t>
      </w:r>
      <w:r w:rsidRPr="38E58609">
        <w:rPr>
          <w:rFonts w:eastAsia="Arial"/>
        </w:rPr>
        <w:t>lokalizacyjne</w:t>
      </w:r>
      <w:proofErr w:type="spellEnd"/>
      <w:r w:rsidRPr="38E58609">
        <w:rPr>
          <w:rFonts w:eastAsia="Arial"/>
        </w:rPr>
        <w:t>, czasu</w:t>
      </w:r>
      <w:r w:rsidR="003834BA" w:rsidRPr="38E58609">
        <w:rPr>
          <w:rFonts w:eastAsia="Arial"/>
        </w:rPr>
        <w:t>, personelu</w:t>
      </w:r>
      <w:r w:rsidRPr="38E58609">
        <w:rPr>
          <w:rFonts w:eastAsia="Arial"/>
        </w:rPr>
        <w:t>)</w:t>
      </w:r>
      <w:r w:rsidR="003834BA" w:rsidRPr="38E58609">
        <w:rPr>
          <w:rFonts w:eastAsia="Arial"/>
        </w:rPr>
        <w:t>, które zostaną wykorzystane przez algorytm podczas wyszukiwania wolnych slotów tak, aby spełniały one preferencje zdefiniowane przez pacjenta.</w:t>
      </w:r>
    </w:p>
    <w:p w14:paraId="6B6C1830" w14:textId="74FFCB61" w:rsidR="00071CB1" w:rsidRDefault="00914D37" w:rsidP="004A37E0">
      <w:pPr>
        <w:pStyle w:val="Numerowaniepoz1"/>
      </w:pPr>
      <w:r w:rsidRPr="043B3AF1">
        <w:rPr>
          <w:rFonts w:eastAsia="Arial"/>
        </w:rPr>
        <w:t>Zapisywanie wizyt, czyli p</w:t>
      </w:r>
      <w:r w:rsidR="00071CB1" w:rsidRPr="043B3AF1">
        <w:rPr>
          <w:rFonts w:eastAsia="Arial"/>
        </w:rPr>
        <w:t>rzypisywanie pacjentów do wolnych</w:t>
      </w:r>
      <w:r w:rsidR="003349E1" w:rsidRPr="043B3AF1">
        <w:rPr>
          <w:rFonts w:eastAsia="Arial"/>
        </w:rPr>
        <w:t xml:space="preserve"> </w:t>
      </w:r>
      <w:r w:rsidRPr="043B3AF1">
        <w:rPr>
          <w:rFonts w:eastAsia="Arial"/>
        </w:rPr>
        <w:t xml:space="preserve">slotów </w:t>
      </w:r>
      <w:r w:rsidR="003349E1" w:rsidRPr="043B3AF1">
        <w:rPr>
          <w:rFonts w:eastAsia="Arial"/>
        </w:rPr>
        <w:t xml:space="preserve">realizowane </w:t>
      </w:r>
      <w:r w:rsidRPr="043B3AF1">
        <w:rPr>
          <w:rFonts w:eastAsia="Arial"/>
        </w:rPr>
        <w:t>będzie</w:t>
      </w:r>
      <w:r w:rsidR="003349E1" w:rsidRPr="043B3AF1">
        <w:rPr>
          <w:rFonts w:eastAsia="Arial"/>
        </w:rPr>
        <w:t xml:space="preserve"> w jasny i transparentny sposób</w:t>
      </w:r>
      <w:r w:rsidRPr="043B3AF1">
        <w:rPr>
          <w:rFonts w:eastAsia="Arial"/>
        </w:rPr>
        <w:t xml:space="preserve"> z wykorzystaniem algorytmu.</w:t>
      </w:r>
    </w:p>
    <w:p w14:paraId="15D39719" w14:textId="6BA2A335" w:rsidR="00AA7A66" w:rsidRDefault="1CAB74EE" w:rsidP="004A37E0">
      <w:pPr>
        <w:pStyle w:val="Numerowaniepoz1"/>
        <w:rPr>
          <w:rFonts w:eastAsia="Arial"/>
        </w:rPr>
      </w:pPr>
      <w:r w:rsidRPr="6A9D8429">
        <w:rPr>
          <w:rFonts w:eastAsia="Arial"/>
        </w:rPr>
        <w:t>Systemy MUŚ będą mogły bezpośrednio zapisywać pacjentów na wizyty tylko w przypadku, kiedy dla danego świadczenia nie będzie osób oczekujących</w:t>
      </w:r>
      <w:r w:rsidR="3A9BE9C4" w:rsidRPr="6A9D8429">
        <w:rPr>
          <w:rFonts w:eastAsia="Arial"/>
        </w:rPr>
        <w:t xml:space="preserve"> na wolny termin w lokalizacji</w:t>
      </w:r>
      <w:r w:rsidR="00833EEB" w:rsidRPr="6A9D8429">
        <w:rPr>
          <w:rFonts w:eastAsia="Arial"/>
        </w:rPr>
        <w:t>,</w:t>
      </w:r>
      <w:r w:rsidR="3A9BE9C4" w:rsidRPr="6A9D8429">
        <w:rPr>
          <w:rFonts w:eastAsia="Arial"/>
        </w:rPr>
        <w:t xml:space="preserve"> w której usługi świadczy dany MUŚ.</w:t>
      </w:r>
    </w:p>
    <w:p w14:paraId="1D444B0B" w14:textId="0B7556E2" w:rsidR="00914D37" w:rsidRPr="00472774" w:rsidRDefault="00002F4B" w:rsidP="004A37E0">
      <w:pPr>
        <w:pStyle w:val="Numerowaniepoz1"/>
        <w:rPr>
          <w:rFonts w:eastAsia="Arial"/>
        </w:rPr>
      </w:pPr>
      <w:r w:rsidRPr="2C4C837A">
        <w:rPr>
          <w:rFonts w:eastAsia="Arial"/>
        </w:rPr>
        <w:t xml:space="preserve">Kiedy dla danego świadczenia nie będzie wolnych terminów MUŚ ma możliwość </w:t>
      </w:r>
      <w:r w:rsidR="00CD5DD9" w:rsidRPr="2C4C837A">
        <w:rPr>
          <w:rFonts w:eastAsia="Arial"/>
        </w:rPr>
        <w:t>zapisania pacjentów na</w:t>
      </w:r>
      <w:r w:rsidRPr="2C4C837A">
        <w:rPr>
          <w:rFonts w:eastAsia="Arial"/>
        </w:rPr>
        <w:t xml:space="preserve"> listę osób oczekujących</w:t>
      </w:r>
      <w:r w:rsidR="0025136E" w:rsidRPr="2C4C837A">
        <w:rPr>
          <w:rFonts w:eastAsia="Arial"/>
        </w:rPr>
        <w:t>.</w:t>
      </w:r>
      <w:r w:rsidRPr="2C4C837A">
        <w:rPr>
          <w:rFonts w:eastAsia="Arial"/>
        </w:rPr>
        <w:t xml:space="preserve"> </w:t>
      </w:r>
      <w:r w:rsidR="00914D37" w:rsidRPr="2C4C837A">
        <w:rPr>
          <w:rFonts w:eastAsia="Arial"/>
        </w:rPr>
        <w:t xml:space="preserve">Przypisywanie pacjentów do wolnych </w:t>
      </w:r>
      <w:r w:rsidR="3D1313A8" w:rsidRPr="2C4C837A">
        <w:rPr>
          <w:rFonts w:eastAsia="Arial"/>
        </w:rPr>
        <w:t>S</w:t>
      </w:r>
      <w:r w:rsidR="00914D37" w:rsidRPr="2C4C837A">
        <w:rPr>
          <w:rFonts w:eastAsia="Arial"/>
        </w:rPr>
        <w:t>lotów, czyli zapisywanie wizyt, będzie realizowane przez algorytm codziennie na ustalony okres + 1 dzień.</w:t>
      </w:r>
    </w:p>
    <w:p w14:paraId="7BC25E2B" w14:textId="36299578" w:rsidR="00472774" w:rsidRDefault="5BCB0AE2" w:rsidP="004A37E0">
      <w:pPr>
        <w:pStyle w:val="Numerowaniepoz1"/>
        <w:numPr>
          <w:ilvl w:val="0"/>
          <w:numId w:val="0"/>
        </w:numPr>
      </w:pPr>
      <w:r>
        <w:rPr>
          <w:noProof/>
        </w:rPr>
        <w:drawing>
          <wp:inline distT="0" distB="0" distL="0" distR="0" wp14:anchorId="1FF057D1" wp14:editId="41F26A18">
            <wp:extent cx="5362572" cy="827082"/>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pic:nvPicPr>
                  <pic:blipFill>
                    <a:blip r:embed="rId11">
                      <a:extLst>
                        <a:ext uri="{28A0092B-C50C-407E-A947-70E740481C1C}">
                          <a14:useLocalDpi xmlns:a14="http://schemas.microsoft.com/office/drawing/2010/main" val="0"/>
                        </a:ext>
                      </a:extLst>
                    </a:blip>
                    <a:stretch>
                      <a:fillRect/>
                    </a:stretch>
                  </pic:blipFill>
                  <pic:spPr>
                    <a:xfrm>
                      <a:off x="0" y="0"/>
                      <a:ext cx="5362572" cy="827082"/>
                    </a:xfrm>
                    <a:prstGeom prst="rect">
                      <a:avLst/>
                    </a:prstGeom>
                  </pic:spPr>
                </pic:pic>
              </a:graphicData>
            </a:graphic>
          </wp:inline>
        </w:drawing>
      </w:r>
    </w:p>
    <w:p w14:paraId="66AE43FF" w14:textId="5F0037B2" w:rsidR="00472774" w:rsidRDefault="00472774" w:rsidP="00416830">
      <w:pPr>
        <w:spacing w:line="288" w:lineRule="auto"/>
        <w:jc w:val="left"/>
      </w:pPr>
      <w:bookmarkStart w:id="92" w:name="_Toc83391998"/>
    </w:p>
    <w:p w14:paraId="5BB7F74C" w14:textId="5B625B40" w:rsidR="00914D37" w:rsidRPr="00C93E94" w:rsidRDefault="00914D37" w:rsidP="00416830">
      <w:pPr>
        <w:spacing w:line="288" w:lineRule="auto"/>
        <w:jc w:val="left"/>
      </w:pPr>
      <w:bookmarkStart w:id="93" w:name="_Toc143855253"/>
      <w:r>
        <w:t>Rysunek</w:t>
      </w:r>
      <w:r w:rsidRPr="00C93E94">
        <w:t xml:space="preserve"> </w:t>
      </w:r>
      <w:r>
        <w:rPr>
          <w:noProof/>
        </w:rPr>
        <w:fldChar w:fldCharType="begin"/>
      </w:r>
      <w:r>
        <w:rPr>
          <w:noProof/>
        </w:rPr>
        <w:instrText xml:space="preserve"> SEQ Rysunek \* ARABIC </w:instrText>
      </w:r>
      <w:r>
        <w:rPr>
          <w:noProof/>
        </w:rPr>
        <w:fldChar w:fldCharType="separate"/>
      </w:r>
      <w:r w:rsidR="0047657B">
        <w:rPr>
          <w:noProof/>
        </w:rPr>
        <w:t>1</w:t>
      </w:r>
      <w:r>
        <w:rPr>
          <w:noProof/>
        </w:rPr>
        <w:fldChar w:fldCharType="end"/>
      </w:r>
      <w:r w:rsidRPr="00C93E94">
        <w:t>.</w:t>
      </w:r>
      <w:r>
        <w:t xml:space="preserve"> Zakres działania algorytmu</w:t>
      </w:r>
      <w:bookmarkEnd w:id="92"/>
      <w:bookmarkEnd w:id="93"/>
    </w:p>
    <w:p w14:paraId="418023DA" w14:textId="2EEFE4A6" w:rsidR="003349E1" w:rsidRDefault="7ACD96B6" w:rsidP="00416830">
      <w:pPr>
        <w:spacing w:line="288" w:lineRule="auto"/>
        <w:jc w:val="left"/>
        <w:rPr>
          <w:rFonts w:eastAsia="Arial"/>
        </w:rPr>
      </w:pPr>
      <w:r w:rsidRPr="71891420">
        <w:rPr>
          <w:rFonts w:eastAsia="Arial"/>
        </w:rPr>
        <w:t>Ogólny opis p</w:t>
      </w:r>
      <w:r w:rsidR="3A9BE9C4" w:rsidRPr="71891420">
        <w:rPr>
          <w:rFonts w:eastAsia="Arial"/>
        </w:rPr>
        <w:t>roces</w:t>
      </w:r>
      <w:r w:rsidRPr="71891420">
        <w:rPr>
          <w:rFonts w:eastAsia="Arial"/>
        </w:rPr>
        <w:t>u</w:t>
      </w:r>
      <w:r w:rsidR="3A9BE9C4" w:rsidRPr="71891420">
        <w:rPr>
          <w:rFonts w:eastAsia="Arial"/>
        </w:rPr>
        <w:t xml:space="preserve"> obsługi </w:t>
      </w:r>
      <w:r w:rsidRPr="71891420">
        <w:rPr>
          <w:rFonts w:eastAsia="Arial"/>
        </w:rPr>
        <w:t xml:space="preserve">zapisywania pacjentów na wizyty na dane </w:t>
      </w:r>
      <w:r w:rsidR="058C5056" w:rsidRPr="71891420">
        <w:rPr>
          <w:rFonts w:eastAsia="Arial"/>
        </w:rPr>
        <w:t>Ś</w:t>
      </w:r>
      <w:r w:rsidRPr="71891420">
        <w:rPr>
          <w:rFonts w:eastAsia="Arial"/>
        </w:rPr>
        <w:t>wiadczenie</w:t>
      </w:r>
      <w:r w:rsidR="0A55577B" w:rsidRPr="71891420">
        <w:rPr>
          <w:rFonts w:eastAsia="Arial"/>
        </w:rPr>
        <w:t>, w przypadku, gdy liczba osób oczekujących na wolny termin świadczenia uniemożliwia bezpośrednie zapisanie na wizytę z poziomu Systemu MUŚ</w:t>
      </w:r>
      <w:r w:rsidRPr="71891420">
        <w:rPr>
          <w:rFonts w:eastAsia="Arial"/>
        </w:rPr>
        <w:t>:</w:t>
      </w:r>
    </w:p>
    <w:p w14:paraId="77B37EC0" w14:textId="601C066D" w:rsidR="006362A8" w:rsidRPr="004A37E0" w:rsidRDefault="006362A8" w:rsidP="004A37E0">
      <w:pPr>
        <w:pStyle w:val="Numerowaniepoz1"/>
        <w:numPr>
          <w:ilvl w:val="0"/>
          <w:numId w:val="25"/>
        </w:numPr>
        <w:rPr>
          <w:rFonts w:eastAsia="Arial"/>
        </w:rPr>
      </w:pPr>
      <w:r w:rsidRPr="004A37E0">
        <w:rPr>
          <w:rFonts w:eastAsia="Arial"/>
        </w:rPr>
        <w:t>Podmioty (</w:t>
      </w:r>
      <w:proofErr w:type="spellStart"/>
      <w:r w:rsidRPr="004A37E0">
        <w:rPr>
          <w:rFonts w:eastAsia="Arial"/>
        </w:rPr>
        <w:t>MUSie</w:t>
      </w:r>
      <w:proofErr w:type="spellEnd"/>
      <w:r w:rsidRPr="004A37E0">
        <w:rPr>
          <w:rFonts w:eastAsia="Arial"/>
        </w:rPr>
        <w:t xml:space="preserve">) wykorzystując operację </w:t>
      </w:r>
      <w:proofErr w:type="spellStart"/>
      <w:r w:rsidRPr="004A37E0">
        <w:rPr>
          <w:rFonts w:eastAsia="Arial"/>
          <w:i/>
          <w:iCs/>
        </w:rPr>
        <w:t>zarzadzajWolnymiSlotami</w:t>
      </w:r>
      <w:proofErr w:type="spellEnd"/>
      <w:r w:rsidRPr="004A37E0">
        <w:rPr>
          <w:rFonts w:eastAsia="Arial"/>
        </w:rPr>
        <w:t xml:space="preserve"> przesyłają do Systemu Elektronicznej Rejestracji (SER) harmonogramy zawierające wolne </w:t>
      </w:r>
      <w:proofErr w:type="spellStart"/>
      <w:r w:rsidRPr="004A37E0">
        <w:rPr>
          <w:rFonts w:eastAsia="Arial"/>
        </w:rPr>
        <w:t>sloty</w:t>
      </w:r>
      <w:proofErr w:type="spellEnd"/>
      <w:r w:rsidR="00990E70" w:rsidRPr="004A37E0">
        <w:rPr>
          <w:rFonts w:eastAsia="Arial"/>
        </w:rPr>
        <w:t>. Dopóki do danego wolnego slotu nie zostanie przypisany pacjent (zapisana wizyty), to Podmioty (</w:t>
      </w:r>
      <w:proofErr w:type="spellStart"/>
      <w:r w:rsidR="00990E70" w:rsidRPr="004A37E0">
        <w:rPr>
          <w:rFonts w:eastAsia="Arial"/>
        </w:rPr>
        <w:t>MUSie</w:t>
      </w:r>
      <w:proofErr w:type="spellEnd"/>
      <w:r w:rsidR="00990E70" w:rsidRPr="004A37E0">
        <w:rPr>
          <w:rFonts w:eastAsia="Arial"/>
        </w:rPr>
        <w:t>) mogą dowolnie modyfikować i usuwać przesłane harmonogramy.</w:t>
      </w:r>
    </w:p>
    <w:p w14:paraId="2B6CD83C" w14:textId="72E20AD4" w:rsidR="006362A8" w:rsidRPr="004A37E0" w:rsidRDefault="00990E70" w:rsidP="004A37E0">
      <w:pPr>
        <w:pStyle w:val="Numerowaniepoz1"/>
        <w:numPr>
          <w:ilvl w:val="0"/>
          <w:numId w:val="25"/>
        </w:numPr>
        <w:rPr>
          <w:rFonts w:eastAsia="Arial"/>
        </w:rPr>
      </w:pPr>
      <w:r w:rsidRPr="004A37E0">
        <w:rPr>
          <w:rFonts w:eastAsia="Arial"/>
        </w:rPr>
        <w:t>U</w:t>
      </w:r>
      <w:r w:rsidR="006362A8" w:rsidRPr="004A37E0">
        <w:rPr>
          <w:rFonts w:eastAsia="Arial"/>
        </w:rPr>
        <w:t xml:space="preserve">ruchamiany minimum raz dziennie </w:t>
      </w:r>
      <w:r w:rsidRPr="004A37E0">
        <w:rPr>
          <w:rFonts w:eastAsia="Arial"/>
        </w:rPr>
        <w:t xml:space="preserve">algorytm </w:t>
      </w:r>
      <w:r w:rsidR="006362A8" w:rsidRPr="004A37E0">
        <w:rPr>
          <w:rFonts w:eastAsia="Arial"/>
        </w:rPr>
        <w:t xml:space="preserve">dokonuje wyboru pacjentów zgodnie z ich zapisanymi kryteriami dostępności, ustala ich kolejność na podstawie wag i na koniec dokonuje przypisania do poszczególnych wolnych slotów zgłoszonych </w:t>
      </w:r>
      <w:r w:rsidRPr="004A37E0">
        <w:rPr>
          <w:rFonts w:eastAsia="Arial"/>
        </w:rPr>
        <w:t xml:space="preserve">w ramach harmonogramów </w:t>
      </w:r>
      <w:r w:rsidR="006362A8" w:rsidRPr="004A37E0">
        <w:rPr>
          <w:rFonts w:eastAsia="Arial"/>
        </w:rPr>
        <w:t>przez Podmioty (</w:t>
      </w:r>
      <w:proofErr w:type="spellStart"/>
      <w:r w:rsidR="006362A8" w:rsidRPr="004A37E0">
        <w:rPr>
          <w:rFonts w:eastAsia="Arial"/>
        </w:rPr>
        <w:t>MUSie</w:t>
      </w:r>
      <w:proofErr w:type="spellEnd"/>
      <w:r w:rsidR="006362A8" w:rsidRPr="004A37E0">
        <w:rPr>
          <w:rFonts w:eastAsia="Arial"/>
        </w:rPr>
        <w:t>)</w:t>
      </w:r>
    </w:p>
    <w:p w14:paraId="6F95C712" w14:textId="0A69E6A3" w:rsidR="006362A8" w:rsidRPr="004A37E0" w:rsidRDefault="006362A8" w:rsidP="004A37E0">
      <w:pPr>
        <w:pStyle w:val="Numerowaniepoz1"/>
        <w:numPr>
          <w:ilvl w:val="0"/>
          <w:numId w:val="25"/>
        </w:numPr>
        <w:rPr>
          <w:rFonts w:eastAsia="Arial"/>
        </w:rPr>
      </w:pPr>
      <w:r w:rsidRPr="004A37E0">
        <w:rPr>
          <w:rFonts w:eastAsia="Arial"/>
        </w:rPr>
        <w:t xml:space="preserve">Po zakończeniu działania algorytmu, SER wysyła powiadomienia do pacjentów, którzy zostali </w:t>
      </w:r>
      <w:r w:rsidR="00CE1DE5" w:rsidRPr="004A37E0">
        <w:rPr>
          <w:rFonts w:eastAsia="Arial"/>
        </w:rPr>
        <w:t>zapisani na wizytę podczas ostatniego uruchomienia algorytmu z informacją, do którego Podmiotu (</w:t>
      </w:r>
      <w:proofErr w:type="spellStart"/>
      <w:r w:rsidR="00CE1DE5" w:rsidRPr="004A37E0">
        <w:rPr>
          <w:rFonts w:eastAsia="Arial"/>
        </w:rPr>
        <w:t>MUSia</w:t>
      </w:r>
      <w:proofErr w:type="spellEnd"/>
      <w:r w:rsidR="00CE1DE5" w:rsidRPr="004A37E0">
        <w:rPr>
          <w:rFonts w:eastAsia="Arial"/>
        </w:rPr>
        <w:t>) zostali zapisani oraz na jaki dzień i godzinę.</w:t>
      </w:r>
    </w:p>
    <w:p w14:paraId="09BF2276" w14:textId="39728AE0" w:rsidR="00CE1DE5" w:rsidRDefault="71161AFF" w:rsidP="004A37E0">
      <w:pPr>
        <w:pStyle w:val="Numerowaniepoz1"/>
        <w:numPr>
          <w:ilvl w:val="0"/>
          <w:numId w:val="25"/>
        </w:numPr>
      </w:pPr>
      <w:r w:rsidRPr="004A37E0">
        <w:rPr>
          <w:rFonts w:eastAsia="Arial"/>
        </w:rPr>
        <w:t xml:space="preserve">Przed rozpoczęciem pracy, każdy System MUŚ, korzystając z operacji </w:t>
      </w:r>
      <w:proofErr w:type="spellStart"/>
      <w:r w:rsidR="256FCA94" w:rsidRPr="004A37E0">
        <w:rPr>
          <w:rFonts w:eastAsia="Arial"/>
          <w:i/>
          <w:iCs/>
        </w:rPr>
        <w:t>odczytaj</w:t>
      </w:r>
      <w:r w:rsidRPr="004A37E0">
        <w:rPr>
          <w:rFonts w:eastAsia="Arial"/>
          <w:i/>
          <w:iCs/>
        </w:rPr>
        <w:t>Harmonogram</w:t>
      </w:r>
      <w:proofErr w:type="spellEnd"/>
      <w:r w:rsidRPr="004A37E0">
        <w:rPr>
          <w:rFonts w:eastAsia="Arial"/>
        </w:rPr>
        <w:t>, odpytuje SER w celu pobrania informacji o zapisanych na wizyty pacjentach i zsynchronizowania ich w swoim systemie.</w:t>
      </w:r>
    </w:p>
    <w:p w14:paraId="0EACDDF9" w14:textId="128F0C7D" w:rsidR="00990E70" w:rsidRDefault="46B5B99A" w:rsidP="004A37E0">
      <w:pPr>
        <w:pStyle w:val="Numerowaniepoz1"/>
        <w:numPr>
          <w:ilvl w:val="0"/>
          <w:numId w:val="25"/>
        </w:numPr>
      </w:pPr>
      <w:r w:rsidRPr="004A37E0">
        <w:rPr>
          <w:rFonts w:eastAsia="Arial"/>
        </w:rPr>
        <w:t xml:space="preserve">Po uzyskaniu danych osobowych pacjenta przez dany Podmiot (MUŚ), dalsza komunikacja między Podmiotem, a pacjentem realizowana jest </w:t>
      </w:r>
      <w:r w:rsidRPr="004A37E0">
        <w:rPr>
          <w:rFonts w:eastAsia="Arial"/>
          <w:b/>
          <w:bCs/>
        </w:rPr>
        <w:t>bez</w:t>
      </w:r>
      <w:r w:rsidRPr="004A37E0">
        <w:rPr>
          <w:rFonts w:eastAsia="Arial"/>
        </w:rPr>
        <w:t xml:space="preserve"> udziału Systemu Elektronicznej Rejestracji</w:t>
      </w:r>
      <w:r w:rsidR="0F9EAF74" w:rsidRPr="004A37E0">
        <w:rPr>
          <w:rFonts w:eastAsia="Arial"/>
        </w:rPr>
        <w:t>.</w:t>
      </w:r>
    </w:p>
    <w:p w14:paraId="015F16C8" w14:textId="77777777" w:rsidR="003834BA" w:rsidRDefault="003834BA" w:rsidP="00416830">
      <w:pPr>
        <w:spacing w:line="288" w:lineRule="auto"/>
        <w:jc w:val="left"/>
      </w:pPr>
    </w:p>
    <w:p w14:paraId="200F7BE9" w14:textId="7E937642" w:rsidR="002537B9" w:rsidRPr="00C93E94" w:rsidRDefault="11B24AFC" w:rsidP="00BE0890">
      <w:pPr>
        <w:pStyle w:val="Nagwek1"/>
      </w:pPr>
      <w:bookmarkStart w:id="94" w:name="_Toc487461980"/>
      <w:bookmarkStart w:id="95" w:name="_Toc501107020"/>
      <w:bookmarkStart w:id="96" w:name="_Toc65050101"/>
      <w:bookmarkStart w:id="97" w:name="_Toc81276257"/>
      <w:bookmarkStart w:id="98" w:name="_Toc81310865"/>
      <w:bookmarkStart w:id="99" w:name="_Toc1751032838"/>
      <w:bookmarkStart w:id="100" w:name="_Toc1934164627"/>
      <w:bookmarkStart w:id="101" w:name="_Toc1385268049"/>
      <w:bookmarkStart w:id="102" w:name="_Toc137600344"/>
      <w:bookmarkStart w:id="103" w:name="_Toc324206529"/>
      <w:bookmarkStart w:id="104" w:name="_Toc334325343"/>
      <w:bookmarkStart w:id="105" w:name="_Toc1713805274"/>
      <w:bookmarkStart w:id="106" w:name="_Toc546012980"/>
      <w:bookmarkStart w:id="107" w:name="_Toc116292147"/>
      <w:bookmarkStart w:id="108" w:name="_Toc118445846"/>
      <w:bookmarkStart w:id="109" w:name="_Toc66753252"/>
      <w:bookmarkStart w:id="110" w:name="_Toc143855141"/>
      <w:bookmarkStart w:id="111" w:name="_Toc487461998"/>
      <w:bookmarkStart w:id="112" w:name="_Toc501107038"/>
      <w:bookmarkStart w:id="113" w:name="_Toc1402477"/>
      <w:bookmarkStart w:id="114" w:name="_Toc49411576"/>
      <w:bookmarkEnd w:id="88"/>
      <w:bookmarkEnd w:id="89"/>
      <w:bookmarkEnd w:id="90"/>
      <w:bookmarkEnd w:id="91"/>
      <w:r>
        <w:t xml:space="preserve">Dostęp do </w:t>
      </w:r>
      <w:r w:rsidR="4A2E85A2">
        <w:t>S</w:t>
      </w:r>
      <w:r>
        <w:t xml:space="preserve">ystemu </w:t>
      </w:r>
      <w:r w:rsidR="4A2E85A2">
        <w:t>Elektronicznej Rejestracji</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4150B73D" w14:textId="204CD453" w:rsidR="002C210E" w:rsidRDefault="002537B9" w:rsidP="00472FCB">
      <w:pPr>
        <w:spacing w:line="288" w:lineRule="auto"/>
        <w:rPr>
          <w:rFonts w:eastAsia="Arial"/>
        </w:rPr>
      </w:pPr>
      <w:r w:rsidRPr="0DEF028C">
        <w:rPr>
          <w:rFonts w:eastAsia="Arial"/>
        </w:rPr>
        <w:t>Dostęp do</w:t>
      </w:r>
      <w:r w:rsidR="002C210E" w:rsidRPr="0DEF028C">
        <w:rPr>
          <w:rFonts w:eastAsia="Arial"/>
        </w:rPr>
        <w:t xml:space="preserve"> środowiska integracyjnego Systemu Elektronicznej Rejestracji (dalej środowisko integracyjne P1) </w:t>
      </w:r>
      <w:r w:rsidRPr="0DEF028C">
        <w:rPr>
          <w:rFonts w:eastAsia="Arial"/>
        </w:rPr>
        <w:t xml:space="preserve">przydzielany jest Wnioskodawcom, na podstawie złożonego do CeZ wniosku, opracowanego według szablonu stanowiącego załącznik do przedmiotowego dokumentu. </w:t>
      </w:r>
    </w:p>
    <w:p w14:paraId="0D11519F" w14:textId="2FA2E304" w:rsidR="002537B9" w:rsidRPr="00C93E94" w:rsidRDefault="7F6AA927" w:rsidP="000C4786">
      <w:pPr>
        <w:pBdr>
          <w:top w:val="single" w:sz="4" w:space="1" w:color="auto"/>
          <w:left w:val="single" w:sz="4" w:space="4" w:color="auto"/>
          <w:bottom w:val="single" w:sz="4" w:space="1" w:color="auto"/>
          <w:right w:val="single" w:sz="4" w:space="4" w:color="auto"/>
        </w:pBdr>
        <w:shd w:val="clear" w:color="auto" w:fill="FFFF00"/>
        <w:spacing w:line="288" w:lineRule="auto"/>
        <w:rPr>
          <w:szCs w:val="22"/>
        </w:rPr>
      </w:pPr>
      <w:r w:rsidRPr="2EABC324">
        <w:rPr>
          <w:rFonts w:eastAsia="Arial"/>
          <w:b/>
          <w:bCs/>
        </w:rPr>
        <w:t>Uwaga</w:t>
      </w:r>
      <w:r w:rsidRPr="2EABC324">
        <w:rPr>
          <w:rFonts w:eastAsia="Arial"/>
        </w:rPr>
        <w:t xml:space="preserve">! </w:t>
      </w:r>
      <w:r w:rsidR="37C2FE48" w:rsidRPr="2EABC324">
        <w:rPr>
          <w:rFonts w:eastAsia="Arial"/>
          <w:u w:val="single"/>
        </w:rPr>
        <w:t xml:space="preserve">Podmioty lecznicze (systemy gabinetowe) posiadające dostęp do systemu P1 uzyskany w ramach przyrostu </w:t>
      </w:r>
      <w:r w:rsidR="3DF9E5E2" w:rsidRPr="2EABC324">
        <w:rPr>
          <w:rFonts w:eastAsia="Arial"/>
          <w:u w:val="single"/>
        </w:rPr>
        <w:t xml:space="preserve">e-Recepty, </w:t>
      </w:r>
      <w:r w:rsidRPr="2EABC324">
        <w:rPr>
          <w:rFonts w:eastAsia="Arial"/>
          <w:u w:val="single"/>
        </w:rPr>
        <w:t>e-Skierowani</w:t>
      </w:r>
      <w:r w:rsidR="3DF9E5E2" w:rsidRPr="2EABC324">
        <w:rPr>
          <w:rFonts w:eastAsia="Arial"/>
          <w:u w:val="single"/>
        </w:rPr>
        <w:t>a</w:t>
      </w:r>
      <w:r w:rsidRPr="2EABC324">
        <w:rPr>
          <w:rFonts w:eastAsia="Arial"/>
          <w:u w:val="single"/>
        </w:rPr>
        <w:t xml:space="preserve"> lub Zdarzenia Medyczne/Elektroniczna Dokumentacja Medyczna</w:t>
      </w:r>
      <w:r w:rsidR="37C2FE48" w:rsidRPr="2EABC324">
        <w:rPr>
          <w:rFonts w:eastAsia="Arial"/>
          <w:u w:val="single"/>
        </w:rPr>
        <w:t xml:space="preserve"> posiadają automatycznie uprawnienia w zakresie </w:t>
      </w:r>
      <w:r w:rsidRPr="2EABC324">
        <w:rPr>
          <w:rFonts w:eastAsia="Arial"/>
          <w:u w:val="single"/>
        </w:rPr>
        <w:t>Systemu Elektronicznej Rejestracji</w:t>
      </w:r>
      <w:r w:rsidR="37C2FE48" w:rsidRPr="2EABC324">
        <w:rPr>
          <w:rFonts w:eastAsia="Arial"/>
          <w:u w:val="single"/>
        </w:rPr>
        <w:t>, a tym samy</w:t>
      </w:r>
      <w:r w:rsidR="00872877">
        <w:rPr>
          <w:rFonts w:eastAsia="Arial"/>
          <w:u w:val="single"/>
        </w:rPr>
        <w:t>m</w:t>
      </w:r>
      <w:r w:rsidR="37C2FE48" w:rsidRPr="2EABC324">
        <w:rPr>
          <w:rFonts w:eastAsia="Arial"/>
          <w:u w:val="single"/>
        </w:rPr>
        <w:t xml:space="preserve"> </w:t>
      </w:r>
      <w:r w:rsidR="37C2FE48" w:rsidRPr="2EABC324">
        <w:rPr>
          <w:rFonts w:eastAsia="Arial"/>
          <w:b/>
          <w:bCs/>
          <w:u w:val="single"/>
        </w:rPr>
        <w:t>nie jest wymagane</w:t>
      </w:r>
      <w:r w:rsidR="37C2FE48" w:rsidRPr="2EABC324">
        <w:rPr>
          <w:rFonts w:eastAsia="Arial"/>
          <w:u w:val="single"/>
        </w:rPr>
        <w:t xml:space="preserve"> ponowne</w:t>
      </w:r>
      <w:r w:rsidR="000C4786">
        <w:rPr>
          <w:rFonts w:eastAsia="Arial"/>
          <w:u w:val="single"/>
        </w:rPr>
        <w:t xml:space="preserve"> </w:t>
      </w:r>
      <w:r w:rsidR="37C2FE48" w:rsidRPr="2EABC324">
        <w:rPr>
          <w:rFonts w:eastAsia="Arial"/>
          <w:u w:val="single"/>
        </w:rPr>
        <w:t>złożenie wniosku.</w:t>
      </w:r>
      <w:r w:rsidR="37C2FE48" w:rsidRPr="2EABC324">
        <w:rPr>
          <w:rFonts w:eastAsia="Arial"/>
        </w:rPr>
        <w:t xml:space="preserve">  </w:t>
      </w:r>
    </w:p>
    <w:p w14:paraId="6C74E82C" w14:textId="6EF0416D" w:rsidR="002537B9" w:rsidRPr="00C93E94" w:rsidRDefault="002537B9" w:rsidP="00416830">
      <w:pPr>
        <w:spacing w:line="288" w:lineRule="auto"/>
        <w:jc w:val="left"/>
        <w:rPr>
          <w:rFonts w:eastAsia="Arial"/>
        </w:rPr>
      </w:pPr>
      <w:r w:rsidRPr="0DEF028C">
        <w:rPr>
          <w:rFonts w:eastAsia="Arial"/>
        </w:rPr>
        <w:t>Dane dostępowe do środowiska integracyjnego P1 to zestaw testowych certyfikatów do uwierzytelnienia danych i uwierzytelnienia systemu, wydanych przez Centrum Certyfikacji P1, na podstawie których identyfikowane będzie źródło komunikatu</w:t>
      </w:r>
      <w:r w:rsidR="002C210E" w:rsidRPr="0DEF028C">
        <w:rPr>
          <w:rFonts w:eastAsia="Arial"/>
        </w:rPr>
        <w:t xml:space="preserve"> (System Podmiotu/MUŚ)</w:t>
      </w:r>
      <w:r w:rsidRPr="0DEF028C">
        <w:rPr>
          <w:rFonts w:eastAsia="Arial"/>
        </w:rPr>
        <w:t>. W certyfikacie do uwierzytelniania systemu zawarto testowy identyfikator biznesowy pomiotu (Usługodawcy), który powinien być przekazywany w kontekście wywołania operacji usług sieciowych.</w:t>
      </w:r>
    </w:p>
    <w:p w14:paraId="5BFBCEA7" w14:textId="4426C5BD" w:rsidR="002537B9" w:rsidRPr="00C93E94" w:rsidRDefault="11B24AFC" w:rsidP="00817F11">
      <w:pPr>
        <w:pStyle w:val="Nagwek2"/>
      </w:pPr>
      <w:bookmarkStart w:id="115" w:name="_Toc94550647"/>
      <w:bookmarkStart w:id="116" w:name="_Toc96064458"/>
      <w:bookmarkStart w:id="117" w:name="_Toc96064657"/>
      <w:bookmarkStart w:id="118" w:name="_Toc100149722"/>
      <w:bookmarkStart w:id="119" w:name="_Toc100563554"/>
      <w:bookmarkStart w:id="120" w:name="_Toc100563837"/>
      <w:bookmarkStart w:id="121" w:name="_Toc100565087"/>
      <w:bookmarkStart w:id="122" w:name="_Toc94550648"/>
      <w:bookmarkStart w:id="123" w:name="_Toc96064459"/>
      <w:bookmarkStart w:id="124" w:name="_Toc96064658"/>
      <w:bookmarkStart w:id="125" w:name="_Toc100149723"/>
      <w:bookmarkStart w:id="126" w:name="_Toc100563555"/>
      <w:bookmarkStart w:id="127" w:name="_Toc100563838"/>
      <w:bookmarkStart w:id="128" w:name="_Toc100565088"/>
      <w:bookmarkStart w:id="129" w:name="_Toc487461981"/>
      <w:bookmarkStart w:id="130" w:name="_Toc501107021"/>
      <w:bookmarkStart w:id="131" w:name="_Toc65050102"/>
      <w:bookmarkStart w:id="132" w:name="_Toc81276258"/>
      <w:bookmarkStart w:id="133" w:name="_Toc81310866"/>
      <w:bookmarkStart w:id="134" w:name="_Toc1563042164"/>
      <w:bookmarkStart w:id="135" w:name="_Toc533628067"/>
      <w:bookmarkStart w:id="136" w:name="_Toc1696218893"/>
      <w:bookmarkStart w:id="137" w:name="_Toc317241171"/>
      <w:bookmarkStart w:id="138" w:name="_Toc2140686984"/>
      <w:bookmarkStart w:id="139" w:name="_Toc622933471"/>
      <w:bookmarkStart w:id="140" w:name="_Toc983454806"/>
      <w:bookmarkStart w:id="141" w:name="_Toc1537295942"/>
      <w:bookmarkStart w:id="142" w:name="_Toc116292148"/>
      <w:bookmarkStart w:id="143" w:name="_Toc118445847"/>
      <w:bookmarkStart w:id="144" w:name="_Toc1344555836"/>
      <w:bookmarkStart w:id="145" w:name="_Toc143855142"/>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t>Opis środowiska integracyjnego</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6633C172" w14:textId="42B8C72B" w:rsidR="002537B9" w:rsidRPr="00C93E94" w:rsidRDefault="002537B9" w:rsidP="00472FCB">
      <w:pPr>
        <w:spacing w:line="288" w:lineRule="auto"/>
        <w:rPr>
          <w:rFonts w:eastAsia="Arial"/>
        </w:rPr>
      </w:pPr>
      <w:r w:rsidRPr="0DEF028C">
        <w:rPr>
          <w:rFonts w:eastAsia="Arial"/>
        </w:rPr>
        <w:t xml:space="preserve">Na środowisku integracyjnym utrzymywane są </w:t>
      </w:r>
      <w:r w:rsidR="002C210E" w:rsidRPr="0DEF028C">
        <w:rPr>
          <w:rFonts w:eastAsia="Arial"/>
        </w:rPr>
        <w:t xml:space="preserve">wszystkie </w:t>
      </w:r>
      <w:r w:rsidRPr="0DEF028C">
        <w:rPr>
          <w:rFonts w:eastAsia="Arial"/>
        </w:rPr>
        <w:t>komponenty systemu P1</w:t>
      </w:r>
      <w:r w:rsidR="002C210E" w:rsidRPr="0DEF028C">
        <w:rPr>
          <w:rFonts w:eastAsia="Arial"/>
        </w:rPr>
        <w:t xml:space="preserve"> (w tym również Systemu Elektronicznej Rejestracji)</w:t>
      </w:r>
      <w:r w:rsidRPr="0DEF028C">
        <w:rPr>
          <w:rFonts w:eastAsia="Arial"/>
        </w:rPr>
        <w:t xml:space="preserve"> w wersji przeznaczonej dla dostawców oprogramowania, którzy pracują nad dostosowaniem swoich systemów informatycznych do funkcjonalności wytwarzanej w obszar</w:t>
      </w:r>
      <w:r w:rsidR="002C210E" w:rsidRPr="0DEF028C">
        <w:rPr>
          <w:rFonts w:eastAsia="Arial"/>
        </w:rPr>
        <w:t>ze</w:t>
      </w:r>
      <w:r w:rsidRPr="0DEF028C">
        <w:rPr>
          <w:rFonts w:eastAsia="Arial"/>
        </w:rPr>
        <w:t xml:space="preserve"> e-Skierowań (systemy podmiotów leczniczych)</w:t>
      </w:r>
      <w:r w:rsidR="002B60A3" w:rsidRPr="0DEF028C">
        <w:rPr>
          <w:rFonts w:eastAsia="Arial"/>
        </w:rPr>
        <w:t xml:space="preserve"> oraz układania harmonogramów (systemy HIS</w:t>
      </w:r>
      <w:r w:rsidR="002B0D7A" w:rsidRPr="0DEF028C">
        <w:rPr>
          <w:rFonts w:eastAsia="Arial"/>
        </w:rPr>
        <w:t xml:space="preserve"> podmiotów leczniczych</w:t>
      </w:r>
      <w:r w:rsidR="002B60A3" w:rsidRPr="0DEF028C">
        <w:rPr>
          <w:rFonts w:eastAsia="Arial"/>
        </w:rPr>
        <w:t>)</w:t>
      </w:r>
      <w:r w:rsidRPr="0DEF028C">
        <w:rPr>
          <w:rFonts w:eastAsia="Arial"/>
        </w:rPr>
        <w:t>. Środowisko zasilone jest danymi testowymi pozwalającymi na przeprowadzenie testów komunikacji systemu P1 z Systemami zewnętrznymi.  CeZ w ramach prac konserwacyjnych zastrzega sobie możliwość usuwania danych zapisanych w tym środowisku w celu zapewnienia dostępności i prawidłowego działania systemu. W ramach prac utrzymaniowych (np. w związku z wdrażaniem zmian) możliwe są krótkotrwałe niedostępności systemu, które nie wymagają powiadamiania Wnioskodawców. W przypadku długotrwałych niedostępności CeZ będzie informował o planowanym czasie niedostępności na własnej stronie internetowej.</w:t>
      </w:r>
    </w:p>
    <w:p w14:paraId="6A911804" w14:textId="77777777" w:rsidR="002537B9" w:rsidRDefault="002537B9" w:rsidP="00472FCB">
      <w:pPr>
        <w:spacing w:line="288" w:lineRule="auto"/>
        <w:rPr>
          <w:rFonts w:eastAsia="Arial"/>
          <w:u w:val="single"/>
        </w:rPr>
      </w:pPr>
      <w:r w:rsidRPr="0DEF028C">
        <w:rPr>
          <w:rFonts w:eastAsia="Arial"/>
          <w:u w:val="single"/>
        </w:rPr>
        <w:t>Na środowisku integracyjnym systemu P1 nie są przechowywane dane osobowe, dane medyczne czy inne dane wrażliwe.</w:t>
      </w:r>
    </w:p>
    <w:p w14:paraId="67F570B4" w14:textId="790A6844" w:rsidR="002537B9" w:rsidRPr="00C93E94" w:rsidRDefault="002537B9" w:rsidP="00416830">
      <w:pPr>
        <w:spacing w:line="288" w:lineRule="auto"/>
        <w:jc w:val="left"/>
        <w:rPr>
          <w:rFonts w:eastAsia="Arial"/>
          <w:i/>
          <w:iCs/>
          <w:color w:val="17365D" w:themeColor="text2" w:themeShade="BF"/>
          <w:u w:val="single"/>
        </w:rPr>
      </w:pPr>
      <w:r w:rsidRPr="0DEF028C">
        <w:rPr>
          <w:rFonts w:eastAsia="Arial"/>
        </w:rPr>
        <w:t>Zakres usług dostępnych na środowisku int</w:t>
      </w:r>
      <w:r w:rsidR="006447F0" w:rsidRPr="0DEF028C">
        <w:rPr>
          <w:rFonts w:eastAsia="Arial"/>
        </w:rPr>
        <w:t>egracyjnym jest opisany w rozdziale</w:t>
      </w:r>
      <w:r w:rsidR="00C83B00">
        <w:rPr>
          <w:rFonts w:eastAsia="Arial"/>
        </w:rPr>
        <w:t xml:space="preserve"> </w:t>
      </w:r>
      <w:r w:rsidR="00C83B00" w:rsidRPr="00C83B00">
        <w:rPr>
          <w:rFonts w:eastAsia="Arial"/>
        </w:rPr>
        <w:t xml:space="preserve"> </w:t>
      </w:r>
      <w:r w:rsidR="00C83B00">
        <w:rPr>
          <w:rFonts w:eastAsia="Arial"/>
        </w:rPr>
        <w:t>6</w:t>
      </w:r>
      <w:r w:rsidR="00C83B00" w:rsidRPr="00C83B00">
        <w:rPr>
          <w:rFonts w:eastAsia="Arial"/>
        </w:rPr>
        <w:t xml:space="preserve">. </w:t>
      </w:r>
      <w:r w:rsidR="00C83B00">
        <w:rPr>
          <w:rFonts w:eastAsia="Arial"/>
        </w:rPr>
        <w:t>Wykaz i opis usług.</w:t>
      </w:r>
    </w:p>
    <w:p w14:paraId="255D2260" w14:textId="05E7282F" w:rsidR="002537B9" w:rsidRPr="00C93E94" w:rsidRDefault="11B24AFC" w:rsidP="00817F11">
      <w:pPr>
        <w:pStyle w:val="Nagwek2"/>
      </w:pPr>
      <w:bookmarkStart w:id="146" w:name="_Toc487461982"/>
      <w:bookmarkStart w:id="147" w:name="_Toc501107022"/>
      <w:bookmarkStart w:id="148" w:name="_Toc65050103"/>
      <w:bookmarkStart w:id="149" w:name="_Toc81276259"/>
      <w:bookmarkStart w:id="150" w:name="_Toc81310867"/>
      <w:bookmarkStart w:id="151" w:name="_Toc116292149"/>
      <w:bookmarkStart w:id="152" w:name="_Toc118445848"/>
      <w:bookmarkStart w:id="153" w:name="_Toc242753177"/>
      <w:bookmarkStart w:id="154" w:name="_Toc143855143"/>
      <w:bookmarkStart w:id="155" w:name="_Toc263336553"/>
      <w:bookmarkStart w:id="156" w:name="_Toc1461276174"/>
      <w:bookmarkStart w:id="157" w:name="_Toc882740222"/>
      <w:bookmarkStart w:id="158" w:name="_Toc1236660056"/>
      <w:bookmarkStart w:id="159" w:name="_Toc491309581"/>
      <w:bookmarkStart w:id="160" w:name="_Toc1028083402"/>
      <w:bookmarkStart w:id="161" w:name="_Toc369385958"/>
      <w:bookmarkStart w:id="162" w:name="_Toc1664887431"/>
      <w:r>
        <w:t>Zakres informacyjny wniosku o dostęp do środowiska integracyjnego</w:t>
      </w:r>
      <w:bookmarkEnd w:id="146"/>
      <w:bookmarkEnd w:id="147"/>
      <w:bookmarkEnd w:id="148"/>
      <w:bookmarkEnd w:id="149"/>
      <w:bookmarkEnd w:id="150"/>
      <w:bookmarkEnd w:id="151"/>
      <w:bookmarkEnd w:id="152"/>
      <w:bookmarkEnd w:id="153"/>
      <w:bookmarkEnd w:id="154"/>
      <w:r>
        <w:t xml:space="preserve"> </w:t>
      </w:r>
      <w:bookmarkEnd w:id="155"/>
      <w:bookmarkEnd w:id="156"/>
      <w:bookmarkEnd w:id="157"/>
      <w:bookmarkEnd w:id="158"/>
      <w:bookmarkEnd w:id="159"/>
      <w:bookmarkEnd w:id="160"/>
      <w:bookmarkEnd w:id="161"/>
      <w:bookmarkEnd w:id="162"/>
    </w:p>
    <w:p w14:paraId="4689117E" w14:textId="77777777" w:rsidR="002537B9" w:rsidRPr="00C93E94" w:rsidRDefault="002537B9" w:rsidP="00416830">
      <w:pPr>
        <w:spacing w:line="288" w:lineRule="auto"/>
        <w:jc w:val="left"/>
      </w:pPr>
      <w:r w:rsidRPr="00C93E94">
        <w:t>Wzór wniosku o dostęp do środowiska integracyjnego systemu P1 zawiera załącznik nr 1. Zakres informacyjny wniosku obejmuje:</w:t>
      </w:r>
    </w:p>
    <w:p w14:paraId="1370E2D9" w14:textId="77777777" w:rsidR="002537B9" w:rsidRPr="00C93E94" w:rsidRDefault="002537B9" w:rsidP="004A37E0">
      <w:pPr>
        <w:pStyle w:val="Numerowaniepoz1"/>
        <w:numPr>
          <w:ilvl w:val="0"/>
          <w:numId w:val="29"/>
        </w:numPr>
      </w:pPr>
      <w:r w:rsidRPr="00C93E94">
        <w:t>Dane podmiotu, który wnioskuje o dostęp.</w:t>
      </w:r>
    </w:p>
    <w:p w14:paraId="6CBB4AAA" w14:textId="0DD8689A" w:rsidR="002537B9" w:rsidRPr="00C93E94" w:rsidRDefault="750EBF92" w:rsidP="004A37E0">
      <w:pPr>
        <w:pStyle w:val="Numerowaniepoz1"/>
        <w:numPr>
          <w:ilvl w:val="0"/>
          <w:numId w:val="29"/>
        </w:numPr>
      </w:pPr>
      <w:r w:rsidRPr="00C93E94">
        <w:t>Wskazanie</w:t>
      </w:r>
      <w:r>
        <w:t>,</w:t>
      </w:r>
      <w:r w:rsidRPr="00C93E94">
        <w:t xml:space="preserve"> w jakiej roli podmiot będzie komunikował się z systemem P1 (na formularzu dostępne do wyboru role: „</w:t>
      </w:r>
      <w:r w:rsidRPr="007B6DE0">
        <w:t>System zewnętrzny podmiotu leczniczego</w:t>
      </w:r>
      <w:r w:rsidRPr="00C93E94">
        <w:t>”</w:t>
      </w:r>
      <w:r w:rsidR="002537B9" w:rsidRPr="007B6DE0">
        <w:footnoteReference w:id="2"/>
      </w:r>
      <w:r w:rsidRPr="00C93E94">
        <w:t>).</w:t>
      </w:r>
    </w:p>
    <w:p w14:paraId="682C3F8F" w14:textId="77777777" w:rsidR="002537B9" w:rsidRPr="00C93E94" w:rsidRDefault="0505B8F0" w:rsidP="004A37E0">
      <w:pPr>
        <w:pStyle w:val="Numerowaniepoz1"/>
      </w:pPr>
      <w:r>
        <w:t>Wskazanie adresu email, na który przekazane zostaną dane uwierzytelniające wygenerowane po stronie CeZ, oraz który zostanie wykorzystany do innej niezbędnej komunikacji z podmiotem.</w:t>
      </w:r>
    </w:p>
    <w:p w14:paraId="048F4F0F" w14:textId="77777777" w:rsidR="002537B9" w:rsidRPr="00C93E94" w:rsidRDefault="750EBF92" w:rsidP="004A37E0">
      <w:pPr>
        <w:pStyle w:val="Numerowaniepoz1"/>
      </w:pPr>
      <w:r>
        <w:t>Wskazanie numeru telefonu komórkowego, na który poprzez SMS przekazane zostaną hasła niezbędne do odblokowania danych uwierzytelniających.</w:t>
      </w:r>
    </w:p>
    <w:p w14:paraId="08D89A77" w14:textId="77777777" w:rsidR="002537B9" w:rsidRPr="00C93E94" w:rsidRDefault="750EBF92" w:rsidP="004A37E0">
      <w:pPr>
        <w:pStyle w:val="Numerowaniepoz1"/>
      </w:pPr>
      <w:r>
        <w:t>Akceptację zasad korzystania ze środowiska integracyjnego.</w:t>
      </w:r>
    </w:p>
    <w:p w14:paraId="78AA7A8E" w14:textId="56ACABCD" w:rsidR="002537B9" w:rsidRPr="00C93E94" w:rsidRDefault="750EBF92" w:rsidP="004A37E0">
      <w:pPr>
        <w:pStyle w:val="Numerowaniepoz1"/>
      </w:pPr>
      <w:r>
        <w:t>Podpis osoby reprezentującej Wnioskodawcę. Podpis może być wykonany w postaci elektronicznej.</w:t>
      </w:r>
      <w:r w:rsidR="3822C286">
        <w:t xml:space="preserve"> </w:t>
      </w:r>
    </w:p>
    <w:p w14:paraId="3F2C83AF" w14:textId="77777777" w:rsidR="002537B9" w:rsidRPr="00C93E94" w:rsidRDefault="11B24AFC" w:rsidP="00817F11">
      <w:pPr>
        <w:pStyle w:val="Nagwek2"/>
      </w:pPr>
      <w:bookmarkStart w:id="163" w:name="_Toc65050104"/>
      <w:bookmarkStart w:id="164" w:name="_Toc81276260"/>
      <w:bookmarkStart w:id="165" w:name="_Toc81310868"/>
      <w:bookmarkStart w:id="166" w:name="_Toc2666998"/>
      <w:bookmarkStart w:id="167" w:name="_Toc88442258"/>
      <w:bookmarkStart w:id="168" w:name="_Toc1319336224"/>
      <w:bookmarkStart w:id="169" w:name="_Toc709319739"/>
      <w:bookmarkStart w:id="170" w:name="_Toc1349508784"/>
      <w:bookmarkStart w:id="171" w:name="_Toc684504707"/>
      <w:bookmarkStart w:id="172" w:name="_Toc567534786"/>
      <w:bookmarkStart w:id="173" w:name="_Toc57642765"/>
      <w:bookmarkStart w:id="174" w:name="_Toc116292150"/>
      <w:bookmarkStart w:id="175" w:name="_Toc118445849"/>
      <w:bookmarkStart w:id="176" w:name="_Toc1672435858"/>
      <w:bookmarkStart w:id="177" w:name="_Toc143855144"/>
      <w:r>
        <w:t>Istotne informacje związane z dostępem do środowiska produkcyjnego</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29C4B235" w14:textId="77777777" w:rsidR="002537B9" w:rsidRPr="00C93E94" w:rsidRDefault="002537B9" w:rsidP="00416830">
      <w:pPr>
        <w:spacing w:line="288" w:lineRule="auto"/>
        <w:jc w:val="left"/>
      </w:pPr>
      <w:r w:rsidRPr="00C93E94">
        <w:t xml:space="preserve">Na środowisku produkcyjnym systemu P1 w ramach wnioskowania o nadanie uprawnień będzie wymagane załączenie do wniosku posiadanych przez Usługodawcę plików CSR (żądanie certyfikacyjne dla certyfikatów do uwierzytelnienia systemu oraz uwierzytelnienia danych). </w:t>
      </w:r>
      <w:r>
        <w:br/>
      </w:r>
      <w:r w:rsidRPr="00C93E94">
        <w:t xml:space="preserve">W przypadku </w:t>
      </w:r>
      <w:r>
        <w:t>podmiotów wykonujących</w:t>
      </w:r>
      <w:r w:rsidRPr="00C93E94">
        <w:t xml:space="preserve"> działalność leczniczą</w:t>
      </w:r>
      <w:r>
        <w:t xml:space="preserve"> złożeniu wniosku o dostęp do Systemu P1 jest realizowany</w:t>
      </w:r>
      <w:r w:rsidRPr="00C93E94">
        <w:t xml:space="preserve"> poprzez formularz w ramach rejestru RPWDL.</w:t>
      </w:r>
    </w:p>
    <w:p w14:paraId="79F568BA" w14:textId="77777777" w:rsidR="002537B9" w:rsidRPr="00C93E94" w:rsidRDefault="002537B9" w:rsidP="00416830">
      <w:pPr>
        <w:spacing w:line="288" w:lineRule="auto"/>
        <w:jc w:val="left"/>
      </w:pPr>
      <w:r>
        <w:t>N</w:t>
      </w:r>
      <w:r w:rsidRPr="00C93E94">
        <w:t xml:space="preserve">a potrzeby zabezpieczenia komunikacji z Systemem P1 do wniosków o dostęp do P1 muszą zostać dołączone żądania wygenerowania certyfikatów CSR (ang. </w:t>
      </w:r>
      <w:proofErr w:type="spellStart"/>
      <w:r w:rsidRPr="00C93E94">
        <w:t>Certificate</w:t>
      </w:r>
      <w:proofErr w:type="spellEnd"/>
      <w:r w:rsidRPr="00C93E94">
        <w:t xml:space="preserve"> </w:t>
      </w:r>
      <w:proofErr w:type="spellStart"/>
      <w:r w:rsidRPr="00C93E94">
        <w:t>Signing</w:t>
      </w:r>
      <w:proofErr w:type="spellEnd"/>
      <w:r w:rsidRPr="00C93E94">
        <w:t xml:space="preserve"> </w:t>
      </w:r>
      <w:proofErr w:type="spellStart"/>
      <w:r w:rsidRPr="00C93E94">
        <w:t>Request</w:t>
      </w:r>
      <w:proofErr w:type="spellEnd"/>
      <w:r w:rsidRPr="00C93E94">
        <w:t xml:space="preserve">). Pliki z żądaniami CSR mogą zostać wygenerowane za pomocą publicznie dostępnych narzędzi np. </w:t>
      </w:r>
      <w:proofErr w:type="spellStart"/>
      <w:r w:rsidRPr="00C93E94">
        <w:rPr>
          <w:b/>
        </w:rPr>
        <w:t>java</w:t>
      </w:r>
      <w:proofErr w:type="spellEnd"/>
      <w:r w:rsidRPr="00C93E94">
        <w:rPr>
          <w:b/>
        </w:rPr>
        <w:t xml:space="preserve"> </w:t>
      </w:r>
      <w:proofErr w:type="spellStart"/>
      <w:r w:rsidRPr="00C93E94">
        <w:rPr>
          <w:b/>
        </w:rPr>
        <w:t>keytool</w:t>
      </w:r>
      <w:proofErr w:type="spellEnd"/>
      <w:r w:rsidRPr="00C93E94">
        <w:rPr>
          <w:b/>
        </w:rPr>
        <w:t xml:space="preserve">, </w:t>
      </w:r>
      <w:proofErr w:type="spellStart"/>
      <w:r w:rsidRPr="00C93E94">
        <w:rPr>
          <w:b/>
        </w:rPr>
        <w:t>portecle</w:t>
      </w:r>
      <w:proofErr w:type="spellEnd"/>
      <w:r w:rsidRPr="00C93E94">
        <w:rPr>
          <w:b/>
        </w:rPr>
        <w:t xml:space="preserve">, </w:t>
      </w:r>
      <w:proofErr w:type="spellStart"/>
      <w:r w:rsidRPr="00C93E94">
        <w:rPr>
          <w:b/>
        </w:rPr>
        <w:t>openssl</w:t>
      </w:r>
      <w:proofErr w:type="spellEnd"/>
      <w:r w:rsidRPr="00C93E94">
        <w:t>. W celu przygotowania pliku CSR wnioskujący generuje parę kluczy - klucz prywatny i klucz publiczny. Klucz prywatny powinien zostać zabezpieczony przed nieuprawnionym dostępem. Przekazywane do systemu P1 żądania CSR zawierające klucz publiczny muszą spełniać nw. wymagania:</w:t>
      </w:r>
    </w:p>
    <w:p w14:paraId="56BFA0BA" w14:textId="77777777" w:rsidR="002537B9" w:rsidRPr="00C93E94" w:rsidRDefault="002537B9" w:rsidP="005F66C7">
      <w:pPr>
        <w:pStyle w:val="Akapitzlist"/>
        <w:numPr>
          <w:ilvl w:val="0"/>
          <w:numId w:val="28"/>
        </w:numPr>
        <w:spacing w:line="288" w:lineRule="auto"/>
        <w:rPr>
          <w:rFonts w:ascii="Arial" w:hAnsi="Arial" w:cs="Arial"/>
        </w:rPr>
      </w:pPr>
      <w:r w:rsidRPr="00C93E94">
        <w:rPr>
          <w:rFonts w:ascii="Arial" w:hAnsi="Arial" w:cs="Arial"/>
        </w:rPr>
        <w:t>format: PKCS#10</w:t>
      </w:r>
    </w:p>
    <w:p w14:paraId="1085F4D6" w14:textId="77777777" w:rsidR="002537B9" w:rsidRPr="00C93E94" w:rsidRDefault="002537B9" w:rsidP="005F66C7">
      <w:pPr>
        <w:pStyle w:val="Akapitzlist"/>
        <w:numPr>
          <w:ilvl w:val="0"/>
          <w:numId w:val="28"/>
        </w:numPr>
        <w:spacing w:line="288" w:lineRule="auto"/>
        <w:rPr>
          <w:rFonts w:ascii="Arial" w:hAnsi="Arial" w:cs="Arial"/>
        </w:rPr>
      </w:pPr>
      <w:r w:rsidRPr="00C93E94">
        <w:rPr>
          <w:rFonts w:ascii="Arial" w:hAnsi="Arial" w:cs="Arial"/>
        </w:rPr>
        <w:t>kodowanie: PEM</w:t>
      </w:r>
    </w:p>
    <w:p w14:paraId="7E0E737B" w14:textId="77777777" w:rsidR="002537B9" w:rsidRPr="00C93E94" w:rsidRDefault="002537B9" w:rsidP="005F66C7">
      <w:pPr>
        <w:pStyle w:val="Akapitzlist"/>
        <w:numPr>
          <w:ilvl w:val="0"/>
          <w:numId w:val="28"/>
        </w:numPr>
        <w:spacing w:line="288" w:lineRule="auto"/>
        <w:rPr>
          <w:rFonts w:ascii="Arial" w:hAnsi="Arial" w:cs="Arial"/>
        </w:rPr>
      </w:pPr>
      <w:r w:rsidRPr="00C93E94">
        <w:rPr>
          <w:rFonts w:ascii="Arial" w:hAnsi="Arial" w:cs="Arial"/>
        </w:rPr>
        <w:t>algorytm: SHA512withRSA</w:t>
      </w:r>
    </w:p>
    <w:p w14:paraId="0B71294D" w14:textId="77777777" w:rsidR="002537B9" w:rsidRPr="00C93E94" w:rsidRDefault="002537B9" w:rsidP="005F66C7">
      <w:pPr>
        <w:pStyle w:val="Akapitzlist"/>
        <w:numPr>
          <w:ilvl w:val="0"/>
          <w:numId w:val="28"/>
        </w:numPr>
        <w:spacing w:line="288" w:lineRule="auto"/>
        <w:rPr>
          <w:rFonts w:ascii="Arial" w:hAnsi="Arial" w:cs="Arial"/>
        </w:rPr>
      </w:pPr>
      <w:r w:rsidRPr="00C93E94">
        <w:rPr>
          <w:rFonts w:ascii="Arial" w:hAnsi="Arial" w:cs="Arial"/>
        </w:rPr>
        <w:t>klucz: RSA (2048 bitów)</w:t>
      </w:r>
    </w:p>
    <w:p w14:paraId="0F4A2CF1" w14:textId="77777777" w:rsidR="002537B9" w:rsidRPr="00C93E94" w:rsidRDefault="002537B9" w:rsidP="005F66C7">
      <w:pPr>
        <w:pStyle w:val="Akapitzlist"/>
        <w:numPr>
          <w:ilvl w:val="0"/>
          <w:numId w:val="28"/>
        </w:numPr>
        <w:spacing w:line="288" w:lineRule="auto"/>
        <w:rPr>
          <w:rFonts w:ascii="Arial" w:hAnsi="Arial" w:cs="Arial"/>
        </w:rPr>
      </w:pPr>
      <w:r w:rsidRPr="00C93E94">
        <w:rPr>
          <w:rFonts w:ascii="Arial" w:hAnsi="Arial" w:cs="Arial"/>
        </w:rPr>
        <w:t>podmiot (</w:t>
      </w:r>
      <w:proofErr w:type="spellStart"/>
      <w:r w:rsidRPr="00C93E94">
        <w:rPr>
          <w:rFonts w:ascii="Arial" w:hAnsi="Arial" w:cs="Arial"/>
        </w:rPr>
        <w:t>subject</w:t>
      </w:r>
      <w:proofErr w:type="spellEnd"/>
      <w:r w:rsidRPr="00C93E94">
        <w:rPr>
          <w:rFonts w:ascii="Arial" w:hAnsi="Arial" w:cs="Arial"/>
        </w:rPr>
        <w:t>): nazwa dowolna ułatwiająca wnioskującemu identyfikację przeznaczenia par kluczy (wyjaśnienie poniżej)</w:t>
      </w:r>
    </w:p>
    <w:p w14:paraId="447B90C8" w14:textId="77777777" w:rsidR="007677D3" w:rsidRDefault="007677D3" w:rsidP="00416830">
      <w:pPr>
        <w:spacing w:line="288" w:lineRule="auto"/>
        <w:jc w:val="left"/>
      </w:pPr>
    </w:p>
    <w:p w14:paraId="2BAAD558" w14:textId="20A71273" w:rsidR="002537B9" w:rsidRPr="00C93E94" w:rsidRDefault="002537B9" w:rsidP="007677D3">
      <w:pPr>
        <w:spacing w:line="288" w:lineRule="auto"/>
      </w:pPr>
      <w:r w:rsidRPr="00C93E94">
        <w:t>Wartość dla nazwy wyróżniającej podmiotu (</w:t>
      </w:r>
      <w:proofErr w:type="spellStart"/>
      <w:r w:rsidRPr="00C93E94">
        <w:t>Subject</w:t>
      </w:r>
      <w:proofErr w:type="spellEnd"/>
      <w:r w:rsidRPr="00C93E94">
        <w:t xml:space="preserve"> DN) z punktu widzenia wniosku nie jest istotna tj. wnioskujący może podać nazwę dowolną, która ułatwi mu identyfikację przeznaczenia par kluczy, w szczególności przy imporcie otrzymanego zwrotnie certyfikatu, a następnie przy wykorzystaniu certyfikatu i powiązanego z nim klucza prywatnego zgodnie z przeznaczeniem (TLS/SSL lub WS-Security).</w:t>
      </w:r>
    </w:p>
    <w:p w14:paraId="53C768DC" w14:textId="77777777" w:rsidR="002537B9" w:rsidRPr="00C93E94" w:rsidRDefault="11B24AFC" w:rsidP="00817F11">
      <w:pPr>
        <w:pStyle w:val="Nagwek2"/>
      </w:pPr>
      <w:bookmarkStart w:id="178" w:name="_Toc487461983"/>
      <w:bookmarkStart w:id="179" w:name="_Toc501107023"/>
      <w:bookmarkStart w:id="180" w:name="_Toc65050105"/>
      <w:bookmarkStart w:id="181" w:name="_Toc81276261"/>
      <w:bookmarkStart w:id="182" w:name="_Toc81310869"/>
      <w:bookmarkStart w:id="183" w:name="_Toc711998465"/>
      <w:bookmarkStart w:id="184" w:name="_Toc1851235227"/>
      <w:bookmarkStart w:id="185" w:name="_Toc1385080745"/>
      <w:bookmarkStart w:id="186" w:name="_Toc1131637316"/>
      <w:bookmarkStart w:id="187" w:name="_Toc465491232"/>
      <w:bookmarkStart w:id="188" w:name="_Toc1576936092"/>
      <w:bookmarkStart w:id="189" w:name="_Toc382584319"/>
      <w:bookmarkStart w:id="190" w:name="_Toc464994406"/>
      <w:bookmarkStart w:id="191" w:name="_Toc116292151"/>
      <w:bookmarkStart w:id="192" w:name="_Toc118445850"/>
      <w:bookmarkStart w:id="193" w:name="_Toc309837644"/>
      <w:bookmarkStart w:id="194" w:name="_Toc143855145"/>
      <w:r>
        <w:t>Przebieg procesu nadawania dostępu do środowiska integracyjnego P1</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14:paraId="240E9C3C" w14:textId="77777777" w:rsidR="002537B9" w:rsidRPr="00C93E94" w:rsidRDefault="002537B9" w:rsidP="00416830">
      <w:pPr>
        <w:spacing w:line="288" w:lineRule="auto"/>
        <w:jc w:val="left"/>
      </w:pPr>
      <w:r w:rsidRPr="00C93E94">
        <w:t>Nadanie dostępu do środowiska integracyjnego P1 wymaga przekazania do C</w:t>
      </w:r>
      <w:r>
        <w:t>e</w:t>
      </w:r>
      <w:r w:rsidRPr="00C93E94">
        <w:t xml:space="preserve">Z stosownego wniosku, a następnie po jego pozytywnej weryfikacji następuje: </w:t>
      </w:r>
    </w:p>
    <w:p w14:paraId="5F8C7B3E" w14:textId="3D61812A" w:rsidR="002537B9" w:rsidRPr="00C93E94" w:rsidRDefault="002537B9" w:rsidP="004A37E0">
      <w:pPr>
        <w:pStyle w:val="Numerowaniepoz1"/>
        <w:numPr>
          <w:ilvl w:val="0"/>
          <w:numId w:val="67"/>
        </w:numPr>
      </w:pPr>
      <w:r>
        <w:t>Wygenerowanie dla Wnioskodawcy kompletu kluczy i certyfikatów do zabezpieczania</w:t>
      </w:r>
      <w:r w:rsidR="7E7B059B">
        <w:t xml:space="preserve"> </w:t>
      </w:r>
      <w:r>
        <w:t>w warstwie TLS oraz WS-Security.</w:t>
      </w:r>
    </w:p>
    <w:p w14:paraId="2B60E45F" w14:textId="77777777" w:rsidR="002537B9" w:rsidRPr="00C93E94" w:rsidRDefault="002537B9" w:rsidP="004A37E0">
      <w:pPr>
        <w:pStyle w:val="Numerowaniepoz1"/>
      </w:pPr>
      <w:r w:rsidRPr="00C93E94">
        <w:t>Nadanie Wnioskodawcy unikalnego numeru – jest to odpowiednik numeru identyfikacyjnego nadawanego Usługodawcom w produkcyjnym systemie P1</w:t>
      </w:r>
      <w:r>
        <w:t xml:space="preserve"> (dla potrzeb utworzenia gałęzi Usługodawcy w rejestrze OID)</w:t>
      </w:r>
      <w:r w:rsidRPr="00C93E94">
        <w:t>.</w:t>
      </w:r>
    </w:p>
    <w:p w14:paraId="3F25EB1A" w14:textId="77777777" w:rsidR="002537B9" w:rsidRPr="00C93E94" w:rsidRDefault="002537B9" w:rsidP="004A37E0">
      <w:pPr>
        <w:pStyle w:val="Numerowaniepoz1"/>
      </w:pPr>
      <w:r w:rsidRPr="00C93E94">
        <w:t>Przekazanie Wnioskodawcy kluczy i certyfikatów do zabezpieczenia komunikacji w warstwie TLS i WS-Security, oraz informacji niezbędnych do przeprowadzenia integracji ze środowiskiem integracyjnym systemu P1.</w:t>
      </w:r>
    </w:p>
    <w:p w14:paraId="2CB90F13" w14:textId="77777777" w:rsidR="002537B9" w:rsidRPr="00C93E94" w:rsidRDefault="002537B9" w:rsidP="004A37E0">
      <w:pPr>
        <w:pStyle w:val="Numerowaniepoz1"/>
      </w:pPr>
      <w:r w:rsidRPr="00C93E94">
        <w:t>Przekazanie hasła do odblokowania danych uwierzytelniających.</w:t>
      </w:r>
    </w:p>
    <w:p w14:paraId="52842272" w14:textId="77777777" w:rsidR="002537B9" w:rsidRPr="00C93E94" w:rsidRDefault="002537B9" w:rsidP="004A37E0">
      <w:pPr>
        <w:pStyle w:val="Numerowaniepoz1"/>
      </w:pPr>
      <w:r w:rsidRPr="00C93E94">
        <w:t>Udostępnienie przykładowych komunikatów żądań i odpowiedzi wraz z zestawem danych testowych.</w:t>
      </w:r>
    </w:p>
    <w:p w14:paraId="322A4163" w14:textId="77777777" w:rsidR="002537B9" w:rsidRPr="00C93E94" w:rsidRDefault="002537B9" w:rsidP="00416830">
      <w:pPr>
        <w:spacing w:line="288" w:lineRule="auto"/>
        <w:jc w:val="left"/>
      </w:pPr>
    </w:p>
    <w:p w14:paraId="1A1B41DE" w14:textId="6F65B551" w:rsidR="002537B9" w:rsidRPr="00C93E94" w:rsidRDefault="68759FD8" w:rsidP="00416830">
      <w:pPr>
        <w:spacing w:line="288" w:lineRule="auto"/>
        <w:jc w:val="left"/>
      </w:pPr>
      <w:r>
        <w:t>Szczegółowa procedura wnioskowania o dostęp do środowiska integracyjnego systemu P1 została przedstawiona w rozdz</w:t>
      </w:r>
      <w:r w:rsidR="42DEC396">
        <w:t xml:space="preserve">. </w:t>
      </w:r>
      <w:r w:rsidR="000E77E9">
        <w:t>12</w:t>
      </w:r>
      <w:r w:rsidR="42DEC396">
        <w:t>.1</w:t>
      </w:r>
    </w:p>
    <w:p w14:paraId="22BA9F64" w14:textId="77777777" w:rsidR="002537B9" w:rsidRPr="00C93E94" w:rsidRDefault="11B24AFC" w:rsidP="00BE0890">
      <w:pPr>
        <w:pStyle w:val="Nagwek1"/>
      </w:pPr>
      <w:bookmarkStart w:id="195" w:name="_Toc65050106"/>
      <w:bookmarkStart w:id="196" w:name="_Toc81276262"/>
      <w:bookmarkStart w:id="197" w:name="_Toc81310870"/>
      <w:bookmarkStart w:id="198" w:name="_Toc2046840474"/>
      <w:bookmarkStart w:id="199" w:name="_Toc445116998"/>
      <w:bookmarkStart w:id="200" w:name="_Toc2043823121"/>
      <w:bookmarkStart w:id="201" w:name="_Toc449652437"/>
      <w:bookmarkStart w:id="202" w:name="_Toc1225108265"/>
      <w:bookmarkStart w:id="203" w:name="_Toc1658756922"/>
      <w:bookmarkStart w:id="204" w:name="_Toc1427157885"/>
      <w:bookmarkStart w:id="205" w:name="_Toc1343517660"/>
      <w:bookmarkStart w:id="206" w:name="_Toc116292152"/>
      <w:bookmarkStart w:id="207" w:name="_Toc118445851"/>
      <w:bookmarkStart w:id="208" w:name="_Toc1571922403"/>
      <w:bookmarkStart w:id="209" w:name="_Toc143855146"/>
      <w:r>
        <w:t>Dostęp do usług sieciowych</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14:paraId="6C818C94" w14:textId="78C3D7F8" w:rsidR="002537B9" w:rsidRPr="00C93E94" w:rsidRDefault="002537B9" w:rsidP="00C02FA3">
      <w:pPr>
        <w:spacing w:line="288" w:lineRule="auto"/>
        <w:rPr>
          <w:rFonts w:eastAsia="Arial"/>
        </w:rPr>
      </w:pPr>
      <w:r w:rsidRPr="043B3AF1">
        <w:rPr>
          <w:rFonts w:eastAsia="Arial"/>
        </w:rPr>
        <w:t>Wszystkie usługi sieciowe systemu P1</w:t>
      </w:r>
      <w:r w:rsidR="00A439E5" w:rsidRPr="043B3AF1">
        <w:rPr>
          <w:rFonts w:eastAsia="Arial"/>
        </w:rPr>
        <w:t xml:space="preserve"> (w tym również usługi Systemu Elektronicznej Rejestracji)</w:t>
      </w:r>
      <w:r w:rsidRPr="043B3AF1">
        <w:rPr>
          <w:rFonts w:eastAsia="Arial"/>
        </w:rPr>
        <w:t xml:space="preserve"> są zabezpieczone z wykorzystaniem</w:t>
      </w:r>
      <w:r w:rsidR="00C02FA3">
        <w:rPr>
          <w:rFonts w:eastAsia="Arial"/>
        </w:rPr>
        <w:t xml:space="preserve"> </w:t>
      </w:r>
      <w:r w:rsidR="00C02FA3" w:rsidRPr="043B3AF1">
        <w:rPr>
          <w:rFonts w:eastAsia="Arial"/>
        </w:rPr>
        <w:t xml:space="preserve">WS-Security. </w:t>
      </w:r>
      <w:r w:rsidRPr="043B3AF1">
        <w:rPr>
          <w:rFonts w:eastAsia="Arial"/>
        </w:rPr>
        <w:t xml:space="preserve"> System zewnętrzny jest zobowiązany do używania pary certyfikatów wystawionych podmiotowi przez Centrum Certyfikacji P1, tj. certyfikatu do uwierzytelnienia systemu (TLS) i certyfikatu do uwierzytelnienia danych (WS-Security).</w:t>
      </w:r>
    </w:p>
    <w:p w14:paraId="40FAEE05" w14:textId="77777777" w:rsidR="002537B9" w:rsidRPr="00C93E94" w:rsidRDefault="002537B9" w:rsidP="00416830">
      <w:pPr>
        <w:spacing w:line="288" w:lineRule="auto"/>
        <w:jc w:val="left"/>
        <w:rPr>
          <w:rFonts w:eastAsia="Arial"/>
        </w:rPr>
      </w:pPr>
      <w:r w:rsidRPr="043B3AF1">
        <w:rPr>
          <w:rFonts w:eastAsia="Arial"/>
        </w:rPr>
        <w:t>Aby korzystać z usług sieciowych systemu P1 należy wykonać następujące czynności:</w:t>
      </w:r>
    </w:p>
    <w:p w14:paraId="758A1127" w14:textId="77777777" w:rsidR="002537B9" w:rsidRPr="00C93E94" w:rsidRDefault="002537B9" w:rsidP="004A37E0">
      <w:pPr>
        <w:pStyle w:val="Numerowaniepoz1"/>
        <w:numPr>
          <w:ilvl w:val="0"/>
          <w:numId w:val="32"/>
        </w:numPr>
      </w:pPr>
      <w:r w:rsidRPr="004A37E0">
        <w:rPr>
          <w:rFonts w:eastAsia="Arial"/>
        </w:rPr>
        <w:t>Utworzyć do systemu P1 bezpieczne połączenie TLS z obustronnym uwierzytelnieniem (wykorzystując certyfikat do uwierzytelnienia systemu).</w:t>
      </w:r>
    </w:p>
    <w:p w14:paraId="4CC0EF1E" w14:textId="77777777" w:rsidR="002537B9" w:rsidRPr="00C93E94" w:rsidRDefault="750EBF92" w:rsidP="004A37E0">
      <w:pPr>
        <w:pStyle w:val="Numerowaniepoz1"/>
      </w:pPr>
      <w:r w:rsidRPr="3EF60DD4">
        <w:rPr>
          <w:rFonts w:eastAsia="Arial"/>
        </w:rPr>
        <w:t>Przygotować poprawny komunikat XML zgodny z przekazanymi plikami WSDL/XSD.</w:t>
      </w:r>
    </w:p>
    <w:p w14:paraId="20A225BF" w14:textId="76EF8020" w:rsidR="002537B9" w:rsidRPr="00C93E94" w:rsidRDefault="750EBF92" w:rsidP="004A37E0">
      <w:pPr>
        <w:pStyle w:val="Numerowaniepoz1"/>
        <w:rPr>
          <w:rFonts w:eastAsia="Arial"/>
        </w:rPr>
      </w:pPr>
      <w:r w:rsidRPr="38E58609">
        <w:rPr>
          <w:rFonts w:eastAsia="Arial"/>
        </w:rPr>
        <w:t xml:space="preserve">Przygotować kopertę SOAP z nagłówkiem WS-Security (XML </w:t>
      </w:r>
      <w:proofErr w:type="spellStart"/>
      <w:r w:rsidRPr="38E58609">
        <w:rPr>
          <w:rFonts w:eastAsia="Arial"/>
        </w:rPr>
        <w:t>Signature</w:t>
      </w:r>
      <w:proofErr w:type="spellEnd"/>
      <w:r w:rsidR="6B12C4B8" w:rsidRPr="38E58609">
        <w:rPr>
          <w:rFonts w:eastAsia="Arial"/>
        </w:rPr>
        <w:t>)</w:t>
      </w:r>
      <w:r w:rsidRPr="38E58609">
        <w:rPr>
          <w:rFonts w:eastAsia="Arial"/>
        </w:rPr>
        <w:t>, wykorzystując certyfika</w:t>
      </w:r>
      <w:r w:rsidR="52159BFD" w:rsidRPr="38E58609">
        <w:rPr>
          <w:rFonts w:eastAsia="Arial"/>
        </w:rPr>
        <w:t xml:space="preserve">t do uwierzytelnienia danych </w:t>
      </w:r>
      <w:r w:rsidR="03F5A680" w:rsidRPr="38E58609">
        <w:rPr>
          <w:rFonts w:eastAsia="Arial"/>
        </w:rPr>
        <w:t>–</w:t>
      </w:r>
      <w:r w:rsidR="52159BFD" w:rsidRPr="38E58609">
        <w:rPr>
          <w:rFonts w:eastAsia="Arial"/>
        </w:rPr>
        <w:t xml:space="preserve"> </w:t>
      </w:r>
      <w:r w:rsidR="03F5A680" w:rsidRPr="38E58609">
        <w:rPr>
          <w:rFonts w:eastAsia="Arial"/>
          <w:b/>
          <w:bCs/>
        </w:rPr>
        <w:t>UWAGA!</w:t>
      </w:r>
      <w:r w:rsidR="03F5A680" w:rsidRPr="38E58609">
        <w:rPr>
          <w:rFonts w:eastAsia="Arial"/>
        </w:rPr>
        <w:t xml:space="preserve"> System Elektronicznej Rejestracji</w:t>
      </w:r>
      <w:r w:rsidRPr="38E58609">
        <w:rPr>
          <w:rFonts w:eastAsia="Arial"/>
        </w:rPr>
        <w:t xml:space="preserve"> </w:t>
      </w:r>
      <w:r w:rsidR="41F680AE" w:rsidRPr="38E58609">
        <w:rPr>
          <w:rFonts w:eastAsia="Arial"/>
        </w:rPr>
        <w:t>wymaga zastosowania</w:t>
      </w:r>
      <w:r w:rsidRPr="38E58609">
        <w:rPr>
          <w:rFonts w:eastAsia="Arial"/>
        </w:rPr>
        <w:t xml:space="preserve"> protok</w:t>
      </w:r>
      <w:r w:rsidR="41F680AE" w:rsidRPr="38E58609">
        <w:rPr>
          <w:rFonts w:eastAsia="Arial"/>
        </w:rPr>
        <w:t>ołu</w:t>
      </w:r>
      <w:r w:rsidRPr="38E58609">
        <w:rPr>
          <w:rFonts w:eastAsia="Arial"/>
        </w:rPr>
        <w:t xml:space="preserve"> SOAP w wersji 1.</w:t>
      </w:r>
      <w:r w:rsidR="03F5A680" w:rsidRPr="38E58609">
        <w:rPr>
          <w:rFonts w:eastAsia="Arial"/>
        </w:rPr>
        <w:t>2</w:t>
      </w:r>
      <w:r w:rsidRPr="38E58609">
        <w:rPr>
          <w:rFonts w:eastAsia="Arial"/>
        </w:rPr>
        <w:t>.</w:t>
      </w:r>
    </w:p>
    <w:p w14:paraId="078ECDAF" w14:textId="77777777" w:rsidR="002537B9" w:rsidRPr="00C93E94" w:rsidRDefault="750EBF92" w:rsidP="004A37E0">
      <w:pPr>
        <w:pStyle w:val="Numerowaniepoz1"/>
      </w:pPr>
      <w:r w:rsidRPr="3EF60DD4">
        <w:rPr>
          <w:rFonts w:eastAsia="Arial"/>
        </w:rPr>
        <w:t>Przesłać do systemu P1 komunikat SOAP i odebrać odpowiedź.</w:t>
      </w:r>
    </w:p>
    <w:p w14:paraId="0C755605" w14:textId="1C07FCD7" w:rsidR="002537B9" w:rsidRPr="00C93E94" w:rsidRDefault="750EBF92" w:rsidP="004A37E0">
      <w:pPr>
        <w:pStyle w:val="Numerowaniepoz1"/>
      </w:pPr>
      <w:r w:rsidRPr="3EF60DD4">
        <w:rPr>
          <w:rFonts w:eastAsia="Arial"/>
        </w:rPr>
        <w:t xml:space="preserve">Zweryfikować w komunikacie odpowiedzi nagłówek WS-Security </w:t>
      </w:r>
      <w:r w:rsidR="52159BFD" w:rsidRPr="3EF60DD4">
        <w:rPr>
          <w:rFonts w:eastAsia="Arial"/>
        </w:rPr>
        <w:t>(</w:t>
      </w:r>
      <w:r w:rsidRPr="3EF60DD4">
        <w:rPr>
          <w:rFonts w:eastAsia="Arial"/>
        </w:rPr>
        <w:t>P1 podpisuje odpowiedź).</w:t>
      </w:r>
    </w:p>
    <w:p w14:paraId="0C71AE13" w14:textId="634570EE" w:rsidR="002537B9" w:rsidRPr="00C93E94" w:rsidRDefault="750EBF92" w:rsidP="004A37E0">
      <w:pPr>
        <w:pStyle w:val="Numerowaniepoz1"/>
      </w:pPr>
      <w:r w:rsidRPr="3EF60DD4">
        <w:rPr>
          <w:rFonts w:eastAsia="Arial"/>
        </w:rPr>
        <w:t xml:space="preserve">Zinterpretować odpowiedź </w:t>
      </w:r>
      <w:r w:rsidR="52159BFD" w:rsidRPr="3EF60DD4">
        <w:rPr>
          <w:rFonts w:eastAsia="Arial"/>
        </w:rPr>
        <w:t>s</w:t>
      </w:r>
      <w:r w:rsidRPr="3EF60DD4">
        <w:rPr>
          <w:rFonts w:eastAsia="Arial"/>
        </w:rPr>
        <w:t>ystemu P1.</w:t>
      </w:r>
    </w:p>
    <w:p w14:paraId="0671AE74" w14:textId="2CFAA42A" w:rsidR="002537B9" w:rsidRPr="00C93E94" w:rsidRDefault="11B24AFC" w:rsidP="00817F11">
      <w:pPr>
        <w:pStyle w:val="Nagwek2"/>
      </w:pPr>
      <w:bookmarkStart w:id="210" w:name="_Toc94550654"/>
      <w:bookmarkStart w:id="211" w:name="_Toc96064465"/>
      <w:bookmarkStart w:id="212" w:name="_Toc96064664"/>
      <w:bookmarkStart w:id="213" w:name="_Toc100149729"/>
      <w:bookmarkStart w:id="214" w:name="_Toc100563561"/>
      <w:bookmarkStart w:id="215" w:name="_Toc100563844"/>
      <w:bookmarkStart w:id="216" w:name="_Toc100565094"/>
      <w:bookmarkStart w:id="217" w:name="_Toc487461985"/>
      <w:bookmarkStart w:id="218" w:name="_Toc501107025"/>
      <w:bookmarkStart w:id="219" w:name="_Toc65050107"/>
      <w:bookmarkStart w:id="220" w:name="_Toc81276263"/>
      <w:bookmarkStart w:id="221" w:name="_Toc81310871"/>
      <w:bookmarkStart w:id="222" w:name="_Toc498404249"/>
      <w:bookmarkStart w:id="223" w:name="_Toc706234485"/>
      <w:bookmarkStart w:id="224" w:name="_Toc1509469704"/>
      <w:bookmarkStart w:id="225" w:name="_Toc271452003"/>
      <w:bookmarkStart w:id="226" w:name="_Toc230278976"/>
      <w:bookmarkStart w:id="227" w:name="_Toc1934019241"/>
      <w:bookmarkStart w:id="228" w:name="_Toc1870060690"/>
      <w:bookmarkStart w:id="229" w:name="_Toc741565611"/>
      <w:bookmarkStart w:id="230" w:name="_Toc116292153"/>
      <w:bookmarkStart w:id="231" w:name="_Toc118445852"/>
      <w:bookmarkStart w:id="232" w:name="_Toc1091611177"/>
      <w:bookmarkStart w:id="233" w:name="_Toc143855147"/>
      <w:bookmarkEnd w:id="210"/>
      <w:bookmarkEnd w:id="211"/>
      <w:bookmarkEnd w:id="212"/>
      <w:bookmarkEnd w:id="213"/>
      <w:bookmarkEnd w:id="214"/>
      <w:bookmarkEnd w:id="215"/>
      <w:bookmarkEnd w:id="216"/>
      <w:r>
        <w:t>Warunki uzyskania dostępu do usług</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431E5676" w14:textId="77777777" w:rsidR="002537B9" w:rsidRPr="00C93E94" w:rsidRDefault="002537B9" w:rsidP="00416830">
      <w:pPr>
        <w:spacing w:line="288" w:lineRule="auto"/>
        <w:jc w:val="left"/>
        <w:rPr>
          <w:rFonts w:eastAsia="Arial"/>
        </w:rPr>
      </w:pPr>
      <w:r w:rsidRPr="0DEF028C">
        <w:rPr>
          <w:rFonts w:eastAsia="Arial"/>
        </w:rPr>
        <w:t>Uzyskanie dostępu do usług P1 przez System zewnętrzny wymaga spełnienia wszystkich poniższych warunków:</w:t>
      </w:r>
    </w:p>
    <w:p w14:paraId="7DE7D158" w14:textId="77777777" w:rsidR="002537B9" w:rsidRPr="004A37E0" w:rsidRDefault="002537B9" w:rsidP="004A37E0">
      <w:pPr>
        <w:pStyle w:val="Numerowaniepoz1"/>
        <w:numPr>
          <w:ilvl w:val="0"/>
          <w:numId w:val="31"/>
        </w:numPr>
        <w:rPr>
          <w:rFonts w:eastAsia="Arial"/>
        </w:rPr>
      </w:pPr>
      <w:r w:rsidRPr="004A37E0">
        <w:rPr>
          <w:rFonts w:eastAsia="Arial"/>
        </w:rPr>
        <w:t>Szyfrowane połączenie musi być nawiązane z wykorzystaniem certyfikatu do uwierzytelnienia systemu.</w:t>
      </w:r>
    </w:p>
    <w:p w14:paraId="41571B73" w14:textId="4B4B69C8" w:rsidR="002537B9" w:rsidRPr="00C93E94" w:rsidRDefault="750EBF92" w:rsidP="004A37E0">
      <w:pPr>
        <w:pStyle w:val="Numerowaniepoz1"/>
        <w:rPr>
          <w:rFonts w:eastAsia="Arial"/>
        </w:rPr>
      </w:pPr>
      <w:r w:rsidRPr="3EF60DD4">
        <w:rPr>
          <w:rFonts w:eastAsia="Arial"/>
        </w:rPr>
        <w:t xml:space="preserve">Żądanie wysyłane do systemu P1 musi być podpisane </w:t>
      </w:r>
      <w:r w:rsidR="52159BFD" w:rsidRPr="3EF60DD4">
        <w:rPr>
          <w:rFonts w:eastAsia="Arial"/>
        </w:rPr>
        <w:t xml:space="preserve">kluczami </w:t>
      </w:r>
      <w:r w:rsidR="2427BF34" w:rsidRPr="3EF60DD4">
        <w:rPr>
          <w:rFonts w:eastAsia="Arial"/>
        </w:rPr>
        <w:t xml:space="preserve">prywatnymi korespondującymi z </w:t>
      </w:r>
      <w:r w:rsidRPr="3EF60DD4">
        <w:rPr>
          <w:rFonts w:eastAsia="Arial"/>
        </w:rPr>
        <w:t>ważnym certyfikatem do uwierzytelnienia danych. Podpis musi być zgodny ze specyfikacją WS-Security.</w:t>
      </w:r>
    </w:p>
    <w:p w14:paraId="45C4D5A1" w14:textId="77777777" w:rsidR="002537B9" w:rsidRPr="00C93E94" w:rsidRDefault="750EBF92" w:rsidP="004A37E0">
      <w:pPr>
        <w:pStyle w:val="Numerowaniepoz1"/>
        <w:rPr>
          <w:rFonts w:eastAsia="Arial"/>
        </w:rPr>
      </w:pPr>
      <w:r w:rsidRPr="3EF60DD4">
        <w:rPr>
          <w:rFonts w:eastAsia="Arial"/>
        </w:rPr>
        <w:t>Usługodawca, w którego kontekście jest wysyłane żądanie musi posiadać własne konto w systemie P1.</w:t>
      </w:r>
    </w:p>
    <w:p w14:paraId="2B446CF0" w14:textId="77777777" w:rsidR="002537B9" w:rsidRPr="00C93E94" w:rsidRDefault="750EBF92" w:rsidP="004A37E0">
      <w:pPr>
        <w:pStyle w:val="Numerowaniepoz1"/>
        <w:rPr>
          <w:rFonts w:eastAsia="Arial"/>
        </w:rPr>
      </w:pPr>
      <w:r w:rsidRPr="3EF60DD4">
        <w:rPr>
          <w:rFonts w:eastAsia="Arial"/>
        </w:rPr>
        <w:t>Użyty certyfikat do uwierzytelnienia danych jest przypisany do konta usługodawcy w systemie P1.</w:t>
      </w:r>
    </w:p>
    <w:p w14:paraId="7B13F8CB" w14:textId="77777777" w:rsidR="002537B9" w:rsidRPr="00C93E94" w:rsidRDefault="750EBF92" w:rsidP="004A37E0">
      <w:pPr>
        <w:pStyle w:val="Numerowaniepoz1"/>
        <w:rPr>
          <w:rFonts w:eastAsia="Arial"/>
        </w:rPr>
      </w:pPr>
      <w:r w:rsidRPr="3EF60DD4">
        <w:rPr>
          <w:rFonts w:eastAsia="Arial"/>
        </w:rPr>
        <w:t>Usługodawca posiada przypisane odpowiednie uprawnienie do wykonania wywołanej operacji usługi sieciowej.</w:t>
      </w:r>
    </w:p>
    <w:p w14:paraId="483C7A22" w14:textId="77777777" w:rsidR="002537B9" w:rsidRPr="00C93E94" w:rsidRDefault="11B24AFC" w:rsidP="00817F11">
      <w:pPr>
        <w:pStyle w:val="Nagwek2"/>
      </w:pPr>
      <w:bookmarkStart w:id="234" w:name="_Toc487461986"/>
      <w:bookmarkStart w:id="235" w:name="_Toc501107026"/>
      <w:bookmarkStart w:id="236" w:name="_Toc65050108"/>
      <w:bookmarkStart w:id="237" w:name="_Toc81276264"/>
      <w:bookmarkStart w:id="238" w:name="_Toc81310872"/>
      <w:bookmarkStart w:id="239" w:name="_Toc1732546483"/>
      <w:bookmarkStart w:id="240" w:name="_Toc1929383546"/>
      <w:bookmarkStart w:id="241" w:name="_Toc1574248521"/>
      <w:bookmarkStart w:id="242" w:name="_Toc1954269006"/>
      <w:bookmarkStart w:id="243" w:name="_Toc748819996"/>
      <w:bookmarkStart w:id="244" w:name="_Toc943005078"/>
      <w:bookmarkStart w:id="245" w:name="_Toc1695464557"/>
      <w:bookmarkStart w:id="246" w:name="_Toc1445513027"/>
      <w:bookmarkStart w:id="247" w:name="_Toc116292154"/>
      <w:bookmarkStart w:id="248" w:name="_Toc118445853"/>
      <w:bookmarkStart w:id="249" w:name="_Toc1232552152"/>
      <w:bookmarkStart w:id="250" w:name="_Toc143855148"/>
      <w:r>
        <w:t>Uwierzytelnienie systemu</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7E075DFD" w14:textId="2815FA18" w:rsidR="002537B9" w:rsidRPr="00C93E94" w:rsidRDefault="002537B9" w:rsidP="004A37E0">
      <w:pPr>
        <w:spacing w:line="288" w:lineRule="auto"/>
      </w:pPr>
      <w:r w:rsidRPr="00C93E94">
        <w:t xml:space="preserve">Uwierzytelnienie Systemu zewnętrznego wywołującego usługę systemu P1 następuje w warstwie transportowej połączenia za pomocą protokołu TLS z obustronnym uwierzytelnieniem - oprócz uwierzytelnienia serwera przez system zewnętrzny następuje uwierzytelnienie klienta (Systemu zewnętrznego) przez serwer. Do nawiązania połączenia TLS system zewnętrzny zobowiązany jest użyć certyfikatu do uwierzytelnienia systemu wydanego przez Centrum Certyfikacji P1 (użycie przez klienta P1 klucza prywatnego powiązanego z certyfikatem do uwierzytelnienia systemu przekazanego przez </w:t>
      </w:r>
      <w:r>
        <w:t>CeZ</w:t>
      </w:r>
      <w:r w:rsidRPr="00C93E94">
        <w:t xml:space="preserve"> w wyniku założenia konta).</w:t>
      </w:r>
      <w:r w:rsidR="004A37E0">
        <w:t xml:space="preserve"> </w:t>
      </w:r>
      <w:r w:rsidRPr="00C93E94">
        <w:t>Użycie tego certyfikatu jest niezbędne również do pobrania dodatkowych informacji o wykorzystaniu usług P1, w tym przykładów komunikatów.</w:t>
      </w:r>
    </w:p>
    <w:p w14:paraId="7BAD9CC8" w14:textId="77777777" w:rsidR="002537B9" w:rsidRPr="00C93E94" w:rsidRDefault="11B24AFC" w:rsidP="00817F11">
      <w:pPr>
        <w:pStyle w:val="Nagwek2"/>
      </w:pPr>
      <w:bookmarkStart w:id="251" w:name="_Toc487461987"/>
      <w:bookmarkStart w:id="252" w:name="_Toc501107027"/>
      <w:bookmarkStart w:id="253" w:name="_Toc65050109"/>
      <w:bookmarkStart w:id="254" w:name="_Toc81276265"/>
      <w:bookmarkStart w:id="255" w:name="_Toc81310873"/>
      <w:bookmarkStart w:id="256" w:name="_Toc1037964181"/>
      <w:bookmarkStart w:id="257" w:name="_Toc1354198436"/>
      <w:bookmarkStart w:id="258" w:name="_Toc1821293923"/>
      <w:bookmarkStart w:id="259" w:name="_Toc565970093"/>
      <w:bookmarkStart w:id="260" w:name="_Toc552713417"/>
      <w:bookmarkStart w:id="261" w:name="_Toc1297354998"/>
      <w:bookmarkStart w:id="262" w:name="_Toc1971623839"/>
      <w:bookmarkStart w:id="263" w:name="_Toc1373082173"/>
      <w:bookmarkStart w:id="264" w:name="_Toc116292155"/>
      <w:bookmarkStart w:id="265" w:name="_Toc118445854"/>
      <w:bookmarkStart w:id="266" w:name="_Toc116113912"/>
      <w:bookmarkStart w:id="267" w:name="_Toc143855149"/>
      <w:r>
        <w:t>Uwierzytelnienie danych</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4E6497D2" w14:textId="77777777" w:rsidR="002537B9" w:rsidRPr="00C93E94" w:rsidRDefault="002537B9" w:rsidP="004A37E0">
      <w:pPr>
        <w:spacing w:line="288" w:lineRule="auto"/>
      </w:pPr>
      <w:r w:rsidRPr="00C93E94">
        <w:t>Do poprawnego wykonania usługi wymagane jest uwierzytelnienie pochodzenia komunikatu. System zewnętrzny zobowiązany jest do podpisania komunikatu SOAP z użyciem certyfikatu do uwierzytelnienia danych służącego do weryfikacji złożonego podpisu cyfrowego. Po poprawnej weryfikacji podpisu cyfrowego na podstawie certyfikatu do uwierzytelnienia danych identyfikowany i uwierzytelniany jest Usługodawca, w kontekście którego realizowana będzie usługa.</w:t>
      </w:r>
    </w:p>
    <w:p w14:paraId="270C53F5" w14:textId="09F3F4A9" w:rsidR="00FE531F" w:rsidRDefault="002537B9" w:rsidP="004A37E0">
      <w:pPr>
        <w:spacing w:line="288" w:lineRule="auto"/>
      </w:pPr>
      <w:r w:rsidRPr="00C93E94">
        <w:t xml:space="preserve">Bezpośrednio po uwierzytelnieniu następuje autoryzacja, na którą składa się autoryzacja wykonania usługi oraz autoryzacja dostępu do danych. Autoryzacja wykonania usługi polega na sprawdzeniu przydzielenia do konta Usługodawcy uprawnienia związanego z wywoływaną usługą. Autoryzacja dostępu do danych wykonywana jest w określonych przypadkach i weryfikuje możliwość dostępu do danych na podstawie parametrów wywołania usługi (np. </w:t>
      </w:r>
      <w:r w:rsidR="2D704978">
        <w:t xml:space="preserve">dostęp </w:t>
      </w:r>
      <w:r w:rsidR="00D91F9D">
        <w:t>podmiotu</w:t>
      </w:r>
      <w:r w:rsidR="2D704978">
        <w:t xml:space="preserve"> do </w:t>
      </w:r>
      <w:r w:rsidR="00D91F9D">
        <w:t>zarezerwowanej</w:t>
      </w:r>
      <w:r w:rsidR="77EF0D7B">
        <w:t xml:space="preserve"> </w:t>
      </w:r>
      <w:r w:rsidR="4884F343">
        <w:t>w ni</w:t>
      </w:r>
      <w:r w:rsidR="00D91F9D">
        <w:t>m</w:t>
      </w:r>
      <w:r w:rsidR="77EF0D7B">
        <w:t xml:space="preserve"> wizyty</w:t>
      </w:r>
      <w:r w:rsidR="2D704978">
        <w:t xml:space="preserve">). </w:t>
      </w:r>
    </w:p>
    <w:p w14:paraId="08DB5082" w14:textId="77777777" w:rsidR="002537B9" w:rsidRPr="00C93E94" w:rsidRDefault="002537B9" w:rsidP="004A37E0">
      <w:pPr>
        <w:spacing w:line="288" w:lineRule="auto"/>
      </w:pPr>
      <w:r w:rsidRPr="00C93E94">
        <w:t xml:space="preserve">Za uwierzytelnienie użytkownika końcowego Usługodawcy odpowiedzialny jest </w:t>
      </w:r>
      <w:r w:rsidRPr="00C93E94">
        <w:rPr>
          <w:u w:val="single"/>
        </w:rPr>
        <w:t>System zewnętrzny</w:t>
      </w:r>
      <w:r w:rsidRPr="00C93E94">
        <w:t xml:space="preserve">. Systemy zewnętrzne uwierzytelniają użytkowników końcowych, a następnie przekazują żądania do systemu P1, a tam gdzie jest to wymagane </w:t>
      </w:r>
      <w:r w:rsidRPr="00C93E94">
        <w:rPr>
          <w:b/>
        </w:rPr>
        <w:t>deklarują</w:t>
      </w:r>
      <w:r w:rsidRPr="00C93E94">
        <w:t xml:space="preserve"> informacje o użytkowniku końcowym (np. przez przekazanie identyfikatora pracownika medycznego lub </w:t>
      </w:r>
      <w:r>
        <w:t>pracownika administracyjnego</w:t>
      </w:r>
      <w:r w:rsidRPr="00C93E94">
        <w:t xml:space="preserve"> zgodnie z ustalonym formatem). System P1 nie realizuje powtórnego uwierzytelnienia użytkownika końcowego, w kontekście którego wykonywana jest usługa sieciowa.</w:t>
      </w:r>
    </w:p>
    <w:p w14:paraId="60AC3A81" w14:textId="77777777" w:rsidR="002537B9" w:rsidRPr="00C93E94" w:rsidRDefault="11B24AFC" w:rsidP="00817F11">
      <w:pPr>
        <w:pStyle w:val="Nagwek2"/>
      </w:pPr>
      <w:bookmarkStart w:id="268" w:name="_Toc487461988"/>
      <w:bookmarkStart w:id="269" w:name="_Toc501107028"/>
      <w:bookmarkStart w:id="270" w:name="_Toc65050110"/>
      <w:bookmarkStart w:id="271" w:name="_Toc81276266"/>
      <w:bookmarkStart w:id="272" w:name="_Toc81310874"/>
      <w:bookmarkStart w:id="273" w:name="_Toc1024997000"/>
      <w:bookmarkStart w:id="274" w:name="_Toc1313480954"/>
      <w:bookmarkStart w:id="275" w:name="_Toc329161897"/>
      <w:bookmarkStart w:id="276" w:name="_Toc274006801"/>
      <w:bookmarkStart w:id="277" w:name="_Toc1211870332"/>
      <w:bookmarkStart w:id="278" w:name="_Toc95483208"/>
      <w:bookmarkStart w:id="279" w:name="_Toc1264185610"/>
      <w:bookmarkStart w:id="280" w:name="_Toc31529489"/>
      <w:bookmarkStart w:id="281" w:name="_Toc116292156"/>
      <w:bookmarkStart w:id="282" w:name="_Toc118445855"/>
      <w:bookmarkStart w:id="283" w:name="_Toc1384190044"/>
      <w:bookmarkStart w:id="284" w:name="_Toc143855150"/>
      <w:r>
        <w:t>Opis WS-Security</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4A4D584E" w14:textId="77777777" w:rsidR="002537B9" w:rsidRPr="00C93E94" w:rsidRDefault="002537B9" w:rsidP="00416830">
      <w:pPr>
        <w:spacing w:line="288" w:lineRule="auto"/>
        <w:jc w:val="left"/>
      </w:pPr>
      <w:r w:rsidRPr="00C93E94">
        <w:t xml:space="preserve">W komunikacji z systemem P1 wymagane jest użycie rozszerzenia Web Services Security i profilu Web Services Security X.509 </w:t>
      </w:r>
      <w:proofErr w:type="spellStart"/>
      <w:r w:rsidRPr="00C93E94">
        <w:t>Certificate</w:t>
      </w:r>
      <w:proofErr w:type="spellEnd"/>
      <w:r w:rsidRPr="00C93E94">
        <w:t xml:space="preserve"> </w:t>
      </w:r>
      <w:proofErr w:type="spellStart"/>
      <w:r w:rsidRPr="00C93E94">
        <w:t>Token</w:t>
      </w:r>
      <w:proofErr w:type="spellEnd"/>
      <w:r w:rsidRPr="00C93E94">
        <w:t xml:space="preserve"> Profile. Podpisem powinno być objęte całe ciało komunikatu (element </w:t>
      </w:r>
      <w:proofErr w:type="spellStart"/>
      <w:r w:rsidRPr="00C93E94">
        <w:rPr>
          <w:i/>
        </w:rPr>
        <w:t>soap:Body</w:t>
      </w:r>
      <w:proofErr w:type="spellEnd"/>
      <w:r w:rsidRPr="00C93E94">
        <w:t xml:space="preserve">). W nagłówku SOAP wymagany jest element WS-Security </w:t>
      </w:r>
      <w:proofErr w:type="spellStart"/>
      <w:r w:rsidRPr="00C93E94">
        <w:rPr>
          <w:b/>
        </w:rPr>
        <w:t>Signature</w:t>
      </w:r>
      <w:proofErr w:type="spellEnd"/>
      <w:r w:rsidRPr="00C93E94">
        <w:t xml:space="preserve">. Informacja o certyfikacie, który służy do weryfikacji podpisu powinna być umieszczona jako </w:t>
      </w:r>
      <w:proofErr w:type="spellStart"/>
      <w:r w:rsidRPr="00C93E94">
        <w:rPr>
          <w:i/>
        </w:rPr>
        <w:t>BinarySecurityToken</w:t>
      </w:r>
      <w:proofErr w:type="spellEnd"/>
      <w:r w:rsidRPr="00C93E94">
        <w:t xml:space="preserve"> z następującymi parametrami:</w:t>
      </w:r>
    </w:p>
    <w:p w14:paraId="14418254" w14:textId="67539F8F" w:rsidR="002537B9" w:rsidRPr="00C93E94" w:rsidRDefault="002537B9" w:rsidP="005F66C7">
      <w:pPr>
        <w:pStyle w:val="Akapitzlist"/>
        <w:numPr>
          <w:ilvl w:val="0"/>
          <w:numId w:val="26"/>
        </w:numPr>
        <w:spacing w:line="288" w:lineRule="auto"/>
        <w:rPr>
          <w:rFonts w:ascii="Arial" w:hAnsi="Arial" w:cs="Arial"/>
        </w:rPr>
      </w:pPr>
      <w:r w:rsidRPr="153A65A6">
        <w:rPr>
          <w:rFonts w:ascii="Arial" w:hAnsi="Arial" w:cs="Arial"/>
        </w:rPr>
        <w:t>EncodingType=”</w:t>
      </w:r>
      <w:hyperlink r:id="rId12" w:anchor="Base64Binary">
        <w:r w:rsidRPr="153A65A6">
          <w:rPr>
            <w:rStyle w:val="Hipercze"/>
            <w:rFonts w:ascii="Arial" w:hAnsi="Arial" w:cs="Arial"/>
          </w:rPr>
          <w:t>http://docs.oasis-open.org/wss/2004/01/oasis-200401-wss-soap-message-security-1.0#Base64Binary</w:t>
        </w:r>
      </w:hyperlink>
      <w:r w:rsidRPr="153A65A6">
        <w:rPr>
          <w:rFonts w:ascii="Arial" w:hAnsi="Arial" w:cs="Arial"/>
        </w:rPr>
        <w:t>”</w:t>
      </w:r>
    </w:p>
    <w:p w14:paraId="303189C3" w14:textId="0E1D0DB7" w:rsidR="002537B9" w:rsidRPr="00C93E94" w:rsidRDefault="002537B9" w:rsidP="005F66C7">
      <w:pPr>
        <w:pStyle w:val="Akapitzlist"/>
        <w:numPr>
          <w:ilvl w:val="0"/>
          <w:numId w:val="26"/>
        </w:numPr>
        <w:spacing w:line="288" w:lineRule="auto"/>
        <w:rPr>
          <w:rFonts w:ascii="Arial" w:hAnsi="Arial" w:cs="Arial"/>
        </w:rPr>
      </w:pPr>
      <w:r w:rsidRPr="00C93E94">
        <w:rPr>
          <w:rFonts w:ascii="Arial" w:hAnsi="Arial" w:cs="Arial"/>
        </w:rPr>
        <w:t>ValueType=”</w:t>
      </w:r>
      <w:hyperlink r:id="rId13" w:anchor="X509v3" w:history="1">
        <w:r w:rsidRPr="00C93E94">
          <w:rPr>
            <w:rStyle w:val="Hipercze"/>
            <w:rFonts w:ascii="Arial" w:hAnsi="Arial" w:cs="Arial"/>
          </w:rPr>
          <w:t>http://docs.oasis-open.org/wss/2004/01/oasis-200401-wss-x509-token-profile-1.0#X509v3</w:t>
        </w:r>
      </w:hyperlink>
      <w:r w:rsidRPr="00C93E94">
        <w:rPr>
          <w:rFonts w:ascii="Arial" w:hAnsi="Arial" w:cs="Arial"/>
        </w:rPr>
        <w:t>”</w:t>
      </w:r>
    </w:p>
    <w:p w14:paraId="777ECEFC" w14:textId="77777777" w:rsidR="002537B9" w:rsidRPr="00C93E94" w:rsidRDefault="002537B9" w:rsidP="00416830">
      <w:pPr>
        <w:spacing w:line="288" w:lineRule="auto"/>
        <w:jc w:val="left"/>
        <w:rPr>
          <w:i/>
        </w:rPr>
      </w:pPr>
      <w:r w:rsidRPr="00C93E94">
        <w:t>Przykłady wywołania operacji usług sieciowych systemu P1 zostaną udostępnione Wnioskodawcy na etapie obsługi wniosku o nadanie uprawnień do środowiska integracyjnego systemu P1.</w:t>
      </w:r>
    </w:p>
    <w:p w14:paraId="56D78EE2" w14:textId="77777777" w:rsidR="002537B9" w:rsidRPr="00C93E94" w:rsidRDefault="11B24AFC" w:rsidP="00817F11">
      <w:pPr>
        <w:pStyle w:val="Nagwek2"/>
      </w:pPr>
      <w:bookmarkStart w:id="285" w:name="_Toc487461989"/>
      <w:bookmarkStart w:id="286" w:name="_Toc501107029"/>
      <w:bookmarkStart w:id="287" w:name="_Toc65050111"/>
      <w:bookmarkStart w:id="288" w:name="_Toc81276267"/>
      <w:bookmarkStart w:id="289" w:name="_Toc81310875"/>
      <w:bookmarkStart w:id="290" w:name="_Toc203654891"/>
      <w:bookmarkStart w:id="291" w:name="_Toc357863577"/>
      <w:bookmarkStart w:id="292" w:name="_Toc878276675"/>
      <w:bookmarkStart w:id="293" w:name="_Toc62481062"/>
      <w:bookmarkStart w:id="294" w:name="_Toc1696014299"/>
      <w:bookmarkStart w:id="295" w:name="_Toc54453299"/>
      <w:bookmarkStart w:id="296" w:name="_Toc869623063"/>
      <w:bookmarkStart w:id="297" w:name="_Toc1068300708"/>
      <w:bookmarkStart w:id="298" w:name="_Toc116292157"/>
      <w:bookmarkStart w:id="299" w:name="_Toc118445856"/>
      <w:bookmarkStart w:id="300" w:name="_Toc282827761"/>
      <w:bookmarkStart w:id="301" w:name="_Toc143855151"/>
      <w:r>
        <w:t>Sposób zwracania błędów</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14:paraId="26915F53" w14:textId="77777777" w:rsidR="002537B9" w:rsidRPr="00C93E94" w:rsidRDefault="002537B9" w:rsidP="00416830">
      <w:pPr>
        <w:spacing w:line="288" w:lineRule="auto"/>
        <w:jc w:val="left"/>
      </w:pPr>
      <w:r w:rsidRPr="00C93E94">
        <w:t>W usługach sieciowych zostały wyróżnione dwa rodzaje błędów:</w:t>
      </w:r>
    </w:p>
    <w:p w14:paraId="3202CA38" w14:textId="77777777" w:rsidR="002537B9" w:rsidRPr="00C93E94" w:rsidRDefault="002537B9" w:rsidP="005F66C7">
      <w:pPr>
        <w:pStyle w:val="Akapitzlist"/>
        <w:numPr>
          <w:ilvl w:val="0"/>
          <w:numId w:val="27"/>
        </w:numPr>
        <w:spacing w:line="288" w:lineRule="auto"/>
        <w:rPr>
          <w:rFonts w:ascii="Arial" w:hAnsi="Arial" w:cs="Arial"/>
        </w:rPr>
      </w:pPr>
      <w:r w:rsidRPr="00C93E94">
        <w:rPr>
          <w:rFonts w:ascii="Arial" w:hAnsi="Arial" w:cs="Arial"/>
        </w:rPr>
        <w:t>błędy techniczne,</w:t>
      </w:r>
    </w:p>
    <w:p w14:paraId="3014A2BB" w14:textId="77777777" w:rsidR="002537B9" w:rsidRPr="00C93E94" w:rsidRDefault="002537B9" w:rsidP="005F66C7">
      <w:pPr>
        <w:pStyle w:val="Akapitzlist"/>
        <w:numPr>
          <w:ilvl w:val="0"/>
          <w:numId w:val="27"/>
        </w:numPr>
        <w:spacing w:line="288" w:lineRule="auto"/>
        <w:rPr>
          <w:rFonts w:ascii="Arial" w:hAnsi="Arial" w:cs="Arial"/>
        </w:rPr>
      </w:pPr>
      <w:r w:rsidRPr="00C93E94">
        <w:rPr>
          <w:rFonts w:ascii="Arial" w:hAnsi="Arial" w:cs="Arial"/>
        </w:rPr>
        <w:t>błędy biznesowe.</w:t>
      </w:r>
    </w:p>
    <w:p w14:paraId="22B3B85A" w14:textId="77777777" w:rsidR="002537B9" w:rsidRPr="00C93E94" w:rsidRDefault="002537B9" w:rsidP="00416830">
      <w:pPr>
        <w:spacing w:line="288" w:lineRule="auto"/>
        <w:jc w:val="left"/>
      </w:pPr>
      <w:r w:rsidRPr="00C93E94">
        <w:t xml:space="preserve">Błędy techniczne są zwracane w postaci komunikatów SOAP </w:t>
      </w:r>
      <w:proofErr w:type="spellStart"/>
      <w:r w:rsidRPr="00C93E94">
        <w:t>Fault</w:t>
      </w:r>
      <w:proofErr w:type="spellEnd"/>
      <w:r w:rsidRPr="00C93E94">
        <w:t xml:space="preserve">. W komunikacie SOAP </w:t>
      </w:r>
      <w:proofErr w:type="spellStart"/>
      <w:r w:rsidRPr="00C93E94">
        <w:t>Fault</w:t>
      </w:r>
      <w:proofErr w:type="spellEnd"/>
      <w:r w:rsidRPr="00C93E94">
        <w:t xml:space="preserve"> zostanie przekazany element </w:t>
      </w:r>
      <w:proofErr w:type="spellStart"/>
      <w:r w:rsidRPr="00C93E94">
        <w:rPr>
          <w:i/>
        </w:rPr>
        <w:t>bledyOperacji</w:t>
      </w:r>
      <w:proofErr w:type="spellEnd"/>
      <w:r w:rsidRPr="00C93E94">
        <w:t xml:space="preserve">, który jest listą obiektów klasy </w:t>
      </w:r>
      <w:proofErr w:type="spellStart"/>
      <w:r w:rsidRPr="00C93E94">
        <w:rPr>
          <w:i/>
        </w:rPr>
        <w:t>BladMT</w:t>
      </w:r>
      <w:proofErr w:type="spellEnd"/>
      <w:r w:rsidRPr="00C93E94">
        <w:rPr>
          <w:i/>
        </w:rPr>
        <w:t xml:space="preserve"> </w:t>
      </w:r>
      <w:r w:rsidRPr="00C93E94">
        <w:t xml:space="preserve">(definicja w wyjatki.xsd). </w:t>
      </w:r>
    </w:p>
    <w:p w14:paraId="63B4150F" w14:textId="3F9B0744" w:rsidR="002537B9" w:rsidRPr="00C93E94" w:rsidRDefault="002537B9" w:rsidP="00416830">
      <w:pPr>
        <w:spacing w:line="288" w:lineRule="auto"/>
        <w:jc w:val="left"/>
      </w:pPr>
      <w:r>
        <w:t xml:space="preserve">Błędy biznesowe są zwracane w odpowiedzi biznesowej w elemencie </w:t>
      </w:r>
      <w:r w:rsidRPr="0DEF028C">
        <w:rPr>
          <w:i/>
          <w:iCs/>
        </w:rPr>
        <w:t xml:space="preserve">wynik. </w:t>
      </w:r>
      <w:r>
        <w:t>Element</w:t>
      </w:r>
      <w:r w:rsidRPr="0DEF028C">
        <w:rPr>
          <w:i/>
          <w:iCs/>
        </w:rPr>
        <w:t xml:space="preserve"> wynik </w:t>
      </w:r>
      <w:r>
        <w:t>jest</w:t>
      </w:r>
      <w:r w:rsidRPr="0DEF028C">
        <w:rPr>
          <w:i/>
          <w:iCs/>
        </w:rPr>
        <w:t xml:space="preserve"> </w:t>
      </w:r>
      <w:r>
        <w:t xml:space="preserve">obiektem klasy </w:t>
      </w:r>
      <w:proofErr w:type="spellStart"/>
      <w:r>
        <w:t>WynikMT</w:t>
      </w:r>
      <w:proofErr w:type="spellEnd"/>
      <w:r>
        <w:t xml:space="preserve"> (definicja w wspolne.xsd). Wartości dla elementów </w:t>
      </w:r>
      <w:r w:rsidRPr="0DEF028C">
        <w:rPr>
          <w:i/>
          <w:iCs/>
        </w:rPr>
        <w:t>major</w:t>
      </w:r>
      <w:r w:rsidR="5C1438C9" w:rsidRPr="0DEF028C">
        <w:rPr>
          <w:i/>
          <w:iCs/>
        </w:rPr>
        <w:t xml:space="preserve"> </w:t>
      </w:r>
      <w:r>
        <w:t xml:space="preserve">i </w:t>
      </w:r>
      <w:r w:rsidRPr="0DEF028C">
        <w:rPr>
          <w:i/>
          <w:iCs/>
        </w:rPr>
        <w:t>minor</w:t>
      </w:r>
      <w:r>
        <w:t xml:space="preserve"> oraz treść zwracanych komunikatów błędów są określone w załączniku nr 3 – kody wyników operacji.</w:t>
      </w:r>
    </w:p>
    <w:p w14:paraId="0E98BB6A" w14:textId="378967B2" w:rsidR="002537B9" w:rsidRDefault="002537B9" w:rsidP="00416830">
      <w:pPr>
        <w:spacing w:line="288" w:lineRule="auto"/>
        <w:jc w:val="left"/>
      </w:pPr>
      <w:r>
        <w:t>Szczegóły dotyczące klas wyjątków dla błędów technicznych i biznesowych są zdefiniowane</w:t>
      </w:r>
      <w:r w:rsidR="11F97DD5">
        <w:t xml:space="preserve"> </w:t>
      </w:r>
      <w:r>
        <w:t>w WSDL/XSD udostępnionych w ramach załącznika nr 2.</w:t>
      </w:r>
    </w:p>
    <w:p w14:paraId="6AE68E6C" w14:textId="169C63CF" w:rsidR="00E46697" w:rsidRPr="00C93E94" w:rsidRDefault="7B7231C5" w:rsidP="00BE0890">
      <w:pPr>
        <w:pStyle w:val="Nagwek1"/>
      </w:pPr>
      <w:bookmarkStart w:id="302" w:name="_Ref78541015"/>
      <w:bookmarkStart w:id="303" w:name="_Ref78541026"/>
      <w:bookmarkStart w:id="304" w:name="_Ref78541037"/>
      <w:bookmarkStart w:id="305" w:name="_Ref78541047"/>
      <w:bookmarkStart w:id="306" w:name="_Toc81276268"/>
      <w:bookmarkStart w:id="307" w:name="_Toc81310876"/>
      <w:bookmarkStart w:id="308" w:name="_Toc296510645"/>
      <w:bookmarkStart w:id="309" w:name="_Toc423198864"/>
      <w:bookmarkStart w:id="310" w:name="_Toc2029237589"/>
      <w:bookmarkStart w:id="311" w:name="_Toc873007054"/>
      <w:bookmarkStart w:id="312" w:name="_Toc921495686"/>
      <w:bookmarkStart w:id="313" w:name="_Toc1984081171"/>
      <w:bookmarkStart w:id="314" w:name="_Toc1894686521"/>
      <w:bookmarkStart w:id="315" w:name="_Toc1921220674"/>
      <w:bookmarkStart w:id="316" w:name="_Toc116292158"/>
      <w:bookmarkStart w:id="317" w:name="_Toc118445857"/>
      <w:bookmarkStart w:id="318" w:name="_Toc1755549904"/>
      <w:bookmarkStart w:id="319" w:name="_Toc143855152"/>
      <w:bookmarkEnd w:id="111"/>
      <w:bookmarkEnd w:id="112"/>
      <w:bookmarkEnd w:id="113"/>
      <w:bookmarkEnd w:id="114"/>
      <w:r>
        <w:t>U</w:t>
      </w:r>
      <w:r w:rsidR="1EFE2EA7">
        <w:t>sług</w:t>
      </w:r>
      <w:r w:rsidR="4F4A94EB">
        <w:t>i</w:t>
      </w:r>
      <w:r w:rsidR="5AF27BBA">
        <w:t xml:space="preserve"> </w:t>
      </w:r>
      <w:r w:rsidR="6F50C4FD">
        <w:t>udostępnian</w:t>
      </w:r>
      <w:r w:rsidR="07A49794">
        <w:t>e</w:t>
      </w:r>
      <w:r w:rsidR="6F50C4FD">
        <w:t xml:space="preserve"> </w:t>
      </w:r>
      <w:r w:rsidR="67F78975">
        <w:t xml:space="preserve">przez </w:t>
      </w:r>
      <w:r w:rsidR="071F7DBA">
        <w:t>P1</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1F479C30" w14:textId="6F195F3D" w:rsidR="64C7D1A3" w:rsidRDefault="11575BBB" w:rsidP="00817F11">
      <w:pPr>
        <w:pStyle w:val="Nagwek2"/>
      </w:pPr>
      <w:bookmarkStart w:id="320" w:name="_Toc94550661"/>
      <w:bookmarkStart w:id="321" w:name="_Toc96064472"/>
      <w:bookmarkStart w:id="322" w:name="_Toc96064671"/>
      <w:bookmarkStart w:id="323" w:name="_Toc100149736"/>
      <w:bookmarkStart w:id="324" w:name="_Toc100563568"/>
      <w:bookmarkStart w:id="325" w:name="_Toc100563851"/>
      <w:bookmarkStart w:id="326" w:name="_Toc100565101"/>
      <w:bookmarkStart w:id="327" w:name="_Toc81276269"/>
      <w:bookmarkStart w:id="328" w:name="_Toc81310877"/>
      <w:bookmarkStart w:id="329" w:name="_Toc1146015707"/>
      <w:bookmarkStart w:id="330" w:name="_Toc2139898272"/>
      <w:bookmarkStart w:id="331" w:name="_Toc879064059"/>
      <w:bookmarkStart w:id="332" w:name="_Toc1136120280"/>
      <w:bookmarkStart w:id="333" w:name="_Toc1752076187"/>
      <w:bookmarkStart w:id="334" w:name="_Toc1812055559"/>
      <w:bookmarkStart w:id="335" w:name="_Toc2143711685"/>
      <w:bookmarkStart w:id="336" w:name="_Toc304745143"/>
      <w:bookmarkStart w:id="337" w:name="_Toc116292159"/>
      <w:bookmarkStart w:id="338" w:name="_Toc118445858"/>
      <w:bookmarkStart w:id="339" w:name="_Toc613288525"/>
      <w:bookmarkStart w:id="340" w:name="_Toc143855153"/>
      <w:bookmarkEnd w:id="320"/>
      <w:bookmarkEnd w:id="321"/>
      <w:bookmarkEnd w:id="322"/>
      <w:bookmarkEnd w:id="323"/>
      <w:bookmarkEnd w:id="324"/>
      <w:bookmarkEnd w:id="325"/>
      <w:bookmarkEnd w:id="326"/>
      <w:r>
        <w:t>Kontekst wywołania</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5C57E335" w14:textId="2F0B7F03" w:rsidR="0B1B7686" w:rsidRDefault="6777AE05" w:rsidP="00416830">
      <w:pPr>
        <w:spacing w:line="288" w:lineRule="auto"/>
        <w:jc w:val="left"/>
        <w:rPr>
          <w:rFonts w:eastAsia="Arial"/>
          <w:szCs w:val="22"/>
        </w:rPr>
      </w:pPr>
      <w:r w:rsidRPr="043B3AF1">
        <w:rPr>
          <w:rFonts w:eastAsia="Arial"/>
          <w:szCs w:val="22"/>
        </w:rPr>
        <w:t>Każde wywołanie usługi udostępnianej przez P1 wymaga przekazania kontekstu wywołania, w którym system wywołujący przekazuje następujące informacje:</w:t>
      </w:r>
    </w:p>
    <w:p w14:paraId="72200919" w14:textId="77777777" w:rsidR="00747679" w:rsidRPr="00C93E94" w:rsidRDefault="00747679" w:rsidP="005F66C7">
      <w:pPr>
        <w:pStyle w:val="Akapitzlist"/>
        <w:numPr>
          <w:ilvl w:val="0"/>
          <w:numId w:val="36"/>
        </w:numPr>
        <w:spacing w:line="288" w:lineRule="auto"/>
        <w:rPr>
          <w:rFonts w:ascii="Arial" w:hAnsi="Arial" w:cs="Arial"/>
        </w:rPr>
      </w:pPr>
      <w:r w:rsidRPr="00C93E94">
        <w:rPr>
          <w:rFonts w:ascii="Arial" w:hAnsi="Arial" w:cs="Arial"/>
          <w:b/>
        </w:rPr>
        <w:t>Identyfikator podmiotu</w:t>
      </w:r>
      <w:r w:rsidRPr="00C93E94">
        <w:rPr>
          <w:rFonts w:ascii="Arial" w:hAnsi="Arial" w:cs="Arial"/>
        </w:rPr>
        <w:t xml:space="preserve"> – identyfikator OID biznesowy podmiotu (Usługodawcy), który zawarty jest w certyfikatach do komunikacji z systemem P1,</w:t>
      </w:r>
    </w:p>
    <w:p w14:paraId="5209E7BC" w14:textId="30FCE5AC" w:rsidR="00747679" w:rsidRDefault="00747679" w:rsidP="005F66C7">
      <w:pPr>
        <w:pStyle w:val="Akapitzlist"/>
        <w:numPr>
          <w:ilvl w:val="0"/>
          <w:numId w:val="36"/>
        </w:numPr>
        <w:spacing w:line="288" w:lineRule="auto"/>
        <w:rPr>
          <w:rFonts w:ascii="Arial" w:hAnsi="Arial" w:cs="Arial"/>
        </w:rPr>
      </w:pPr>
      <w:r w:rsidRPr="6A9D8429">
        <w:rPr>
          <w:rFonts w:ascii="Arial" w:hAnsi="Arial" w:cs="Arial"/>
          <w:b/>
          <w:bCs/>
        </w:rPr>
        <w:t>Identyfikator użytkownika</w:t>
      </w:r>
      <w:r w:rsidRPr="6A9D8429">
        <w:rPr>
          <w:rFonts w:ascii="Arial" w:hAnsi="Arial" w:cs="Arial"/>
        </w:rPr>
        <w:t xml:space="preserve"> – identyfikator OID użytkownika unikalny w ramach systemu wywołującego usługę (zapewniający rozliczalność po stronie systemu wywołującego). System P1 akceptuje jako ROOT identyfikatory ujęte w gałęzi:</w:t>
      </w:r>
      <w:r>
        <w:br/>
      </w:r>
      <w:r w:rsidRPr="6A9D8429">
        <w:rPr>
          <w:rFonts w:ascii="Arial" w:hAnsi="Arial" w:cs="Arial"/>
        </w:rPr>
        <w:t>- 2.16.840.1.113883.3.4424.1.6.2 dla roli LEKARZ_LEK_DENTYSTA_FELCZER;</w:t>
      </w:r>
      <w:r>
        <w:br/>
      </w:r>
      <w:r w:rsidRPr="6A9D8429">
        <w:rPr>
          <w:rFonts w:ascii="Arial" w:hAnsi="Arial" w:cs="Arial"/>
        </w:rPr>
        <w:t>- 2.16.840.1.113883.3.4424.1.6.3 dla roli PIELEGNIARKA_POLOZNA;</w:t>
      </w:r>
    </w:p>
    <w:p w14:paraId="610C079D" w14:textId="37FDCE5E" w:rsidR="00747679" w:rsidRDefault="00747679" w:rsidP="00747679">
      <w:pPr>
        <w:pStyle w:val="Akapitzlist"/>
        <w:spacing w:line="288" w:lineRule="auto"/>
        <w:rPr>
          <w:rFonts w:ascii="Arial" w:hAnsi="Arial" w:cs="Arial"/>
        </w:rPr>
      </w:pPr>
      <w:r w:rsidRPr="6A9D8429">
        <w:rPr>
          <w:rFonts w:ascii="Arial" w:hAnsi="Arial" w:cs="Arial"/>
        </w:rPr>
        <w:t>- 2.16.840.1.113883.3.4424.1.6.4 dla roli DIAGNOSTA_LABORATORYJNY</w:t>
      </w:r>
    </w:p>
    <w:p w14:paraId="60E2C86C" w14:textId="19FF69F9" w:rsidR="00AA4D00" w:rsidRDefault="00AA4D00" w:rsidP="00747679">
      <w:pPr>
        <w:pStyle w:val="Akapitzlist"/>
        <w:spacing w:line="288" w:lineRule="auto"/>
        <w:rPr>
          <w:rFonts w:ascii="Arial" w:hAnsi="Arial" w:cs="Arial"/>
        </w:rPr>
      </w:pPr>
      <w:r w:rsidRPr="00046942">
        <w:rPr>
          <w:rFonts w:ascii="Arial" w:hAnsi="Arial" w:cs="Arial"/>
        </w:rPr>
        <w:t>-</w:t>
      </w:r>
      <w:r>
        <w:rPr>
          <w:rFonts w:ascii="Arial" w:hAnsi="Arial" w:cs="Arial"/>
        </w:rPr>
        <w:t xml:space="preserve"> </w:t>
      </w:r>
      <w:r w:rsidRPr="00631F5F">
        <w:rPr>
          <w:rFonts w:ascii="Arial" w:hAnsi="Arial" w:cs="Arial"/>
        </w:rPr>
        <w:t>2</w:t>
      </w:r>
      <w:r>
        <w:rPr>
          <w:rFonts w:ascii="Arial" w:hAnsi="Arial" w:cs="Arial"/>
        </w:rPr>
        <w:t>.16.840.1.113883.3.4424.1.6.</w:t>
      </w:r>
      <w:r w:rsidR="52EF7410" w:rsidRPr="3FBFBC6B">
        <w:rPr>
          <w:rFonts w:ascii="Arial" w:hAnsi="Arial" w:cs="Arial"/>
        </w:rPr>
        <w:t>5</w:t>
      </w:r>
      <w:r>
        <w:rPr>
          <w:rFonts w:ascii="Arial" w:hAnsi="Arial" w:cs="Arial"/>
        </w:rPr>
        <w:t xml:space="preserve"> dla roli </w:t>
      </w:r>
      <w:r w:rsidR="52EF7410" w:rsidRPr="3FBFBC6B">
        <w:rPr>
          <w:rFonts w:ascii="Arial" w:hAnsi="Arial" w:cs="Arial"/>
        </w:rPr>
        <w:t>FIZJOTERAPEUTA</w:t>
      </w:r>
    </w:p>
    <w:p w14:paraId="258CF697" w14:textId="77777777" w:rsidR="00747679" w:rsidRPr="00C93E94" w:rsidRDefault="00747679" w:rsidP="00747679">
      <w:pPr>
        <w:pStyle w:val="Akapitzlist"/>
        <w:spacing w:line="288" w:lineRule="auto"/>
        <w:jc w:val="left"/>
        <w:rPr>
          <w:rFonts w:ascii="Arial" w:hAnsi="Arial" w:cs="Arial"/>
        </w:rPr>
      </w:pPr>
      <w:r>
        <w:rPr>
          <w:rFonts w:ascii="Arial" w:hAnsi="Arial" w:cs="Arial"/>
        </w:rPr>
        <w:t xml:space="preserve">-  dowolny identyfikator osoby w Rejestrze OID dla roli </w:t>
      </w:r>
      <w:r w:rsidRPr="004302EE">
        <w:rPr>
          <w:rFonts w:ascii="Arial" w:hAnsi="Arial" w:cs="Arial"/>
        </w:rPr>
        <w:t>PRACOWNIK_ADMINISTRACYJNY</w:t>
      </w:r>
      <w:r>
        <w:rPr>
          <w:rFonts w:ascii="Arial" w:hAnsi="Arial" w:cs="Arial"/>
        </w:rPr>
        <w:t xml:space="preserve"> oraz </w:t>
      </w:r>
      <w:r w:rsidRPr="004302EE">
        <w:rPr>
          <w:rFonts w:ascii="Arial" w:hAnsi="Arial" w:cs="Arial"/>
        </w:rPr>
        <w:t>INNY_PROFESJONALISTA_MEDYCZNY</w:t>
      </w:r>
    </w:p>
    <w:p w14:paraId="69ED86D9" w14:textId="77777777" w:rsidR="00747679" w:rsidRPr="00556EB0" w:rsidRDefault="00747679" w:rsidP="005F66C7">
      <w:pPr>
        <w:pStyle w:val="Akapitzlist"/>
        <w:numPr>
          <w:ilvl w:val="0"/>
          <w:numId w:val="36"/>
        </w:numPr>
        <w:spacing w:line="288" w:lineRule="auto"/>
        <w:rPr>
          <w:rFonts w:ascii="Arial" w:eastAsia="Arial" w:hAnsi="Arial" w:cs="Arial"/>
          <w:color w:val="000000" w:themeColor="text1"/>
          <w:sz w:val="21"/>
          <w:szCs w:val="21"/>
        </w:rPr>
      </w:pPr>
      <w:r w:rsidRPr="17C9F24A">
        <w:rPr>
          <w:rFonts w:ascii="Arial" w:hAnsi="Arial" w:cs="Arial"/>
          <w:b/>
          <w:bCs/>
        </w:rPr>
        <w:t>Rola biznesowa</w:t>
      </w:r>
      <w:r w:rsidRPr="17C9F24A">
        <w:rPr>
          <w:rFonts w:ascii="Arial" w:hAnsi="Arial" w:cs="Arial"/>
        </w:rPr>
        <w:t xml:space="preserve"> – rola biznesowa, w której występuje użytkownik (patrz Tabela nr 2).</w:t>
      </w:r>
    </w:p>
    <w:p w14:paraId="2BDCCF8E" w14:textId="77777777" w:rsidR="00747679" w:rsidRPr="00C93E94" w:rsidRDefault="00747679" w:rsidP="005F66C7">
      <w:pPr>
        <w:pStyle w:val="Akapitzlist"/>
        <w:numPr>
          <w:ilvl w:val="0"/>
          <w:numId w:val="36"/>
        </w:numPr>
        <w:spacing w:line="288" w:lineRule="auto"/>
        <w:rPr>
          <w:rFonts w:ascii="Arial" w:hAnsi="Arial" w:cs="Arial"/>
        </w:rPr>
      </w:pPr>
      <w:r w:rsidRPr="17C9F24A">
        <w:rPr>
          <w:rFonts w:ascii="Arial" w:hAnsi="Arial" w:cs="Arial"/>
          <w:b/>
          <w:bCs/>
        </w:rPr>
        <w:t>Identyfikator miejsca pracy</w:t>
      </w:r>
      <w:r w:rsidRPr="17C9F24A">
        <w:rPr>
          <w:rFonts w:ascii="Arial" w:hAnsi="Arial" w:cs="Arial"/>
        </w:rPr>
        <w:t xml:space="preserve"> – identyfikator OID miejsca użytkownika w strukturze organizacyjnej Usługodawcy, przy czym:</w:t>
      </w:r>
    </w:p>
    <w:p w14:paraId="5113461D" w14:textId="77777777" w:rsidR="00747679" w:rsidRDefault="00747679" w:rsidP="005F66C7">
      <w:pPr>
        <w:pStyle w:val="Akapitzlist"/>
        <w:numPr>
          <w:ilvl w:val="1"/>
          <w:numId w:val="35"/>
        </w:numPr>
        <w:spacing w:after="0" w:line="288" w:lineRule="auto"/>
        <w:rPr>
          <w:rFonts w:ascii="Arial" w:eastAsia="Arial" w:hAnsi="Arial" w:cs="Arial"/>
          <w:szCs w:val="22"/>
        </w:rPr>
      </w:pPr>
      <w:r w:rsidRPr="17C9F24A">
        <w:rPr>
          <w:rFonts w:ascii="Arial" w:hAnsi="Arial" w:cs="Arial"/>
          <w:b/>
          <w:bCs/>
        </w:rPr>
        <w:t>Jednostki</w:t>
      </w:r>
      <w:r w:rsidRPr="17C9F24A">
        <w:rPr>
          <w:rFonts w:ascii="Arial" w:eastAsia="Arial" w:hAnsi="Arial" w:cs="Arial"/>
          <w:szCs w:val="22"/>
        </w:rPr>
        <w:t xml:space="preserve">: </w:t>
      </w:r>
    </w:p>
    <w:p w14:paraId="6B75A3F8" w14:textId="77777777" w:rsidR="00747679" w:rsidRDefault="00747679" w:rsidP="005F66C7">
      <w:pPr>
        <w:pStyle w:val="Akapitzlist"/>
        <w:numPr>
          <w:ilvl w:val="2"/>
          <w:numId w:val="34"/>
        </w:numPr>
        <w:spacing w:before="0" w:after="0"/>
        <w:jc w:val="left"/>
        <w:rPr>
          <w:rFonts w:ascii="Arial" w:eastAsia="Arial" w:hAnsi="Arial" w:cs="Arial"/>
          <w:szCs w:val="22"/>
        </w:rPr>
      </w:pPr>
      <w:r w:rsidRPr="17C9F24A">
        <w:rPr>
          <w:rFonts w:ascii="Arial" w:eastAsia="Arial" w:hAnsi="Arial" w:cs="Arial"/>
          <w:szCs w:val="22"/>
        </w:rPr>
        <w:t>Root: 2.16.840.1.113883.3.4424.2.3.2</w:t>
      </w:r>
    </w:p>
    <w:p w14:paraId="416A3327" w14:textId="60576112" w:rsidR="00747679" w:rsidRPr="00747679" w:rsidRDefault="00747679" w:rsidP="005F66C7">
      <w:pPr>
        <w:pStyle w:val="Akapitzlist"/>
        <w:numPr>
          <w:ilvl w:val="2"/>
          <w:numId w:val="34"/>
        </w:numPr>
        <w:spacing w:before="0" w:after="0"/>
        <w:jc w:val="left"/>
        <w:rPr>
          <w:rFonts w:ascii="Arial" w:eastAsia="Arial" w:hAnsi="Arial" w:cs="Arial"/>
        </w:rPr>
      </w:pPr>
      <w:r w:rsidRPr="781DCC94">
        <w:rPr>
          <w:rFonts w:ascii="Arial" w:eastAsia="Arial" w:hAnsi="Arial" w:cs="Arial"/>
        </w:rPr>
        <w:t>Extension: {x}, gdzie {x} jest 2 lub 3 cyfrowym kodem jednostki organizacyjnej, która jest V części kodu resortowego.</w:t>
      </w:r>
      <w:r>
        <w:br/>
      </w:r>
      <w:r w:rsidRPr="781DCC94">
        <w:rPr>
          <w:rFonts w:ascii="Arial" w:eastAsia="Arial" w:hAnsi="Arial" w:cs="Arial"/>
        </w:rPr>
        <w:t xml:space="preserve"> Na stronie RPWDL jest to widoczne w Rubryka 7. Kod resortowy identyfikujący jednostkę organizacyjną w strukturze organizacyjnej zakładu leczniczego, stanowiący część V systemu resortowych kodów identyfikacyjnych.  W plikach XML pobranych z RPWDL</w:t>
      </w:r>
      <w:r w:rsidRPr="781DCC94">
        <w:rPr>
          <w:rStyle w:val="Odwoanieprzypisudolnego"/>
          <w:rFonts w:ascii="Arial" w:eastAsia="Arial" w:hAnsi="Arial" w:cs="Arial"/>
        </w:rPr>
        <w:footnoteReference w:id="3"/>
      </w:r>
      <w:r w:rsidRPr="781DCC94">
        <w:rPr>
          <w:rFonts w:ascii="Arial" w:eastAsia="Arial" w:hAnsi="Arial" w:cs="Arial"/>
        </w:rPr>
        <w:t xml:space="preserve"> ścieżka do węzła: </w:t>
      </w:r>
      <w:proofErr w:type="spellStart"/>
      <w:r w:rsidRPr="781DCC94">
        <w:rPr>
          <w:rFonts w:ascii="Arial" w:eastAsia="Arial" w:hAnsi="Arial" w:cs="Arial"/>
          <w:i/>
          <w:iCs/>
        </w:rPr>
        <w:t>ks:TrescPodmiot</w:t>
      </w:r>
      <w:proofErr w:type="spellEnd"/>
      <w:r w:rsidRPr="781DCC94">
        <w:rPr>
          <w:rFonts w:ascii="Arial" w:eastAsia="Arial" w:hAnsi="Arial" w:cs="Arial"/>
          <w:i/>
          <w:iCs/>
        </w:rPr>
        <w:t>/typ:Dzial2/</w:t>
      </w:r>
      <w:proofErr w:type="spellStart"/>
      <w:r w:rsidRPr="781DCC94">
        <w:rPr>
          <w:rFonts w:ascii="Arial" w:eastAsia="Arial" w:hAnsi="Arial" w:cs="Arial"/>
          <w:i/>
          <w:iCs/>
        </w:rPr>
        <w:t>typ:ListaJednostek</w:t>
      </w:r>
      <w:proofErr w:type="spellEnd"/>
      <w:r w:rsidRPr="781DCC94">
        <w:rPr>
          <w:rFonts w:ascii="Arial" w:eastAsia="Arial" w:hAnsi="Arial" w:cs="Arial"/>
          <w:i/>
          <w:iCs/>
        </w:rPr>
        <w:t>/</w:t>
      </w:r>
      <w:proofErr w:type="spellStart"/>
      <w:r w:rsidRPr="781DCC94">
        <w:rPr>
          <w:rFonts w:ascii="Arial" w:eastAsia="Arial" w:hAnsi="Arial" w:cs="Arial"/>
          <w:i/>
          <w:iCs/>
        </w:rPr>
        <w:t>typ:Jednostka</w:t>
      </w:r>
      <w:proofErr w:type="spellEnd"/>
      <w:r w:rsidRPr="781DCC94">
        <w:rPr>
          <w:rFonts w:ascii="Arial" w:eastAsia="Arial" w:hAnsi="Arial" w:cs="Arial"/>
          <w:i/>
          <w:iCs/>
        </w:rPr>
        <w:t xml:space="preserve">/ </w:t>
      </w:r>
      <w:proofErr w:type="spellStart"/>
      <w:r w:rsidRPr="781DCC94">
        <w:rPr>
          <w:rFonts w:ascii="Arial" w:eastAsia="Arial" w:hAnsi="Arial" w:cs="Arial"/>
          <w:i/>
          <w:iCs/>
        </w:rPr>
        <w:t>typ:KodIdentyfikujacyJednostke</w:t>
      </w:r>
      <w:proofErr w:type="spellEnd"/>
      <w:r w:rsidRPr="781DCC94">
        <w:rPr>
          <w:rFonts w:ascii="Arial" w:eastAsia="Arial" w:hAnsi="Arial" w:cs="Arial"/>
          <w:i/>
          <w:iCs/>
        </w:rPr>
        <w:t>, np.:</w:t>
      </w:r>
    </w:p>
    <w:p w14:paraId="788EFE35" w14:textId="7FEABF01" w:rsidR="00747679" w:rsidRPr="00747679" w:rsidRDefault="00747679" w:rsidP="00CD4145">
      <w:pPr>
        <w:spacing w:before="0" w:after="0"/>
        <w:ind w:left="2124"/>
        <w:jc w:val="left"/>
        <w:rPr>
          <w:rFonts w:eastAsia="Arial"/>
        </w:rPr>
      </w:pPr>
      <w:r>
        <w:rPr>
          <w:noProof/>
        </w:rPr>
        <w:drawing>
          <wp:inline distT="0" distB="0" distL="0" distR="0" wp14:anchorId="6BAE9879" wp14:editId="241C57C3">
            <wp:extent cx="3333750" cy="1771650"/>
            <wp:effectExtent l="0" t="0" r="0" b="0"/>
            <wp:docPr id="1662618514" name="Obraz 1662618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55608629"/>
                    <pic:cNvPicPr/>
                  </pic:nvPicPr>
                  <pic:blipFill>
                    <a:blip r:embed="rId14">
                      <a:extLst>
                        <a:ext uri="{28A0092B-C50C-407E-A947-70E740481C1C}">
                          <a14:useLocalDpi xmlns:a14="http://schemas.microsoft.com/office/drawing/2010/main" val="0"/>
                        </a:ext>
                      </a:extLst>
                    </a:blip>
                    <a:stretch>
                      <a:fillRect/>
                    </a:stretch>
                  </pic:blipFill>
                  <pic:spPr>
                    <a:xfrm>
                      <a:off x="0" y="0"/>
                      <a:ext cx="3333750" cy="1771650"/>
                    </a:xfrm>
                    <a:prstGeom prst="rect">
                      <a:avLst/>
                    </a:prstGeom>
                  </pic:spPr>
                </pic:pic>
              </a:graphicData>
            </a:graphic>
          </wp:inline>
        </w:drawing>
      </w:r>
    </w:p>
    <w:p w14:paraId="223926F4" w14:textId="77777777" w:rsidR="00747679" w:rsidRDefault="00747679" w:rsidP="005F66C7">
      <w:pPr>
        <w:pStyle w:val="Akapitzlist"/>
        <w:numPr>
          <w:ilvl w:val="1"/>
          <w:numId w:val="35"/>
        </w:numPr>
        <w:spacing w:after="0" w:line="288" w:lineRule="auto"/>
        <w:rPr>
          <w:rFonts w:ascii="Arial" w:eastAsia="Arial" w:hAnsi="Arial" w:cs="Arial"/>
          <w:szCs w:val="22"/>
        </w:rPr>
      </w:pPr>
      <w:r w:rsidRPr="17C9F24A">
        <w:rPr>
          <w:rFonts w:ascii="Arial" w:hAnsi="Arial" w:cs="Arial"/>
          <w:b/>
          <w:bCs/>
        </w:rPr>
        <w:t>Komórki</w:t>
      </w:r>
      <w:r w:rsidRPr="17C9F24A">
        <w:rPr>
          <w:rFonts w:ascii="Arial" w:eastAsia="Arial" w:hAnsi="Arial" w:cs="Arial"/>
          <w:szCs w:val="22"/>
        </w:rPr>
        <w:t>:</w:t>
      </w:r>
    </w:p>
    <w:p w14:paraId="05981292" w14:textId="77777777" w:rsidR="00747679" w:rsidRDefault="00747679" w:rsidP="005F66C7">
      <w:pPr>
        <w:pStyle w:val="Akapitzlist"/>
        <w:numPr>
          <w:ilvl w:val="2"/>
          <w:numId w:val="35"/>
        </w:numPr>
        <w:spacing w:before="0" w:after="0"/>
        <w:jc w:val="left"/>
        <w:rPr>
          <w:rFonts w:ascii="Arial" w:eastAsia="Arial" w:hAnsi="Arial" w:cs="Arial"/>
          <w:szCs w:val="22"/>
        </w:rPr>
      </w:pPr>
      <w:r w:rsidRPr="17C9F24A">
        <w:rPr>
          <w:rFonts w:ascii="Arial" w:eastAsia="Arial" w:hAnsi="Arial" w:cs="Arial"/>
          <w:szCs w:val="22"/>
        </w:rPr>
        <w:t>Root: 2.16.840.1.113883.3.4424.2.3.3</w:t>
      </w:r>
    </w:p>
    <w:p w14:paraId="2FA367C6" w14:textId="1B5F8283" w:rsidR="00747679" w:rsidRPr="00747679" w:rsidRDefault="00747679" w:rsidP="005F66C7">
      <w:pPr>
        <w:pStyle w:val="Akapitzlist"/>
        <w:numPr>
          <w:ilvl w:val="2"/>
          <w:numId w:val="35"/>
        </w:numPr>
        <w:spacing w:before="0" w:after="0"/>
        <w:jc w:val="left"/>
        <w:rPr>
          <w:rFonts w:ascii="Arial" w:eastAsia="Arial" w:hAnsi="Arial" w:cs="Arial"/>
        </w:rPr>
      </w:pPr>
      <w:r w:rsidRPr="781DCC94">
        <w:rPr>
          <w:rFonts w:ascii="Arial" w:eastAsia="Arial" w:hAnsi="Arial" w:cs="Arial"/>
        </w:rPr>
        <w:t>Extension: {x}, gdzie {x} jest 3 lub 4 cyfrowym kodem komórki, która jest VII częścią kodu resortowego.  Na stronie RPWDL jest to widoczne w Rubryka 7. Kod resortowy identyfikujący komórkę organizacyjna stanowiący część VII systemu resortowych kodów identyfikacyjnych</w:t>
      </w:r>
      <w:r>
        <w:br/>
      </w:r>
      <w:r w:rsidRPr="781DCC94">
        <w:rPr>
          <w:rFonts w:ascii="Arial" w:eastAsia="Arial" w:hAnsi="Arial" w:cs="Arial"/>
        </w:rPr>
        <w:t xml:space="preserve"> W plikach XML pobranych w RPWDL ścieżka do węzła: </w:t>
      </w:r>
      <w:proofErr w:type="spellStart"/>
      <w:r w:rsidRPr="781DCC94">
        <w:rPr>
          <w:rFonts w:ascii="Arial" w:eastAsia="Arial" w:hAnsi="Arial" w:cs="Arial"/>
          <w:i/>
          <w:iCs/>
        </w:rPr>
        <w:t>ks:TrescPodmiot</w:t>
      </w:r>
      <w:proofErr w:type="spellEnd"/>
      <w:r w:rsidRPr="781DCC94">
        <w:rPr>
          <w:rFonts w:ascii="Arial" w:eastAsia="Arial" w:hAnsi="Arial" w:cs="Arial"/>
          <w:i/>
          <w:iCs/>
        </w:rPr>
        <w:t>/typ:Dzial3/</w:t>
      </w:r>
      <w:proofErr w:type="spellStart"/>
      <w:r w:rsidRPr="781DCC94">
        <w:rPr>
          <w:rFonts w:ascii="Arial" w:eastAsia="Arial" w:hAnsi="Arial" w:cs="Arial"/>
          <w:i/>
          <w:iCs/>
        </w:rPr>
        <w:t>typ:ListaKomorek</w:t>
      </w:r>
      <w:proofErr w:type="spellEnd"/>
      <w:r w:rsidRPr="781DCC94">
        <w:rPr>
          <w:rFonts w:ascii="Arial" w:eastAsia="Arial" w:hAnsi="Arial" w:cs="Arial"/>
          <w:i/>
          <w:iCs/>
        </w:rPr>
        <w:t>/</w:t>
      </w:r>
      <w:proofErr w:type="spellStart"/>
      <w:r w:rsidRPr="781DCC94">
        <w:rPr>
          <w:rFonts w:ascii="Arial" w:eastAsia="Arial" w:hAnsi="Arial" w:cs="Arial"/>
          <w:i/>
          <w:iCs/>
        </w:rPr>
        <w:t>typ:Komorka</w:t>
      </w:r>
      <w:proofErr w:type="spellEnd"/>
      <w:r w:rsidRPr="781DCC94">
        <w:rPr>
          <w:rFonts w:ascii="Arial" w:eastAsia="Arial" w:hAnsi="Arial" w:cs="Arial"/>
          <w:i/>
          <w:iCs/>
        </w:rPr>
        <w:t xml:space="preserve">/typ: </w:t>
      </w:r>
      <w:proofErr w:type="spellStart"/>
      <w:r w:rsidRPr="781DCC94">
        <w:rPr>
          <w:rFonts w:ascii="Arial" w:eastAsia="Arial" w:hAnsi="Arial" w:cs="Arial"/>
          <w:i/>
          <w:iCs/>
        </w:rPr>
        <w:t>KodIdentyfikujacyKomorke</w:t>
      </w:r>
      <w:proofErr w:type="spellEnd"/>
      <w:r w:rsidRPr="781DCC94">
        <w:rPr>
          <w:rFonts w:ascii="Arial" w:eastAsia="Arial" w:hAnsi="Arial" w:cs="Arial"/>
          <w:i/>
          <w:iCs/>
        </w:rPr>
        <w:t>, np.:</w:t>
      </w:r>
    </w:p>
    <w:p w14:paraId="71B269F3" w14:textId="360B29D2" w:rsidR="00747679" w:rsidRPr="00747679" w:rsidRDefault="00747679" w:rsidP="00747679">
      <w:pPr>
        <w:pStyle w:val="Akapitzlist"/>
        <w:spacing w:before="0" w:after="0"/>
        <w:ind w:left="2160"/>
        <w:jc w:val="left"/>
        <w:rPr>
          <w:rFonts w:ascii="Arial" w:eastAsia="Arial" w:hAnsi="Arial" w:cs="Arial"/>
        </w:rPr>
      </w:pPr>
      <w:r>
        <w:rPr>
          <w:noProof/>
          <w:lang w:eastAsia="pl-PL"/>
        </w:rPr>
        <w:drawing>
          <wp:inline distT="0" distB="0" distL="0" distR="0" wp14:anchorId="65503853" wp14:editId="518DBC97">
            <wp:extent cx="3257550" cy="1733550"/>
            <wp:effectExtent l="0" t="0" r="0" b="0"/>
            <wp:docPr id="907315375" name="Obraz 907315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23613607"/>
                    <pic:cNvPicPr/>
                  </pic:nvPicPr>
                  <pic:blipFill>
                    <a:blip r:embed="rId15">
                      <a:extLst>
                        <a:ext uri="{28A0092B-C50C-407E-A947-70E740481C1C}">
                          <a14:useLocalDpi xmlns:a14="http://schemas.microsoft.com/office/drawing/2010/main" val="0"/>
                        </a:ext>
                      </a:extLst>
                    </a:blip>
                    <a:stretch>
                      <a:fillRect/>
                    </a:stretch>
                  </pic:blipFill>
                  <pic:spPr>
                    <a:xfrm>
                      <a:off x="0" y="0"/>
                      <a:ext cx="3257550" cy="1733550"/>
                    </a:xfrm>
                    <a:prstGeom prst="rect">
                      <a:avLst/>
                    </a:prstGeom>
                  </pic:spPr>
                </pic:pic>
              </a:graphicData>
            </a:graphic>
          </wp:inline>
        </w:drawing>
      </w:r>
    </w:p>
    <w:p w14:paraId="2AD0E767" w14:textId="77777777" w:rsidR="00747679" w:rsidRDefault="00747679" w:rsidP="005F66C7">
      <w:pPr>
        <w:pStyle w:val="Akapitzlist"/>
        <w:numPr>
          <w:ilvl w:val="1"/>
          <w:numId w:val="35"/>
        </w:numPr>
        <w:rPr>
          <w:rFonts w:ascii="Arial" w:eastAsia="Arial" w:hAnsi="Arial" w:cs="Arial"/>
          <w:b/>
          <w:bCs/>
          <w:szCs w:val="22"/>
        </w:rPr>
      </w:pPr>
      <w:r w:rsidRPr="17C9F24A">
        <w:rPr>
          <w:rFonts w:eastAsia="Calibri" w:cs="Calibri"/>
          <w:szCs w:val="22"/>
        </w:rPr>
        <w:t xml:space="preserve"> </w:t>
      </w:r>
      <w:r w:rsidRPr="17C9F24A">
        <w:rPr>
          <w:rFonts w:ascii="Arial" w:hAnsi="Arial" w:cs="Arial"/>
          <w:b/>
          <w:bCs/>
        </w:rPr>
        <w:t>Praktyka</w:t>
      </w:r>
      <w:r w:rsidRPr="17C9F24A">
        <w:rPr>
          <w:rFonts w:ascii="Arial" w:eastAsia="Arial" w:hAnsi="Arial" w:cs="Arial"/>
          <w:szCs w:val="22"/>
        </w:rPr>
        <w:t xml:space="preserve"> </w:t>
      </w:r>
      <w:r w:rsidRPr="17C9F24A">
        <w:rPr>
          <w:rFonts w:ascii="Arial" w:hAnsi="Arial" w:cs="Arial"/>
          <w:b/>
          <w:bCs/>
        </w:rPr>
        <w:t>lekarska</w:t>
      </w:r>
      <w:r w:rsidRPr="17C9F24A">
        <w:rPr>
          <w:rFonts w:ascii="Arial" w:eastAsia="Arial" w:hAnsi="Arial" w:cs="Arial"/>
          <w:szCs w:val="22"/>
        </w:rPr>
        <w:t>:</w:t>
      </w:r>
    </w:p>
    <w:p w14:paraId="2B4A3768" w14:textId="77777777" w:rsidR="00747679" w:rsidRDefault="00747679" w:rsidP="005F66C7">
      <w:pPr>
        <w:pStyle w:val="Akapitzlist"/>
        <w:numPr>
          <w:ilvl w:val="2"/>
          <w:numId w:val="35"/>
        </w:numPr>
        <w:spacing w:before="0" w:after="0"/>
        <w:jc w:val="left"/>
        <w:rPr>
          <w:rFonts w:ascii="Arial" w:eastAsia="Arial" w:hAnsi="Arial" w:cs="Arial"/>
          <w:szCs w:val="22"/>
        </w:rPr>
      </w:pPr>
      <w:r w:rsidRPr="17C9F24A">
        <w:rPr>
          <w:rFonts w:ascii="Arial" w:eastAsia="Arial" w:hAnsi="Arial" w:cs="Arial"/>
          <w:szCs w:val="22"/>
        </w:rPr>
        <w:t>Root: 2.16.840.1.113883.3.4424.2.4.{x}.1, gdzie {x} jest kodem izby, w której zarejestrowana jest praktyka lekarska</w:t>
      </w:r>
    </w:p>
    <w:p w14:paraId="7A77AE19" w14:textId="0D86E927" w:rsidR="00747679" w:rsidRDefault="00747679" w:rsidP="005F66C7">
      <w:pPr>
        <w:pStyle w:val="Akapitzlist"/>
        <w:numPr>
          <w:ilvl w:val="2"/>
          <w:numId w:val="35"/>
        </w:numPr>
        <w:spacing w:before="0" w:after="0"/>
        <w:jc w:val="left"/>
        <w:rPr>
          <w:rFonts w:ascii="Arial" w:eastAsia="Arial" w:hAnsi="Arial" w:cs="Arial"/>
          <w:szCs w:val="22"/>
        </w:rPr>
      </w:pPr>
      <w:r w:rsidRPr="17C9F24A">
        <w:rPr>
          <w:rFonts w:ascii="Arial" w:eastAsia="Arial" w:hAnsi="Arial" w:cs="Arial"/>
          <w:szCs w:val="22"/>
        </w:rPr>
        <w:t xml:space="preserve">Extension: {y}, gdzie {y} jest 3 cyfrowy kod identyfikujący miejsce świadczenia znajdujący się w węźle </w:t>
      </w:r>
      <w:proofErr w:type="spellStart"/>
      <w:r w:rsidRPr="17C9F24A">
        <w:rPr>
          <w:rFonts w:ascii="Arial" w:eastAsia="Arial" w:hAnsi="Arial" w:cs="Arial"/>
          <w:szCs w:val="22"/>
        </w:rPr>
        <w:t>KodIdentyfikujacyMiejsceSwiadczenPraktyki</w:t>
      </w:r>
      <w:proofErr w:type="spellEnd"/>
      <w:r w:rsidRPr="17C9F24A">
        <w:rPr>
          <w:rFonts w:ascii="Arial" w:eastAsia="Arial" w:hAnsi="Arial" w:cs="Arial"/>
          <w:szCs w:val="22"/>
        </w:rPr>
        <w:t xml:space="preserve"> </w:t>
      </w:r>
      <w:proofErr w:type="spellStart"/>
      <w:r w:rsidRPr="17C9F24A">
        <w:rPr>
          <w:rFonts w:ascii="Arial" w:eastAsia="Arial" w:hAnsi="Arial" w:cs="Arial"/>
          <w:szCs w:val="22"/>
        </w:rPr>
        <w:t>XMLa</w:t>
      </w:r>
      <w:proofErr w:type="spellEnd"/>
      <w:r w:rsidRPr="17C9F24A">
        <w:rPr>
          <w:rFonts w:ascii="Arial" w:eastAsia="Arial" w:hAnsi="Arial" w:cs="Arial"/>
          <w:szCs w:val="22"/>
        </w:rPr>
        <w:t xml:space="preserve"> praktyki, np.:</w:t>
      </w:r>
    </w:p>
    <w:p w14:paraId="5EE43CF0" w14:textId="7502B0F4" w:rsidR="00747679" w:rsidRPr="00747679" w:rsidRDefault="00747679" w:rsidP="00747679">
      <w:pPr>
        <w:pStyle w:val="Akapitzlist"/>
        <w:spacing w:before="0" w:after="0"/>
        <w:ind w:left="2160"/>
        <w:jc w:val="left"/>
        <w:rPr>
          <w:rFonts w:ascii="Arial" w:eastAsia="Arial" w:hAnsi="Arial" w:cs="Arial"/>
          <w:szCs w:val="22"/>
        </w:rPr>
      </w:pPr>
      <w:r>
        <w:rPr>
          <w:noProof/>
          <w:lang w:eastAsia="pl-PL"/>
        </w:rPr>
        <w:drawing>
          <wp:inline distT="0" distB="0" distL="0" distR="0" wp14:anchorId="034B84D1" wp14:editId="0333094A">
            <wp:extent cx="3362325" cy="1733550"/>
            <wp:effectExtent l="0" t="0" r="0" b="0"/>
            <wp:docPr id="122613073" name="Obraz 122613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03429320"/>
                    <pic:cNvPicPr/>
                  </pic:nvPicPr>
                  <pic:blipFill>
                    <a:blip r:embed="rId16">
                      <a:extLst>
                        <a:ext uri="{28A0092B-C50C-407E-A947-70E740481C1C}">
                          <a14:useLocalDpi xmlns:a14="http://schemas.microsoft.com/office/drawing/2010/main" val="0"/>
                        </a:ext>
                      </a:extLst>
                    </a:blip>
                    <a:stretch>
                      <a:fillRect/>
                    </a:stretch>
                  </pic:blipFill>
                  <pic:spPr>
                    <a:xfrm>
                      <a:off x="0" y="0"/>
                      <a:ext cx="3362325" cy="1733550"/>
                    </a:xfrm>
                    <a:prstGeom prst="rect">
                      <a:avLst/>
                    </a:prstGeom>
                  </pic:spPr>
                </pic:pic>
              </a:graphicData>
            </a:graphic>
          </wp:inline>
        </w:drawing>
      </w:r>
    </w:p>
    <w:p w14:paraId="5C5EF967" w14:textId="77777777" w:rsidR="00747679" w:rsidRDefault="00747679" w:rsidP="005F66C7">
      <w:pPr>
        <w:pStyle w:val="Akapitzlist"/>
        <w:numPr>
          <w:ilvl w:val="1"/>
          <w:numId w:val="35"/>
        </w:numPr>
        <w:spacing w:before="0" w:after="0"/>
        <w:jc w:val="left"/>
        <w:rPr>
          <w:rFonts w:ascii="Arial" w:eastAsia="Arial" w:hAnsi="Arial" w:cs="Arial"/>
          <w:b/>
          <w:bCs/>
          <w:szCs w:val="22"/>
        </w:rPr>
      </w:pPr>
      <w:r w:rsidRPr="17C9F24A">
        <w:rPr>
          <w:rFonts w:ascii="Arial" w:hAnsi="Arial" w:cs="Arial"/>
          <w:b/>
          <w:bCs/>
        </w:rPr>
        <w:t>Praktyka pielęgniarska</w:t>
      </w:r>
    </w:p>
    <w:p w14:paraId="4292DC3A" w14:textId="77777777" w:rsidR="00747679" w:rsidRDefault="00747679" w:rsidP="005F66C7">
      <w:pPr>
        <w:pStyle w:val="Akapitzlist"/>
        <w:numPr>
          <w:ilvl w:val="2"/>
          <w:numId w:val="35"/>
        </w:numPr>
        <w:spacing w:before="0" w:after="0"/>
        <w:jc w:val="left"/>
        <w:rPr>
          <w:rFonts w:ascii="Arial" w:eastAsia="Arial" w:hAnsi="Arial" w:cs="Arial"/>
          <w:szCs w:val="22"/>
        </w:rPr>
      </w:pPr>
      <w:r w:rsidRPr="17C9F24A">
        <w:rPr>
          <w:rFonts w:ascii="Arial" w:eastAsia="Arial" w:hAnsi="Arial" w:cs="Arial"/>
          <w:szCs w:val="22"/>
        </w:rPr>
        <w:t>Root: 2.16.840.1.113883.3.4424.2.5.{x}.1, gdzie {x} jest kodem izby, w której zarejestrowana jest praktyka lekarska</w:t>
      </w:r>
    </w:p>
    <w:p w14:paraId="7CC61CF5" w14:textId="510B612E" w:rsidR="00795DC2" w:rsidRPr="00795DC2" w:rsidRDefault="00747679" w:rsidP="005F66C7">
      <w:pPr>
        <w:pStyle w:val="Akapitzlist"/>
        <w:numPr>
          <w:ilvl w:val="2"/>
          <w:numId w:val="35"/>
        </w:numPr>
        <w:spacing w:before="0" w:after="0"/>
        <w:jc w:val="left"/>
        <w:rPr>
          <w:rFonts w:ascii="Arial" w:eastAsia="Arial" w:hAnsi="Arial" w:cs="Arial"/>
        </w:rPr>
      </w:pPr>
      <w:r w:rsidRPr="482CB7B7">
        <w:rPr>
          <w:rFonts w:ascii="Arial" w:eastAsia="Arial" w:hAnsi="Arial" w:cs="Arial"/>
        </w:rPr>
        <w:t xml:space="preserve">Extension: {y}, gdzie {y} jest 3 cyfrowy kod identyfikujący miejsce świadczenia znajdujący się w węźle </w:t>
      </w:r>
      <w:proofErr w:type="spellStart"/>
      <w:r w:rsidRPr="482CB7B7">
        <w:rPr>
          <w:rFonts w:ascii="Arial" w:eastAsia="Arial" w:hAnsi="Arial" w:cs="Arial"/>
        </w:rPr>
        <w:t>KodIdentyfikujacyMiejsceSwiadczenPraktyki</w:t>
      </w:r>
      <w:proofErr w:type="spellEnd"/>
      <w:r w:rsidRPr="482CB7B7">
        <w:rPr>
          <w:rFonts w:ascii="Arial" w:eastAsia="Arial" w:hAnsi="Arial" w:cs="Arial"/>
        </w:rPr>
        <w:t xml:space="preserve"> </w:t>
      </w:r>
      <w:proofErr w:type="spellStart"/>
      <w:r w:rsidRPr="482CB7B7">
        <w:rPr>
          <w:rFonts w:ascii="Arial" w:eastAsia="Arial" w:hAnsi="Arial" w:cs="Arial"/>
        </w:rPr>
        <w:t>XMLa</w:t>
      </w:r>
      <w:proofErr w:type="spellEnd"/>
      <w:r w:rsidRPr="482CB7B7">
        <w:rPr>
          <w:rFonts w:ascii="Arial" w:eastAsia="Arial" w:hAnsi="Arial" w:cs="Arial"/>
        </w:rPr>
        <w:t xml:space="preserve"> praktyki,</w:t>
      </w:r>
      <w:r w:rsidR="4D189946" w:rsidRPr="0FC72432">
        <w:rPr>
          <w:rFonts w:ascii="Arial" w:eastAsia="Arial" w:hAnsi="Arial" w:cs="Arial"/>
        </w:rPr>
        <w:t xml:space="preserve"> np.:</w:t>
      </w:r>
    </w:p>
    <w:p w14:paraId="5C3414DC" w14:textId="5DC3AD52" w:rsidR="00BD7650" w:rsidRDefault="4D189946" w:rsidP="00CC62CD">
      <w:pPr>
        <w:spacing w:before="0" w:after="0"/>
        <w:ind w:left="1440"/>
        <w:jc w:val="left"/>
      </w:pPr>
      <w:r>
        <w:t xml:space="preserve">            </w:t>
      </w:r>
      <w:r w:rsidR="00BD7650" w:rsidRPr="00BD7650">
        <w:rPr>
          <w:noProof/>
        </w:rPr>
        <w:drawing>
          <wp:inline distT="0" distB="0" distL="0" distR="0" wp14:anchorId="13748646" wp14:editId="1F64CC2D">
            <wp:extent cx="2949934" cy="1622462"/>
            <wp:effectExtent l="0" t="0" r="317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959388" cy="1627662"/>
                    </a:xfrm>
                    <a:prstGeom prst="rect">
                      <a:avLst/>
                    </a:prstGeom>
                  </pic:spPr>
                </pic:pic>
              </a:graphicData>
            </a:graphic>
          </wp:inline>
        </w:drawing>
      </w:r>
    </w:p>
    <w:p w14:paraId="5751D3FF" w14:textId="77777777" w:rsidR="00747679" w:rsidRDefault="00747679" w:rsidP="005F66C7">
      <w:pPr>
        <w:pStyle w:val="Akapitzlist"/>
        <w:numPr>
          <w:ilvl w:val="1"/>
          <w:numId w:val="35"/>
        </w:numPr>
        <w:spacing w:before="0" w:after="0"/>
        <w:jc w:val="left"/>
        <w:rPr>
          <w:rFonts w:ascii="Arial" w:eastAsia="Arial" w:hAnsi="Arial" w:cs="Arial"/>
          <w:b/>
          <w:bCs/>
        </w:rPr>
      </w:pPr>
      <w:r w:rsidRPr="4780645E">
        <w:rPr>
          <w:rFonts w:ascii="Arial" w:hAnsi="Arial" w:cs="Arial"/>
          <w:b/>
          <w:bCs/>
        </w:rPr>
        <w:t>Praktyka fizjoterapeuty</w:t>
      </w:r>
    </w:p>
    <w:p w14:paraId="793EB42D" w14:textId="7EF2BC2E" w:rsidR="00747679" w:rsidRDefault="00747679" w:rsidP="005F66C7">
      <w:pPr>
        <w:pStyle w:val="Akapitzlist"/>
        <w:numPr>
          <w:ilvl w:val="2"/>
          <w:numId w:val="35"/>
        </w:numPr>
        <w:spacing w:before="0" w:after="0"/>
        <w:jc w:val="left"/>
        <w:rPr>
          <w:rFonts w:ascii="Arial" w:eastAsia="Arial" w:hAnsi="Arial" w:cs="Arial"/>
          <w:szCs w:val="22"/>
        </w:rPr>
      </w:pPr>
      <w:r w:rsidRPr="759FAB77">
        <w:rPr>
          <w:rFonts w:ascii="Arial" w:eastAsia="Arial" w:hAnsi="Arial" w:cs="Arial"/>
        </w:rPr>
        <w:t>Root: 2.16.840.1.113883.3.4424.2.9.1</w:t>
      </w:r>
      <w:r w:rsidR="002B61E7">
        <w:rPr>
          <w:rFonts w:ascii="Arial" w:eastAsia="Arial" w:hAnsi="Arial" w:cs="Arial"/>
        </w:rPr>
        <w:t>.1</w:t>
      </w:r>
    </w:p>
    <w:p w14:paraId="27737AA0" w14:textId="2C96D99B" w:rsidR="00747679" w:rsidRPr="00747679" w:rsidRDefault="50DAE83B" w:rsidP="005F66C7">
      <w:pPr>
        <w:pStyle w:val="Akapitzlist"/>
        <w:numPr>
          <w:ilvl w:val="2"/>
          <w:numId w:val="35"/>
        </w:numPr>
        <w:spacing w:before="0" w:after="0"/>
        <w:jc w:val="left"/>
        <w:rPr>
          <w:szCs w:val="22"/>
        </w:rPr>
      </w:pPr>
      <w:r w:rsidRPr="173BA26F">
        <w:rPr>
          <w:rFonts w:ascii="Arial" w:eastAsia="Arial" w:hAnsi="Arial" w:cs="Arial"/>
        </w:rPr>
        <w:t>Extension: {y}, gdzie {y} jest 3 cyfrowy kod identyfikujący miejsce świadczenia znajdujący się w węźle np.:</w:t>
      </w:r>
    </w:p>
    <w:p w14:paraId="5A081AE8" w14:textId="3670CFBD" w:rsidR="00747679" w:rsidRPr="00747679" w:rsidRDefault="2FD64425" w:rsidP="00747679">
      <w:pPr>
        <w:pStyle w:val="Akapitzlist"/>
        <w:spacing w:before="0" w:after="0"/>
        <w:ind w:left="2160"/>
        <w:jc w:val="left"/>
      </w:pPr>
      <w:r>
        <w:rPr>
          <w:noProof/>
        </w:rPr>
        <w:drawing>
          <wp:inline distT="0" distB="0" distL="0" distR="0" wp14:anchorId="539BEBC1" wp14:editId="0A216B88">
            <wp:extent cx="3276600" cy="1752600"/>
            <wp:effectExtent l="0" t="0" r="0" b="0"/>
            <wp:docPr id="1712253234" name="Obraz 1712253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12253234"/>
                    <pic:cNvPicPr/>
                  </pic:nvPicPr>
                  <pic:blipFill>
                    <a:blip r:embed="rId18">
                      <a:extLst>
                        <a:ext uri="{28A0092B-C50C-407E-A947-70E740481C1C}">
                          <a14:useLocalDpi xmlns:a14="http://schemas.microsoft.com/office/drawing/2010/main" val="0"/>
                        </a:ext>
                      </a:extLst>
                    </a:blip>
                    <a:stretch>
                      <a:fillRect/>
                    </a:stretch>
                  </pic:blipFill>
                  <pic:spPr>
                    <a:xfrm>
                      <a:off x="0" y="0"/>
                      <a:ext cx="3276600" cy="1752600"/>
                    </a:xfrm>
                    <a:prstGeom prst="rect">
                      <a:avLst/>
                    </a:prstGeom>
                  </pic:spPr>
                </pic:pic>
              </a:graphicData>
            </a:graphic>
          </wp:inline>
        </w:drawing>
      </w:r>
    </w:p>
    <w:p w14:paraId="29C87F44" w14:textId="77777777" w:rsidR="00747679" w:rsidRDefault="00747679" w:rsidP="00416830">
      <w:pPr>
        <w:spacing w:line="288" w:lineRule="auto"/>
        <w:jc w:val="left"/>
        <w:rPr>
          <w:sz w:val="20"/>
          <w:szCs w:val="20"/>
        </w:rPr>
      </w:pPr>
      <w:r w:rsidRPr="00747679">
        <w:rPr>
          <w:rFonts w:eastAsia="Arial"/>
          <w:szCs w:val="22"/>
        </w:rPr>
        <w:t>Dla praktyk zawodowych w pliku XML jest nadany unikalny kod adresu, którym należy się posługiwać w ramach praktyk. Znajduję się on w węźle: &lt;</w:t>
      </w:r>
      <w:proofErr w:type="spellStart"/>
      <w:r w:rsidRPr="00747679">
        <w:rPr>
          <w:rFonts w:eastAsia="Arial"/>
          <w:szCs w:val="22"/>
        </w:rPr>
        <w:t>typ:KodIdentyfikujacyMiejsceSwiadczenPraktyki</w:t>
      </w:r>
      <w:proofErr w:type="spellEnd"/>
      <w:r w:rsidRPr="00747679">
        <w:rPr>
          <w:rFonts w:eastAsia="Arial"/>
          <w:szCs w:val="22"/>
        </w:rPr>
        <w:t xml:space="preserve">&gt;, przy czym pod </w:t>
      </w:r>
      <w:proofErr w:type="spellStart"/>
      <w:r w:rsidRPr="00747679">
        <w:rPr>
          <w:rFonts w:eastAsia="Arial"/>
          <w:szCs w:val="22"/>
        </w:rPr>
        <w:t>AdresPratykiPodstawowy</w:t>
      </w:r>
      <w:proofErr w:type="spellEnd"/>
      <w:r w:rsidRPr="00747679">
        <w:rPr>
          <w:rFonts w:eastAsia="Arial"/>
          <w:szCs w:val="22"/>
        </w:rPr>
        <w:t xml:space="preserve">  podpięte są max. 3 adresy, których należy używać w zależności od kodu rodzaju praktyki. Kod rodzaju znajduje się w węźle &lt;</w:t>
      </w:r>
      <w:proofErr w:type="spellStart"/>
      <w:r w:rsidRPr="00747679">
        <w:rPr>
          <w:rFonts w:eastAsia="Arial"/>
          <w:szCs w:val="22"/>
        </w:rPr>
        <w:t>typ:KodRodzajuPraktyki</w:t>
      </w:r>
      <w:proofErr w:type="spellEnd"/>
      <w:r w:rsidRPr="00747679">
        <w:rPr>
          <w:rFonts w:eastAsia="Arial"/>
          <w:szCs w:val="22"/>
        </w:rPr>
        <w:t>&gt; a dokładniej &lt;</w:t>
      </w:r>
      <w:proofErr w:type="spellStart"/>
      <w:r w:rsidRPr="00747679">
        <w:rPr>
          <w:rFonts w:eastAsia="Arial"/>
          <w:szCs w:val="22"/>
        </w:rPr>
        <w:t>typ:KodResort</w:t>
      </w:r>
      <w:proofErr w:type="spellEnd"/>
      <w:r w:rsidRPr="00747679">
        <w:rPr>
          <w:rFonts w:eastAsia="Arial"/>
          <w:szCs w:val="22"/>
        </w:rPr>
        <w:t>&gt;. Pełna ścieżka: ks:wpis/kp:dokumnet/kp:TrescDokumentu/kp:TrescPraktyka/typ:DanePraktykiIndywidualnej/typ:ListaAdresowUdzielaniaSwiadczen/typ:AdresPraktykiRozszezony/typ:AdresPraktykiPodstawowy/typ:KodRodzajuPraktyki/typ:Kod/typ:KodResort.</w:t>
      </w:r>
      <w:r w:rsidRPr="17C9F24A">
        <w:rPr>
          <w:sz w:val="20"/>
          <w:szCs w:val="20"/>
        </w:rPr>
        <w:t xml:space="preserve"> </w:t>
      </w:r>
      <w:r>
        <w:br/>
      </w:r>
    </w:p>
    <w:p w14:paraId="143417E1" w14:textId="0BC71EAC" w:rsidR="00747679" w:rsidRPr="00747679" w:rsidRDefault="00747679" w:rsidP="00416830">
      <w:pPr>
        <w:spacing w:line="288" w:lineRule="auto"/>
        <w:jc w:val="left"/>
        <w:rPr>
          <w:rFonts w:eastAsia="Arial"/>
          <w:szCs w:val="22"/>
        </w:rPr>
      </w:pPr>
      <w:r w:rsidRPr="00747679">
        <w:rPr>
          <w:rFonts w:eastAsia="Arial"/>
          <w:szCs w:val="22"/>
        </w:rPr>
        <w:t>Zależność kodu resortu od wymagania stosowania konkretnego kodu:</w:t>
      </w:r>
    </w:p>
    <w:p w14:paraId="2D84DEB8" w14:textId="77777777" w:rsidR="00747679" w:rsidRPr="00747679" w:rsidRDefault="00747679" w:rsidP="005F66C7">
      <w:pPr>
        <w:pStyle w:val="Akapitzlist"/>
        <w:numPr>
          <w:ilvl w:val="0"/>
          <w:numId w:val="36"/>
        </w:numPr>
        <w:spacing w:line="288" w:lineRule="auto"/>
        <w:rPr>
          <w:rFonts w:ascii="Arial" w:hAnsi="Arial" w:cs="Arial"/>
        </w:rPr>
      </w:pPr>
      <w:r w:rsidRPr="00747679">
        <w:rPr>
          <w:rFonts w:ascii="Arial" w:hAnsi="Arial" w:cs="Arial"/>
        </w:rPr>
        <w:t>93 (indywidualna praktyka lekarska wyłącznie w przedsiębiorstwie podmiotu leczniczego) – należy używać adresu SWI; (&lt;</w:t>
      </w:r>
      <w:proofErr w:type="spellStart"/>
      <w:r w:rsidRPr="00747679">
        <w:rPr>
          <w:rFonts w:ascii="Arial" w:hAnsi="Arial" w:cs="Arial"/>
        </w:rPr>
        <w:t>typ:RodzajAdresu</w:t>
      </w:r>
      <w:proofErr w:type="spellEnd"/>
      <w:r w:rsidRPr="00747679">
        <w:rPr>
          <w:rFonts w:ascii="Arial" w:hAnsi="Arial" w:cs="Arial"/>
        </w:rPr>
        <w:t>&gt;SWI&lt;/</w:t>
      </w:r>
      <w:proofErr w:type="spellStart"/>
      <w:r w:rsidRPr="00747679">
        <w:rPr>
          <w:rFonts w:ascii="Arial" w:hAnsi="Arial" w:cs="Arial"/>
        </w:rPr>
        <w:t>typ:RodzajAdresu</w:t>
      </w:r>
      <w:proofErr w:type="spellEnd"/>
      <w:r w:rsidRPr="00747679">
        <w:rPr>
          <w:rFonts w:ascii="Arial" w:hAnsi="Arial" w:cs="Arial"/>
        </w:rPr>
        <w:t>&gt;) ze wskazaniem z jakiego podmiotu został wystawiony dokument. Można także podać adres podmiotu, w ramach którego został wystawiony dokument;</w:t>
      </w:r>
    </w:p>
    <w:p w14:paraId="5D60F35C" w14:textId="77777777" w:rsidR="00747679" w:rsidRPr="00747679" w:rsidRDefault="00747679" w:rsidP="005F66C7">
      <w:pPr>
        <w:pStyle w:val="Akapitzlist"/>
        <w:numPr>
          <w:ilvl w:val="0"/>
          <w:numId w:val="36"/>
        </w:numPr>
        <w:spacing w:line="288" w:lineRule="auto"/>
        <w:rPr>
          <w:rFonts w:ascii="Arial" w:hAnsi="Arial" w:cs="Arial"/>
        </w:rPr>
      </w:pPr>
      <w:r w:rsidRPr="00747679">
        <w:rPr>
          <w:rFonts w:ascii="Arial" w:hAnsi="Arial" w:cs="Arial"/>
        </w:rPr>
        <w:t>94 (indywidualna specjalistyczna praktyka lekarska wyłącznie w przedsiębiorstwie podmiotu leczniczego w dziedzinie) - należy używać adresu SWI (&lt;</w:t>
      </w:r>
      <w:proofErr w:type="spellStart"/>
      <w:r w:rsidRPr="00747679">
        <w:rPr>
          <w:rFonts w:ascii="Arial" w:hAnsi="Arial" w:cs="Arial"/>
        </w:rPr>
        <w:t>typ:RodzajAdresu</w:t>
      </w:r>
      <w:proofErr w:type="spellEnd"/>
      <w:r w:rsidRPr="00747679">
        <w:rPr>
          <w:rFonts w:ascii="Arial" w:hAnsi="Arial" w:cs="Arial"/>
        </w:rPr>
        <w:t>&gt;SWI&lt;/</w:t>
      </w:r>
      <w:proofErr w:type="spellStart"/>
      <w:r w:rsidRPr="00747679">
        <w:rPr>
          <w:rFonts w:ascii="Arial" w:hAnsi="Arial" w:cs="Arial"/>
        </w:rPr>
        <w:t>typ:RodzajAdresu</w:t>
      </w:r>
      <w:proofErr w:type="spellEnd"/>
      <w:r w:rsidRPr="00747679">
        <w:rPr>
          <w:rFonts w:ascii="Arial" w:hAnsi="Arial" w:cs="Arial"/>
        </w:rPr>
        <w:t>&gt;) ze wskazaniem z jakiego podmiotu został wystawiony dokument. Można także podać adres podmiotu, w ramach którego został wystawiony dokument;</w:t>
      </w:r>
    </w:p>
    <w:p w14:paraId="6B650B4D" w14:textId="77777777" w:rsidR="00747679" w:rsidRPr="00747679" w:rsidRDefault="00747679" w:rsidP="005F66C7">
      <w:pPr>
        <w:pStyle w:val="Akapitzlist"/>
        <w:numPr>
          <w:ilvl w:val="0"/>
          <w:numId w:val="36"/>
        </w:numPr>
        <w:spacing w:line="288" w:lineRule="auto"/>
        <w:rPr>
          <w:rFonts w:ascii="Arial" w:hAnsi="Arial" w:cs="Arial"/>
        </w:rPr>
      </w:pPr>
      <w:r w:rsidRPr="00747679">
        <w:rPr>
          <w:rFonts w:ascii="Arial" w:hAnsi="Arial" w:cs="Arial"/>
        </w:rPr>
        <w:t>95 (indywidualna praktyka lekarska wyłącznie w miejscu wezwania) – należy używać adresu WEZ (węzeł &lt;</w:t>
      </w:r>
      <w:proofErr w:type="spellStart"/>
      <w:r w:rsidRPr="00747679">
        <w:rPr>
          <w:rFonts w:ascii="Arial" w:hAnsi="Arial" w:cs="Arial"/>
        </w:rPr>
        <w:t>typ:RodzajAdresu</w:t>
      </w:r>
      <w:proofErr w:type="spellEnd"/>
      <w:r w:rsidRPr="00747679">
        <w:rPr>
          <w:rFonts w:ascii="Arial" w:hAnsi="Arial" w:cs="Arial"/>
        </w:rPr>
        <w:t>&gt;WEZ&lt;/</w:t>
      </w:r>
      <w:proofErr w:type="spellStart"/>
      <w:r w:rsidRPr="00747679">
        <w:rPr>
          <w:rFonts w:ascii="Arial" w:hAnsi="Arial" w:cs="Arial"/>
        </w:rPr>
        <w:t>typ:RodzajAdresu</w:t>
      </w:r>
      <w:proofErr w:type="spellEnd"/>
      <w:r w:rsidRPr="00747679">
        <w:rPr>
          <w:rFonts w:ascii="Arial" w:hAnsi="Arial" w:cs="Arial"/>
        </w:rPr>
        <w:t>&gt;);</w:t>
      </w:r>
    </w:p>
    <w:p w14:paraId="1E6F84FB" w14:textId="77777777" w:rsidR="00747679" w:rsidRPr="00747679" w:rsidRDefault="00747679" w:rsidP="005F66C7">
      <w:pPr>
        <w:pStyle w:val="Akapitzlist"/>
        <w:numPr>
          <w:ilvl w:val="0"/>
          <w:numId w:val="36"/>
        </w:numPr>
        <w:spacing w:line="288" w:lineRule="auto"/>
        <w:rPr>
          <w:rFonts w:ascii="Arial" w:hAnsi="Arial" w:cs="Arial"/>
        </w:rPr>
      </w:pPr>
      <w:r w:rsidRPr="00747679">
        <w:rPr>
          <w:rFonts w:ascii="Arial" w:hAnsi="Arial" w:cs="Arial"/>
        </w:rPr>
        <w:t>96 (indywidualna specjalistyczna praktyka lekarska wyłącznie w miejscu wezwania w dziedzinie) - należy używać adresu WEZ (węzeł &lt;</w:t>
      </w:r>
      <w:proofErr w:type="spellStart"/>
      <w:r w:rsidRPr="00747679">
        <w:rPr>
          <w:rFonts w:ascii="Arial" w:hAnsi="Arial" w:cs="Arial"/>
        </w:rPr>
        <w:t>typ:RodzajAdresu</w:t>
      </w:r>
      <w:proofErr w:type="spellEnd"/>
      <w:r w:rsidRPr="00747679">
        <w:rPr>
          <w:rFonts w:ascii="Arial" w:hAnsi="Arial" w:cs="Arial"/>
        </w:rPr>
        <w:t>&gt;WEZ&lt;/</w:t>
      </w:r>
      <w:proofErr w:type="spellStart"/>
      <w:r w:rsidRPr="00747679">
        <w:rPr>
          <w:rFonts w:ascii="Arial" w:hAnsi="Arial" w:cs="Arial"/>
        </w:rPr>
        <w:t>typ:RodzajAdresu</w:t>
      </w:r>
      <w:proofErr w:type="spellEnd"/>
      <w:r w:rsidRPr="00747679">
        <w:rPr>
          <w:rFonts w:ascii="Arial" w:hAnsi="Arial" w:cs="Arial"/>
        </w:rPr>
        <w:t>&gt;);</w:t>
      </w:r>
    </w:p>
    <w:p w14:paraId="374D5C56" w14:textId="77777777" w:rsidR="00747679" w:rsidRPr="00747679" w:rsidRDefault="00747679" w:rsidP="005F66C7">
      <w:pPr>
        <w:pStyle w:val="Akapitzlist"/>
        <w:numPr>
          <w:ilvl w:val="0"/>
          <w:numId w:val="36"/>
        </w:numPr>
        <w:spacing w:line="288" w:lineRule="auto"/>
        <w:rPr>
          <w:rFonts w:ascii="Arial" w:hAnsi="Arial" w:cs="Arial"/>
        </w:rPr>
      </w:pPr>
      <w:r w:rsidRPr="00747679">
        <w:rPr>
          <w:rFonts w:ascii="Arial" w:hAnsi="Arial" w:cs="Arial"/>
        </w:rPr>
        <w:t>97 (grupowa praktyka lekarzy/lekarzy dentystów) – kod występuje jedynie jako informacja, że dana praktyka jest grupowa. Węzeł kody przyjmie wartość odpowiednia do indywidulanej praktyki, więc nie będzie sytuacji gdzie w węźle kodu pojawi się 97</w:t>
      </w:r>
    </w:p>
    <w:p w14:paraId="2DDC3033" w14:textId="77777777" w:rsidR="00747679" w:rsidRPr="00747679" w:rsidRDefault="00747679" w:rsidP="005F66C7">
      <w:pPr>
        <w:pStyle w:val="Akapitzlist"/>
        <w:numPr>
          <w:ilvl w:val="0"/>
          <w:numId w:val="36"/>
        </w:numPr>
        <w:spacing w:line="288" w:lineRule="auto"/>
        <w:rPr>
          <w:rFonts w:ascii="Arial" w:hAnsi="Arial" w:cs="Arial"/>
        </w:rPr>
      </w:pPr>
      <w:r w:rsidRPr="00747679">
        <w:rPr>
          <w:rFonts w:ascii="Arial" w:hAnsi="Arial" w:cs="Arial"/>
        </w:rPr>
        <w:t>98 (indywidualna praktyka lekarska) – należy używać adresu SWI (&lt;</w:t>
      </w:r>
      <w:proofErr w:type="spellStart"/>
      <w:r w:rsidRPr="00747679">
        <w:rPr>
          <w:rFonts w:ascii="Arial" w:hAnsi="Arial" w:cs="Arial"/>
        </w:rPr>
        <w:t>typ:RodzajAdresu</w:t>
      </w:r>
      <w:proofErr w:type="spellEnd"/>
      <w:r w:rsidRPr="00747679">
        <w:rPr>
          <w:rFonts w:ascii="Arial" w:hAnsi="Arial" w:cs="Arial"/>
        </w:rPr>
        <w:t>&gt;SWI&lt;/</w:t>
      </w:r>
      <w:proofErr w:type="spellStart"/>
      <w:r w:rsidRPr="00747679">
        <w:rPr>
          <w:rFonts w:ascii="Arial" w:hAnsi="Arial" w:cs="Arial"/>
        </w:rPr>
        <w:t>typ:RodzajAdresu</w:t>
      </w:r>
      <w:proofErr w:type="spellEnd"/>
      <w:r w:rsidRPr="00747679">
        <w:rPr>
          <w:rFonts w:ascii="Arial" w:hAnsi="Arial" w:cs="Arial"/>
        </w:rPr>
        <w:t>&gt;)</w:t>
      </w:r>
    </w:p>
    <w:p w14:paraId="013991BB" w14:textId="7331F003" w:rsidR="0B1B7686" w:rsidRDefault="00747679" w:rsidP="005F66C7">
      <w:pPr>
        <w:pStyle w:val="Akapitzlist"/>
        <w:numPr>
          <w:ilvl w:val="0"/>
          <w:numId w:val="36"/>
        </w:numPr>
        <w:spacing w:line="288" w:lineRule="auto"/>
        <w:rPr>
          <w:rFonts w:ascii="Arial" w:eastAsia="Arial" w:hAnsi="Arial" w:cs="Arial"/>
          <w:sz w:val="20"/>
          <w:szCs w:val="20"/>
        </w:rPr>
      </w:pPr>
      <w:r w:rsidRPr="00747679">
        <w:rPr>
          <w:rFonts w:ascii="Arial" w:hAnsi="Arial" w:cs="Arial"/>
        </w:rPr>
        <w:t>99 (indywidualna specjalistyczna praktyka lekarska w dziedzinie) - należy używać adresu SWI (&lt;</w:t>
      </w:r>
      <w:proofErr w:type="spellStart"/>
      <w:r w:rsidRPr="00747679">
        <w:rPr>
          <w:rFonts w:ascii="Arial" w:hAnsi="Arial" w:cs="Arial"/>
        </w:rPr>
        <w:t>typ:RodzajAdresu</w:t>
      </w:r>
      <w:proofErr w:type="spellEnd"/>
      <w:r w:rsidRPr="00747679">
        <w:rPr>
          <w:rFonts w:ascii="Arial" w:hAnsi="Arial" w:cs="Arial"/>
        </w:rPr>
        <w:t>&gt;SWI&lt;/</w:t>
      </w:r>
      <w:proofErr w:type="spellStart"/>
      <w:r w:rsidRPr="00747679">
        <w:rPr>
          <w:rFonts w:ascii="Arial" w:hAnsi="Arial" w:cs="Arial"/>
        </w:rPr>
        <w:t>typ:RodzajAdresu</w:t>
      </w:r>
      <w:proofErr w:type="spellEnd"/>
      <w:r w:rsidRPr="00747679">
        <w:rPr>
          <w:rFonts w:ascii="Arial" w:hAnsi="Arial" w:cs="Arial"/>
        </w:rPr>
        <w:t>&gt;)</w:t>
      </w:r>
      <w:r w:rsidR="6777AE05" w:rsidRPr="043B3AF1">
        <w:rPr>
          <w:rFonts w:ascii="Arial" w:eastAsia="Arial" w:hAnsi="Arial" w:cs="Arial"/>
          <w:szCs w:val="22"/>
        </w:rPr>
        <w:t xml:space="preserve"> </w:t>
      </w:r>
      <w:r w:rsidR="0B1B7686">
        <w:br/>
      </w:r>
    </w:p>
    <w:p w14:paraId="7A6C5993" w14:textId="1B303E10" w:rsidR="0B1B7686" w:rsidRDefault="6777AE05" w:rsidP="00416830">
      <w:pPr>
        <w:spacing w:line="288" w:lineRule="auto"/>
        <w:jc w:val="left"/>
        <w:rPr>
          <w:rFonts w:eastAsia="Arial"/>
          <w:szCs w:val="22"/>
        </w:rPr>
      </w:pPr>
      <w:r w:rsidRPr="043B3AF1">
        <w:rPr>
          <w:rFonts w:eastAsia="Arial"/>
          <w:szCs w:val="22"/>
        </w:rPr>
        <w:t xml:space="preserve">Dokładne wartości nazw atrybutów są zdefiniowane w XSD w typie </w:t>
      </w:r>
      <w:proofErr w:type="spellStart"/>
      <w:r w:rsidRPr="043B3AF1">
        <w:rPr>
          <w:rFonts w:eastAsia="Arial"/>
          <w:szCs w:val="22"/>
        </w:rPr>
        <w:t>NazwaAtrybutuKontekstuMT</w:t>
      </w:r>
      <w:proofErr w:type="spellEnd"/>
      <w:r w:rsidRPr="043B3AF1">
        <w:rPr>
          <w:rFonts w:eastAsia="Arial"/>
          <w:szCs w:val="22"/>
        </w:rPr>
        <w:t>.</w:t>
      </w:r>
    </w:p>
    <w:p w14:paraId="29F39989" w14:textId="0FE96916" w:rsidR="0B1B7686" w:rsidRDefault="2916FCA9" w:rsidP="00817F11">
      <w:pPr>
        <w:pStyle w:val="Nagwek2"/>
        <w:rPr>
          <w:rFonts w:eastAsia="Arial"/>
        </w:rPr>
      </w:pPr>
      <w:bookmarkStart w:id="341" w:name="_Toc116292160"/>
      <w:bookmarkStart w:id="342" w:name="_Toc118445859"/>
      <w:bookmarkStart w:id="343" w:name="_Toc1525384103"/>
      <w:bookmarkStart w:id="344" w:name="_Ref140480490"/>
      <w:bookmarkStart w:id="345" w:name="_Toc143855154"/>
      <w:bookmarkStart w:id="346" w:name="_Toc81276270"/>
      <w:bookmarkStart w:id="347" w:name="_Toc81310878"/>
      <w:bookmarkStart w:id="348" w:name="_Toc15532022"/>
      <w:bookmarkStart w:id="349" w:name="_Toc1174305607"/>
      <w:bookmarkStart w:id="350" w:name="_Toc54480891"/>
      <w:bookmarkStart w:id="351" w:name="_Toc1700985753"/>
      <w:bookmarkStart w:id="352" w:name="_Toc740373430"/>
      <w:bookmarkStart w:id="353" w:name="_Toc579108627"/>
      <w:bookmarkStart w:id="354" w:name="_Toc1308603393"/>
      <w:bookmarkStart w:id="355" w:name="_Toc1941690678"/>
      <w:r w:rsidRPr="27115D33">
        <w:rPr>
          <w:rFonts w:eastAsia="Arial"/>
        </w:rPr>
        <w:t xml:space="preserve">Role </w:t>
      </w:r>
      <w:r>
        <w:t>podmiotów</w:t>
      </w:r>
      <w:r w:rsidRPr="27115D33">
        <w:rPr>
          <w:rFonts w:eastAsia="Arial"/>
        </w:rPr>
        <w:t>, role biznesowe</w:t>
      </w:r>
      <w:bookmarkEnd w:id="341"/>
      <w:bookmarkEnd w:id="342"/>
      <w:bookmarkEnd w:id="343"/>
      <w:bookmarkEnd w:id="344"/>
      <w:bookmarkEnd w:id="345"/>
      <w:r w:rsidRPr="27115D33">
        <w:rPr>
          <w:rFonts w:eastAsia="Arial"/>
        </w:rPr>
        <w:t xml:space="preserve"> </w:t>
      </w:r>
      <w:bookmarkEnd w:id="346"/>
      <w:bookmarkEnd w:id="347"/>
      <w:r w:rsidRPr="27115D33">
        <w:rPr>
          <w:rFonts w:eastAsia="Arial"/>
        </w:rPr>
        <w:t xml:space="preserve"> </w:t>
      </w:r>
      <w:bookmarkEnd w:id="348"/>
      <w:bookmarkEnd w:id="349"/>
      <w:bookmarkEnd w:id="350"/>
      <w:bookmarkEnd w:id="351"/>
      <w:bookmarkEnd w:id="352"/>
      <w:bookmarkEnd w:id="353"/>
      <w:bookmarkEnd w:id="354"/>
      <w:bookmarkEnd w:id="355"/>
    </w:p>
    <w:p w14:paraId="51F67567" w14:textId="1C57CF71" w:rsidR="0B1B7686" w:rsidRDefault="6777AE05" w:rsidP="00416830">
      <w:pPr>
        <w:spacing w:line="288" w:lineRule="auto"/>
        <w:jc w:val="left"/>
      </w:pPr>
      <w:r w:rsidRPr="5D522375">
        <w:rPr>
          <w:rFonts w:eastAsia="Arial"/>
        </w:rPr>
        <w:t>Poniższa tabela przedstawia jakie operacje usług P1 są dostępne dla poszczególnych rodzajów podmiotów i ról biznesowych.</w:t>
      </w:r>
    </w:p>
    <w:p w14:paraId="0165C32B" w14:textId="4C6EF82F" w:rsidR="0B1B7686" w:rsidRDefault="6777AE05" w:rsidP="00416830">
      <w:pPr>
        <w:spacing w:line="288" w:lineRule="auto"/>
        <w:ind w:left="709" w:hanging="709"/>
        <w:jc w:val="left"/>
      </w:pPr>
      <w:r w:rsidRPr="52FA8785">
        <w:rPr>
          <w:rFonts w:eastAsia="Arial"/>
          <w:b/>
          <w:bCs/>
          <w:color w:val="1F497D" w:themeColor="text2"/>
          <w:sz w:val="20"/>
          <w:szCs w:val="20"/>
        </w:rPr>
        <w:t>Tabela 2. Role podmiotu oraz role biznesowe</w:t>
      </w:r>
    </w:p>
    <w:tbl>
      <w:tblPr>
        <w:tblStyle w:val="Tabela-Siatka"/>
        <w:tblW w:w="0" w:type="auto"/>
        <w:tblLook w:val="04A0" w:firstRow="1" w:lastRow="0" w:firstColumn="1" w:lastColumn="0" w:noHBand="0" w:noVBand="1"/>
      </w:tblPr>
      <w:tblGrid>
        <w:gridCol w:w="3617"/>
        <w:gridCol w:w="2045"/>
        <w:gridCol w:w="3390"/>
      </w:tblGrid>
      <w:tr w:rsidR="00E0556B" w14:paraId="5EC55D1B" w14:textId="5D4346D0" w:rsidTr="00096D26">
        <w:tc>
          <w:tcPr>
            <w:tcW w:w="3617" w:type="dxa"/>
            <w:tcBorders>
              <w:top w:val="single" w:sz="8" w:space="0" w:color="auto"/>
              <w:left w:val="single" w:sz="8" w:space="0" w:color="auto"/>
              <w:bottom w:val="single" w:sz="8" w:space="0" w:color="auto"/>
              <w:right w:val="single" w:sz="8" w:space="0" w:color="auto"/>
            </w:tcBorders>
            <w:shd w:val="clear" w:color="auto" w:fill="17365D" w:themeFill="text2" w:themeFillShade="BF"/>
          </w:tcPr>
          <w:p w14:paraId="078B274F" w14:textId="1B952EA4" w:rsidR="52FA8785" w:rsidRDefault="52FA8785" w:rsidP="00416830">
            <w:pPr>
              <w:spacing w:line="288" w:lineRule="auto"/>
              <w:jc w:val="left"/>
            </w:pPr>
            <w:r w:rsidRPr="52FA8785">
              <w:rPr>
                <w:rFonts w:eastAsia="Arial"/>
                <w:b/>
                <w:bCs/>
                <w:sz w:val="20"/>
                <w:szCs w:val="20"/>
              </w:rPr>
              <w:t>Operacja</w:t>
            </w:r>
          </w:p>
        </w:tc>
        <w:tc>
          <w:tcPr>
            <w:tcW w:w="2045" w:type="dxa"/>
            <w:tcBorders>
              <w:top w:val="single" w:sz="8" w:space="0" w:color="auto"/>
              <w:left w:val="single" w:sz="8" w:space="0" w:color="auto"/>
              <w:bottom w:val="single" w:sz="8" w:space="0" w:color="auto"/>
              <w:right w:val="single" w:sz="8" w:space="0" w:color="auto"/>
            </w:tcBorders>
            <w:shd w:val="clear" w:color="auto" w:fill="17365D" w:themeFill="text2" w:themeFillShade="BF"/>
          </w:tcPr>
          <w:p w14:paraId="173AC006" w14:textId="3B491351" w:rsidR="52FA8785" w:rsidRDefault="52FA8785" w:rsidP="00416830">
            <w:pPr>
              <w:spacing w:line="288" w:lineRule="auto"/>
              <w:jc w:val="left"/>
            </w:pPr>
            <w:r w:rsidRPr="52FA8785">
              <w:rPr>
                <w:rFonts w:eastAsia="Arial"/>
                <w:b/>
                <w:bCs/>
                <w:sz w:val="20"/>
                <w:szCs w:val="20"/>
              </w:rPr>
              <w:t>Wymagana rola podmiotu</w:t>
            </w:r>
          </w:p>
        </w:tc>
        <w:tc>
          <w:tcPr>
            <w:tcW w:w="0" w:type="auto"/>
            <w:tcBorders>
              <w:top w:val="single" w:sz="8" w:space="0" w:color="auto"/>
              <w:left w:val="single" w:sz="8" w:space="0" w:color="auto"/>
              <w:bottom w:val="single" w:sz="8" w:space="0" w:color="auto"/>
              <w:right w:val="single" w:sz="8" w:space="0" w:color="auto"/>
            </w:tcBorders>
            <w:shd w:val="clear" w:color="auto" w:fill="17365D" w:themeFill="text2" w:themeFillShade="BF"/>
          </w:tcPr>
          <w:p w14:paraId="3C01F5B5" w14:textId="34ACEB17" w:rsidR="52FA8785" w:rsidRDefault="52FA8785" w:rsidP="00416830">
            <w:pPr>
              <w:spacing w:line="288" w:lineRule="auto"/>
              <w:jc w:val="left"/>
            </w:pPr>
            <w:r w:rsidRPr="52FA8785">
              <w:rPr>
                <w:rFonts w:eastAsia="Arial"/>
                <w:b/>
                <w:bCs/>
                <w:sz w:val="20"/>
                <w:szCs w:val="20"/>
              </w:rPr>
              <w:t>Wymagana rola biznesowa</w:t>
            </w:r>
          </w:p>
        </w:tc>
      </w:tr>
      <w:tr w:rsidR="52FA8785" w14:paraId="02A49BA8" w14:textId="7EEC4306" w:rsidTr="001E5B40">
        <w:tc>
          <w:tcPr>
            <w:tcW w:w="3617" w:type="dxa"/>
            <w:tcBorders>
              <w:top w:val="single" w:sz="8" w:space="0" w:color="auto"/>
              <w:left w:val="single" w:sz="8" w:space="0" w:color="auto"/>
              <w:bottom w:val="single" w:sz="8" w:space="0" w:color="auto"/>
              <w:right w:val="single" w:sz="8" w:space="0" w:color="auto"/>
            </w:tcBorders>
          </w:tcPr>
          <w:p w14:paraId="41E235A7" w14:textId="721C7299" w:rsidR="52FA8785" w:rsidRDefault="1EBE6DBE" w:rsidP="00416830">
            <w:pPr>
              <w:jc w:val="left"/>
              <w:rPr>
                <w:rFonts w:eastAsia="Arial"/>
                <w:sz w:val="19"/>
                <w:szCs w:val="19"/>
              </w:rPr>
            </w:pPr>
            <w:proofErr w:type="spellStart"/>
            <w:r w:rsidRPr="48F48858">
              <w:rPr>
                <w:rFonts w:eastAsia="Arial"/>
                <w:sz w:val="19"/>
                <w:szCs w:val="19"/>
              </w:rPr>
              <w:t>z</w:t>
            </w:r>
            <w:r w:rsidR="6FEC20BD" w:rsidRPr="48F48858">
              <w:rPr>
                <w:rFonts w:eastAsia="Arial"/>
                <w:sz w:val="19"/>
                <w:szCs w:val="19"/>
              </w:rPr>
              <w:t>apisz</w:t>
            </w:r>
            <w:r w:rsidRPr="48F48858">
              <w:rPr>
                <w:rFonts w:eastAsia="Arial"/>
                <w:sz w:val="19"/>
                <w:szCs w:val="19"/>
              </w:rPr>
              <w:t>DaneMus</w:t>
            </w:r>
            <w:proofErr w:type="spellEnd"/>
          </w:p>
        </w:tc>
        <w:tc>
          <w:tcPr>
            <w:tcW w:w="2045" w:type="dxa"/>
            <w:tcBorders>
              <w:top w:val="single" w:sz="8" w:space="0" w:color="auto"/>
              <w:left w:val="single" w:sz="8" w:space="0" w:color="auto"/>
              <w:bottom w:val="single" w:sz="8" w:space="0" w:color="auto"/>
              <w:right w:val="single" w:sz="8" w:space="0" w:color="auto"/>
            </w:tcBorders>
          </w:tcPr>
          <w:p w14:paraId="0C54BDFC" w14:textId="5D4BC834" w:rsidR="52FA8785" w:rsidRDefault="52FA8785" w:rsidP="00416830">
            <w:pPr>
              <w:jc w:val="left"/>
              <w:rPr>
                <w:rFonts w:eastAsia="Arial"/>
                <w:sz w:val="18"/>
                <w:szCs w:val="18"/>
              </w:rPr>
            </w:pPr>
            <w:r w:rsidRPr="52FA8785">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5A6D0C29" w14:textId="407E0925" w:rsidR="624F7584" w:rsidRDefault="02156057" w:rsidP="00416830">
            <w:pPr>
              <w:jc w:val="left"/>
              <w:rPr>
                <w:rFonts w:eastAsia="Arial"/>
                <w:sz w:val="17"/>
                <w:szCs w:val="17"/>
              </w:rPr>
            </w:pPr>
            <w:r w:rsidRPr="39354BEE">
              <w:rPr>
                <w:rFonts w:eastAsia="Arial"/>
                <w:sz w:val="17"/>
                <w:szCs w:val="17"/>
              </w:rPr>
              <w:t>ADMINISTRATOR_</w:t>
            </w:r>
            <w:r w:rsidR="008C67FB">
              <w:rPr>
                <w:rFonts w:eastAsia="Arial"/>
                <w:sz w:val="17"/>
                <w:szCs w:val="17"/>
              </w:rPr>
              <w:t>USLUGODAWCY</w:t>
            </w:r>
          </w:p>
          <w:p w14:paraId="0BE270C5" w14:textId="4BC64A78" w:rsidR="52FA8785" w:rsidRDefault="52FA8785" w:rsidP="52FA8785">
            <w:pPr>
              <w:rPr>
                <w:rFonts w:eastAsia="Arial"/>
                <w:sz w:val="17"/>
                <w:szCs w:val="17"/>
              </w:rPr>
            </w:pPr>
          </w:p>
        </w:tc>
      </w:tr>
      <w:tr w:rsidR="290D2227" w14:paraId="350E0C23" w14:textId="66841420" w:rsidTr="001E5B40">
        <w:tc>
          <w:tcPr>
            <w:tcW w:w="3617" w:type="dxa"/>
            <w:tcBorders>
              <w:top w:val="single" w:sz="8" w:space="0" w:color="auto"/>
              <w:left w:val="single" w:sz="8" w:space="0" w:color="auto"/>
              <w:bottom w:val="single" w:sz="8" w:space="0" w:color="auto"/>
              <w:right w:val="single" w:sz="8" w:space="0" w:color="auto"/>
            </w:tcBorders>
          </w:tcPr>
          <w:p w14:paraId="11ADCC23" w14:textId="59703AB4" w:rsidR="0BA81DA1" w:rsidRDefault="0BA81DA1" w:rsidP="290D2227">
            <w:pPr>
              <w:jc w:val="left"/>
              <w:rPr>
                <w:rFonts w:eastAsia="Arial"/>
                <w:sz w:val="19"/>
                <w:szCs w:val="19"/>
              </w:rPr>
            </w:pPr>
            <w:proofErr w:type="spellStart"/>
            <w:r w:rsidRPr="290D2227">
              <w:rPr>
                <w:rFonts w:eastAsia="Arial"/>
                <w:sz w:val="19"/>
                <w:szCs w:val="19"/>
              </w:rPr>
              <w:t>odczytajDaneMus</w:t>
            </w:r>
            <w:proofErr w:type="spellEnd"/>
          </w:p>
          <w:p w14:paraId="2E8274AB" w14:textId="3F6ADCB3" w:rsidR="290D2227" w:rsidRDefault="290D2227" w:rsidP="290D2227">
            <w:pPr>
              <w:jc w:val="left"/>
              <w:rPr>
                <w:szCs w:val="22"/>
              </w:rPr>
            </w:pPr>
          </w:p>
        </w:tc>
        <w:tc>
          <w:tcPr>
            <w:tcW w:w="2045" w:type="dxa"/>
            <w:tcBorders>
              <w:top w:val="single" w:sz="8" w:space="0" w:color="auto"/>
              <w:left w:val="single" w:sz="8" w:space="0" w:color="auto"/>
              <w:bottom w:val="single" w:sz="8" w:space="0" w:color="auto"/>
              <w:right w:val="single" w:sz="8" w:space="0" w:color="auto"/>
            </w:tcBorders>
          </w:tcPr>
          <w:p w14:paraId="47398DF5" w14:textId="5D4BC834" w:rsidR="0BA81DA1" w:rsidRDefault="0BA81DA1" w:rsidP="290D2227">
            <w:pPr>
              <w:jc w:val="left"/>
              <w:rPr>
                <w:rFonts w:eastAsia="Arial"/>
                <w:sz w:val="18"/>
                <w:szCs w:val="18"/>
              </w:rPr>
            </w:pPr>
            <w:r w:rsidRPr="290D2227">
              <w:rPr>
                <w:rFonts w:eastAsia="Arial"/>
                <w:sz w:val="18"/>
                <w:szCs w:val="18"/>
              </w:rPr>
              <w:t>System zewnętrzny podmiotu leczniczego</w:t>
            </w:r>
          </w:p>
          <w:p w14:paraId="6D74A897" w14:textId="600ADF6E" w:rsidR="290D2227" w:rsidRDefault="290D2227" w:rsidP="290D2227">
            <w:pPr>
              <w:jc w:val="left"/>
              <w:rPr>
                <w:szCs w:val="22"/>
              </w:rPr>
            </w:pPr>
          </w:p>
        </w:tc>
        <w:tc>
          <w:tcPr>
            <w:tcW w:w="0" w:type="auto"/>
            <w:tcBorders>
              <w:top w:val="single" w:sz="8" w:space="0" w:color="auto"/>
              <w:left w:val="single" w:sz="8" w:space="0" w:color="auto"/>
              <w:bottom w:val="single" w:sz="8" w:space="0" w:color="auto"/>
              <w:right w:val="single" w:sz="8" w:space="0" w:color="auto"/>
            </w:tcBorders>
          </w:tcPr>
          <w:p w14:paraId="4FFCD335" w14:textId="61F7797E" w:rsidR="290D2227" w:rsidRDefault="290D2227" w:rsidP="290D2227">
            <w:pPr>
              <w:jc w:val="left"/>
              <w:rPr>
                <w:rFonts w:eastAsia="Arial"/>
                <w:sz w:val="17"/>
                <w:szCs w:val="17"/>
              </w:rPr>
            </w:pPr>
            <w:r w:rsidRPr="290D2227">
              <w:rPr>
                <w:rFonts w:eastAsia="Arial"/>
                <w:sz w:val="17"/>
                <w:szCs w:val="17"/>
              </w:rPr>
              <w:t>ADMINISTRATOR_USLUGODAWCY</w:t>
            </w:r>
          </w:p>
        </w:tc>
      </w:tr>
      <w:tr w:rsidR="00922988" w14:paraId="63251CBF" w14:textId="5E428829" w:rsidTr="001E5B40">
        <w:tc>
          <w:tcPr>
            <w:tcW w:w="3617" w:type="dxa"/>
            <w:tcBorders>
              <w:top w:val="single" w:sz="8" w:space="0" w:color="auto"/>
              <w:left w:val="single" w:sz="8" w:space="0" w:color="auto"/>
              <w:bottom w:val="single" w:sz="8" w:space="0" w:color="auto"/>
              <w:right w:val="single" w:sz="8" w:space="0" w:color="auto"/>
            </w:tcBorders>
          </w:tcPr>
          <w:p w14:paraId="7FC2E15D" w14:textId="7CCBCAF9" w:rsidR="00922988" w:rsidRPr="290D2227" w:rsidRDefault="00922988" w:rsidP="290D2227">
            <w:pPr>
              <w:jc w:val="left"/>
              <w:rPr>
                <w:rFonts w:eastAsia="Arial"/>
                <w:sz w:val="19"/>
                <w:szCs w:val="19"/>
              </w:rPr>
            </w:pPr>
            <w:proofErr w:type="spellStart"/>
            <w:r>
              <w:rPr>
                <w:rFonts w:eastAsia="Arial"/>
                <w:sz w:val="19"/>
                <w:szCs w:val="19"/>
              </w:rPr>
              <w:t>edytujDaneMus</w:t>
            </w:r>
            <w:proofErr w:type="spellEnd"/>
          </w:p>
        </w:tc>
        <w:tc>
          <w:tcPr>
            <w:tcW w:w="2045" w:type="dxa"/>
            <w:tcBorders>
              <w:top w:val="single" w:sz="8" w:space="0" w:color="auto"/>
              <w:left w:val="single" w:sz="8" w:space="0" w:color="auto"/>
              <w:bottom w:val="single" w:sz="8" w:space="0" w:color="auto"/>
              <w:right w:val="single" w:sz="8" w:space="0" w:color="auto"/>
            </w:tcBorders>
          </w:tcPr>
          <w:p w14:paraId="724C9DA0" w14:textId="34BF9D70" w:rsidR="00922988" w:rsidRPr="290D2227" w:rsidRDefault="00DF4F70" w:rsidP="290D2227">
            <w:pPr>
              <w:jc w:val="left"/>
              <w:rPr>
                <w:rFonts w:eastAsia="Arial"/>
                <w:sz w:val="18"/>
                <w:szCs w:val="18"/>
              </w:rPr>
            </w:pPr>
            <w:r w:rsidRPr="290D2227">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0047F23F" w14:textId="5E15B9AE" w:rsidR="00922988" w:rsidRPr="290D2227" w:rsidRDefault="00DF4F70" w:rsidP="290D2227">
            <w:pPr>
              <w:jc w:val="left"/>
              <w:rPr>
                <w:rFonts w:eastAsia="Arial"/>
                <w:sz w:val="17"/>
                <w:szCs w:val="17"/>
              </w:rPr>
            </w:pPr>
            <w:r w:rsidRPr="290D2227">
              <w:rPr>
                <w:rFonts w:eastAsia="Arial"/>
                <w:sz w:val="17"/>
                <w:szCs w:val="17"/>
              </w:rPr>
              <w:t>ADMINISTRATOR_USLUGODAWCY</w:t>
            </w:r>
          </w:p>
        </w:tc>
      </w:tr>
      <w:tr w:rsidR="26BA5455" w14:paraId="672DA69E" w14:textId="5F4CD7A1" w:rsidTr="001E5B40">
        <w:tc>
          <w:tcPr>
            <w:tcW w:w="3617" w:type="dxa"/>
            <w:tcBorders>
              <w:top w:val="single" w:sz="8" w:space="0" w:color="auto"/>
              <w:left w:val="single" w:sz="8" w:space="0" w:color="auto"/>
              <w:bottom w:val="single" w:sz="8" w:space="0" w:color="auto"/>
              <w:right w:val="single" w:sz="8" w:space="0" w:color="auto"/>
            </w:tcBorders>
          </w:tcPr>
          <w:p w14:paraId="72A6EBF3" w14:textId="28919DD6" w:rsidR="1E0110E0" w:rsidRDefault="2789B5C0" w:rsidP="26BA5455">
            <w:pPr>
              <w:jc w:val="left"/>
              <w:rPr>
                <w:rFonts w:eastAsia="Arial"/>
                <w:sz w:val="19"/>
                <w:szCs w:val="19"/>
              </w:rPr>
            </w:pPr>
            <w:proofErr w:type="spellStart"/>
            <w:r w:rsidRPr="2C4C837A">
              <w:rPr>
                <w:rFonts w:eastAsia="Arial"/>
                <w:sz w:val="19"/>
                <w:szCs w:val="19"/>
              </w:rPr>
              <w:t>aktywujMus</w:t>
            </w:r>
            <w:proofErr w:type="spellEnd"/>
          </w:p>
        </w:tc>
        <w:tc>
          <w:tcPr>
            <w:tcW w:w="2045" w:type="dxa"/>
            <w:tcBorders>
              <w:top w:val="single" w:sz="8" w:space="0" w:color="auto"/>
              <w:left w:val="single" w:sz="8" w:space="0" w:color="auto"/>
              <w:bottom w:val="single" w:sz="8" w:space="0" w:color="auto"/>
              <w:right w:val="single" w:sz="8" w:space="0" w:color="auto"/>
            </w:tcBorders>
          </w:tcPr>
          <w:p w14:paraId="4BB84B73" w14:textId="65AA64D9" w:rsidR="26BA5455" w:rsidRDefault="2789B5C0" w:rsidP="26BA5455">
            <w:pPr>
              <w:jc w:val="left"/>
              <w:rPr>
                <w:rFonts w:eastAsia="Arial"/>
                <w:sz w:val="18"/>
                <w:szCs w:val="18"/>
              </w:rPr>
            </w:pPr>
            <w:r w:rsidRPr="2C4C837A">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49E73765" w14:textId="5E15B9AE" w:rsidR="1E0110E0" w:rsidRDefault="2789B5C0" w:rsidP="26BA5455">
            <w:pPr>
              <w:jc w:val="left"/>
              <w:rPr>
                <w:rFonts w:eastAsia="Arial"/>
                <w:sz w:val="17"/>
                <w:szCs w:val="17"/>
              </w:rPr>
            </w:pPr>
            <w:r w:rsidRPr="2C4C837A">
              <w:rPr>
                <w:rFonts w:eastAsia="Arial"/>
                <w:sz w:val="17"/>
                <w:szCs w:val="17"/>
              </w:rPr>
              <w:t>ADMINISTRATOR_USLUGODAWCY</w:t>
            </w:r>
          </w:p>
          <w:p w14:paraId="1BD360A0" w14:textId="4A392B47" w:rsidR="26BA5455" w:rsidRDefault="26BA5455" w:rsidP="26BA5455">
            <w:pPr>
              <w:jc w:val="left"/>
              <w:rPr>
                <w:rFonts w:eastAsia="Arial"/>
                <w:sz w:val="17"/>
                <w:szCs w:val="17"/>
              </w:rPr>
            </w:pPr>
          </w:p>
        </w:tc>
      </w:tr>
      <w:tr w:rsidR="00592797" w14:paraId="0C8A6916" w14:textId="39A86EE8" w:rsidTr="001E5B40">
        <w:tc>
          <w:tcPr>
            <w:tcW w:w="3617" w:type="dxa"/>
            <w:tcBorders>
              <w:top w:val="single" w:sz="8" w:space="0" w:color="auto"/>
              <w:left w:val="single" w:sz="8" w:space="0" w:color="auto"/>
              <w:bottom w:val="single" w:sz="8" w:space="0" w:color="auto"/>
              <w:right w:val="single" w:sz="8" w:space="0" w:color="auto"/>
            </w:tcBorders>
          </w:tcPr>
          <w:p w14:paraId="4F5F4B42" w14:textId="7768DE5B" w:rsidR="00592797" w:rsidRDefault="4F24F33E" w:rsidP="290D2227">
            <w:pPr>
              <w:jc w:val="left"/>
              <w:rPr>
                <w:rFonts w:eastAsia="Arial"/>
                <w:sz w:val="19"/>
                <w:szCs w:val="19"/>
              </w:rPr>
            </w:pPr>
            <w:proofErr w:type="spellStart"/>
            <w:r w:rsidRPr="6A9D8429">
              <w:rPr>
                <w:rFonts w:eastAsia="Arial"/>
                <w:sz w:val="19"/>
                <w:szCs w:val="19"/>
              </w:rPr>
              <w:t>pobierzListeMus</w:t>
            </w:r>
            <w:proofErr w:type="spellEnd"/>
          </w:p>
        </w:tc>
        <w:tc>
          <w:tcPr>
            <w:tcW w:w="2045" w:type="dxa"/>
            <w:tcBorders>
              <w:top w:val="single" w:sz="8" w:space="0" w:color="auto"/>
              <w:left w:val="single" w:sz="8" w:space="0" w:color="auto"/>
              <w:bottom w:val="single" w:sz="8" w:space="0" w:color="auto"/>
              <w:right w:val="single" w:sz="8" w:space="0" w:color="auto"/>
            </w:tcBorders>
          </w:tcPr>
          <w:p w14:paraId="15D7018A" w14:textId="790B0F72" w:rsidR="00592797" w:rsidRPr="290D2227" w:rsidRDefault="4F24F33E" w:rsidP="290D2227">
            <w:pPr>
              <w:jc w:val="left"/>
              <w:rPr>
                <w:rFonts w:eastAsia="Arial"/>
                <w:sz w:val="18"/>
                <w:szCs w:val="18"/>
              </w:rPr>
            </w:pPr>
            <w:r w:rsidRPr="6A9D8429">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7462C772" w14:textId="205183B0" w:rsidR="00592797" w:rsidRPr="290D2227" w:rsidRDefault="36A09BB4" w:rsidP="290D2227">
            <w:pPr>
              <w:jc w:val="left"/>
              <w:rPr>
                <w:rFonts w:eastAsia="Arial"/>
                <w:sz w:val="17"/>
                <w:szCs w:val="17"/>
              </w:rPr>
            </w:pPr>
            <w:r w:rsidRPr="6A9D8429">
              <w:rPr>
                <w:rFonts w:eastAsia="Arial"/>
                <w:sz w:val="17"/>
                <w:szCs w:val="17"/>
              </w:rPr>
              <w:t>LEKARZ_LEK_DENTYSTA_FELCZER</w:t>
            </w:r>
            <w:r w:rsidR="00BE4C38">
              <w:br/>
            </w:r>
            <w:r w:rsidRPr="6A9D8429">
              <w:rPr>
                <w:rFonts w:eastAsia="Arial"/>
                <w:sz w:val="17"/>
                <w:szCs w:val="17"/>
              </w:rPr>
              <w:t>PIELEGNIARKA_POLOZNA</w:t>
            </w:r>
            <w:r w:rsidR="00BE4C38">
              <w:br/>
            </w:r>
            <w:r w:rsidRPr="6A9D8429">
              <w:rPr>
                <w:rFonts w:eastAsia="Arial"/>
                <w:sz w:val="17"/>
                <w:szCs w:val="17"/>
              </w:rPr>
              <w:t>PRACOWNIK_ADMINISTRACYJNY INNY_PROFESJONALISTA_MEDYCZNY DIAGNOSTA_LABORATORYJNY</w:t>
            </w:r>
            <w:r w:rsidR="00BE4C38">
              <w:br/>
            </w:r>
            <w:r w:rsidRPr="6A9D8429">
              <w:rPr>
                <w:rFonts w:eastAsia="Arial"/>
                <w:sz w:val="17"/>
                <w:szCs w:val="17"/>
              </w:rPr>
              <w:t>FIZJOTERAPEUTA</w:t>
            </w:r>
            <w:r w:rsidR="00BE4C38">
              <w:br/>
            </w:r>
            <w:r w:rsidRPr="6A9D8429">
              <w:rPr>
                <w:rFonts w:eastAsia="Arial"/>
                <w:sz w:val="17"/>
                <w:szCs w:val="17"/>
              </w:rPr>
              <w:t xml:space="preserve">USLUGOBIORCA </w:t>
            </w:r>
            <w:r w:rsidR="00BE4C38">
              <w:br/>
            </w:r>
            <w:r w:rsidRPr="6A9D8429">
              <w:rPr>
                <w:rFonts w:eastAsia="Arial"/>
                <w:sz w:val="17"/>
                <w:szCs w:val="17"/>
              </w:rPr>
              <w:t xml:space="preserve">OPIEKUN </w:t>
            </w:r>
            <w:r w:rsidR="00BE4C38">
              <w:br/>
            </w:r>
            <w:r w:rsidRPr="6A9D8429">
              <w:rPr>
                <w:rFonts w:eastAsia="Arial"/>
                <w:sz w:val="17"/>
                <w:szCs w:val="17"/>
              </w:rPr>
              <w:t>PELNOMOCNIK</w:t>
            </w:r>
          </w:p>
        </w:tc>
      </w:tr>
      <w:tr w:rsidR="290D2227" w14:paraId="2D2008BD" w14:textId="1D808324" w:rsidTr="001E5B40">
        <w:tc>
          <w:tcPr>
            <w:tcW w:w="3617" w:type="dxa"/>
            <w:tcBorders>
              <w:top w:val="single" w:sz="8" w:space="0" w:color="auto"/>
              <w:left w:val="single" w:sz="8" w:space="0" w:color="auto"/>
              <w:bottom w:val="single" w:sz="8" w:space="0" w:color="auto"/>
              <w:right w:val="single" w:sz="8" w:space="0" w:color="auto"/>
            </w:tcBorders>
          </w:tcPr>
          <w:p w14:paraId="6023A6FD" w14:textId="54EF6F77" w:rsidR="76D6A7C0" w:rsidRDefault="76D6A7C0" w:rsidP="0FC72432">
            <w:pPr>
              <w:jc w:val="left"/>
              <w:rPr>
                <w:rFonts w:eastAsia="Arial"/>
                <w:sz w:val="19"/>
                <w:szCs w:val="19"/>
              </w:rPr>
            </w:pPr>
            <w:proofErr w:type="spellStart"/>
            <w:r w:rsidRPr="0FC72432">
              <w:rPr>
                <w:rFonts w:eastAsia="Arial"/>
                <w:sz w:val="19"/>
                <w:szCs w:val="19"/>
              </w:rPr>
              <w:t>zapiszHarmonogram</w:t>
            </w:r>
            <w:proofErr w:type="spellEnd"/>
          </w:p>
        </w:tc>
        <w:tc>
          <w:tcPr>
            <w:tcW w:w="2045" w:type="dxa"/>
            <w:tcBorders>
              <w:top w:val="single" w:sz="8" w:space="0" w:color="auto"/>
              <w:left w:val="single" w:sz="8" w:space="0" w:color="auto"/>
              <w:bottom w:val="single" w:sz="8" w:space="0" w:color="auto"/>
              <w:right w:val="single" w:sz="8" w:space="0" w:color="auto"/>
            </w:tcBorders>
          </w:tcPr>
          <w:p w14:paraId="68DA02EF" w14:textId="6B002EF0" w:rsidR="290D2227" w:rsidRDefault="5BC3C8E6" w:rsidP="290D2227">
            <w:pPr>
              <w:jc w:val="left"/>
              <w:rPr>
                <w:szCs w:val="22"/>
              </w:rPr>
            </w:pPr>
            <w:r w:rsidRPr="290D2227">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34AA3245" w14:textId="407E0925" w:rsidR="4C5253C1" w:rsidRDefault="4C5253C1" w:rsidP="290D2227">
            <w:pPr>
              <w:jc w:val="left"/>
              <w:rPr>
                <w:rFonts w:eastAsia="Arial"/>
                <w:sz w:val="17"/>
                <w:szCs w:val="17"/>
              </w:rPr>
            </w:pPr>
            <w:r w:rsidRPr="290D2227">
              <w:rPr>
                <w:rFonts w:eastAsia="Arial"/>
                <w:sz w:val="17"/>
                <w:szCs w:val="17"/>
              </w:rPr>
              <w:t>ADMINISTRATOR_USLUGODAWCY</w:t>
            </w:r>
          </w:p>
          <w:p w14:paraId="7687EEB5" w14:textId="2CCBC764" w:rsidR="290D2227" w:rsidRDefault="290D2227" w:rsidP="290D2227">
            <w:pPr>
              <w:jc w:val="left"/>
              <w:rPr>
                <w:szCs w:val="22"/>
              </w:rPr>
            </w:pPr>
          </w:p>
        </w:tc>
      </w:tr>
      <w:tr w:rsidR="290D2227" w14:paraId="116B7EAF" w14:textId="165901E0" w:rsidTr="001E5B40">
        <w:tc>
          <w:tcPr>
            <w:tcW w:w="3617" w:type="dxa"/>
            <w:tcBorders>
              <w:top w:val="single" w:sz="8" w:space="0" w:color="auto"/>
              <w:left w:val="single" w:sz="8" w:space="0" w:color="auto"/>
              <w:bottom w:val="single" w:sz="8" w:space="0" w:color="auto"/>
              <w:right w:val="single" w:sz="8" w:space="0" w:color="auto"/>
            </w:tcBorders>
          </w:tcPr>
          <w:p w14:paraId="7FC7EE74" w14:textId="1B9589B4" w:rsidR="76D6A7C0" w:rsidRDefault="76D6A7C0" w:rsidP="0FC72432">
            <w:pPr>
              <w:jc w:val="left"/>
              <w:rPr>
                <w:rFonts w:eastAsia="Arial"/>
                <w:sz w:val="19"/>
                <w:szCs w:val="19"/>
              </w:rPr>
            </w:pPr>
            <w:proofErr w:type="spellStart"/>
            <w:r w:rsidRPr="0FC72432">
              <w:rPr>
                <w:rFonts w:eastAsia="Arial"/>
                <w:sz w:val="19"/>
                <w:szCs w:val="19"/>
              </w:rPr>
              <w:t>wyszukajHarmonogram</w:t>
            </w:r>
            <w:proofErr w:type="spellEnd"/>
          </w:p>
        </w:tc>
        <w:tc>
          <w:tcPr>
            <w:tcW w:w="2045" w:type="dxa"/>
            <w:tcBorders>
              <w:top w:val="single" w:sz="8" w:space="0" w:color="auto"/>
              <w:left w:val="single" w:sz="8" w:space="0" w:color="auto"/>
              <w:bottom w:val="single" w:sz="8" w:space="0" w:color="auto"/>
              <w:right w:val="single" w:sz="8" w:space="0" w:color="auto"/>
            </w:tcBorders>
          </w:tcPr>
          <w:p w14:paraId="2A4C83A4" w14:textId="5D4BC834" w:rsidR="08C87022" w:rsidRDefault="08C87022" w:rsidP="290D2227">
            <w:pPr>
              <w:jc w:val="left"/>
              <w:rPr>
                <w:rFonts w:eastAsia="Arial"/>
                <w:sz w:val="18"/>
                <w:szCs w:val="18"/>
              </w:rPr>
            </w:pPr>
            <w:r w:rsidRPr="290D2227">
              <w:rPr>
                <w:rFonts w:eastAsia="Arial"/>
                <w:sz w:val="18"/>
                <w:szCs w:val="18"/>
              </w:rPr>
              <w:t>System zewnętrzny podmiotu leczniczego</w:t>
            </w:r>
          </w:p>
          <w:p w14:paraId="4330C273" w14:textId="0A1BC23E" w:rsidR="290D2227" w:rsidRDefault="290D2227" w:rsidP="290D2227">
            <w:pPr>
              <w:jc w:val="left"/>
              <w:rPr>
                <w:szCs w:val="22"/>
              </w:rPr>
            </w:pPr>
          </w:p>
        </w:tc>
        <w:tc>
          <w:tcPr>
            <w:tcW w:w="0" w:type="auto"/>
            <w:tcBorders>
              <w:top w:val="single" w:sz="8" w:space="0" w:color="auto"/>
              <w:left w:val="single" w:sz="8" w:space="0" w:color="auto"/>
              <w:bottom w:val="single" w:sz="8" w:space="0" w:color="auto"/>
              <w:right w:val="single" w:sz="8" w:space="0" w:color="auto"/>
            </w:tcBorders>
          </w:tcPr>
          <w:p w14:paraId="75312F87" w14:textId="407E0925" w:rsidR="1F728617" w:rsidRDefault="1F728617" w:rsidP="290D2227">
            <w:pPr>
              <w:jc w:val="left"/>
              <w:rPr>
                <w:rFonts w:eastAsia="Arial"/>
                <w:sz w:val="17"/>
                <w:szCs w:val="17"/>
              </w:rPr>
            </w:pPr>
            <w:r w:rsidRPr="290D2227">
              <w:rPr>
                <w:rFonts w:eastAsia="Arial"/>
                <w:sz w:val="17"/>
                <w:szCs w:val="17"/>
              </w:rPr>
              <w:t>ADMINISTRATOR_USLUGODAWCY</w:t>
            </w:r>
          </w:p>
          <w:p w14:paraId="1B0120BC" w14:textId="05344443" w:rsidR="290D2227" w:rsidRDefault="290D2227" w:rsidP="290D2227">
            <w:pPr>
              <w:jc w:val="left"/>
              <w:rPr>
                <w:szCs w:val="22"/>
              </w:rPr>
            </w:pPr>
          </w:p>
        </w:tc>
      </w:tr>
      <w:tr w:rsidR="290D2227" w14:paraId="7F6C9863" w14:textId="5B1947C5" w:rsidTr="001E5B40">
        <w:tc>
          <w:tcPr>
            <w:tcW w:w="3617" w:type="dxa"/>
            <w:tcBorders>
              <w:top w:val="single" w:sz="8" w:space="0" w:color="auto"/>
              <w:left w:val="single" w:sz="8" w:space="0" w:color="auto"/>
              <w:bottom w:val="single" w:sz="8" w:space="0" w:color="auto"/>
              <w:right w:val="single" w:sz="8" w:space="0" w:color="auto"/>
            </w:tcBorders>
          </w:tcPr>
          <w:p w14:paraId="29BBEC33" w14:textId="6B1FFE16" w:rsidR="76D6A7C0" w:rsidRDefault="76D6A7C0" w:rsidP="0FC72432">
            <w:pPr>
              <w:jc w:val="left"/>
              <w:rPr>
                <w:rFonts w:eastAsia="Arial"/>
                <w:sz w:val="19"/>
                <w:szCs w:val="19"/>
              </w:rPr>
            </w:pPr>
            <w:proofErr w:type="spellStart"/>
            <w:r w:rsidRPr="0FC72432">
              <w:rPr>
                <w:rFonts w:eastAsia="Arial"/>
                <w:sz w:val="19"/>
                <w:szCs w:val="19"/>
              </w:rPr>
              <w:t>odczytajHarmonogram</w:t>
            </w:r>
            <w:proofErr w:type="spellEnd"/>
          </w:p>
        </w:tc>
        <w:tc>
          <w:tcPr>
            <w:tcW w:w="2045" w:type="dxa"/>
            <w:tcBorders>
              <w:top w:val="single" w:sz="8" w:space="0" w:color="auto"/>
              <w:left w:val="single" w:sz="8" w:space="0" w:color="auto"/>
              <w:bottom w:val="single" w:sz="8" w:space="0" w:color="auto"/>
              <w:right w:val="single" w:sz="8" w:space="0" w:color="auto"/>
            </w:tcBorders>
          </w:tcPr>
          <w:p w14:paraId="4F4D86C9" w14:textId="5D4BC834" w:rsidR="1509D8BE" w:rsidRDefault="1509D8BE" w:rsidP="290D2227">
            <w:pPr>
              <w:jc w:val="left"/>
              <w:rPr>
                <w:rFonts w:eastAsia="Arial"/>
                <w:sz w:val="18"/>
                <w:szCs w:val="18"/>
              </w:rPr>
            </w:pPr>
            <w:r w:rsidRPr="290D2227">
              <w:rPr>
                <w:rFonts w:eastAsia="Arial"/>
                <w:sz w:val="18"/>
                <w:szCs w:val="18"/>
              </w:rPr>
              <w:t>System zewnętrzny podmiotu leczniczego</w:t>
            </w:r>
          </w:p>
          <w:p w14:paraId="07B8B7D6" w14:textId="04308B1E" w:rsidR="290D2227" w:rsidRDefault="290D2227" w:rsidP="290D2227">
            <w:pPr>
              <w:jc w:val="left"/>
              <w:rPr>
                <w:szCs w:val="22"/>
              </w:rPr>
            </w:pPr>
          </w:p>
        </w:tc>
        <w:tc>
          <w:tcPr>
            <w:tcW w:w="0" w:type="auto"/>
            <w:tcBorders>
              <w:top w:val="single" w:sz="8" w:space="0" w:color="auto"/>
              <w:left w:val="single" w:sz="8" w:space="0" w:color="auto"/>
              <w:bottom w:val="single" w:sz="8" w:space="0" w:color="auto"/>
              <w:right w:val="single" w:sz="8" w:space="0" w:color="auto"/>
            </w:tcBorders>
          </w:tcPr>
          <w:p w14:paraId="22044C51" w14:textId="407E0925" w:rsidR="3AEF413F" w:rsidRDefault="3AEF413F" w:rsidP="290D2227">
            <w:pPr>
              <w:jc w:val="left"/>
              <w:rPr>
                <w:rFonts w:eastAsia="Arial"/>
                <w:sz w:val="17"/>
                <w:szCs w:val="17"/>
              </w:rPr>
            </w:pPr>
            <w:r w:rsidRPr="290D2227">
              <w:rPr>
                <w:rFonts w:eastAsia="Arial"/>
                <w:sz w:val="17"/>
                <w:szCs w:val="17"/>
              </w:rPr>
              <w:t>ADMINISTRATOR_USLUGODAWCY</w:t>
            </w:r>
          </w:p>
          <w:p w14:paraId="4448BC53" w14:textId="2D5DC6C3" w:rsidR="290D2227" w:rsidRDefault="290D2227" w:rsidP="290D2227">
            <w:pPr>
              <w:jc w:val="left"/>
              <w:rPr>
                <w:szCs w:val="22"/>
              </w:rPr>
            </w:pPr>
          </w:p>
        </w:tc>
      </w:tr>
      <w:tr w:rsidR="00592797" w14:paraId="286FF73F" w14:textId="6123DEDB" w:rsidTr="001E5B40">
        <w:tc>
          <w:tcPr>
            <w:tcW w:w="3617" w:type="dxa"/>
            <w:tcBorders>
              <w:top w:val="single" w:sz="8" w:space="0" w:color="auto"/>
              <w:left w:val="single" w:sz="8" w:space="0" w:color="auto"/>
              <w:bottom w:val="single" w:sz="8" w:space="0" w:color="auto"/>
              <w:right w:val="single" w:sz="8" w:space="0" w:color="auto"/>
            </w:tcBorders>
          </w:tcPr>
          <w:p w14:paraId="675784CA" w14:textId="62171520" w:rsidR="00592797" w:rsidRPr="0FC72432" w:rsidRDefault="4F24F33E" w:rsidP="0FC72432">
            <w:pPr>
              <w:jc w:val="left"/>
              <w:rPr>
                <w:rFonts w:eastAsia="Arial"/>
                <w:sz w:val="19"/>
                <w:szCs w:val="19"/>
              </w:rPr>
            </w:pPr>
            <w:proofErr w:type="spellStart"/>
            <w:r w:rsidRPr="6A9D8429">
              <w:rPr>
                <w:rFonts w:eastAsia="Arial"/>
                <w:sz w:val="19"/>
                <w:szCs w:val="19"/>
              </w:rPr>
              <w:t>edytujHarmonogram</w:t>
            </w:r>
            <w:proofErr w:type="spellEnd"/>
          </w:p>
        </w:tc>
        <w:tc>
          <w:tcPr>
            <w:tcW w:w="2045" w:type="dxa"/>
            <w:tcBorders>
              <w:top w:val="single" w:sz="8" w:space="0" w:color="auto"/>
              <w:left w:val="single" w:sz="8" w:space="0" w:color="auto"/>
              <w:bottom w:val="single" w:sz="8" w:space="0" w:color="auto"/>
              <w:right w:val="single" w:sz="8" w:space="0" w:color="auto"/>
            </w:tcBorders>
          </w:tcPr>
          <w:p w14:paraId="238E23EF" w14:textId="3B93E1FB" w:rsidR="00592797" w:rsidRPr="290D2227" w:rsidRDefault="749C5231" w:rsidP="290D2227">
            <w:pPr>
              <w:jc w:val="left"/>
              <w:rPr>
                <w:rFonts w:eastAsia="Arial"/>
                <w:sz w:val="18"/>
                <w:szCs w:val="18"/>
              </w:rPr>
            </w:pPr>
            <w:r w:rsidRPr="6A9D8429">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366AF385" w14:textId="77777777" w:rsidR="006C0FD5" w:rsidRDefault="749C5231" w:rsidP="006C0FD5">
            <w:pPr>
              <w:jc w:val="left"/>
              <w:rPr>
                <w:rFonts w:eastAsia="Arial"/>
                <w:sz w:val="17"/>
                <w:szCs w:val="17"/>
              </w:rPr>
            </w:pPr>
            <w:r w:rsidRPr="6A9D8429">
              <w:rPr>
                <w:rFonts w:eastAsia="Arial"/>
                <w:sz w:val="17"/>
                <w:szCs w:val="17"/>
              </w:rPr>
              <w:t>ADMINISTRATOR_USLUGODAWCY</w:t>
            </w:r>
          </w:p>
          <w:p w14:paraId="1F05468B" w14:textId="77777777" w:rsidR="00592797" w:rsidRPr="290D2227" w:rsidRDefault="00592797" w:rsidP="290D2227">
            <w:pPr>
              <w:jc w:val="left"/>
              <w:rPr>
                <w:rFonts w:eastAsia="Arial"/>
                <w:sz w:val="17"/>
                <w:szCs w:val="17"/>
              </w:rPr>
            </w:pPr>
          </w:p>
        </w:tc>
      </w:tr>
      <w:tr w:rsidR="290D2227" w14:paraId="14ABAD45" w14:textId="3509C37B" w:rsidTr="001E5B40">
        <w:tc>
          <w:tcPr>
            <w:tcW w:w="3617" w:type="dxa"/>
            <w:tcBorders>
              <w:top w:val="single" w:sz="8" w:space="0" w:color="auto"/>
              <w:left w:val="single" w:sz="8" w:space="0" w:color="auto"/>
              <w:bottom w:val="single" w:sz="8" w:space="0" w:color="auto"/>
              <w:right w:val="single" w:sz="8" w:space="0" w:color="auto"/>
            </w:tcBorders>
          </w:tcPr>
          <w:p w14:paraId="480BE366" w14:textId="197D21AD" w:rsidR="76D6A7C0" w:rsidRDefault="76D6A7C0" w:rsidP="0FC72432">
            <w:pPr>
              <w:jc w:val="left"/>
              <w:rPr>
                <w:rFonts w:eastAsia="Arial"/>
                <w:sz w:val="19"/>
                <w:szCs w:val="19"/>
              </w:rPr>
            </w:pPr>
            <w:proofErr w:type="spellStart"/>
            <w:r w:rsidRPr="0FC72432">
              <w:rPr>
                <w:rFonts w:eastAsia="Arial"/>
                <w:sz w:val="19"/>
                <w:szCs w:val="19"/>
              </w:rPr>
              <w:t>rezerwujWizyte</w:t>
            </w:r>
            <w:proofErr w:type="spellEnd"/>
          </w:p>
        </w:tc>
        <w:tc>
          <w:tcPr>
            <w:tcW w:w="2045" w:type="dxa"/>
            <w:tcBorders>
              <w:top w:val="single" w:sz="8" w:space="0" w:color="auto"/>
              <w:left w:val="single" w:sz="8" w:space="0" w:color="auto"/>
              <w:bottom w:val="single" w:sz="8" w:space="0" w:color="auto"/>
              <w:right w:val="single" w:sz="8" w:space="0" w:color="auto"/>
            </w:tcBorders>
          </w:tcPr>
          <w:p w14:paraId="468CCBE7" w14:textId="5D4BC834" w:rsidR="4F571134" w:rsidRDefault="4F571134" w:rsidP="290D2227">
            <w:pPr>
              <w:jc w:val="left"/>
              <w:rPr>
                <w:rFonts w:eastAsia="Arial"/>
                <w:sz w:val="18"/>
                <w:szCs w:val="18"/>
              </w:rPr>
            </w:pPr>
            <w:r w:rsidRPr="290D2227">
              <w:rPr>
                <w:rFonts w:eastAsia="Arial"/>
                <w:sz w:val="18"/>
                <w:szCs w:val="18"/>
              </w:rPr>
              <w:t>System zewnętrzny podmiotu leczniczego</w:t>
            </w:r>
          </w:p>
          <w:p w14:paraId="2EEC2948" w14:textId="1762C4A4" w:rsidR="290D2227" w:rsidRDefault="290D2227" w:rsidP="290D2227">
            <w:pPr>
              <w:jc w:val="left"/>
              <w:rPr>
                <w:szCs w:val="22"/>
              </w:rPr>
            </w:pPr>
          </w:p>
        </w:tc>
        <w:tc>
          <w:tcPr>
            <w:tcW w:w="0" w:type="auto"/>
            <w:tcBorders>
              <w:top w:val="single" w:sz="8" w:space="0" w:color="auto"/>
              <w:left w:val="single" w:sz="8" w:space="0" w:color="auto"/>
              <w:bottom w:val="single" w:sz="8" w:space="0" w:color="auto"/>
              <w:right w:val="single" w:sz="8" w:space="0" w:color="auto"/>
            </w:tcBorders>
          </w:tcPr>
          <w:p w14:paraId="0A4F3B29" w14:textId="03BDEB3B" w:rsidR="290D2227" w:rsidRDefault="376DF51A" w:rsidP="290D2227">
            <w:pPr>
              <w:jc w:val="left"/>
              <w:rPr>
                <w:rFonts w:eastAsia="Arial"/>
                <w:sz w:val="17"/>
                <w:szCs w:val="17"/>
              </w:rPr>
            </w:pPr>
            <w:r w:rsidRPr="07B8E731">
              <w:rPr>
                <w:rFonts w:eastAsia="Arial"/>
                <w:sz w:val="17"/>
                <w:szCs w:val="17"/>
              </w:rPr>
              <w:t>LEKARZ_LEK_DENTYSTA_FELCZER</w:t>
            </w:r>
            <w:r w:rsidR="290D2227">
              <w:br/>
            </w:r>
            <w:r w:rsidRPr="07B8E731">
              <w:rPr>
                <w:rFonts w:eastAsia="Arial"/>
                <w:sz w:val="17"/>
                <w:szCs w:val="17"/>
              </w:rPr>
              <w:t>PIELEGNIARKA_POLOZNA</w:t>
            </w:r>
            <w:r w:rsidR="290D2227">
              <w:br/>
            </w:r>
            <w:r w:rsidRPr="07B8E731">
              <w:rPr>
                <w:rFonts w:eastAsia="Arial"/>
                <w:sz w:val="17"/>
                <w:szCs w:val="17"/>
              </w:rPr>
              <w:t>PRACOWNIK_ADMINISTRACYJNY INNY_PROFESJONALISTA_MEDYCZNY DIAGNOSTA_LABORATORYJNY</w:t>
            </w:r>
            <w:r w:rsidR="290D2227">
              <w:br/>
            </w:r>
            <w:r w:rsidRPr="07B8E731">
              <w:rPr>
                <w:rFonts w:eastAsia="Arial"/>
                <w:sz w:val="17"/>
                <w:szCs w:val="17"/>
              </w:rPr>
              <w:t>FIZJOTERAPEUTA</w:t>
            </w:r>
            <w:r w:rsidR="290D2227">
              <w:br/>
            </w:r>
            <w:r w:rsidRPr="07B8E731">
              <w:rPr>
                <w:rFonts w:eastAsia="Arial"/>
                <w:sz w:val="17"/>
                <w:szCs w:val="17"/>
              </w:rPr>
              <w:t xml:space="preserve">USLUGOBIORCA </w:t>
            </w:r>
            <w:r w:rsidR="290D2227">
              <w:br/>
            </w:r>
            <w:r w:rsidRPr="07B8E731">
              <w:rPr>
                <w:rFonts w:eastAsia="Arial"/>
                <w:sz w:val="17"/>
                <w:szCs w:val="17"/>
              </w:rPr>
              <w:t xml:space="preserve">OPIEKUN </w:t>
            </w:r>
            <w:r w:rsidR="290D2227">
              <w:br/>
            </w:r>
            <w:r w:rsidRPr="07B8E731">
              <w:rPr>
                <w:rFonts w:eastAsia="Arial"/>
                <w:sz w:val="17"/>
                <w:szCs w:val="17"/>
              </w:rPr>
              <w:t>PELNOMOCNIK</w:t>
            </w:r>
          </w:p>
        </w:tc>
      </w:tr>
      <w:tr w:rsidR="290D2227" w14:paraId="74A44AB1" w14:textId="31418A73" w:rsidTr="001E5B40">
        <w:tc>
          <w:tcPr>
            <w:tcW w:w="3617" w:type="dxa"/>
            <w:tcBorders>
              <w:top w:val="single" w:sz="8" w:space="0" w:color="auto"/>
              <w:left w:val="single" w:sz="8" w:space="0" w:color="auto"/>
              <w:bottom w:val="single" w:sz="8" w:space="0" w:color="auto"/>
              <w:right w:val="single" w:sz="8" w:space="0" w:color="auto"/>
            </w:tcBorders>
          </w:tcPr>
          <w:p w14:paraId="20F2E360" w14:textId="7A1BD7D7" w:rsidR="773C0063" w:rsidRDefault="773C0063" w:rsidP="290D2227">
            <w:pPr>
              <w:jc w:val="left"/>
              <w:rPr>
                <w:rFonts w:eastAsia="Arial"/>
                <w:sz w:val="19"/>
                <w:szCs w:val="19"/>
              </w:rPr>
            </w:pPr>
            <w:proofErr w:type="spellStart"/>
            <w:r w:rsidRPr="0FC72432">
              <w:rPr>
                <w:rFonts w:eastAsia="Arial"/>
                <w:sz w:val="19"/>
                <w:szCs w:val="19"/>
              </w:rPr>
              <w:t>wyszukajDanePracownikowMedycznych</w:t>
            </w:r>
            <w:proofErr w:type="spellEnd"/>
          </w:p>
        </w:tc>
        <w:tc>
          <w:tcPr>
            <w:tcW w:w="2045" w:type="dxa"/>
            <w:tcBorders>
              <w:top w:val="single" w:sz="8" w:space="0" w:color="auto"/>
              <w:left w:val="single" w:sz="8" w:space="0" w:color="auto"/>
              <w:bottom w:val="single" w:sz="8" w:space="0" w:color="auto"/>
              <w:right w:val="single" w:sz="8" w:space="0" w:color="auto"/>
            </w:tcBorders>
          </w:tcPr>
          <w:p w14:paraId="1B3BAE1E" w14:textId="64F47AC0" w:rsidR="290D2227" w:rsidRDefault="437075B4" w:rsidP="223F4D00">
            <w:pPr>
              <w:jc w:val="left"/>
              <w:rPr>
                <w:rFonts w:eastAsia="Arial"/>
                <w:sz w:val="18"/>
                <w:szCs w:val="18"/>
              </w:rPr>
            </w:pPr>
            <w:r w:rsidRPr="290D2227">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149D17FF" w14:textId="68DF15CC" w:rsidR="290D2227" w:rsidRDefault="18B32180" w:rsidP="290D2227">
            <w:pPr>
              <w:jc w:val="left"/>
              <w:rPr>
                <w:rFonts w:eastAsia="Arial"/>
                <w:sz w:val="17"/>
                <w:szCs w:val="17"/>
              </w:rPr>
            </w:pPr>
            <w:r w:rsidRPr="290D2227">
              <w:rPr>
                <w:rFonts w:eastAsia="Arial"/>
                <w:sz w:val="17"/>
                <w:szCs w:val="17"/>
              </w:rPr>
              <w:t>LEKARZ_LEK_DENTYSTA_FELCZER</w:t>
            </w:r>
            <w:r>
              <w:br/>
            </w:r>
            <w:r w:rsidRPr="290D2227">
              <w:rPr>
                <w:rFonts w:eastAsia="Arial"/>
                <w:sz w:val="17"/>
                <w:szCs w:val="17"/>
              </w:rPr>
              <w:t>PIELEGNIARKA_POLOZNA</w:t>
            </w:r>
            <w:r>
              <w:br/>
            </w:r>
            <w:r w:rsidRPr="290D2227">
              <w:rPr>
                <w:rFonts w:eastAsia="Arial"/>
                <w:sz w:val="17"/>
                <w:szCs w:val="17"/>
              </w:rPr>
              <w:t>PRACOWNIK_ADMINISTRACYJNY INNY_PROFESJONALISTA_MEDYCZNY DIAGNOSTA_LABORATORYJNY</w:t>
            </w:r>
            <w:r>
              <w:br/>
            </w:r>
            <w:r w:rsidRPr="290D2227">
              <w:rPr>
                <w:rFonts w:eastAsia="Arial"/>
                <w:sz w:val="17"/>
                <w:szCs w:val="17"/>
              </w:rPr>
              <w:t>FIZJOTERAPEUTA</w:t>
            </w:r>
            <w:r>
              <w:br/>
            </w:r>
            <w:r w:rsidRPr="290D2227">
              <w:rPr>
                <w:rFonts w:eastAsia="Arial"/>
                <w:sz w:val="17"/>
                <w:szCs w:val="17"/>
              </w:rPr>
              <w:t xml:space="preserve">USLUGOBIORCA </w:t>
            </w:r>
            <w:r>
              <w:br/>
            </w:r>
            <w:r w:rsidRPr="290D2227">
              <w:rPr>
                <w:rFonts w:eastAsia="Arial"/>
                <w:sz w:val="17"/>
                <w:szCs w:val="17"/>
              </w:rPr>
              <w:t xml:space="preserve">OPIEKUN </w:t>
            </w:r>
            <w:r>
              <w:br/>
            </w:r>
            <w:r w:rsidRPr="290D2227">
              <w:rPr>
                <w:rFonts w:eastAsia="Arial"/>
                <w:sz w:val="17"/>
                <w:szCs w:val="17"/>
              </w:rPr>
              <w:t>PELNOMOCNIK</w:t>
            </w:r>
          </w:p>
        </w:tc>
      </w:tr>
      <w:tr w:rsidR="52FA8785" w14:paraId="102E6938" w14:textId="140784E1" w:rsidTr="001E5B40">
        <w:tc>
          <w:tcPr>
            <w:tcW w:w="3617" w:type="dxa"/>
            <w:tcBorders>
              <w:top w:val="single" w:sz="8" w:space="0" w:color="auto"/>
              <w:left w:val="single" w:sz="8" w:space="0" w:color="auto"/>
              <w:bottom w:val="single" w:sz="8" w:space="0" w:color="auto"/>
              <w:right w:val="single" w:sz="8" w:space="0" w:color="auto"/>
            </w:tcBorders>
          </w:tcPr>
          <w:p w14:paraId="43502896" w14:textId="1D319BB8" w:rsidR="52FA8785" w:rsidRDefault="36DAE7BB" w:rsidP="00416830">
            <w:pPr>
              <w:jc w:val="left"/>
              <w:rPr>
                <w:rFonts w:eastAsia="Arial"/>
                <w:sz w:val="19"/>
                <w:szCs w:val="19"/>
              </w:rPr>
            </w:pPr>
            <w:proofErr w:type="spellStart"/>
            <w:r w:rsidRPr="7036AA64">
              <w:rPr>
                <w:rFonts w:eastAsia="Arial"/>
                <w:sz w:val="19"/>
                <w:szCs w:val="19"/>
              </w:rPr>
              <w:t>importujPracownikowMedycznych</w:t>
            </w:r>
            <w:proofErr w:type="spellEnd"/>
          </w:p>
        </w:tc>
        <w:tc>
          <w:tcPr>
            <w:tcW w:w="2045" w:type="dxa"/>
            <w:tcBorders>
              <w:top w:val="single" w:sz="8" w:space="0" w:color="auto"/>
              <w:left w:val="single" w:sz="8" w:space="0" w:color="auto"/>
              <w:bottom w:val="single" w:sz="8" w:space="0" w:color="auto"/>
              <w:right w:val="single" w:sz="8" w:space="0" w:color="auto"/>
            </w:tcBorders>
          </w:tcPr>
          <w:p w14:paraId="7E4AACA0" w14:textId="3A02DC06" w:rsidR="52FA8785" w:rsidRDefault="30605A8B" w:rsidP="00416830">
            <w:pPr>
              <w:jc w:val="left"/>
              <w:rPr>
                <w:rFonts w:eastAsia="Arial"/>
                <w:sz w:val="18"/>
                <w:szCs w:val="18"/>
              </w:rPr>
            </w:pPr>
            <w:r w:rsidRPr="43B6C8CA">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4C7A768A" w14:textId="0115ADD8" w:rsidR="52FA8785" w:rsidRDefault="008C67FB" w:rsidP="00310997">
            <w:pPr>
              <w:jc w:val="left"/>
              <w:rPr>
                <w:rFonts w:eastAsia="Arial"/>
                <w:sz w:val="17"/>
                <w:szCs w:val="17"/>
              </w:rPr>
            </w:pPr>
            <w:r w:rsidRPr="39354BEE">
              <w:rPr>
                <w:rFonts w:eastAsia="Arial"/>
                <w:sz w:val="17"/>
                <w:szCs w:val="17"/>
              </w:rPr>
              <w:t>ADMINISTRATOR_</w:t>
            </w:r>
            <w:r>
              <w:rPr>
                <w:rFonts w:eastAsia="Arial"/>
                <w:sz w:val="17"/>
                <w:szCs w:val="17"/>
              </w:rPr>
              <w:t>USLUGODAWCY</w:t>
            </w:r>
          </w:p>
        </w:tc>
      </w:tr>
      <w:tr w:rsidR="52FA8785" w14:paraId="3AB2EDE6" w14:textId="6D36173B" w:rsidTr="001E5B40">
        <w:tc>
          <w:tcPr>
            <w:tcW w:w="3617" w:type="dxa"/>
            <w:tcBorders>
              <w:top w:val="single" w:sz="8" w:space="0" w:color="auto"/>
              <w:left w:val="single" w:sz="8" w:space="0" w:color="auto"/>
              <w:bottom w:val="single" w:sz="8" w:space="0" w:color="auto"/>
              <w:right w:val="single" w:sz="8" w:space="0" w:color="auto"/>
            </w:tcBorders>
          </w:tcPr>
          <w:p w14:paraId="285D5C1F" w14:textId="2823EA59" w:rsidR="52FA8785" w:rsidRDefault="49289E2B" w:rsidP="00416830">
            <w:pPr>
              <w:jc w:val="left"/>
              <w:rPr>
                <w:rFonts w:eastAsia="Arial"/>
                <w:sz w:val="19"/>
                <w:szCs w:val="19"/>
              </w:rPr>
            </w:pPr>
            <w:proofErr w:type="spellStart"/>
            <w:r w:rsidRPr="3CBEFB29">
              <w:rPr>
                <w:rFonts w:eastAsia="Arial"/>
                <w:sz w:val="19"/>
                <w:szCs w:val="19"/>
              </w:rPr>
              <w:t>pobierzListeSlotow</w:t>
            </w:r>
            <w:proofErr w:type="spellEnd"/>
          </w:p>
        </w:tc>
        <w:tc>
          <w:tcPr>
            <w:tcW w:w="2045" w:type="dxa"/>
            <w:tcBorders>
              <w:top w:val="single" w:sz="8" w:space="0" w:color="auto"/>
              <w:left w:val="single" w:sz="8" w:space="0" w:color="auto"/>
              <w:bottom w:val="single" w:sz="8" w:space="0" w:color="auto"/>
              <w:right w:val="single" w:sz="8" w:space="0" w:color="auto"/>
            </w:tcBorders>
          </w:tcPr>
          <w:p w14:paraId="25F436AB" w14:textId="161236E9" w:rsidR="52FA8785" w:rsidRDefault="541F4584" w:rsidP="00416830">
            <w:pPr>
              <w:jc w:val="left"/>
              <w:rPr>
                <w:rFonts w:eastAsia="Arial"/>
                <w:sz w:val="18"/>
                <w:szCs w:val="18"/>
              </w:rPr>
            </w:pPr>
            <w:r w:rsidRPr="760D52E9">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0C790C2F" w14:textId="6417E270" w:rsidR="52FA8785" w:rsidRDefault="7F456240" w:rsidP="00416830">
            <w:pPr>
              <w:jc w:val="left"/>
              <w:rPr>
                <w:rFonts w:eastAsia="Arial"/>
                <w:sz w:val="17"/>
                <w:szCs w:val="17"/>
              </w:rPr>
            </w:pPr>
            <w:r w:rsidRPr="524D38ED">
              <w:rPr>
                <w:rFonts w:eastAsia="Arial"/>
                <w:sz w:val="17"/>
                <w:szCs w:val="17"/>
              </w:rPr>
              <w:t>LEKARZ_LEK_DENTYSTA_FELCZER</w:t>
            </w:r>
            <w:r w:rsidR="624F7584">
              <w:br/>
            </w:r>
            <w:r w:rsidRPr="524D38ED">
              <w:rPr>
                <w:rFonts w:eastAsia="Arial"/>
                <w:sz w:val="17"/>
                <w:szCs w:val="17"/>
              </w:rPr>
              <w:t>PIELEGNIARKA_POLOZNA</w:t>
            </w:r>
            <w:r w:rsidR="624F7584">
              <w:br/>
            </w:r>
            <w:r w:rsidR="392B1232" w:rsidRPr="1FD50369">
              <w:rPr>
                <w:rFonts w:eastAsia="Arial"/>
                <w:sz w:val="17"/>
                <w:szCs w:val="17"/>
              </w:rPr>
              <w:t>PRACOWNIK_ADMINISTRACYJNY</w:t>
            </w:r>
            <w:r w:rsidR="44BC4F74" w:rsidRPr="043B3AF1">
              <w:rPr>
                <w:rFonts w:eastAsia="Arial"/>
                <w:sz w:val="17"/>
                <w:szCs w:val="17"/>
              </w:rPr>
              <w:t xml:space="preserve"> </w:t>
            </w:r>
            <w:r w:rsidRPr="524D38ED">
              <w:rPr>
                <w:rFonts w:eastAsia="Arial"/>
                <w:sz w:val="17"/>
                <w:szCs w:val="17"/>
              </w:rPr>
              <w:t>INNY_PROFESJONALISTA_</w:t>
            </w:r>
            <w:r w:rsidR="11CDD7B5" w:rsidRPr="043B3AF1">
              <w:rPr>
                <w:rFonts w:eastAsia="Arial"/>
                <w:sz w:val="17"/>
                <w:szCs w:val="17"/>
              </w:rPr>
              <w:t>MEDYCZNY</w:t>
            </w:r>
            <w:r w:rsidR="13EEB107" w:rsidRPr="043B3AF1">
              <w:rPr>
                <w:rFonts w:eastAsia="Arial"/>
                <w:sz w:val="17"/>
                <w:szCs w:val="17"/>
              </w:rPr>
              <w:t xml:space="preserve"> </w:t>
            </w:r>
            <w:r w:rsidR="11CDD7B5" w:rsidRPr="043B3AF1">
              <w:rPr>
                <w:rFonts w:eastAsia="Arial"/>
                <w:sz w:val="17"/>
                <w:szCs w:val="17"/>
              </w:rPr>
              <w:t>DIAGNOSTA</w:t>
            </w:r>
            <w:r w:rsidRPr="524D38ED">
              <w:rPr>
                <w:rFonts w:eastAsia="Arial"/>
                <w:sz w:val="17"/>
                <w:szCs w:val="17"/>
              </w:rPr>
              <w:t>_LABORATORYJNY</w:t>
            </w:r>
            <w:r w:rsidR="624F7584">
              <w:br/>
            </w:r>
            <w:r w:rsidR="6F3AAC9A" w:rsidRPr="346105EA">
              <w:rPr>
                <w:rFonts w:eastAsia="Arial"/>
                <w:sz w:val="17"/>
                <w:szCs w:val="17"/>
              </w:rPr>
              <w:t>FIZJOTERAPEUTA</w:t>
            </w:r>
            <w:r w:rsidR="624F7584">
              <w:br/>
            </w:r>
            <w:r w:rsidR="2BDC9C8E" w:rsidRPr="11CD95F8">
              <w:rPr>
                <w:rFonts w:eastAsia="Arial"/>
                <w:sz w:val="17"/>
                <w:szCs w:val="17"/>
              </w:rPr>
              <w:t>USLUGOBIORCA</w:t>
            </w:r>
            <w:r w:rsidR="0D81408F" w:rsidRPr="11CD95F8">
              <w:rPr>
                <w:rFonts w:eastAsia="Arial"/>
                <w:sz w:val="17"/>
                <w:szCs w:val="17"/>
              </w:rPr>
              <w:t xml:space="preserve"> </w:t>
            </w:r>
            <w:r w:rsidR="624F7584">
              <w:br/>
            </w:r>
            <w:r w:rsidR="2BDC9C8E" w:rsidRPr="11CD95F8">
              <w:rPr>
                <w:rFonts w:eastAsia="Arial"/>
                <w:sz w:val="17"/>
                <w:szCs w:val="17"/>
              </w:rPr>
              <w:t>OPIEKUN</w:t>
            </w:r>
            <w:r w:rsidR="0D81408F" w:rsidRPr="11CD95F8">
              <w:rPr>
                <w:rFonts w:eastAsia="Arial"/>
                <w:sz w:val="17"/>
                <w:szCs w:val="17"/>
              </w:rPr>
              <w:t xml:space="preserve"> </w:t>
            </w:r>
            <w:r w:rsidR="624F7584">
              <w:br/>
            </w:r>
            <w:r w:rsidR="2BDC9C8E" w:rsidRPr="11CD95F8">
              <w:rPr>
                <w:rFonts w:eastAsia="Arial"/>
                <w:sz w:val="17"/>
                <w:szCs w:val="17"/>
              </w:rPr>
              <w:t>PELNOMOCNIK</w:t>
            </w:r>
          </w:p>
        </w:tc>
      </w:tr>
      <w:tr w:rsidR="290D2227" w14:paraId="6A43ADB4" w14:textId="5798F0DE" w:rsidTr="001E5B40">
        <w:tc>
          <w:tcPr>
            <w:tcW w:w="3617" w:type="dxa"/>
            <w:tcBorders>
              <w:top w:val="single" w:sz="8" w:space="0" w:color="auto"/>
              <w:left w:val="single" w:sz="8" w:space="0" w:color="auto"/>
              <w:bottom w:val="single" w:sz="8" w:space="0" w:color="auto"/>
              <w:right w:val="single" w:sz="8" w:space="0" w:color="auto"/>
            </w:tcBorders>
          </w:tcPr>
          <w:p w14:paraId="67B18419" w14:textId="16B1D992" w:rsidR="78C0A8F1" w:rsidRDefault="78C0A8F1" w:rsidP="0FC72432">
            <w:pPr>
              <w:jc w:val="left"/>
              <w:rPr>
                <w:rFonts w:eastAsia="Arial"/>
                <w:sz w:val="19"/>
                <w:szCs w:val="19"/>
              </w:rPr>
            </w:pPr>
            <w:proofErr w:type="spellStart"/>
            <w:r w:rsidRPr="0FC72432">
              <w:rPr>
                <w:rFonts w:eastAsia="Arial"/>
                <w:sz w:val="19"/>
                <w:szCs w:val="19"/>
              </w:rPr>
              <w:t>zapiszSloty</w:t>
            </w:r>
            <w:proofErr w:type="spellEnd"/>
          </w:p>
        </w:tc>
        <w:tc>
          <w:tcPr>
            <w:tcW w:w="2045" w:type="dxa"/>
            <w:tcBorders>
              <w:top w:val="single" w:sz="8" w:space="0" w:color="auto"/>
              <w:left w:val="single" w:sz="8" w:space="0" w:color="auto"/>
              <w:bottom w:val="single" w:sz="8" w:space="0" w:color="auto"/>
              <w:right w:val="single" w:sz="8" w:space="0" w:color="auto"/>
            </w:tcBorders>
          </w:tcPr>
          <w:p w14:paraId="7526F135" w14:textId="03497B25" w:rsidR="290D2227" w:rsidRDefault="407C8801" w:rsidP="290D2227">
            <w:pPr>
              <w:jc w:val="left"/>
              <w:rPr>
                <w:rFonts w:eastAsia="Arial"/>
                <w:sz w:val="18"/>
                <w:szCs w:val="18"/>
              </w:rPr>
            </w:pPr>
            <w:r w:rsidRPr="16E3358E">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59E64701" w14:textId="7AF58E72" w:rsidR="290D2227" w:rsidRDefault="407C8801" w:rsidP="290D2227">
            <w:pPr>
              <w:jc w:val="left"/>
              <w:rPr>
                <w:rFonts w:eastAsia="Arial"/>
                <w:sz w:val="17"/>
                <w:szCs w:val="17"/>
              </w:rPr>
            </w:pPr>
            <w:r w:rsidRPr="16E3358E">
              <w:rPr>
                <w:rFonts w:eastAsia="Arial"/>
                <w:sz w:val="17"/>
                <w:szCs w:val="17"/>
              </w:rPr>
              <w:t>ADMINISTRATOR_USLUGODAWCY</w:t>
            </w:r>
          </w:p>
        </w:tc>
      </w:tr>
      <w:tr w:rsidR="290D2227" w14:paraId="229A2E22" w14:textId="4EFD81EC" w:rsidTr="001E5B40">
        <w:tc>
          <w:tcPr>
            <w:tcW w:w="3617" w:type="dxa"/>
            <w:tcBorders>
              <w:top w:val="single" w:sz="8" w:space="0" w:color="auto"/>
              <w:left w:val="single" w:sz="8" w:space="0" w:color="auto"/>
              <w:bottom w:val="single" w:sz="8" w:space="0" w:color="auto"/>
              <w:right w:val="single" w:sz="8" w:space="0" w:color="auto"/>
            </w:tcBorders>
          </w:tcPr>
          <w:p w14:paraId="10A0A12E" w14:textId="7BF6500E" w:rsidR="78C0A8F1" w:rsidRDefault="78C0A8F1" w:rsidP="16E3358E">
            <w:pPr>
              <w:jc w:val="left"/>
              <w:rPr>
                <w:rFonts w:eastAsia="Arial"/>
                <w:sz w:val="19"/>
                <w:szCs w:val="19"/>
              </w:rPr>
            </w:pPr>
            <w:proofErr w:type="spellStart"/>
            <w:r w:rsidRPr="0FC72432">
              <w:rPr>
                <w:rFonts w:eastAsia="Arial"/>
                <w:sz w:val="19"/>
                <w:szCs w:val="19"/>
              </w:rPr>
              <w:t>edytujSloty</w:t>
            </w:r>
            <w:proofErr w:type="spellEnd"/>
          </w:p>
        </w:tc>
        <w:tc>
          <w:tcPr>
            <w:tcW w:w="2045" w:type="dxa"/>
            <w:tcBorders>
              <w:top w:val="single" w:sz="8" w:space="0" w:color="auto"/>
              <w:left w:val="single" w:sz="8" w:space="0" w:color="auto"/>
              <w:bottom w:val="single" w:sz="8" w:space="0" w:color="auto"/>
              <w:right w:val="single" w:sz="8" w:space="0" w:color="auto"/>
            </w:tcBorders>
          </w:tcPr>
          <w:p w14:paraId="1BA239B5" w14:textId="59EF3C7F" w:rsidR="290D2227" w:rsidRDefault="70307609" w:rsidP="290D2227">
            <w:pPr>
              <w:jc w:val="left"/>
              <w:rPr>
                <w:rFonts w:eastAsia="Arial"/>
                <w:sz w:val="18"/>
                <w:szCs w:val="18"/>
              </w:rPr>
            </w:pPr>
            <w:r w:rsidRPr="16E3358E">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2B485E95" w14:textId="380DFF4C" w:rsidR="290D2227" w:rsidRDefault="0EEDC140" w:rsidP="290D2227">
            <w:pPr>
              <w:jc w:val="left"/>
              <w:rPr>
                <w:rFonts w:eastAsia="Arial"/>
                <w:sz w:val="17"/>
                <w:szCs w:val="17"/>
              </w:rPr>
            </w:pPr>
            <w:r w:rsidRPr="16E3358E">
              <w:rPr>
                <w:rFonts w:eastAsia="Arial"/>
                <w:sz w:val="17"/>
                <w:szCs w:val="17"/>
              </w:rPr>
              <w:t>ADMINISTRATOR_USLUGODAWCY</w:t>
            </w:r>
          </w:p>
        </w:tc>
      </w:tr>
      <w:tr w:rsidR="290D2227" w14:paraId="434BD09C" w14:textId="2619A74D" w:rsidTr="001E5B40">
        <w:tc>
          <w:tcPr>
            <w:tcW w:w="3617" w:type="dxa"/>
            <w:tcBorders>
              <w:top w:val="single" w:sz="8" w:space="0" w:color="auto"/>
              <w:left w:val="single" w:sz="8" w:space="0" w:color="auto"/>
              <w:bottom w:val="single" w:sz="8" w:space="0" w:color="auto"/>
              <w:right w:val="single" w:sz="8" w:space="0" w:color="auto"/>
            </w:tcBorders>
          </w:tcPr>
          <w:p w14:paraId="13251B4A" w14:textId="03EDD59F" w:rsidR="78C0A8F1" w:rsidRDefault="78C0A8F1" w:rsidP="0FC72432">
            <w:pPr>
              <w:jc w:val="left"/>
              <w:rPr>
                <w:rFonts w:eastAsia="Arial"/>
                <w:sz w:val="19"/>
                <w:szCs w:val="19"/>
              </w:rPr>
            </w:pPr>
            <w:proofErr w:type="spellStart"/>
            <w:r w:rsidRPr="16E3358E">
              <w:rPr>
                <w:rFonts w:eastAsia="Arial"/>
                <w:sz w:val="19"/>
                <w:szCs w:val="19"/>
              </w:rPr>
              <w:t>usunSloty</w:t>
            </w:r>
            <w:proofErr w:type="spellEnd"/>
          </w:p>
        </w:tc>
        <w:tc>
          <w:tcPr>
            <w:tcW w:w="2045" w:type="dxa"/>
            <w:tcBorders>
              <w:top w:val="single" w:sz="8" w:space="0" w:color="auto"/>
              <w:left w:val="single" w:sz="8" w:space="0" w:color="auto"/>
              <w:bottom w:val="single" w:sz="8" w:space="0" w:color="auto"/>
              <w:right w:val="single" w:sz="8" w:space="0" w:color="auto"/>
            </w:tcBorders>
          </w:tcPr>
          <w:p w14:paraId="6DA169F8" w14:textId="73428356" w:rsidR="290D2227" w:rsidRDefault="0A1ACF22" w:rsidP="290D2227">
            <w:pPr>
              <w:jc w:val="left"/>
              <w:rPr>
                <w:rFonts w:eastAsia="Arial"/>
                <w:sz w:val="18"/>
                <w:szCs w:val="18"/>
              </w:rPr>
            </w:pPr>
            <w:r w:rsidRPr="16E3358E">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7132C6C7" w14:textId="18593BFF" w:rsidR="290D2227" w:rsidRDefault="1D2502DD" w:rsidP="290D2227">
            <w:pPr>
              <w:jc w:val="left"/>
              <w:rPr>
                <w:rFonts w:eastAsia="Arial"/>
                <w:sz w:val="17"/>
                <w:szCs w:val="17"/>
              </w:rPr>
            </w:pPr>
            <w:r w:rsidRPr="16E3358E">
              <w:rPr>
                <w:rFonts w:eastAsia="Arial"/>
                <w:sz w:val="17"/>
                <w:szCs w:val="17"/>
              </w:rPr>
              <w:t>ADMINISTRATOR_USLUGODAWCY</w:t>
            </w:r>
          </w:p>
        </w:tc>
      </w:tr>
      <w:tr w:rsidR="008601F6" w14:paraId="20473560" w14:textId="77777777" w:rsidTr="001E5B40">
        <w:tc>
          <w:tcPr>
            <w:tcW w:w="3617" w:type="dxa"/>
            <w:tcBorders>
              <w:top w:val="single" w:sz="8" w:space="0" w:color="auto"/>
              <w:left w:val="single" w:sz="8" w:space="0" w:color="auto"/>
              <w:bottom w:val="single" w:sz="8" w:space="0" w:color="auto"/>
              <w:right w:val="single" w:sz="8" w:space="0" w:color="auto"/>
            </w:tcBorders>
          </w:tcPr>
          <w:p w14:paraId="15180A44" w14:textId="31646125" w:rsidR="008601F6" w:rsidRPr="16E3358E" w:rsidRDefault="008601F6" w:rsidP="0FC72432">
            <w:pPr>
              <w:jc w:val="left"/>
              <w:rPr>
                <w:rFonts w:eastAsia="Arial"/>
                <w:sz w:val="19"/>
                <w:szCs w:val="19"/>
              </w:rPr>
            </w:pPr>
            <w:proofErr w:type="spellStart"/>
            <w:r>
              <w:rPr>
                <w:rFonts w:eastAsia="Arial"/>
                <w:sz w:val="19"/>
                <w:szCs w:val="19"/>
              </w:rPr>
              <w:t>zmienDateSlotu</w:t>
            </w:r>
            <w:proofErr w:type="spellEnd"/>
          </w:p>
        </w:tc>
        <w:tc>
          <w:tcPr>
            <w:tcW w:w="2045" w:type="dxa"/>
            <w:tcBorders>
              <w:top w:val="single" w:sz="8" w:space="0" w:color="auto"/>
              <w:left w:val="single" w:sz="8" w:space="0" w:color="auto"/>
              <w:bottom w:val="single" w:sz="8" w:space="0" w:color="auto"/>
              <w:right w:val="single" w:sz="8" w:space="0" w:color="auto"/>
            </w:tcBorders>
          </w:tcPr>
          <w:p w14:paraId="564E965D" w14:textId="6B364829" w:rsidR="008601F6" w:rsidRPr="16E3358E" w:rsidRDefault="008601F6" w:rsidP="290D2227">
            <w:pPr>
              <w:jc w:val="left"/>
              <w:rPr>
                <w:rFonts w:eastAsia="Arial"/>
                <w:sz w:val="18"/>
                <w:szCs w:val="18"/>
              </w:rPr>
            </w:pPr>
            <w:r w:rsidRPr="16E3358E">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1FEB4873" w14:textId="52DFE5B7" w:rsidR="008601F6" w:rsidRPr="16E3358E" w:rsidRDefault="008601F6" w:rsidP="290D2227">
            <w:pPr>
              <w:jc w:val="left"/>
              <w:rPr>
                <w:rFonts w:eastAsia="Arial"/>
                <w:sz w:val="17"/>
                <w:szCs w:val="17"/>
              </w:rPr>
            </w:pPr>
            <w:r w:rsidRPr="16E3358E">
              <w:rPr>
                <w:rFonts w:eastAsia="Arial"/>
                <w:sz w:val="17"/>
                <w:szCs w:val="17"/>
              </w:rPr>
              <w:t>ADMINISTRATOR_USLUGODAWCY</w:t>
            </w:r>
          </w:p>
        </w:tc>
      </w:tr>
      <w:tr w:rsidR="290D2227" w14:paraId="1871C5FA" w14:textId="184C5B87" w:rsidTr="001E5B40">
        <w:tc>
          <w:tcPr>
            <w:tcW w:w="3617" w:type="dxa"/>
            <w:tcBorders>
              <w:top w:val="single" w:sz="8" w:space="0" w:color="auto"/>
              <w:left w:val="single" w:sz="8" w:space="0" w:color="auto"/>
              <w:bottom w:val="single" w:sz="8" w:space="0" w:color="auto"/>
              <w:right w:val="single" w:sz="8" w:space="0" w:color="auto"/>
            </w:tcBorders>
          </w:tcPr>
          <w:p w14:paraId="295633A2" w14:textId="600673BE" w:rsidR="78C0A8F1" w:rsidRDefault="78C0A8F1" w:rsidP="16E3358E">
            <w:pPr>
              <w:jc w:val="left"/>
              <w:rPr>
                <w:rFonts w:eastAsia="Arial"/>
                <w:sz w:val="19"/>
                <w:szCs w:val="19"/>
              </w:rPr>
            </w:pPr>
            <w:proofErr w:type="spellStart"/>
            <w:r w:rsidRPr="0FC72432">
              <w:rPr>
                <w:rFonts w:eastAsia="Arial"/>
                <w:sz w:val="19"/>
                <w:szCs w:val="19"/>
              </w:rPr>
              <w:t>pobierzListeWizytSync</w:t>
            </w:r>
            <w:proofErr w:type="spellEnd"/>
          </w:p>
        </w:tc>
        <w:tc>
          <w:tcPr>
            <w:tcW w:w="2045" w:type="dxa"/>
            <w:tcBorders>
              <w:top w:val="single" w:sz="8" w:space="0" w:color="auto"/>
              <w:left w:val="single" w:sz="8" w:space="0" w:color="auto"/>
              <w:bottom w:val="single" w:sz="8" w:space="0" w:color="auto"/>
              <w:right w:val="single" w:sz="8" w:space="0" w:color="auto"/>
            </w:tcBorders>
          </w:tcPr>
          <w:p w14:paraId="56CE28C3" w14:textId="33966D2C" w:rsidR="290D2227" w:rsidRDefault="1C25CA31" w:rsidP="16E3358E">
            <w:pPr>
              <w:jc w:val="left"/>
              <w:rPr>
                <w:rFonts w:eastAsia="Arial"/>
                <w:sz w:val="18"/>
                <w:szCs w:val="18"/>
              </w:rPr>
            </w:pPr>
            <w:r w:rsidRPr="16E3358E">
              <w:rPr>
                <w:rFonts w:eastAsia="Arial"/>
                <w:sz w:val="18"/>
                <w:szCs w:val="18"/>
              </w:rPr>
              <w:t>System zewnętrzny podmiotu leczniczego</w:t>
            </w:r>
          </w:p>
          <w:p w14:paraId="19371D70" w14:textId="6CBBFA19" w:rsidR="290D2227" w:rsidRDefault="290D2227" w:rsidP="290D2227">
            <w:pPr>
              <w:jc w:val="left"/>
              <w:rPr>
                <w:szCs w:val="22"/>
              </w:rPr>
            </w:pPr>
          </w:p>
        </w:tc>
        <w:tc>
          <w:tcPr>
            <w:tcW w:w="0" w:type="auto"/>
            <w:tcBorders>
              <w:top w:val="single" w:sz="8" w:space="0" w:color="auto"/>
              <w:left w:val="single" w:sz="8" w:space="0" w:color="auto"/>
              <w:bottom w:val="single" w:sz="8" w:space="0" w:color="auto"/>
              <w:right w:val="single" w:sz="8" w:space="0" w:color="auto"/>
            </w:tcBorders>
          </w:tcPr>
          <w:p w14:paraId="01D4DFC2" w14:textId="6F83F81E" w:rsidR="290D2227" w:rsidRDefault="1C25CA31" w:rsidP="290D2227">
            <w:pPr>
              <w:jc w:val="left"/>
              <w:rPr>
                <w:rFonts w:eastAsia="Arial"/>
                <w:sz w:val="17"/>
                <w:szCs w:val="17"/>
              </w:rPr>
            </w:pPr>
            <w:r w:rsidRPr="16E3358E">
              <w:rPr>
                <w:rFonts w:eastAsia="Arial"/>
                <w:sz w:val="17"/>
                <w:szCs w:val="17"/>
              </w:rPr>
              <w:t>LEKARZ_LEK_DENTYSTA_FELCZER</w:t>
            </w:r>
            <w:r w:rsidR="290D2227">
              <w:br/>
            </w:r>
            <w:r w:rsidRPr="16E3358E">
              <w:rPr>
                <w:rFonts w:eastAsia="Arial"/>
                <w:sz w:val="17"/>
                <w:szCs w:val="17"/>
              </w:rPr>
              <w:t>PIELEGNIARKA_POLOZNA</w:t>
            </w:r>
            <w:r w:rsidR="290D2227">
              <w:br/>
            </w:r>
            <w:r w:rsidRPr="16E3358E">
              <w:rPr>
                <w:rFonts w:eastAsia="Arial"/>
                <w:sz w:val="17"/>
                <w:szCs w:val="17"/>
              </w:rPr>
              <w:t>PRACOWNIK_ADMINISTRACYJNY</w:t>
            </w:r>
            <w:r w:rsidR="290D2227">
              <w:br/>
            </w:r>
            <w:r w:rsidRPr="16E3358E">
              <w:rPr>
                <w:rFonts w:eastAsia="Arial"/>
                <w:sz w:val="17"/>
                <w:szCs w:val="17"/>
              </w:rPr>
              <w:t>INNY_PROFESJONALISTA_MEDYCZNY DIAGNOSTA_LABORATORYJNY</w:t>
            </w:r>
            <w:r w:rsidR="290D2227">
              <w:br/>
            </w:r>
            <w:r w:rsidRPr="16E3358E">
              <w:rPr>
                <w:rFonts w:eastAsia="Arial"/>
                <w:sz w:val="17"/>
                <w:szCs w:val="17"/>
              </w:rPr>
              <w:t>FIZJOTERAPEUTA</w:t>
            </w:r>
            <w:r w:rsidR="290D2227">
              <w:br/>
            </w:r>
            <w:r w:rsidRPr="16E3358E">
              <w:rPr>
                <w:rFonts w:eastAsia="Arial"/>
                <w:sz w:val="17"/>
                <w:szCs w:val="17"/>
              </w:rPr>
              <w:t xml:space="preserve">USLUGOBIORCA </w:t>
            </w:r>
            <w:r w:rsidR="290D2227">
              <w:br/>
            </w:r>
            <w:r w:rsidRPr="16E3358E">
              <w:rPr>
                <w:rFonts w:eastAsia="Arial"/>
                <w:sz w:val="17"/>
                <w:szCs w:val="17"/>
              </w:rPr>
              <w:t xml:space="preserve">OPIEKUN </w:t>
            </w:r>
            <w:r w:rsidR="290D2227">
              <w:br/>
            </w:r>
            <w:r w:rsidRPr="16E3358E">
              <w:rPr>
                <w:rFonts w:eastAsia="Arial"/>
                <w:sz w:val="17"/>
                <w:szCs w:val="17"/>
              </w:rPr>
              <w:t>PELNOMOCNIK</w:t>
            </w:r>
          </w:p>
        </w:tc>
      </w:tr>
      <w:tr w:rsidR="52FA8785" w14:paraId="2C1067B2" w14:textId="52B7CE50" w:rsidTr="001E5B40">
        <w:tc>
          <w:tcPr>
            <w:tcW w:w="3617" w:type="dxa"/>
            <w:tcBorders>
              <w:top w:val="single" w:sz="8" w:space="0" w:color="auto"/>
              <w:left w:val="single" w:sz="8" w:space="0" w:color="auto"/>
              <w:bottom w:val="single" w:sz="8" w:space="0" w:color="auto"/>
              <w:right w:val="single" w:sz="8" w:space="0" w:color="auto"/>
            </w:tcBorders>
          </w:tcPr>
          <w:p w14:paraId="67EB2A12" w14:textId="6FE2F1D6" w:rsidR="52FA8785" w:rsidRDefault="70500C94" w:rsidP="00416830">
            <w:pPr>
              <w:jc w:val="left"/>
              <w:rPr>
                <w:rFonts w:eastAsia="Arial"/>
                <w:sz w:val="19"/>
                <w:szCs w:val="19"/>
              </w:rPr>
            </w:pPr>
            <w:proofErr w:type="spellStart"/>
            <w:r w:rsidRPr="4364BB4C">
              <w:rPr>
                <w:rFonts w:eastAsia="Arial"/>
                <w:sz w:val="19"/>
                <w:szCs w:val="19"/>
              </w:rPr>
              <w:t>zapiszNaWizyte</w:t>
            </w:r>
            <w:proofErr w:type="spellEnd"/>
          </w:p>
          <w:p w14:paraId="7F17667F" w14:textId="7167498D" w:rsidR="52FA8785" w:rsidRDefault="52FA8785" w:rsidP="52FA8785">
            <w:pPr>
              <w:rPr>
                <w:rFonts w:eastAsia="Arial"/>
                <w:sz w:val="19"/>
                <w:szCs w:val="19"/>
              </w:rPr>
            </w:pPr>
          </w:p>
        </w:tc>
        <w:tc>
          <w:tcPr>
            <w:tcW w:w="2045" w:type="dxa"/>
            <w:tcBorders>
              <w:top w:val="single" w:sz="8" w:space="0" w:color="auto"/>
              <w:left w:val="single" w:sz="8" w:space="0" w:color="auto"/>
              <w:bottom w:val="single" w:sz="8" w:space="0" w:color="auto"/>
              <w:right w:val="single" w:sz="8" w:space="0" w:color="auto"/>
            </w:tcBorders>
          </w:tcPr>
          <w:p w14:paraId="508D9603" w14:textId="33966D2C" w:rsidR="52FA8785" w:rsidRDefault="56BEAC25" w:rsidP="00416830">
            <w:pPr>
              <w:jc w:val="left"/>
              <w:rPr>
                <w:rFonts w:eastAsia="Arial"/>
                <w:sz w:val="18"/>
                <w:szCs w:val="18"/>
              </w:rPr>
            </w:pPr>
            <w:r w:rsidRPr="760D52E9">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166DB3E4" w14:textId="0E500364" w:rsidR="52FA8785" w:rsidRDefault="550C67D0" w:rsidP="00416830">
            <w:pPr>
              <w:jc w:val="left"/>
              <w:rPr>
                <w:rFonts w:eastAsia="Arial"/>
                <w:sz w:val="17"/>
                <w:szCs w:val="17"/>
              </w:rPr>
            </w:pPr>
            <w:r w:rsidRPr="4C179D36">
              <w:rPr>
                <w:rFonts w:eastAsia="Arial"/>
                <w:sz w:val="17"/>
                <w:szCs w:val="17"/>
              </w:rPr>
              <w:t>LEKARZ_LEK_DENTYSTA_FELCZER</w:t>
            </w:r>
            <w:r w:rsidR="7466C7C5">
              <w:br/>
            </w:r>
            <w:r w:rsidRPr="4C179D36">
              <w:rPr>
                <w:rFonts w:eastAsia="Arial"/>
                <w:sz w:val="17"/>
                <w:szCs w:val="17"/>
              </w:rPr>
              <w:t>PIELEGNIARKA_POLOZNA</w:t>
            </w:r>
            <w:r w:rsidR="7466C7C5">
              <w:br/>
            </w:r>
            <w:r w:rsidRPr="4C179D36">
              <w:rPr>
                <w:rFonts w:eastAsia="Arial"/>
                <w:sz w:val="17"/>
                <w:szCs w:val="17"/>
              </w:rPr>
              <w:t>PRACOWNIK_ADMINISTRACYJNY</w:t>
            </w:r>
            <w:r w:rsidR="7466C7C5">
              <w:br/>
            </w:r>
            <w:r w:rsidRPr="4C179D36">
              <w:rPr>
                <w:rFonts w:eastAsia="Arial"/>
                <w:sz w:val="17"/>
                <w:szCs w:val="17"/>
              </w:rPr>
              <w:t>INNY_PROFESJONALISTA_</w:t>
            </w:r>
            <w:r w:rsidR="41AF4D37" w:rsidRPr="043B3AF1">
              <w:rPr>
                <w:rFonts w:eastAsia="Arial"/>
                <w:sz w:val="17"/>
                <w:szCs w:val="17"/>
              </w:rPr>
              <w:t>MEDYCZNY</w:t>
            </w:r>
            <w:r w:rsidR="006D2957" w:rsidRPr="043B3AF1">
              <w:rPr>
                <w:rFonts w:eastAsia="Arial"/>
                <w:sz w:val="17"/>
                <w:szCs w:val="17"/>
              </w:rPr>
              <w:t xml:space="preserve"> </w:t>
            </w:r>
            <w:r w:rsidR="41AF4D37" w:rsidRPr="043B3AF1">
              <w:rPr>
                <w:rFonts w:eastAsia="Arial"/>
                <w:sz w:val="17"/>
                <w:szCs w:val="17"/>
              </w:rPr>
              <w:t>DIAGNOSTA</w:t>
            </w:r>
            <w:r w:rsidRPr="4C179D36">
              <w:rPr>
                <w:rFonts w:eastAsia="Arial"/>
                <w:sz w:val="17"/>
                <w:szCs w:val="17"/>
              </w:rPr>
              <w:t>_LABORATORYJNY</w:t>
            </w:r>
            <w:r w:rsidR="7466C7C5">
              <w:br/>
            </w:r>
            <w:r w:rsidRPr="4C179D36">
              <w:rPr>
                <w:rFonts w:eastAsia="Arial"/>
                <w:sz w:val="17"/>
                <w:szCs w:val="17"/>
              </w:rPr>
              <w:t>FIZJOTERAPEUTA</w:t>
            </w:r>
            <w:r w:rsidR="7466C7C5">
              <w:br/>
            </w:r>
            <w:r w:rsidRPr="4C179D36">
              <w:rPr>
                <w:rFonts w:eastAsia="Arial"/>
                <w:sz w:val="17"/>
                <w:szCs w:val="17"/>
              </w:rPr>
              <w:t xml:space="preserve">USLUGOBIORCA </w:t>
            </w:r>
            <w:r w:rsidR="7466C7C5">
              <w:br/>
            </w:r>
            <w:r w:rsidRPr="4C179D36">
              <w:rPr>
                <w:rFonts w:eastAsia="Arial"/>
                <w:sz w:val="17"/>
                <w:szCs w:val="17"/>
              </w:rPr>
              <w:t xml:space="preserve">OPIEKUN </w:t>
            </w:r>
            <w:r w:rsidR="7466C7C5">
              <w:br/>
            </w:r>
            <w:r w:rsidRPr="4C179D36">
              <w:rPr>
                <w:rFonts w:eastAsia="Arial"/>
                <w:sz w:val="17"/>
                <w:szCs w:val="17"/>
              </w:rPr>
              <w:t>PELNOMOCNIK</w:t>
            </w:r>
          </w:p>
        </w:tc>
      </w:tr>
      <w:tr w:rsidR="00D26D2D" w14:paraId="3264A33F" w14:textId="118705A1" w:rsidTr="001E5B40">
        <w:tc>
          <w:tcPr>
            <w:tcW w:w="3617" w:type="dxa"/>
            <w:tcBorders>
              <w:top w:val="single" w:sz="8" w:space="0" w:color="auto"/>
              <w:left w:val="single" w:sz="8" w:space="0" w:color="auto"/>
              <w:bottom w:val="single" w:sz="8" w:space="0" w:color="auto"/>
              <w:right w:val="single" w:sz="8" w:space="0" w:color="auto"/>
            </w:tcBorders>
          </w:tcPr>
          <w:p w14:paraId="0261EBD0" w14:textId="07F6D9F0" w:rsidR="00D26D2D" w:rsidRPr="4364BB4C" w:rsidRDefault="11E639C2" w:rsidP="00416830">
            <w:pPr>
              <w:jc w:val="left"/>
              <w:rPr>
                <w:rFonts w:eastAsia="Arial"/>
                <w:sz w:val="19"/>
                <w:szCs w:val="19"/>
              </w:rPr>
            </w:pPr>
            <w:proofErr w:type="spellStart"/>
            <w:r w:rsidRPr="6A9D8429">
              <w:rPr>
                <w:rFonts w:eastAsia="Arial"/>
                <w:sz w:val="19"/>
                <w:szCs w:val="19"/>
              </w:rPr>
              <w:t>zakonczWizyty</w:t>
            </w:r>
            <w:proofErr w:type="spellEnd"/>
          </w:p>
        </w:tc>
        <w:tc>
          <w:tcPr>
            <w:tcW w:w="2045" w:type="dxa"/>
            <w:tcBorders>
              <w:top w:val="single" w:sz="8" w:space="0" w:color="auto"/>
              <w:left w:val="single" w:sz="8" w:space="0" w:color="auto"/>
              <w:bottom w:val="single" w:sz="8" w:space="0" w:color="auto"/>
              <w:right w:val="single" w:sz="8" w:space="0" w:color="auto"/>
            </w:tcBorders>
          </w:tcPr>
          <w:p w14:paraId="01A04AB5" w14:textId="4E0480F8" w:rsidR="00D26D2D" w:rsidRPr="760D52E9" w:rsidRDefault="11E639C2" w:rsidP="00416830">
            <w:pPr>
              <w:jc w:val="left"/>
              <w:rPr>
                <w:rFonts w:eastAsia="Arial"/>
                <w:sz w:val="18"/>
                <w:szCs w:val="18"/>
              </w:rPr>
            </w:pPr>
            <w:r w:rsidRPr="6A9D8429">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7D5EA173" w14:textId="440ACEE4" w:rsidR="00D26D2D" w:rsidRPr="4C179D36" w:rsidRDefault="11E639C2" w:rsidP="00416830">
            <w:pPr>
              <w:jc w:val="left"/>
              <w:rPr>
                <w:rFonts w:eastAsia="Arial"/>
                <w:sz w:val="17"/>
                <w:szCs w:val="17"/>
              </w:rPr>
            </w:pPr>
            <w:r w:rsidRPr="6A9D8429">
              <w:rPr>
                <w:rFonts w:eastAsia="Arial"/>
                <w:sz w:val="17"/>
                <w:szCs w:val="17"/>
              </w:rPr>
              <w:t>LEKARZ_LEK_DENTYSTA_FELCZER</w:t>
            </w:r>
            <w:r w:rsidR="00D26D2D">
              <w:br/>
            </w:r>
            <w:r w:rsidRPr="6A9D8429">
              <w:rPr>
                <w:rFonts w:eastAsia="Arial"/>
                <w:sz w:val="17"/>
                <w:szCs w:val="17"/>
              </w:rPr>
              <w:t>PIELEGNIARKA_POLOZNA</w:t>
            </w:r>
            <w:r w:rsidR="00D26D2D">
              <w:br/>
            </w:r>
            <w:r w:rsidRPr="6A9D8429">
              <w:rPr>
                <w:rFonts w:eastAsia="Arial"/>
                <w:sz w:val="17"/>
                <w:szCs w:val="17"/>
              </w:rPr>
              <w:t>PRACOWNIK_ADMINISTRACYJNY</w:t>
            </w:r>
            <w:r w:rsidR="00D26D2D">
              <w:br/>
            </w:r>
            <w:r w:rsidRPr="6A9D8429">
              <w:rPr>
                <w:rFonts w:eastAsia="Arial"/>
                <w:sz w:val="17"/>
                <w:szCs w:val="17"/>
              </w:rPr>
              <w:t>INNY_PROFESJONALISTA_MEDYCZNY DIAGNOSTA_LABORATORYJNY</w:t>
            </w:r>
            <w:r w:rsidR="00D26D2D">
              <w:br/>
            </w:r>
            <w:r w:rsidRPr="6A9D8429">
              <w:rPr>
                <w:rFonts w:eastAsia="Arial"/>
                <w:sz w:val="17"/>
                <w:szCs w:val="17"/>
              </w:rPr>
              <w:t>FIZJOTERAPEUTA</w:t>
            </w:r>
            <w:r w:rsidR="00D26D2D">
              <w:br/>
            </w:r>
            <w:r w:rsidRPr="6A9D8429">
              <w:rPr>
                <w:rFonts w:eastAsia="Arial"/>
                <w:sz w:val="17"/>
                <w:szCs w:val="17"/>
              </w:rPr>
              <w:t xml:space="preserve">USLUGOBIORCA </w:t>
            </w:r>
            <w:r w:rsidR="00D26D2D">
              <w:br/>
            </w:r>
            <w:r w:rsidRPr="6A9D8429">
              <w:rPr>
                <w:rFonts w:eastAsia="Arial"/>
                <w:sz w:val="17"/>
                <w:szCs w:val="17"/>
              </w:rPr>
              <w:t xml:space="preserve">OPIEKUN </w:t>
            </w:r>
            <w:r w:rsidR="00D26D2D">
              <w:br/>
            </w:r>
            <w:r w:rsidRPr="6A9D8429">
              <w:rPr>
                <w:rFonts w:eastAsia="Arial"/>
                <w:sz w:val="17"/>
                <w:szCs w:val="17"/>
              </w:rPr>
              <w:t>PELNOMOCNIK</w:t>
            </w:r>
          </w:p>
        </w:tc>
      </w:tr>
      <w:tr w:rsidR="000970A7" w14:paraId="4B6AEDAE" w14:textId="2718941D" w:rsidTr="001E5B40">
        <w:tc>
          <w:tcPr>
            <w:tcW w:w="3617" w:type="dxa"/>
            <w:tcBorders>
              <w:top w:val="single" w:sz="8" w:space="0" w:color="auto"/>
              <w:left w:val="single" w:sz="8" w:space="0" w:color="auto"/>
              <w:bottom w:val="single" w:sz="8" w:space="0" w:color="auto"/>
              <w:right w:val="single" w:sz="8" w:space="0" w:color="auto"/>
            </w:tcBorders>
          </w:tcPr>
          <w:p w14:paraId="13FBFAA9" w14:textId="10FF3AFB" w:rsidR="000970A7" w:rsidRDefault="71BEC19D" w:rsidP="00416830">
            <w:pPr>
              <w:jc w:val="left"/>
              <w:rPr>
                <w:rFonts w:eastAsia="Arial"/>
                <w:sz w:val="19"/>
                <w:szCs w:val="19"/>
              </w:rPr>
            </w:pPr>
            <w:proofErr w:type="spellStart"/>
            <w:r w:rsidRPr="6A9D8429">
              <w:rPr>
                <w:rFonts w:eastAsia="Arial"/>
                <w:sz w:val="19"/>
                <w:szCs w:val="19"/>
              </w:rPr>
              <w:t>anulujWizyty</w:t>
            </w:r>
            <w:proofErr w:type="spellEnd"/>
          </w:p>
        </w:tc>
        <w:tc>
          <w:tcPr>
            <w:tcW w:w="2045" w:type="dxa"/>
            <w:tcBorders>
              <w:top w:val="single" w:sz="8" w:space="0" w:color="auto"/>
              <w:left w:val="single" w:sz="8" w:space="0" w:color="auto"/>
              <w:bottom w:val="single" w:sz="8" w:space="0" w:color="auto"/>
              <w:right w:val="single" w:sz="8" w:space="0" w:color="auto"/>
            </w:tcBorders>
          </w:tcPr>
          <w:p w14:paraId="44CBD187" w14:textId="54DC6EE7" w:rsidR="000970A7" w:rsidRPr="76B743EB" w:rsidRDefault="71BEC19D" w:rsidP="00416830">
            <w:pPr>
              <w:jc w:val="left"/>
              <w:rPr>
                <w:rFonts w:eastAsia="Arial"/>
                <w:sz w:val="18"/>
                <w:szCs w:val="18"/>
              </w:rPr>
            </w:pPr>
            <w:r w:rsidRPr="6A9D8429">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5A32015B" w14:textId="712786CA" w:rsidR="000970A7" w:rsidRPr="76B743EB" w:rsidRDefault="71BEC19D" w:rsidP="00416830">
            <w:pPr>
              <w:jc w:val="left"/>
              <w:rPr>
                <w:rFonts w:eastAsia="Arial"/>
                <w:sz w:val="17"/>
                <w:szCs w:val="17"/>
              </w:rPr>
            </w:pPr>
            <w:r w:rsidRPr="6A9D8429">
              <w:rPr>
                <w:rFonts w:eastAsia="Arial"/>
                <w:sz w:val="17"/>
                <w:szCs w:val="17"/>
              </w:rPr>
              <w:t>LEKARZ_LEK_DENTYSTA_FELCZER</w:t>
            </w:r>
            <w:r w:rsidR="000970A7">
              <w:br/>
            </w:r>
            <w:r w:rsidRPr="6A9D8429">
              <w:rPr>
                <w:rFonts w:eastAsia="Arial"/>
                <w:sz w:val="17"/>
                <w:szCs w:val="17"/>
              </w:rPr>
              <w:t>PIELEGNIARKA_POLOZNA</w:t>
            </w:r>
            <w:r w:rsidR="000970A7">
              <w:br/>
            </w:r>
            <w:r w:rsidRPr="6A9D8429">
              <w:rPr>
                <w:rFonts w:eastAsia="Arial"/>
                <w:sz w:val="17"/>
                <w:szCs w:val="17"/>
              </w:rPr>
              <w:t>PRACOWNIK_ADMINISTRACYJNY</w:t>
            </w:r>
            <w:r w:rsidR="000970A7">
              <w:br/>
            </w:r>
            <w:r w:rsidRPr="6A9D8429">
              <w:rPr>
                <w:rFonts w:eastAsia="Arial"/>
                <w:sz w:val="17"/>
                <w:szCs w:val="17"/>
              </w:rPr>
              <w:t>INNY_PROFESJONALISTA_MEDYCZNY DIAGNOSTA_LABORATORYJNY</w:t>
            </w:r>
            <w:r w:rsidR="000970A7">
              <w:br/>
            </w:r>
            <w:r w:rsidRPr="6A9D8429">
              <w:rPr>
                <w:rFonts w:eastAsia="Arial"/>
                <w:sz w:val="17"/>
                <w:szCs w:val="17"/>
              </w:rPr>
              <w:t>FIZJOTERAPEUTA</w:t>
            </w:r>
            <w:r w:rsidR="000970A7">
              <w:br/>
            </w:r>
            <w:r w:rsidRPr="6A9D8429">
              <w:rPr>
                <w:rFonts w:eastAsia="Arial"/>
                <w:sz w:val="17"/>
                <w:szCs w:val="17"/>
              </w:rPr>
              <w:t xml:space="preserve">USLUGOBIORCA </w:t>
            </w:r>
            <w:r w:rsidR="000970A7">
              <w:br/>
            </w:r>
            <w:r w:rsidRPr="6A9D8429">
              <w:rPr>
                <w:rFonts w:eastAsia="Arial"/>
                <w:sz w:val="17"/>
                <w:szCs w:val="17"/>
              </w:rPr>
              <w:t xml:space="preserve">OPIEKUN </w:t>
            </w:r>
            <w:r w:rsidR="000970A7">
              <w:br/>
            </w:r>
            <w:r w:rsidRPr="6A9D8429">
              <w:rPr>
                <w:rFonts w:eastAsia="Arial"/>
                <w:sz w:val="17"/>
                <w:szCs w:val="17"/>
              </w:rPr>
              <w:t>PELNOMOCNIK</w:t>
            </w:r>
          </w:p>
        </w:tc>
      </w:tr>
      <w:tr w:rsidR="290D2227" w14:paraId="6ACBD06F" w14:textId="25811CB1" w:rsidTr="001E5B40">
        <w:tc>
          <w:tcPr>
            <w:tcW w:w="3617" w:type="dxa"/>
            <w:tcBorders>
              <w:top w:val="single" w:sz="8" w:space="0" w:color="auto"/>
              <w:left w:val="single" w:sz="8" w:space="0" w:color="auto"/>
              <w:bottom w:val="single" w:sz="8" w:space="0" w:color="auto"/>
              <w:right w:val="single" w:sz="8" w:space="0" w:color="auto"/>
            </w:tcBorders>
          </w:tcPr>
          <w:p w14:paraId="587FC014" w14:textId="57E06F54" w:rsidR="5D7F86C4" w:rsidRDefault="5D7F86C4" w:rsidP="07B8E731">
            <w:pPr>
              <w:jc w:val="left"/>
              <w:rPr>
                <w:rFonts w:eastAsia="Arial"/>
                <w:sz w:val="19"/>
                <w:szCs w:val="19"/>
              </w:rPr>
            </w:pPr>
            <w:proofErr w:type="spellStart"/>
            <w:r w:rsidRPr="07B8E731">
              <w:rPr>
                <w:rFonts w:eastAsia="Arial"/>
                <w:sz w:val="19"/>
                <w:szCs w:val="19"/>
              </w:rPr>
              <w:t>wyszukajWolneTerminy</w:t>
            </w:r>
            <w:proofErr w:type="spellEnd"/>
          </w:p>
        </w:tc>
        <w:tc>
          <w:tcPr>
            <w:tcW w:w="2045" w:type="dxa"/>
            <w:tcBorders>
              <w:top w:val="single" w:sz="8" w:space="0" w:color="auto"/>
              <w:left w:val="single" w:sz="8" w:space="0" w:color="auto"/>
              <w:bottom w:val="single" w:sz="8" w:space="0" w:color="auto"/>
              <w:right w:val="single" w:sz="8" w:space="0" w:color="auto"/>
            </w:tcBorders>
          </w:tcPr>
          <w:p w14:paraId="6B3663CF" w14:textId="66A08BFE" w:rsidR="290D2227" w:rsidRDefault="1364DDAD" w:rsidP="76B743EB">
            <w:pPr>
              <w:jc w:val="left"/>
              <w:rPr>
                <w:rFonts w:eastAsia="Arial"/>
                <w:sz w:val="18"/>
                <w:szCs w:val="18"/>
              </w:rPr>
            </w:pPr>
            <w:r w:rsidRPr="76B743EB">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64B58AFA" w14:textId="6FA58A27" w:rsidR="290D2227" w:rsidRDefault="72B75045" w:rsidP="76B743EB">
            <w:pPr>
              <w:jc w:val="left"/>
              <w:rPr>
                <w:rFonts w:eastAsia="Arial"/>
                <w:b/>
                <w:bCs/>
                <w:sz w:val="17"/>
                <w:szCs w:val="17"/>
              </w:rPr>
            </w:pPr>
            <w:r w:rsidRPr="76B743EB">
              <w:rPr>
                <w:rFonts w:eastAsia="Arial"/>
                <w:sz w:val="17"/>
                <w:szCs w:val="17"/>
              </w:rPr>
              <w:t>LEKARZ_LEK_DENTYSTA_FELCZER</w:t>
            </w:r>
            <w:r w:rsidR="290D2227">
              <w:br/>
            </w:r>
            <w:r w:rsidRPr="76B743EB">
              <w:rPr>
                <w:rFonts w:eastAsia="Arial"/>
                <w:sz w:val="17"/>
                <w:szCs w:val="17"/>
              </w:rPr>
              <w:t>PIELEGNIARKA_POLOZNA</w:t>
            </w:r>
            <w:r w:rsidR="290D2227">
              <w:br/>
            </w:r>
            <w:r w:rsidRPr="76B743EB">
              <w:rPr>
                <w:rFonts w:eastAsia="Arial"/>
                <w:sz w:val="17"/>
                <w:szCs w:val="17"/>
              </w:rPr>
              <w:t>PRACOWNIK_ADMINISTRACYJNY</w:t>
            </w:r>
            <w:r w:rsidR="290D2227">
              <w:br/>
            </w:r>
            <w:r w:rsidRPr="76B743EB">
              <w:rPr>
                <w:rFonts w:eastAsia="Arial"/>
                <w:sz w:val="17"/>
                <w:szCs w:val="17"/>
              </w:rPr>
              <w:t>INNY_PROFESJONALISTA_MEDYCZNY DIAGNOSTA_LABORATORYJNY</w:t>
            </w:r>
            <w:r w:rsidR="290D2227">
              <w:br/>
            </w:r>
            <w:r w:rsidRPr="76B743EB">
              <w:rPr>
                <w:rFonts w:eastAsia="Arial"/>
                <w:sz w:val="17"/>
                <w:szCs w:val="17"/>
              </w:rPr>
              <w:t>FIZJOTERAPEUTA</w:t>
            </w:r>
            <w:r w:rsidR="290D2227">
              <w:br/>
            </w:r>
            <w:r w:rsidRPr="76B743EB">
              <w:rPr>
                <w:rFonts w:eastAsia="Arial"/>
                <w:sz w:val="17"/>
                <w:szCs w:val="17"/>
              </w:rPr>
              <w:t xml:space="preserve">USLUGOBIORCA </w:t>
            </w:r>
            <w:r w:rsidR="290D2227">
              <w:br/>
            </w:r>
            <w:r w:rsidRPr="76B743EB">
              <w:rPr>
                <w:rFonts w:eastAsia="Arial"/>
                <w:sz w:val="17"/>
                <w:szCs w:val="17"/>
              </w:rPr>
              <w:t xml:space="preserve">OPIEKUN </w:t>
            </w:r>
            <w:r w:rsidR="290D2227">
              <w:br/>
            </w:r>
            <w:r w:rsidRPr="76B743EB">
              <w:rPr>
                <w:rFonts w:eastAsia="Arial"/>
                <w:sz w:val="17"/>
                <w:szCs w:val="17"/>
              </w:rPr>
              <w:t>PELNOMOCNIK</w:t>
            </w:r>
          </w:p>
        </w:tc>
      </w:tr>
      <w:tr w:rsidR="004146A9" w14:paraId="23C0703E" w14:textId="66B48D05" w:rsidTr="001E5B40">
        <w:tc>
          <w:tcPr>
            <w:tcW w:w="3617" w:type="dxa"/>
            <w:tcBorders>
              <w:top w:val="single" w:sz="8" w:space="0" w:color="auto"/>
              <w:left w:val="single" w:sz="8" w:space="0" w:color="auto"/>
              <w:bottom w:val="single" w:sz="8" w:space="0" w:color="auto"/>
              <w:right w:val="single" w:sz="8" w:space="0" w:color="auto"/>
            </w:tcBorders>
          </w:tcPr>
          <w:p w14:paraId="4D462043" w14:textId="0517497A" w:rsidR="004146A9" w:rsidRPr="040C9667" w:rsidRDefault="004146A9" w:rsidP="00416830">
            <w:pPr>
              <w:jc w:val="left"/>
              <w:rPr>
                <w:rFonts w:eastAsia="Arial"/>
                <w:sz w:val="19"/>
                <w:szCs w:val="19"/>
              </w:rPr>
            </w:pPr>
            <w:proofErr w:type="spellStart"/>
            <w:r w:rsidRPr="004146A9">
              <w:rPr>
                <w:rFonts w:eastAsia="Arial"/>
                <w:sz w:val="19"/>
                <w:szCs w:val="19"/>
              </w:rPr>
              <w:t>pobierzListeWizyt</w:t>
            </w:r>
            <w:proofErr w:type="spellEnd"/>
          </w:p>
        </w:tc>
        <w:tc>
          <w:tcPr>
            <w:tcW w:w="2045" w:type="dxa"/>
            <w:tcBorders>
              <w:top w:val="single" w:sz="8" w:space="0" w:color="auto"/>
              <w:left w:val="single" w:sz="8" w:space="0" w:color="auto"/>
              <w:bottom w:val="single" w:sz="8" w:space="0" w:color="auto"/>
              <w:right w:val="single" w:sz="8" w:space="0" w:color="auto"/>
            </w:tcBorders>
          </w:tcPr>
          <w:p w14:paraId="16508096" w14:textId="3DC678B9" w:rsidR="004146A9" w:rsidRPr="5A79387C" w:rsidRDefault="004146A9" w:rsidP="00416830">
            <w:pPr>
              <w:jc w:val="left"/>
              <w:rPr>
                <w:rFonts w:eastAsia="Arial"/>
                <w:sz w:val="18"/>
                <w:szCs w:val="18"/>
              </w:rPr>
            </w:pPr>
            <w:r w:rsidRPr="5A79387C">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2961B098" w14:textId="12268603" w:rsidR="004146A9" w:rsidRPr="001D30D2" w:rsidRDefault="00C65EB8" w:rsidP="00416830">
            <w:pPr>
              <w:jc w:val="left"/>
              <w:rPr>
                <w:rFonts w:eastAsia="Arial"/>
                <w:b/>
                <w:sz w:val="17"/>
                <w:szCs w:val="17"/>
              </w:rPr>
            </w:pPr>
            <w:r w:rsidRPr="2FE490D6">
              <w:rPr>
                <w:rFonts w:eastAsia="Arial"/>
                <w:sz w:val="17"/>
                <w:szCs w:val="17"/>
              </w:rPr>
              <w:t>LEKARZ_LEK_DENTYSTA_FELCZER</w:t>
            </w:r>
            <w:r>
              <w:br/>
            </w:r>
            <w:r w:rsidRPr="2FE490D6">
              <w:rPr>
                <w:rFonts w:eastAsia="Arial"/>
                <w:sz w:val="17"/>
                <w:szCs w:val="17"/>
              </w:rPr>
              <w:t>PIELEGNIARKA_POLOZNA</w:t>
            </w:r>
            <w:r>
              <w:br/>
            </w:r>
            <w:r w:rsidRPr="2FE490D6">
              <w:rPr>
                <w:rFonts w:eastAsia="Arial"/>
                <w:sz w:val="17"/>
                <w:szCs w:val="17"/>
              </w:rPr>
              <w:t>PRACOWNIK_ADMINISTRACYJNY</w:t>
            </w:r>
            <w:r>
              <w:br/>
            </w:r>
            <w:r w:rsidRPr="2FE490D6">
              <w:rPr>
                <w:rFonts w:eastAsia="Arial"/>
                <w:sz w:val="17"/>
                <w:szCs w:val="17"/>
              </w:rPr>
              <w:t>INNY_PROFESJONALISTA_</w:t>
            </w:r>
            <w:r w:rsidRPr="043B3AF1">
              <w:rPr>
                <w:rFonts w:eastAsia="Arial"/>
                <w:sz w:val="17"/>
                <w:szCs w:val="17"/>
              </w:rPr>
              <w:t>MEDYCZNY DIAGNOSTA</w:t>
            </w:r>
            <w:r w:rsidRPr="2FE490D6">
              <w:rPr>
                <w:rFonts w:eastAsia="Arial"/>
                <w:sz w:val="17"/>
                <w:szCs w:val="17"/>
              </w:rPr>
              <w:t>_LABORATORYJNY</w:t>
            </w:r>
            <w:r>
              <w:br/>
            </w:r>
            <w:r w:rsidRPr="2FE490D6">
              <w:rPr>
                <w:rFonts w:eastAsia="Arial"/>
                <w:sz w:val="17"/>
                <w:szCs w:val="17"/>
              </w:rPr>
              <w:t>FIZJOTERAPEUTA</w:t>
            </w:r>
            <w:r>
              <w:br/>
            </w:r>
            <w:r w:rsidRPr="2FE490D6">
              <w:rPr>
                <w:rFonts w:eastAsia="Arial"/>
                <w:sz w:val="17"/>
                <w:szCs w:val="17"/>
              </w:rPr>
              <w:t xml:space="preserve">USLUGOBIORCA </w:t>
            </w:r>
            <w:r>
              <w:br/>
            </w:r>
            <w:r w:rsidRPr="2FE490D6">
              <w:rPr>
                <w:rFonts w:eastAsia="Arial"/>
                <w:sz w:val="17"/>
                <w:szCs w:val="17"/>
              </w:rPr>
              <w:t xml:space="preserve">OPIEKUN </w:t>
            </w:r>
            <w:r>
              <w:br/>
            </w:r>
            <w:r w:rsidRPr="2FE490D6">
              <w:rPr>
                <w:rFonts w:eastAsia="Arial"/>
                <w:sz w:val="17"/>
                <w:szCs w:val="17"/>
              </w:rPr>
              <w:t>PELNOMOCNIK</w:t>
            </w:r>
          </w:p>
        </w:tc>
      </w:tr>
      <w:tr w:rsidR="07B8E731" w14:paraId="1292858B" w14:textId="6DDBCC08" w:rsidTr="001E5B40">
        <w:tc>
          <w:tcPr>
            <w:tcW w:w="3617" w:type="dxa"/>
            <w:tcBorders>
              <w:top w:val="single" w:sz="8" w:space="0" w:color="auto"/>
              <w:left w:val="single" w:sz="8" w:space="0" w:color="auto"/>
              <w:bottom w:val="single" w:sz="8" w:space="0" w:color="auto"/>
              <w:right w:val="single" w:sz="8" w:space="0" w:color="auto"/>
            </w:tcBorders>
          </w:tcPr>
          <w:p w14:paraId="6B0161DB" w14:textId="46C3BA30" w:rsidR="6BFBE320" w:rsidRDefault="2A87922C" w:rsidP="07B8E731">
            <w:pPr>
              <w:jc w:val="left"/>
              <w:rPr>
                <w:rFonts w:eastAsia="Arial"/>
                <w:sz w:val="19"/>
                <w:szCs w:val="19"/>
              </w:rPr>
            </w:pPr>
            <w:proofErr w:type="spellStart"/>
            <w:r w:rsidRPr="76B743EB">
              <w:rPr>
                <w:rFonts w:eastAsia="Arial"/>
                <w:sz w:val="19"/>
                <w:szCs w:val="19"/>
              </w:rPr>
              <w:t>pobie</w:t>
            </w:r>
            <w:r w:rsidR="129BE7D5" w:rsidRPr="76B743EB">
              <w:rPr>
                <w:rFonts w:eastAsia="Arial"/>
                <w:sz w:val="19"/>
                <w:szCs w:val="19"/>
              </w:rPr>
              <w:t>r</w:t>
            </w:r>
            <w:r w:rsidRPr="76B743EB">
              <w:rPr>
                <w:rFonts w:eastAsia="Arial"/>
                <w:sz w:val="19"/>
                <w:szCs w:val="19"/>
              </w:rPr>
              <w:t>zZPoczekalni</w:t>
            </w:r>
            <w:proofErr w:type="spellEnd"/>
          </w:p>
        </w:tc>
        <w:tc>
          <w:tcPr>
            <w:tcW w:w="2045" w:type="dxa"/>
            <w:tcBorders>
              <w:top w:val="single" w:sz="8" w:space="0" w:color="auto"/>
              <w:left w:val="single" w:sz="8" w:space="0" w:color="auto"/>
              <w:bottom w:val="single" w:sz="8" w:space="0" w:color="auto"/>
              <w:right w:val="single" w:sz="8" w:space="0" w:color="auto"/>
            </w:tcBorders>
          </w:tcPr>
          <w:p w14:paraId="0B72FC2E" w14:textId="15FF2100" w:rsidR="07B8E731" w:rsidRDefault="6804B134" w:rsidP="76B743EB">
            <w:pPr>
              <w:jc w:val="left"/>
              <w:rPr>
                <w:rFonts w:eastAsia="Arial"/>
                <w:sz w:val="18"/>
                <w:szCs w:val="18"/>
              </w:rPr>
            </w:pPr>
            <w:r w:rsidRPr="76B743EB">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40797780" w14:textId="0957C459" w:rsidR="07B8E731" w:rsidRDefault="12BC12FC" w:rsidP="76B743EB">
            <w:pPr>
              <w:jc w:val="left"/>
              <w:rPr>
                <w:rFonts w:eastAsia="Arial"/>
                <w:b/>
                <w:bCs/>
                <w:sz w:val="17"/>
                <w:szCs w:val="17"/>
              </w:rPr>
            </w:pPr>
            <w:r w:rsidRPr="76B743EB">
              <w:rPr>
                <w:rFonts w:eastAsia="Arial"/>
                <w:sz w:val="17"/>
                <w:szCs w:val="17"/>
              </w:rPr>
              <w:t>LEKARZ_LEK_DENTYSTA_FELCZER</w:t>
            </w:r>
            <w:r w:rsidR="07B8E731">
              <w:br/>
            </w:r>
            <w:r w:rsidRPr="76B743EB">
              <w:rPr>
                <w:rFonts w:eastAsia="Arial"/>
                <w:sz w:val="17"/>
                <w:szCs w:val="17"/>
              </w:rPr>
              <w:t>PIELEGNIARKA_POLOZNA</w:t>
            </w:r>
            <w:r w:rsidR="07B8E731">
              <w:br/>
            </w:r>
            <w:r w:rsidRPr="76B743EB">
              <w:rPr>
                <w:rFonts w:eastAsia="Arial"/>
                <w:sz w:val="17"/>
                <w:szCs w:val="17"/>
              </w:rPr>
              <w:t>PRACOWNIK_ADMINISTRACYJNY</w:t>
            </w:r>
            <w:r w:rsidR="07B8E731">
              <w:br/>
            </w:r>
            <w:r w:rsidRPr="76B743EB">
              <w:rPr>
                <w:rFonts w:eastAsia="Arial"/>
                <w:sz w:val="17"/>
                <w:szCs w:val="17"/>
              </w:rPr>
              <w:t>INNY_PROFESJONALISTA_MEDYCZNY DIAGNOSTA_LABORATORYJNY</w:t>
            </w:r>
            <w:r w:rsidR="07B8E731">
              <w:br/>
            </w:r>
            <w:r w:rsidRPr="76B743EB">
              <w:rPr>
                <w:rFonts w:eastAsia="Arial"/>
                <w:sz w:val="17"/>
                <w:szCs w:val="17"/>
              </w:rPr>
              <w:t>FIZJOTERAPEUTA</w:t>
            </w:r>
            <w:r w:rsidR="07B8E731">
              <w:br/>
            </w:r>
            <w:r w:rsidRPr="76B743EB">
              <w:rPr>
                <w:rFonts w:eastAsia="Arial"/>
                <w:sz w:val="17"/>
                <w:szCs w:val="17"/>
              </w:rPr>
              <w:t xml:space="preserve">USLUGOBIORCA </w:t>
            </w:r>
            <w:r w:rsidR="07B8E731">
              <w:br/>
            </w:r>
            <w:r w:rsidRPr="76B743EB">
              <w:rPr>
                <w:rFonts w:eastAsia="Arial"/>
                <w:sz w:val="17"/>
                <w:szCs w:val="17"/>
              </w:rPr>
              <w:t xml:space="preserve">OPIEKUN </w:t>
            </w:r>
            <w:r w:rsidR="07B8E731">
              <w:br/>
            </w:r>
            <w:r w:rsidRPr="76B743EB">
              <w:rPr>
                <w:rFonts w:eastAsia="Arial"/>
                <w:sz w:val="17"/>
                <w:szCs w:val="17"/>
              </w:rPr>
              <w:t>PELNOMOCNIK</w:t>
            </w:r>
          </w:p>
        </w:tc>
      </w:tr>
      <w:tr w:rsidR="342B5DAD" w14:paraId="7535E6CC" w14:textId="468156AE" w:rsidTr="001E5B40">
        <w:tc>
          <w:tcPr>
            <w:tcW w:w="3617" w:type="dxa"/>
            <w:tcBorders>
              <w:top w:val="single" w:sz="8" w:space="0" w:color="auto"/>
              <w:left w:val="single" w:sz="8" w:space="0" w:color="auto"/>
              <w:bottom w:val="single" w:sz="8" w:space="0" w:color="auto"/>
              <w:right w:val="single" w:sz="8" w:space="0" w:color="auto"/>
            </w:tcBorders>
          </w:tcPr>
          <w:p w14:paraId="2A5DF068" w14:textId="375375F8" w:rsidR="342B5DAD" w:rsidRDefault="5A80F451" w:rsidP="342B5DAD">
            <w:pPr>
              <w:jc w:val="left"/>
              <w:rPr>
                <w:rFonts w:eastAsia="Arial"/>
                <w:sz w:val="19"/>
                <w:szCs w:val="19"/>
              </w:rPr>
            </w:pPr>
            <w:proofErr w:type="spellStart"/>
            <w:r w:rsidRPr="55E23ACB">
              <w:rPr>
                <w:rFonts w:eastAsia="Arial"/>
                <w:sz w:val="19"/>
                <w:szCs w:val="19"/>
              </w:rPr>
              <w:t>zapiszDoPoczekalni</w:t>
            </w:r>
            <w:proofErr w:type="spellEnd"/>
          </w:p>
        </w:tc>
        <w:tc>
          <w:tcPr>
            <w:tcW w:w="2045" w:type="dxa"/>
            <w:tcBorders>
              <w:top w:val="single" w:sz="8" w:space="0" w:color="auto"/>
              <w:left w:val="single" w:sz="8" w:space="0" w:color="auto"/>
              <w:bottom w:val="single" w:sz="8" w:space="0" w:color="auto"/>
              <w:right w:val="single" w:sz="8" w:space="0" w:color="auto"/>
            </w:tcBorders>
          </w:tcPr>
          <w:p w14:paraId="12404EEE" w14:textId="183C4913" w:rsidR="342B5DAD" w:rsidRDefault="36CDEDBB" w:rsidP="76B743EB">
            <w:pPr>
              <w:jc w:val="left"/>
              <w:rPr>
                <w:rFonts w:eastAsia="Arial"/>
                <w:sz w:val="18"/>
                <w:szCs w:val="18"/>
              </w:rPr>
            </w:pPr>
            <w:r w:rsidRPr="76B743EB">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44F87676" w14:textId="05BC89B1" w:rsidR="342B5DAD" w:rsidRDefault="51CB0CDE" w:rsidP="76B743EB">
            <w:pPr>
              <w:jc w:val="left"/>
              <w:rPr>
                <w:rFonts w:eastAsia="Arial"/>
                <w:b/>
                <w:bCs/>
                <w:sz w:val="17"/>
                <w:szCs w:val="17"/>
              </w:rPr>
            </w:pPr>
            <w:r w:rsidRPr="76B743EB">
              <w:rPr>
                <w:rFonts w:eastAsia="Arial"/>
                <w:sz w:val="17"/>
                <w:szCs w:val="17"/>
              </w:rPr>
              <w:t>LEKARZ_LEK_DENTYSTA_FELCZER</w:t>
            </w:r>
            <w:r w:rsidR="342B5DAD">
              <w:br/>
            </w:r>
            <w:r w:rsidRPr="76B743EB">
              <w:rPr>
                <w:rFonts w:eastAsia="Arial"/>
                <w:sz w:val="17"/>
                <w:szCs w:val="17"/>
              </w:rPr>
              <w:t>PIELEGNIARKA_POLOZNA</w:t>
            </w:r>
            <w:r w:rsidR="342B5DAD">
              <w:br/>
            </w:r>
            <w:r w:rsidRPr="76B743EB">
              <w:rPr>
                <w:rFonts w:eastAsia="Arial"/>
                <w:sz w:val="17"/>
                <w:szCs w:val="17"/>
              </w:rPr>
              <w:t>PRACOWNIK_ADMINISTRACYJNY</w:t>
            </w:r>
            <w:r w:rsidR="342B5DAD">
              <w:br/>
            </w:r>
            <w:r w:rsidRPr="76B743EB">
              <w:rPr>
                <w:rFonts w:eastAsia="Arial"/>
                <w:sz w:val="17"/>
                <w:szCs w:val="17"/>
              </w:rPr>
              <w:t>INNY_PROFESJONALISTA_MEDYCZNY DIAGNOSTA_LABORATORYJNY</w:t>
            </w:r>
            <w:r w:rsidR="342B5DAD">
              <w:br/>
            </w:r>
            <w:r w:rsidRPr="76B743EB">
              <w:rPr>
                <w:rFonts w:eastAsia="Arial"/>
                <w:sz w:val="17"/>
                <w:szCs w:val="17"/>
              </w:rPr>
              <w:t>FIZJOTERAPEUTA</w:t>
            </w:r>
            <w:r w:rsidR="342B5DAD">
              <w:br/>
            </w:r>
            <w:r w:rsidRPr="76B743EB">
              <w:rPr>
                <w:rFonts w:eastAsia="Arial"/>
                <w:sz w:val="17"/>
                <w:szCs w:val="17"/>
              </w:rPr>
              <w:t xml:space="preserve">USLUGOBIORCA </w:t>
            </w:r>
            <w:r w:rsidR="342B5DAD">
              <w:br/>
            </w:r>
            <w:r w:rsidRPr="76B743EB">
              <w:rPr>
                <w:rFonts w:eastAsia="Arial"/>
                <w:sz w:val="17"/>
                <w:szCs w:val="17"/>
              </w:rPr>
              <w:t xml:space="preserve">OPIEKUN </w:t>
            </w:r>
            <w:r w:rsidR="342B5DAD">
              <w:br/>
            </w:r>
            <w:r w:rsidRPr="76B743EB">
              <w:rPr>
                <w:rFonts w:eastAsia="Arial"/>
                <w:sz w:val="17"/>
                <w:szCs w:val="17"/>
              </w:rPr>
              <w:t>PELNOMOCNIK</w:t>
            </w:r>
          </w:p>
        </w:tc>
      </w:tr>
      <w:tr w:rsidR="20E2C36B" w14:paraId="54CB71D0" w14:textId="525D1EB9" w:rsidTr="001E5B40">
        <w:tc>
          <w:tcPr>
            <w:tcW w:w="3617" w:type="dxa"/>
            <w:tcBorders>
              <w:top w:val="single" w:sz="8" w:space="0" w:color="auto"/>
              <w:left w:val="single" w:sz="8" w:space="0" w:color="auto"/>
              <w:bottom w:val="single" w:sz="8" w:space="0" w:color="auto"/>
              <w:right w:val="single" w:sz="8" w:space="0" w:color="auto"/>
            </w:tcBorders>
          </w:tcPr>
          <w:p w14:paraId="16BC77AB" w14:textId="7E7D9E86" w:rsidR="20E2C36B" w:rsidRDefault="20E2C36B" w:rsidP="20E2C36B">
            <w:pPr>
              <w:jc w:val="left"/>
              <w:rPr>
                <w:sz w:val="19"/>
                <w:szCs w:val="19"/>
              </w:rPr>
            </w:pPr>
            <w:proofErr w:type="spellStart"/>
            <w:r w:rsidRPr="20E2C36B">
              <w:rPr>
                <w:sz w:val="19"/>
                <w:szCs w:val="19"/>
              </w:rPr>
              <w:t>UsunZPoczekalni</w:t>
            </w:r>
            <w:proofErr w:type="spellEnd"/>
          </w:p>
        </w:tc>
        <w:tc>
          <w:tcPr>
            <w:tcW w:w="2045" w:type="dxa"/>
            <w:tcBorders>
              <w:top w:val="single" w:sz="8" w:space="0" w:color="auto"/>
              <w:left w:val="single" w:sz="8" w:space="0" w:color="auto"/>
              <w:bottom w:val="single" w:sz="8" w:space="0" w:color="auto"/>
              <w:right w:val="single" w:sz="8" w:space="0" w:color="auto"/>
            </w:tcBorders>
          </w:tcPr>
          <w:p w14:paraId="583A0BB8" w14:textId="15FF2100" w:rsidR="1C30B7D8" w:rsidRDefault="1C30B7D8" w:rsidP="20E2C36B">
            <w:pPr>
              <w:jc w:val="left"/>
              <w:rPr>
                <w:rFonts w:eastAsia="Arial"/>
                <w:sz w:val="18"/>
                <w:szCs w:val="18"/>
              </w:rPr>
            </w:pPr>
            <w:r w:rsidRPr="20E2C36B">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6FC8B6F1" w14:textId="0957C459" w:rsidR="6D059042" w:rsidRDefault="6D059042" w:rsidP="20E2C36B">
            <w:pPr>
              <w:jc w:val="left"/>
              <w:rPr>
                <w:rFonts w:eastAsia="Arial"/>
                <w:b/>
                <w:bCs/>
                <w:sz w:val="17"/>
                <w:szCs w:val="17"/>
              </w:rPr>
            </w:pPr>
            <w:r w:rsidRPr="20E2C36B">
              <w:rPr>
                <w:rFonts w:eastAsia="Arial"/>
                <w:sz w:val="17"/>
                <w:szCs w:val="17"/>
              </w:rPr>
              <w:t>LEKARZ_LEK_DENTYSTA_FELCZER</w:t>
            </w:r>
            <w:r>
              <w:br/>
            </w:r>
            <w:r w:rsidRPr="20E2C36B">
              <w:rPr>
                <w:rFonts w:eastAsia="Arial"/>
                <w:sz w:val="17"/>
                <w:szCs w:val="17"/>
              </w:rPr>
              <w:t>PIELEGNIARKA_POLOZNA</w:t>
            </w:r>
            <w:r>
              <w:br/>
            </w:r>
            <w:r w:rsidRPr="20E2C36B">
              <w:rPr>
                <w:rFonts w:eastAsia="Arial"/>
                <w:sz w:val="17"/>
                <w:szCs w:val="17"/>
              </w:rPr>
              <w:t>PRACOWNIK_ADMINISTRACYJNY</w:t>
            </w:r>
            <w:r>
              <w:br/>
            </w:r>
            <w:r w:rsidRPr="20E2C36B">
              <w:rPr>
                <w:rFonts w:eastAsia="Arial"/>
                <w:sz w:val="17"/>
                <w:szCs w:val="17"/>
              </w:rPr>
              <w:t>INNY_PROFESJONALISTA_MEDYCZNY DIAGNOSTA_LABORATORYJNY</w:t>
            </w:r>
            <w:r>
              <w:br/>
            </w:r>
            <w:r w:rsidRPr="20E2C36B">
              <w:rPr>
                <w:rFonts w:eastAsia="Arial"/>
                <w:sz w:val="17"/>
                <w:szCs w:val="17"/>
              </w:rPr>
              <w:t>FIZJOTERAPEUTA</w:t>
            </w:r>
            <w:r>
              <w:br/>
            </w:r>
            <w:r w:rsidRPr="20E2C36B">
              <w:rPr>
                <w:rFonts w:eastAsia="Arial"/>
                <w:sz w:val="17"/>
                <w:szCs w:val="17"/>
              </w:rPr>
              <w:t xml:space="preserve">USLUGOBIORCA </w:t>
            </w:r>
            <w:r>
              <w:br/>
            </w:r>
            <w:r w:rsidRPr="20E2C36B">
              <w:rPr>
                <w:rFonts w:eastAsia="Arial"/>
                <w:sz w:val="17"/>
                <w:szCs w:val="17"/>
              </w:rPr>
              <w:t xml:space="preserve">OPIEKUN </w:t>
            </w:r>
            <w:r>
              <w:br/>
            </w:r>
            <w:r w:rsidRPr="20E2C36B">
              <w:rPr>
                <w:rFonts w:eastAsia="Arial"/>
                <w:sz w:val="17"/>
                <w:szCs w:val="17"/>
              </w:rPr>
              <w:t>PELNOMOCNIK</w:t>
            </w:r>
          </w:p>
        </w:tc>
      </w:tr>
      <w:tr w:rsidR="2EABC324" w14:paraId="7BE2737D" w14:textId="38CC6711" w:rsidTr="001E5B40">
        <w:tc>
          <w:tcPr>
            <w:tcW w:w="3617" w:type="dxa"/>
            <w:tcBorders>
              <w:top w:val="single" w:sz="8" w:space="0" w:color="auto"/>
              <w:left w:val="single" w:sz="8" w:space="0" w:color="auto"/>
              <w:bottom w:val="single" w:sz="8" w:space="0" w:color="auto"/>
              <w:right w:val="single" w:sz="8" w:space="0" w:color="auto"/>
            </w:tcBorders>
          </w:tcPr>
          <w:p w14:paraId="2A9A9CFA" w14:textId="2AD69D1E" w:rsidR="2EABC324" w:rsidRDefault="2EABC324" w:rsidP="2EABC324">
            <w:pPr>
              <w:jc w:val="left"/>
              <w:rPr>
                <w:szCs w:val="22"/>
              </w:rPr>
            </w:pPr>
            <w:proofErr w:type="spellStart"/>
            <w:r w:rsidRPr="2EABC324">
              <w:rPr>
                <w:rFonts w:eastAsia="Arial"/>
                <w:sz w:val="19"/>
                <w:szCs w:val="19"/>
              </w:rPr>
              <w:t>edytujPreferencjeWPoczekalni</w:t>
            </w:r>
            <w:proofErr w:type="spellEnd"/>
          </w:p>
        </w:tc>
        <w:tc>
          <w:tcPr>
            <w:tcW w:w="2045" w:type="dxa"/>
            <w:tcBorders>
              <w:top w:val="single" w:sz="8" w:space="0" w:color="auto"/>
              <w:left w:val="single" w:sz="8" w:space="0" w:color="auto"/>
              <w:bottom w:val="single" w:sz="8" w:space="0" w:color="auto"/>
              <w:right w:val="single" w:sz="8" w:space="0" w:color="auto"/>
            </w:tcBorders>
          </w:tcPr>
          <w:p w14:paraId="583B7454" w14:textId="3DDE6005" w:rsidR="4F2BD37E" w:rsidRDefault="4F2BD37E" w:rsidP="2EABC324">
            <w:pPr>
              <w:jc w:val="left"/>
              <w:rPr>
                <w:rFonts w:eastAsia="Arial"/>
                <w:sz w:val="18"/>
                <w:szCs w:val="18"/>
              </w:rPr>
            </w:pPr>
            <w:r w:rsidRPr="2EABC324">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61C010A3" w14:textId="21F617FC" w:rsidR="19295101" w:rsidRDefault="19295101" w:rsidP="2EABC324">
            <w:pPr>
              <w:jc w:val="left"/>
              <w:rPr>
                <w:rFonts w:eastAsia="Arial"/>
                <w:b/>
                <w:bCs/>
                <w:sz w:val="17"/>
                <w:szCs w:val="17"/>
              </w:rPr>
            </w:pPr>
            <w:r w:rsidRPr="2EABC324">
              <w:rPr>
                <w:rFonts w:eastAsia="Arial"/>
                <w:sz w:val="17"/>
                <w:szCs w:val="17"/>
              </w:rPr>
              <w:t>LEKARZ_LEK_DENTYSTA_FELCZER</w:t>
            </w:r>
            <w:r>
              <w:br/>
            </w:r>
            <w:r w:rsidRPr="2EABC324">
              <w:rPr>
                <w:rFonts w:eastAsia="Arial"/>
                <w:sz w:val="17"/>
                <w:szCs w:val="17"/>
              </w:rPr>
              <w:t>PIELEGNIARKA_POLOZNA</w:t>
            </w:r>
            <w:r>
              <w:br/>
            </w:r>
            <w:r w:rsidRPr="2EABC324">
              <w:rPr>
                <w:rFonts w:eastAsia="Arial"/>
                <w:sz w:val="17"/>
                <w:szCs w:val="17"/>
              </w:rPr>
              <w:t>PRACOWNIK_ADMINISTRACYJNY</w:t>
            </w:r>
            <w:r>
              <w:br/>
            </w:r>
            <w:r w:rsidRPr="2EABC324">
              <w:rPr>
                <w:rFonts w:eastAsia="Arial"/>
                <w:sz w:val="17"/>
                <w:szCs w:val="17"/>
              </w:rPr>
              <w:t>INNY_PROFESJONALISTA_MEDYCZNY DIAGNOSTA_LABORATORYJNY</w:t>
            </w:r>
            <w:r>
              <w:br/>
            </w:r>
            <w:r w:rsidRPr="2EABC324">
              <w:rPr>
                <w:rFonts w:eastAsia="Arial"/>
                <w:sz w:val="17"/>
                <w:szCs w:val="17"/>
              </w:rPr>
              <w:t>FIZJOTERAPEUTA</w:t>
            </w:r>
            <w:r>
              <w:br/>
            </w:r>
            <w:r w:rsidRPr="2EABC324">
              <w:rPr>
                <w:rFonts w:eastAsia="Arial"/>
                <w:sz w:val="17"/>
                <w:szCs w:val="17"/>
              </w:rPr>
              <w:t xml:space="preserve">USLUGOBIORCA </w:t>
            </w:r>
            <w:r>
              <w:br/>
            </w:r>
            <w:r w:rsidRPr="2EABC324">
              <w:rPr>
                <w:rFonts w:eastAsia="Arial"/>
                <w:sz w:val="17"/>
                <w:szCs w:val="17"/>
              </w:rPr>
              <w:t xml:space="preserve">OPIEKUN </w:t>
            </w:r>
            <w:r>
              <w:br/>
            </w:r>
            <w:r w:rsidRPr="2EABC324">
              <w:rPr>
                <w:rFonts w:eastAsia="Arial"/>
                <w:sz w:val="17"/>
                <w:szCs w:val="17"/>
              </w:rPr>
              <w:t>PELNOMOCNIK</w:t>
            </w:r>
          </w:p>
        </w:tc>
      </w:tr>
      <w:tr w:rsidR="00C06FC4" w14:paraId="3A984033" w14:textId="317AD1DC" w:rsidTr="001E5B40">
        <w:tc>
          <w:tcPr>
            <w:tcW w:w="3617" w:type="dxa"/>
            <w:tcBorders>
              <w:top w:val="single" w:sz="8" w:space="0" w:color="auto"/>
              <w:left w:val="single" w:sz="8" w:space="0" w:color="auto"/>
              <w:bottom w:val="single" w:sz="8" w:space="0" w:color="auto"/>
              <w:right w:val="single" w:sz="8" w:space="0" w:color="auto"/>
            </w:tcBorders>
          </w:tcPr>
          <w:p w14:paraId="3C84CA25" w14:textId="16F3D39E" w:rsidR="00C06FC4" w:rsidRPr="2EABC324" w:rsidRDefault="34D57F06" w:rsidP="2EABC324">
            <w:pPr>
              <w:jc w:val="left"/>
              <w:rPr>
                <w:rFonts w:eastAsia="Arial"/>
                <w:sz w:val="19"/>
                <w:szCs w:val="19"/>
              </w:rPr>
            </w:pPr>
            <w:proofErr w:type="spellStart"/>
            <w:r w:rsidRPr="6A9D8429">
              <w:rPr>
                <w:rFonts w:eastAsia="Arial"/>
                <w:sz w:val="19"/>
                <w:szCs w:val="19"/>
              </w:rPr>
              <w:t>edytujKwalfikacje</w:t>
            </w:r>
            <w:proofErr w:type="spellEnd"/>
          </w:p>
        </w:tc>
        <w:tc>
          <w:tcPr>
            <w:tcW w:w="2045" w:type="dxa"/>
            <w:tcBorders>
              <w:top w:val="single" w:sz="8" w:space="0" w:color="auto"/>
              <w:left w:val="single" w:sz="8" w:space="0" w:color="auto"/>
              <w:bottom w:val="single" w:sz="8" w:space="0" w:color="auto"/>
              <w:right w:val="single" w:sz="8" w:space="0" w:color="auto"/>
            </w:tcBorders>
          </w:tcPr>
          <w:p w14:paraId="4D4BC34F" w14:textId="3840713C" w:rsidR="00C06FC4" w:rsidRPr="2EABC324" w:rsidRDefault="187C7324" w:rsidP="2EABC324">
            <w:pPr>
              <w:jc w:val="left"/>
              <w:rPr>
                <w:rFonts w:eastAsia="Arial"/>
                <w:sz w:val="18"/>
                <w:szCs w:val="18"/>
              </w:rPr>
            </w:pPr>
            <w:r w:rsidRPr="6A9D8429">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6E908DAE" w14:textId="55D3C2EB" w:rsidR="00C06FC4" w:rsidRPr="2EABC324" w:rsidRDefault="187C7324" w:rsidP="2EABC324">
            <w:pPr>
              <w:jc w:val="left"/>
              <w:rPr>
                <w:rFonts w:eastAsia="Arial"/>
                <w:sz w:val="17"/>
                <w:szCs w:val="17"/>
              </w:rPr>
            </w:pPr>
            <w:r w:rsidRPr="6A9D8429">
              <w:rPr>
                <w:rFonts w:eastAsia="Arial"/>
                <w:sz w:val="17"/>
                <w:szCs w:val="17"/>
              </w:rPr>
              <w:t>LEKARZ_LEK_DENTYSTA_FELCZER</w:t>
            </w:r>
            <w:r w:rsidR="00795068">
              <w:br/>
            </w:r>
            <w:r w:rsidRPr="6A9D8429">
              <w:rPr>
                <w:rFonts w:eastAsia="Arial"/>
                <w:sz w:val="17"/>
                <w:szCs w:val="17"/>
              </w:rPr>
              <w:t>PIELEGNIARKA_POLOZNA</w:t>
            </w:r>
            <w:r w:rsidR="00795068">
              <w:br/>
            </w:r>
            <w:r w:rsidRPr="6A9D8429">
              <w:rPr>
                <w:rFonts w:eastAsia="Arial"/>
                <w:sz w:val="17"/>
                <w:szCs w:val="17"/>
              </w:rPr>
              <w:t>PRACOWNIK_ADMINISTRACYJNY</w:t>
            </w:r>
            <w:r w:rsidR="00795068">
              <w:br/>
            </w:r>
            <w:r w:rsidRPr="6A9D8429">
              <w:rPr>
                <w:rFonts w:eastAsia="Arial"/>
                <w:sz w:val="17"/>
                <w:szCs w:val="17"/>
              </w:rPr>
              <w:t>INNY_PROFESJONALISTA_MEDYCZNY DIAGNOSTA_LABORATORYJNY</w:t>
            </w:r>
            <w:r w:rsidR="00795068">
              <w:br/>
            </w:r>
            <w:r w:rsidRPr="6A9D8429">
              <w:rPr>
                <w:rFonts w:eastAsia="Arial"/>
                <w:sz w:val="17"/>
                <w:szCs w:val="17"/>
              </w:rPr>
              <w:t>FIZJOTERAPEUTA</w:t>
            </w:r>
            <w:r w:rsidR="00795068">
              <w:br/>
            </w:r>
            <w:r w:rsidRPr="6A9D8429">
              <w:rPr>
                <w:rFonts w:eastAsia="Arial"/>
                <w:sz w:val="17"/>
                <w:szCs w:val="17"/>
              </w:rPr>
              <w:t xml:space="preserve">USLUGOBIORCA </w:t>
            </w:r>
            <w:r w:rsidR="00795068">
              <w:br/>
            </w:r>
            <w:r w:rsidRPr="6A9D8429">
              <w:rPr>
                <w:rFonts w:eastAsia="Arial"/>
                <w:sz w:val="17"/>
                <w:szCs w:val="17"/>
              </w:rPr>
              <w:t xml:space="preserve">OPIEKUN </w:t>
            </w:r>
            <w:r w:rsidR="00795068">
              <w:br/>
            </w:r>
            <w:r w:rsidRPr="6A9D8429">
              <w:rPr>
                <w:rFonts w:eastAsia="Arial"/>
                <w:sz w:val="17"/>
                <w:szCs w:val="17"/>
              </w:rPr>
              <w:t>PELNOMOCNIK</w:t>
            </w:r>
          </w:p>
        </w:tc>
      </w:tr>
      <w:tr w:rsidR="000766C5" w14:paraId="5DB726D0" w14:textId="65D4E26C" w:rsidTr="001E5B40">
        <w:tc>
          <w:tcPr>
            <w:tcW w:w="3617" w:type="dxa"/>
            <w:tcBorders>
              <w:top w:val="single" w:sz="8" w:space="0" w:color="auto"/>
              <w:left w:val="single" w:sz="8" w:space="0" w:color="auto"/>
              <w:bottom w:val="single" w:sz="8" w:space="0" w:color="auto"/>
              <w:right w:val="single" w:sz="8" w:space="0" w:color="auto"/>
            </w:tcBorders>
          </w:tcPr>
          <w:p w14:paraId="488BF7B1" w14:textId="42EC02DD" w:rsidR="000766C5" w:rsidRPr="55E23ACB" w:rsidRDefault="000C2C15" w:rsidP="342B5DAD">
            <w:pPr>
              <w:jc w:val="left"/>
              <w:rPr>
                <w:rFonts w:eastAsia="Arial"/>
                <w:sz w:val="19"/>
                <w:szCs w:val="19"/>
              </w:rPr>
            </w:pPr>
            <w:proofErr w:type="spellStart"/>
            <w:r>
              <w:rPr>
                <w:rFonts w:eastAsia="Arial"/>
                <w:sz w:val="19"/>
                <w:szCs w:val="19"/>
              </w:rPr>
              <w:t>zapiszWizyteNagla</w:t>
            </w:r>
            <w:proofErr w:type="spellEnd"/>
          </w:p>
        </w:tc>
        <w:tc>
          <w:tcPr>
            <w:tcW w:w="2045" w:type="dxa"/>
            <w:tcBorders>
              <w:top w:val="single" w:sz="8" w:space="0" w:color="auto"/>
              <w:left w:val="single" w:sz="8" w:space="0" w:color="auto"/>
              <w:bottom w:val="single" w:sz="8" w:space="0" w:color="auto"/>
              <w:right w:val="single" w:sz="8" w:space="0" w:color="auto"/>
            </w:tcBorders>
          </w:tcPr>
          <w:p w14:paraId="3CAA2029" w14:textId="1A474F3F" w:rsidR="000766C5" w:rsidRPr="76B743EB" w:rsidRDefault="00170245" w:rsidP="76B743EB">
            <w:pPr>
              <w:jc w:val="left"/>
              <w:rPr>
                <w:rFonts w:eastAsia="Arial"/>
                <w:sz w:val="18"/>
                <w:szCs w:val="18"/>
              </w:rPr>
            </w:pPr>
            <w:r w:rsidRPr="76B743EB">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65A09D15" w14:textId="404003DE" w:rsidR="000766C5" w:rsidRPr="76B743EB" w:rsidRDefault="00170245" w:rsidP="76B743EB">
            <w:pPr>
              <w:jc w:val="left"/>
              <w:rPr>
                <w:rFonts w:eastAsia="Arial"/>
                <w:sz w:val="17"/>
                <w:szCs w:val="17"/>
              </w:rPr>
            </w:pPr>
            <w:r w:rsidRPr="76B743EB">
              <w:rPr>
                <w:rFonts w:eastAsia="Arial"/>
                <w:sz w:val="17"/>
                <w:szCs w:val="17"/>
              </w:rPr>
              <w:t>LEKARZ_LEK_DENTYSTA_FELCZER</w:t>
            </w:r>
            <w:r>
              <w:br/>
            </w:r>
            <w:r w:rsidRPr="76B743EB">
              <w:rPr>
                <w:rFonts w:eastAsia="Arial"/>
                <w:sz w:val="17"/>
                <w:szCs w:val="17"/>
              </w:rPr>
              <w:t>PIELEGNIARKA_POLOZNA</w:t>
            </w:r>
            <w:r>
              <w:br/>
            </w:r>
            <w:r w:rsidRPr="76B743EB">
              <w:rPr>
                <w:rFonts w:eastAsia="Arial"/>
                <w:sz w:val="17"/>
                <w:szCs w:val="17"/>
              </w:rPr>
              <w:t>PRACOWNIK_ADMINISTRACYJNY</w:t>
            </w:r>
            <w:r>
              <w:br/>
            </w:r>
            <w:r w:rsidRPr="76B743EB">
              <w:rPr>
                <w:rFonts w:eastAsia="Arial"/>
                <w:sz w:val="17"/>
                <w:szCs w:val="17"/>
              </w:rPr>
              <w:t>INNY_PROFESJONALISTA_MEDYCZNY DIAGNOSTA_LABORATORYJNY</w:t>
            </w:r>
            <w:r>
              <w:br/>
            </w:r>
            <w:r w:rsidRPr="76B743EB">
              <w:rPr>
                <w:rFonts w:eastAsia="Arial"/>
                <w:sz w:val="17"/>
                <w:szCs w:val="17"/>
              </w:rPr>
              <w:t>FIZJOTERAPEUTA</w:t>
            </w:r>
            <w:r>
              <w:br/>
            </w:r>
            <w:r w:rsidRPr="76B743EB">
              <w:rPr>
                <w:rFonts w:eastAsia="Arial"/>
                <w:sz w:val="17"/>
                <w:szCs w:val="17"/>
              </w:rPr>
              <w:t xml:space="preserve">USLUGOBIORCA </w:t>
            </w:r>
            <w:r>
              <w:br/>
            </w:r>
            <w:r w:rsidRPr="76B743EB">
              <w:rPr>
                <w:rFonts w:eastAsia="Arial"/>
                <w:sz w:val="17"/>
                <w:szCs w:val="17"/>
              </w:rPr>
              <w:t xml:space="preserve">OPIEKUN </w:t>
            </w:r>
            <w:r>
              <w:br/>
            </w:r>
            <w:r w:rsidRPr="76B743EB">
              <w:rPr>
                <w:rFonts w:eastAsia="Arial"/>
                <w:sz w:val="17"/>
                <w:szCs w:val="17"/>
              </w:rPr>
              <w:t>PELNOMOCNIK</w:t>
            </w:r>
          </w:p>
        </w:tc>
      </w:tr>
      <w:tr w:rsidR="000766C5" w14:paraId="395D791B" w14:textId="1387CCB5" w:rsidTr="001E5B40">
        <w:tc>
          <w:tcPr>
            <w:tcW w:w="3617" w:type="dxa"/>
            <w:tcBorders>
              <w:top w:val="single" w:sz="8" w:space="0" w:color="auto"/>
              <w:left w:val="single" w:sz="8" w:space="0" w:color="auto"/>
              <w:bottom w:val="single" w:sz="8" w:space="0" w:color="auto"/>
              <w:right w:val="single" w:sz="8" w:space="0" w:color="auto"/>
            </w:tcBorders>
          </w:tcPr>
          <w:p w14:paraId="4E9F391C" w14:textId="0758F29B" w:rsidR="000766C5" w:rsidRPr="55E23ACB" w:rsidRDefault="000C2C15" w:rsidP="342B5DAD">
            <w:pPr>
              <w:jc w:val="left"/>
              <w:rPr>
                <w:rFonts w:eastAsia="Arial"/>
                <w:sz w:val="19"/>
                <w:szCs w:val="19"/>
              </w:rPr>
            </w:pPr>
            <w:proofErr w:type="spellStart"/>
            <w:r>
              <w:rPr>
                <w:rFonts w:eastAsia="Arial"/>
                <w:sz w:val="19"/>
                <w:szCs w:val="19"/>
              </w:rPr>
              <w:t>edytujWizyteNagla</w:t>
            </w:r>
            <w:proofErr w:type="spellEnd"/>
          </w:p>
        </w:tc>
        <w:tc>
          <w:tcPr>
            <w:tcW w:w="2045" w:type="dxa"/>
            <w:tcBorders>
              <w:top w:val="single" w:sz="8" w:space="0" w:color="auto"/>
              <w:left w:val="single" w:sz="8" w:space="0" w:color="auto"/>
              <w:bottom w:val="single" w:sz="8" w:space="0" w:color="auto"/>
              <w:right w:val="single" w:sz="8" w:space="0" w:color="auto"/>
            </w:tcBorders>
          </w:tcPr>
          <w:p w14:paraId="4D5EC535" w14:textId="3CB7E97F" w:rsidR="000766C5" w:rsidRPr="76B743EB" w:rsidRDefault="00170245" w:rsidP="76B743EB">
            <w:pPr>
              <w:jc w:val="left"/>
              <w:rPr>
                <w:rFonts w:eastAsia="Arial"/>
                <w:sz w:val="18"/>
                <w:szCs w:val="18"/>
              </w:rPr>
            </w:pPr>
            <w:r w:rsidRPr="76B743EB">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47C05A85" w14:textId="72E12B38" w:rsidR="000766C5" w:rsidRPr="76B743EB" w:rsidRDefault="00170245" w:rsidP="76B743EB">
            <w:pPr>
              <w:jc w:val="left"/>
              <w:rPr>
                <w:rFonts w:eastAsia="Arial"/>
                <w:sz w:val="17"/>
                <w:szCs w:val="17"/>
              </w:rPr>
            </w:pPr>
            <w:r w:rsidRPr="76B743EB">
              <w:rPr>
                <w:rFonts w:eastAsia="Arial"/>
                <w:sz w:val="17"/>
                <w:szCs w:val="17"/>
              </w:rPr>
              <w:t>LEKARZ_LEK_DENTYSTA_FELCZER</w:t>
            </w:r>
            <w:r>
              <w:br/>
            </w:r>
            <w:r w:rsidRPr="76B743EB">
              <w:rPr>
                <w:rFonts w:eastAsia="Arial"/>
                <w:sz w:val="17"/>
                <w:szCs w:val="17"/>
              </w:rPr>
              <w:t>PIELEGNIARKA_POLOZNA</w:t>
            </w:r>
            <w:r>
              <w:br/>
            </w:r>
            <w:r w:rsidRPr="76B743EB">
              <w:rPr>
                <w:rFonts w:eastAsia="Arial"/>
                <w:sz w:val="17"/>
                <w:szCs w:val="17"/>
              </w:rPr>
              <w:t>PRACOWNIK_ADMINISTRACYJNY</w:t>
            </w:r>
            <w:r>
              <w:br/>
            </w:r>
            <w:r w:rsidRPr="76B743EB">
              <w:rPr>
                <w:rFonts w:eastAsia="Arial"/>
                <w:sz w:val="17"/>
                <w:szCs w:val="17"/>
              </w:rPr>
              <w:t>INNY_PROFESJONALISTA_MEDYCZNY DIAGNOSTA_LABORATORYJNY</w:t>
            </w:r>
            <w:r>
              <w:br/>
            </w:r>
            <w:r w:rsidRPr="76B743EB">
              <w:rPr>
                <w:rFonts w:eastAsia="Arial"/>
                <w:sz w:val="17"/>
                <w:szCs w:val="17"/>
              </w:rPr>
              <w:t>FIZJOTERAPEUTA</w:t>
            </w:r>
            <w:r>
              <w:br/>
            </w:r>
            <w:r w:rsidRPr="76B743EB">
              <w:rPr>
                <w:rFonts w:eastAsia="Arial"/>
                <w:sz w:val="17"/>
                <w:szCs w:val="17"/>
              </w:rPr>
              <w:t xml:space="preserve">USLUGOBIORCA </w:t>
            </w:r>
            <w:r>
              <w:br/>
            </w:r>
            <w:r w:rsidRPr="76B743EB">
              <w:rPr>
                <w:rFonts w:eastAsia="Arial"/>
                <w:sz w:val="17"/>
                <w:szCs w:val="17"/>
              </w:rPr>
              <w:t xml:space="preserve">OPIEKUN </w:t>
            </w:r>
            <w:r>
              <w:br/>
            </w:r>
            <w:r w:rsidRPr="76B743EB">
              <w:rPr>
                <w:rFonts w:eastAsia="Arial"/>
                <w:sz w:val="17"/>
                <w:szCs w:val="17"/>
              </w:rPr>
              <w:t>PELNOMOCNIK</w:t>
            </w:r>
          </w:p>
        </w:tc>
      </w:tr>
      <w:tr w:rsidR="000766C5" w14:paraId="487215C3" w14:textId="6809967F" w:rsidTr="001E5B40">
        <w:tc>
          <w:tcPr>
            <w:tcW w:w="3617" w:type="dxa"/>
            <w:tcBorders>
              <w:top w:val="single" w:sz="8" w:space="0" w:color="auto"/>
              <w:left w:val="single" w:sz="8" w:space="0" w:color="auto"/>
              <w:bottom w:val="single" w:sz="8" w:space="0" w:color="auto"/>
              <w:right w:val="single" w:sz="8" w:space="0" w:color="auto"/>
            </w:tcBorders>
          </w:tcPr>
          <w:p w14:paraId="4DFF5A30" w14:textId="6183BB59" w:rsidR="000766C5" w:rsidRPr="55E23ACB" w:rsidRDefault="000C2C15" w:rsidP="342B5DAD">
            <w:pPr>
              <w:jc w:val="left"/>
              <w:rPr>
                <w:rFonts w:eastAsia="Arial"/>
                <w:sz w:val="19"/>
                <w:szCs w:val="19"/>
              </w:rPr>
            </w:pPr>
            <w:proofErr w:type="spellStart"/>
            <w:r>
              <w:rPr>
                <w:rFonts w:eastAsia="Arial"/>
                <w:sz w:val="19"/>
                <w:szCs w:val="19"/>
              </w:rPr>
              <w:t>usunWizyteNagla</w:t>
            </w:r>
            <w:proofErr w:type="spellEnd"/>
          </w:p>
        </w:tc>
        <w:tc>
          <w:tcPr>
            <w:tcW w:w="2045" w:type="dxa"/>
            <w:tcBorders>
              <w:top w:val="single" w:sz="8" w:space="0" w:color="auto"/>
              <w:left w:val="single" w:sz="8" w:space="0" w:color="auto"/>
              <w:bottom w:val="single" w:sz="8" w:space="0" w:color="auto"/>
              <w:right w:val="single" w:sz="8" w:space="0" w:color="auto"/>
            </w:tcBorders>
          </w:tcPr>
          <w:p w14:paraId="5833C358" w14:textId="76857D28" w:rsidR="000766C5" w:rsidRPr="76B743EB" w:rsidRDefault="00170245" w:rsidP="76B743EB">
            <w:pPr>
              <w:jc w:val="left"/>
              <w:rPr>
                <w:rFonts w:eastAsia="Arial"/>
                <w:sz w:val="18"/>
                <w:szCs w:val="18"/>
              </w:rPr>
            </w:pPr>
            <w:r w:rsidRPr="76B743EB">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54D9F3FD" w14:textId="4343FFCD" w:rsidR="000766C5" w:rsidRPr="76B743EB" w:rsidRDefault="00170245" w:rsidP="76B743EB">
            <w:pPr>
              <w:jc w:val="left"/>
              <w:rPr>
                <w:rFonts w:eastAsia="Arial"/>
                <w:sz w:val="17"/>
                <w:szCs w:val="17"/>
              </w:rPr>
            </w:pPr>
            <w:r w:rsidRPr="76B743EB">
              <w:rPr>
                <w:rFonts w:eastAsia="Arial"/>
                <w:sz w:val="17"/>
                <w:szCs w:val="17"/>
              </w:rPr>
              <w:t>LEKARZ_LEK_DENTYSTA_FELCZER</w:t>
            </w:r>
            <w:r>
              <w:br/>
            </w:r>
            <w:r w:rsidRPr="76B743EB">
              <w:rPr>
                <w:rFonts w:eastAsia="Arial"/>
                <w:sz w:val="17"/>
                <w:szCs w:val="17"/>
              </w:rPr>
              <w:t>PIELEGNIARKA_POLOZNA</w:t>
            </w:r>
            <w:r>
              <w:br/>
            </w:r>
            <w:r w:rsidRPr="76B743EB">
              <w:rPr>
                <w:rFonts w:eastAsia="Arial"/>
                <w:sz w:val="17"/>
                <w:szCs w:val="17"/>
              </w:rPr>
              <w:t>PRACOWNIK_ADMINISTRACYJNY</w:t>
            </w:r>
            <w:r>
              <w:br/>
            </w:r>
            <w:r w:rsidRPr="76B743EB">
              <w:rPr>
                <w:rFonts w:eastAsia="Arial"/>
                <w:sz w:val="17"/>
                <w:szCs w:val="17"/>
              </w:rPr>
              <w:t>INNY_PROFESJONALISTA_MEDYCZNY DIAGNOSTA_LABORATORYJNY</w:t>
            </w:r>
            <w:r>
              <w:br/>
            </w:r>
            <w:r w:rsidRPr="76B743EB">
              <w:rPr>
                <w:rFonts w:eastAsia="Arial"/>
                <w:sz w:val="17"/>
                <w:szCs w:val="17"/>
              </w:rPr>
              <w:t>FIZJOTERAPEUTA</w:t>
            </w:r>
            <w:r>
              <w:br/>
            </w:r>
            <w:r w:rsidRPr="76B743EB">
              <w:rPr>
                <w:rFonts w:eastAsia="Arial"/>
                <w:sz w:val="17"/>
                <w:szCs w:val="17"/>
              </w:rPr>
              <w:t xml:space="preserve">USLUGOBIORCA </w:t>
            </w:r>
            <w:r>
              <w:br/>
            </w:r>
            <w:r w:rsidRPr="76B743EB">
              <w:rPr>
                <w:rFonts w:eastAsia="Arial"/>
                <w:sz w:val="17"/>
                <w:szCs w:val="17"/>
              </w:rPr>
              <w:t xml:space="preserve">OPIEKUN </w:t>
            </w:r>
            <w:r>
              <w:br/>
            </w:r>
            <w:r w:rsidRPr="76B743EB">
              <w:rPr>
                <w:rFonts w:eastAsia="Arial"/>
                <w:sz w:val="17"/>
                <w:szCs w:val="17"/>
              </w:rPr>
              <w:t>PELNOMOCNIK</w:t>
            </w:r>
          </w:p>
        </w:tc>
      </w:tr>
      <w:tr w:rsidR="00C26EF1" w14:paraId="012B5FC3" w14:textId="61F3637B" w:rsidTr="001E5B40">
        <w:tc>
          <w:tcPr>
            <w:tcW w:w="3617" w:type="dxa"/>
            <w:tcBorders>
              <w:top w:val="single" w:sz="8" w:space="0" w:color="auto"/>
              <w:left w:val="single" w:sz="8" w:space="0" w:color="auto"/>
              <w:bottom w:val="single" w:sz="8" w:space="0" w:color="auto"/>
              <w:right w:val="single" w:sz="8" w:space="0" w:color="auto"/>
            </w:tcBorders>
          </w:tcPr>
          <w:p w14:paraId="53A756D8" w14:textId="21DEFF54" w:rsidR="00C26EF1" w:rsidRPr="00C26EF1" w:rsidRDefault="00C26EF1" w:rsidP="342B5DAD">
            <w:pPr>
              <w:jc w:val="left"/>
              <w:rPr>
                <w:rFonts w:eastAsia="Arial"/>
                <w:sz w:val="19"/>
                <w:szCs w:val="19"/>
              </w:rPr>
            </w:pPr>
            <w:proofErr w:type="spellStart"/>
            <w:r w:rsidRPr="00C26EF1">
              <w:rPr>
                <w:rFonts w:eastAsia="Arial"/>
                <w:sz w:val="19"/>
                <w:szCs w:val="19"/>
              </w:rPr>
              <w:t>zmienDaneWizyty</w:t>
            </w:r>
            <w:proofErr w:type="spellEnd"/>
          </w:p>
        </w:tc>
        <w:tc>
          <w:tcPr>
            <w:tcW w:w="2045" w:type="dxa"/>
            <w:tcBorders>
              <w:top w:val="single" w:sz="8" w:space="0" w:color="auto"/>
              <w:left w:val="single" w:sz="8" w:space="0" w:color="auto"/>
              <w:bottom w:val="single" w:sz="8" w:space="0" w:color="auto"/>
              <w:right w:val="single" w:sz="8" w:space="0" w:color="auto"/>
            </w:tcBorders>
          </w:tcPr>
          <w:p w14:paraId="55BB8C56" w14:textId="0AADC8D8" w:rsidR="00C26EF1" w:rsidRPr="76B743EB" w:rsidRDefault="00C26EF1" w:rsidP="76B743EB">
            <w:pPr>
              <w:jc w:val="left"/>
              <w:rPr>
                <w:rFonts w:eastAsia="Arial"/>
                <w:sz w:val="18"/>
                <w:szCs w:val="18"/>
              </w:rPr>
            </w:pPr>
            <w:r w:rsidRPr="76B743EB">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1703A05A" w14:textId="10D48337" w:rsidR="00C26EF1" w:rsidRPr="76B743EB" w:rsidRDefault="00C26EF1" w:rsidP="76B743EB">
            <w:pPr>
              <w:jc w:val="left"/>
              <w:rPr>
                <w:rFonts w:eastAsia="Arial"/>
                <w:sz w:val="17"/>
                <w:szCs w:val="17"/>
              </w:rPr>
            </w:pPr>
            <w:r w:rsidRPr="76B743EB">
              <w:rPr>
                <w:rFonts w:eastAsia="Arial"/>
                <w:sz w:val="17"/>
                <w:szCs w:val="17"/>
              </w:rPr>
              <w:t>LEKARZ_LEK_DENTYSTA_FELCZER</w:t>
            </w:r>
            <w:r>
              <w:br/>
            </w:r>
            <w:r w:rsidRPr="76B743EB">
              <w:rPr>
                <w:rFonts w:eastAsia="Arial"/>
                <w:sz w:val="17"/>
                <w:szCs w:val="17"/>
              </w:rPr>
              <w:t>PIELEGNIARKA_POLOZNA</w:t>
            </w:r>
            <w:r>
              <w:br/>
            </w:r>
            <w:r w:rsidRPr="76B743EB">
              <w:rPr>
                <w:rFonts w:eastAsia="Arial"/>
                <w:sz w:val="17"/>
                <w:szCs w:val="17"/>
              </w:rPr>
              <w:t>PRACOWNIK_ADMINISTRACYJNY</w:t>
            </w:r>
            <w:r>
              <w:br/>
            </w:r>
            <w:r w:rsidRPr="76B743EB">
              <w:rPr>
                <w:rFonts w:eastAsia="Arial"/>
                <w:sz w:val="17"/>
                <w:szCs w:val="17"/>
              </w:rPr>
              <w:t>INNY_PROFESJONALISTA_MEDYCZNY DIAGNOSTA_LABORATORYJNY</w:t>
            </w:r>
            <w:r>
              <w:br/>
            </w:r>
            <w:r w:rsidRPr="76B743EB">
              <w:rPr>
                <w:rFonts w:eastAsia="Arial"/>
                <w:sz w:val="17"/>
                <w:szCs w:val="17"/>
              </w:rPr>
              <w:t>FIZJOTERAPEUTA</w:t>
            </w:r>
            <w:r>
              <w:br/>
            </w:r>
            <w:r w:rsidRPr="76B743EB">
              <w:rPr>
                <w:rFonts w:eastAsia="Arial"/>
                <w:sz w:val="17"/>
                <w:szCs w:val="17"/>
              </w:rPr>
              <w:t xml:space="preserve">USLUGOBIORCA </w:t>
            </w:r>
            <w:r>
              <w:br/>
            </w:r>
            <w:r w:rsidRPr="76B743EB">
              <w:rPr>
                <w:rFonts w:eastAsia="Arial"/>
                <w:sz w:val="17"/>
                <w:szCs w:val="17"/>
              </w:rPr>
              <w:t xml:space="preserve">OPIEKUN </w:t>
            </w:r>
            <w:r>
              <w:br/>
            </w:r>
            <w:r w:rsidRPr="76B743EB">
              <w:rPr>
                <w:rFonts w:eastAsia="Arial"/>
                <w:sz w:val="17"/>
                <w:szCs w:val="17"/>
              </w:rPr>
              <w:t>PELNOMOCNIK</w:t>
            </w:r>
          </w:p>
        </w:tc>
      </w:tr>
      <w:tr w:rsidR="005440DD" w14:paraId="4B478A9A" w14:textId="5C745B8A" w:rsidTr="001E5B40">
        <w:tc>
          <w:tcPr>
            <w:tcW w:w="3617" w:type="dxa"/>
            <w:tcBorders>
              <w:top w:val="single" w:sz="8" w:space="0" w:color="auto"/>
              <w:left w:val="single" w:sz="8" w:space="0" w:color="auto"/>
              <w:bottom w:val="single" w:sz="8" w:space="0" w:color="auto"/>
              <w:right w:val="single" w:sz="8" w:space="0" w:color="auto"/>
            </w:tcBorders>
          </w:tcPr>
          <w:p w14:paraId="7DD0895D" w14:textId="3E04D66A" w:rsidR="005440DD" w:rsidRPr="00C26EF1" w:rsidRDefault="005440DD" w:rsidP="342B5DAD">
            <w:pPr>
              <w:jc w:val="left"/>
              <w:rPr>
                <w:rFonts w:eastAsia="Arial"/>
                <w:sz w:val="19"/>
                <w:szCs w:val="19"/>
              </w:rPr>
            </w:pPr>
            <w:proofErr w:type="spellStart"/>
            <w:r>
              <w:rPr>
                <w:rFonts w:eastAsia="Arial"/>
                <w:sz w:val="19"/>
                <w:szCs w:val="19"/>
              </w:rPr>
              <w:t>zmienTerminyWizyt</w:t>
            </w:r>
            <w:proofErr w:type="spellEnd"/>
          </w:p>
        </w:tc>
        <w:tc>
          <w:tcPr>
            <w:tcW w:w="2045" w:type="dxa"/>
            <w:tcBorders>
              <w:top w:val="single" w:sz="8" w:space="0" w:color="auto"/>
              <w:left w:val="single" w:sz="8" w:space="0" w:color="auto"/>
              <w:bottom w:val="single" w:sz="8" w:space="0" w:color="auto"/>
              <w:right w:val="single" w:sz="8" w:space="0" w:color="auto"/>
            </w:tcBorders>
          </w:tcPr>
          <w:p w14:paraId="4432AB3F" w14:textId="37499240" w:rsidR="005440DD" w:rsidRPr="76B743EB" w:rsidRDefault="005440DD" w:rsidP="76B743EB">
            <w:pPr>
              <w:jc w:val="left"/>
              <w:rPr>
                <w:rFonts w:eastAsia="Arial"/>
                <w:sz w:val="18"/>
                <w:szCs w:val="18"/>
              </w:rPr>
            </w:pPr>
            <w:r w:rsidRPr="76B743EB">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66E07078" w14:textId="04E83AE1" w:rsidR="005440DD" w:rsidRPr="76B743EB" w:rsidRDefault="005440DD" w:rsidP="76B743EB">
            <w:pPr>
              <w:jc w:val="left"/>
              <w:rPr>
                <w:rFonts w:eastAsia="Arial"/>
                <w:sz w:val="17"/>
                <w:szCs w:val="17"/>
              </w:rPr>
            </w:pPr>
            <w:r w:rsidRPr="76B743EB">
              <w:rPr>
                <w:rFonts w:eastAsia="Arial"/>
                <w:sz w:val="17"/>
                <w:szCs w:val="17"/>
              </w:rPr>
              <w:t>LEKARZ_LEK_DENTYSTA_FELCZER</w:t>
            </w:r>
            <w:r>
              <w:br/>
            </w:r>
            <w:r w:rsidRPr="76B743EB">
              <w:rPr>
                <w:rFonts w:eastAsia="Arial"/>
                <w:sz w:val="17"/>
                <w:szCs w:val="17"/>
              </w:rPr>
              <w:t>PIELEGNIARKA_POLOZNA</w:t>
            </w:r>
            <w:r>
              <w:br/>
            </w:r>
            <w:r w:rsidRPr="76B743EB">
              <w:rPr>
                <w:rFonts w:eastAsia="Arial"/>
                <w:sz w:val="17"/>
                <w:szCs w:val="17"/>
              </w:rPr>
              <w:t>PRACOWNIK_ADMINISTRACYJNY</w:t>
            </w:r>
            <w:r>
              <w:br/>
            </w:r>
            <w:r w:rsidRPr="76B743EB">
              <w:rPr>
                <w:rFonts w:eastAsia="Arial"/>
                <w:sz w:val="17"/>
                <w:szCs w:val="17"/>
              </w:rPr>
              <w:t>INNY_PROFESJONALISTA_MEDYCZNY DIAGNOSTA_LABORATORYJNY</w:t>
            </w:r>
            <w:r>
              <w:br/>
            </w:r>
            <w:r w:rsidRPr="76B743EB">
              <w:rPr>
                <w:rFonts w:eastAsia="Arial"/>
                <w:sz w:val="17"/>
                <w:szCs w:val="17"/>
              </w:rPr>
              <w:t>FIZJOTERAPEUTA</w:t>
            </w:r>
            <w:r>
              <w:br/>
            </w:r>
            <w:r w:rsidRPr="76B743EB">
              <w:rPr>
                <w:rFonts w:eastAsia="Arial"/>
                <w:sz w:val="17"/>
                <w:szCs w:val="17"/>
              </w:rPr>
              <w:t xml:space="preserve">USLUGOBIORCA </w:t>
            </w:r>
            <w:r>
              <w:br/>
            </w:r>
            <w:r w:rsidRPr="76B743EB">
              <w:rPr>
                <w:rFonts w:eastAsia="Arial"/>
                <w:sz w:val="17"/>
                <w:szCs w:val="17"/>
              </w:rPr>
              <w:t xml:space="preserve">OPIEKUN </w:t>
            </w:r>
            <w:r>
              <w:br/>
            </w:r>
            <w:r w:rsidRPr="76B743EB">
              <w:rPr>
                <w:rFonts w:eastAsia="Arial"/>
                <w:sz w:val="17"/>
                <w:szCs w:val="17"/>
              </w:rPr>
              <w:t>PELNOMOCNIK</w:t>
            </w:r>
          </w:p>
        </w:tc>
      </w:tr>
      <w:tr w:rsidR="0062C706" w14:paraId="27AE1841" w14:textId="65F65C53" w:rsidTr="001E5B40">
        <w:tc>
          <w:tcPr>
            <w:tcW w:w="3617" w:type="dxa"/>
            <w:tcBorders>
              <w:top w:val="single" w:sz="8" w:space="0" w:color="auto"/>
              <w:left w:val="single" w:sz="8" w:space="0" w:color="auto"/>
              <w:bottom w:val="single" w:sz="8" w:space="0" w:color="auto"/>
              <w:right w:val="single" w:sz="8" w:space="0" w:color="auto"/>
            </w:tcBorders>
          </w:tcPr>
          <w:p w14:paraId="7D981757" w14:textId="44D03A3A" w:rsidR="455B9ADD" w:rsidRDefault="455B9ADD" w:rsidP="0062C706">
            <w:pPr>
              <w:jc w:val="left"/>
              <w:rPr>
                <w:rFonts w:eastAsia="Arial"/>
                <w:sz w:val="19"/>
                <w:szCs w:val="19"/>
              </w:rPr>
            </w:pPr>
            <w:proofErr w:type="spellStart"/>
            <w:r w:rsidRPr="0062C706">
              <w:rPr>
                <w:rFonts w:eastAsia="Arial"/>
                <w:sz w:val="19"/>
                <w:szCs w:val="19"/>
              </w:rPr>
              <w:t>pobierzPrognozowanyTermin</w:t>
            </w:r>
            <w:proofErr w:type="spellEnd"/>
          </w:p>
        </w:tc>
        <w:tc>
          <w:tcPr>
            <w:tcW w:w="2045" w:type="dxa"/>
            <w:tcBorders>
              <w:top w:val="single" w:sz="8" w:space="0" w:color="auto"/>
              <w:left w:val="single" w:sz="8" w:space="0" w:color="auto"/>
              <w:bottom w:val="single" w:sz="8" w:space="0" w:color="auto"/>
              <w:right w:val="single" w:sz="8" w:space="0" w:color="auto"/>
            </w:tcBorders>
          </w:tcPr>
          <w:p w14:paraId="0C4ABA50" w14:textId="37499240" w:rsidR="455B9ADD" w:rsidRDefault="455B9ADD" w:rsidP="0062C706">
            <w:pPr>
              <w:jc w:val="left"/>
              <w:rPr>
                <w:rFonts w:eastAsia="Arial"/>
                <w:sz w:val="18"/>
                <w:szCs w:val="18"/>
              </w:rPr>
            </w:pPr>
            <w:r w:rsidRPr="0062C706">
              <w:rPr>
                <w:rFonts w:eastAsia="Arial"/>
                <w:sz w:val="18"/>
                <w:szCs w:val="18"/>
              </w:rPr>
              <w:t>System zewnętrzny podmiotu leczniczego</w:t>
            </w:r>
          </w:p>
          <w:p w14:paraId="06E122D3" w14:textId="2DEEF09C" w:rsidR="0062C706" w:rsidRDefault="0062C706" w:rsidP="0062C706">
            <w:pPr>
              <w:jc w:val="left"/>
              <w:rPr>
                <w:rFonts w:eastAsia="Arial"/>
                <w:sz w:val="18"/>
                <w:szCs w:val="18"/>
              </w:rPr>
            </w:pPr>
          </w:p>
        </w:tc>
        <w:tc>
          <w:tcPr>
            <w:tcW w:w="0" w:type="auto"/>
            <w:tcBorders>
              <w:top w:val="single" w:sz="8" w:space="0" w:color="auto"/>
              <w:left w:val="single" w:sz="8" w:space="0" w:color="auto"/>
              <w:bottom w:val="single" w:sz="8" w:space="0" w:color="auto"/>
              <w:right w:val="single" w:sz="8" w:space="0" w:color="auto"/>
            </w:tcBorders>
          </w:tcPr>
          <w:p w14:paraId="75EEF4A1" w14:textId="2AE1A331" w:rsidR="0062C706" w:rsidRDefault="67D00F15" w:rsidP="0062C706">
            <w:pPr>
              <w:jc w:val="left"/>
              <w:rPr>
                <w:rFonts w:eastAsia="Arial"/>
                <w:sz w:val="17"/>
                <w:szCs w:val="17"/>
              </w:rPr>
            </w:pPr>
            <w:r w:rsidRPr="0062C706">
              <w:rPr>
                <w:rFonts w:eastAsia="Arial"/>
                <w:sz w:val="17"/>
                <w:szCs w:val="17"/>
              </w:rPr>
              <w:t>LEKARZ_LEK_DENTYSTA_FELCZER</w:t>
            </w:r>
            <w:r>
              <w:br/>
            </w:r>
            <w:r w:rsidRPr="0062C706">
              <w:rPr>
                <w:rFonts w:eastAsia="Arial"/>
                <w:sz w:val="17"/>
                <w:szCs w:val="17"/>
              </w:rPr>
              <w:t>PIELEGNIARKA_POLOZNA</w:t>
            </w:r>
            <w:r>
              <w:br/>
            </w:r>
            <w:r w:rsidRPr="0062C706">
              <w:rPr>
                <w:rFonts w:eastAsia="Arial"/>
                <w:sz w:val="17"/>
                <w:szCs w:val="17"/>
              </w:rPr>
              <w:t>PRACOWNIK_ADMINISTRACYJNY INNY_PROFESJONALISTA_MEDYCZNY DIAGNOSTA_LABORATORYJNY</w:t>
            </w:r>
            <w:r>
              <w:br/>
            </w:r>
            <w:r w:rsidRPr="0062C706">
              <w:rPr>
                <w:rFonts w:eastAsia="Arial"/>
                <w:sz w:val="17"/>
                <w:szCs w:val="17"/>
              </w:rPr>
              <w:t>FIZJOTERAPEUTA</w:t>
            </w:r>
            <w:r>
              <w:br/>
            </w:r>
            <w:r w:rsidRPr="0062C706">
              <w:rPr>
                <w:rFonts w:eastAsia="Arial"/>
                <w:sz w:val="17"/>
                <w:szCs w:val="17"/>
              </w:rPr>
              <w:t xml:space="preserve">USLUGOBIORCA </w:t>
            </w:r>
            <w:r>
              <w:br/>
            </w:r>
            <w:r w:rsidRPr="0062C706">
              <w:rPr>
                <w:rFonts w:eastAsia="Arial"/>
                <w:sz w:val="17"/>
                <w:szCs w:val="17"/>
              </w:rPr>
              <w:t xml:space="preserve">OPIEKUN </w:t>
            </w:r>
            <w:r>
              <w:br/>
            </w:r>
            <w:r w:rsidRPr="0062C706">
              <w:rPr>
                <w:rFonts w:eastAsia="Arial"/>
                <w:sz w:val="17"/>
                <w:szCs w:val="17"/>
              </w:rPr>
              <w:t>PELNOMOCNIK</w:t>
            </w:r>
          </w:p>
        </w:tc>
      </w:tr>
      <w:tr w:rsidR="1FD95C6B" w14:paraId="26D49445" w14:textId="77777777" w:rsidTr="001E5B40">
        <w:tc>
          <w:tcPr>
            <w:tcW w:w="3617" w:type="dxa"/>
            <w:tcBorders>
              <w:top w:val="single" w:sz="8" w:space="0" w:color="auto"/>
              <w:left w:val="single" w:sz="8" w:space="0" w:color="auto"/>
              <w:bottom w:val="single" w:sz="8" w:space="0" w:color="auto"/>
              <w:right w:val="single" w:sz="8" w:space="0" w:color="auto"/>
            </w:tcBorders>
          </w:tcPr>
          <w:p w14:paraId="59AE68FF" w14:textId="083E7682" w:rsidR="468A8816" w:rsidRDefault="468A8816" w:rsidP="1FD95C6B">
            <w:pPr>
              <w:jc w:val="left"/>
              <w:rPr>
                <w:rFonts w:eastAsia="Arial"/>
                <w:sz w:val="19"/>
                <w:szCs w:val="19"/>
              </w:rPr>
            </w:pPr>
            <w:proofErr w:type="spellStart"/>
            <w:r w:rsidRPr="1FD95C6B">
              <w:rPr>
                <w:rFonts w:eastAsia="Arial"/>
                <w:sz w:val="19"/>
                <w:szCs w:val="19"/>
              </w:rPr>
              <w:t>zasilInicjalnie</w:t>
            </w:r>
            <w:proofErr w:type="spellEnd"/>
          </w:p>
        </w:tc>
        <w:tc>
          <w:tcPr>
            <w:tcW w:w="2045" w:type="dxa"/>
            <w:tcBorders>
              <w:top w:val="single" w:sz="8" w:space="0" w:color="auto"/>
              <w:left w:val="single" w:sz="8" w:space="0" w:color="auto"/>
              <w:bottom w:val="single" w:sz="8" w:space="0" w:color="auto"/>
              <w:right w:val="single" w:sz="8" w:space="0" w:color="auto"/>
            </w:tcBorders>
          </w:tcPr>
          <w:p w14:paraId="0B9E14F7" w14:textId="34BF9D70" w:rsidR="468A8816" w:rsidRDefault="468A8816" w:rsidP="383DF572">
            <w:pPr>
              <w:jc w:val="left"/>
              <w:rPr>
                <w:rFonts w:eastAsia="Arial"/>
                <w:sz w:val="18"/>
                <w:szCs w:val="18"/>
              </w:rPr>
            </w:pPr>
            <w:r w:rsidRPr="383DF572">
              <w:rPr>
                <w:rFonts w:eastAsia="Arial"/>
                <w:sz w:val="18"/>
                <w:szCs w:val="18"/>
              </w:rPr>
              <w:t>System zewnętrzny podmiotu leczniczego</w:t>
            </w:r>
          </w:p>
          <w:p w14:paraId="237430F9" w14:textId="7BCC81ED" w:rsidR="5F409118" w:rsidRPr="5F409118" w:rsidRDefault="5F409118" w:rsidP="5F409118">
            <w:pPr>
              <w:jc w:val="left"/>
              <w:rPr>
                <w:rFonts w:eastAsia="Arial"/>
                <w:sz w:val="19"/>
                <w:szCs w:val="19"/>
              </w:rPr>
            </w:pPr>
          </w:p>
        </w:tc>
        <w:tc>
          <w:tcPr>
            <w:tcW w:w="0" w:type="auto"/>
            <w:tcBorders>
              <w:top w:val="single" w:sz="8" w:space="0" w:color="auto"/>
              <w:left w:val="single" w:sz="8" w:space="0" w:color="auto"/>
              <w:bottom w:val="single" w:sz="8" w:space="0" w:color="auto"/>
              <w:right w:val="single" w:sz="8" w:space="0" w:color="auto"/>
            </w:tcBorders>
          </w:tcPr>
          <w:p w14:paraId="6160E957" w14:textId="2088B398" w:rsidR="29FD89A4" w:rsidRDefault="29FD89A4" w:rsidP="0A77DEC0">
            <w:pPr>
              <w:jc w:val="left"/>
              <w:rPr>
                <w:rFonts w:eastAsia="Arial"/>
                <w:sz w:val="17"/>
                <w:szCs w:val="17"/>
              </w:rPr>
            </w:pPr>
            <w:r w:rsidRPr="0A77DEC0">
              <w:rPr>
                <w:rFonts w:eastAsia="Arial"/>
                <w:sz w:val="17"/>
                <w:szCs w:val="17"/>
              </w:rPr>
              <w:t>ADMINISTRATOR_USLUGODAWCY</w:t>
            </w:r>
          </w:p>
          <w:p w14:paraId="47FD2284" w14:textId="75A1E20E" w:rsidR="5F409118" w:rsidRPr="5F409118" w:rsidRDefault="5F409118" w:rsidP="5F409118">
            <w:pPr>
              <w:jc w:val="left"/>
              <w:rPr>
                <w:rFonts w:eastAsia="Arial"/>
                <w:sz w:val="18"/>
                <w:szCs w:val="18"/>
              </w:rPr>
            </w:pPr>
          </w:p>
        </w:tc>
      </w:tr>
      <w:tr w:rsidR="00096D26" w14:paraId="538E42CE" w14:textId="77777777" w:rsidTr="00096D26">
        <w:tc>
          <w:tcPr>
            <w:tcW w:w="3617" w:type="dxa"/>
            <w:tcBorders>
              <w:top w:val="single" w:sz="8" w:space="0" w:color="auto"/>
              <w:left w:val="single" w:sz="8" w:space="0" w:color="auto"/>
              <w:bottom w:val="single" w:sz="8" w:space="0" w:color="auto"/>
              <w:right w:val="single" w:sz="8" w:space="0" w:color="auto"/>
            </w:tcBorders>
          </w:tcPr>
          <w:p w14:paraId="49D83780" w14:textId="64636CD9" w:rsidR="00096D26" w:rsidRDefault="00096D26">
            <w:pPr>
              <w:jc w:val="left"/>
              <w:rPr>
                <w:rFonts w:eastAsia="Arial"/>
                <w:sz w:val="19"/>
                <w:szCs w:val="19"/>
              </w:rPr>
            </w:pPr>
            <w:proofErr w:type="spellStart"/>
            <w:r>
              <w:rPr>
                <w:rFonts w:eastAsia="Arial"/>
                <w:sz w:val="19"/>
                <w:szCs w:val="19"/>
              </w:rPr>
              <w:t>pobierz</w:t>
            </w:r>
            <w:r w:rsidR="00C82A6C">
              <w:rPr>
                <w:rFonts w:eastAsia="Arial"/>
                <w:sz w:val="19"/>
                <w:szCs w:val="19"/>
              </w:rPr>
              <w:t>Liste</w:t>
            </w:r>
            <w:r>
              <w:rPr>
                <w:rFonts w:eastAsia="Arial"/>
                <w:sz w:val="19"/>
                <w:szCs w:val="19"/>
              </w:rPr>
              <w:t>Zada</w:t>
            </w:r>
            <w:r w:rsidR="00C82A6C">
              <w:rPr>
                <w:rFonts w:eastAsia="Arial"/>
                <w:sz w:val="19"/>
                <w:szCs w:val="19"/>
              </w:rPr>
              <w:t>n</w:t>
            </w:r>
            <w:r>
              <w:rPr>
                <w:rFonts w:eastAsia="Arial"/>
                <w:sz w:val="19"/>
                <w:szCs w:val="19"/>
              </w:rPr>
              <w:t>ZasileniaInicjalnego</w:t>
            </w:r>
            <w:proofErr w:type="spellEnd"/>
          </w:p>
        </w:tc>
        <w:tc>
          <w:tcPr>
            <w:tcW w:w="2045" w:type="dxa"/>
            <w:tcBorders>
              <w:top w:val="single" w:sz="8" w:space="0" w:color="auto"/>
              <w:left w:val="single" w:sz="8" w:space="0" w:color="auto"/>
              <w:bottom w:val="single" w:sz="8" w:space="0" w:color="auto"/>
              <w:right w:val="single" w:sz="8" w:space="0" w:color="auto"/>
            </w:tcBorders>
          </w:tcPr>
          <w:p w14:paraId="06D60704" w14:textId="77777777" w:rsidR="00096D26" w:rsidRDefault="00096D26">
            <w:pPr>
              <w:jc w:val="left"/>
              <w:rPr>
                <w:rFonts w:eastAsia="Arial"/>
                <w:sz w:val="18"/>
                <w:szCs w:val="18"/>
              </w:rPr>
            </w:pPr>
            <w:r w:rsidRPr="0A77DEC0">
              <w:rPr>
                <w:rFonts w:eastAsia="Arial"/>
                <w:sz w:val="18"/>
                <w:szCs w:val="18"/>
              </w:rPr>
              <w:t>System zewnętrzny podmiotu leczniczego</w:t>
            </w:r>
          </w:p>
          <w:p w14:paraId="5BD7CBF0" w14:textId="77777777" w:rsidR="00096D26" w:rsidRPr="36A9157D" w:rsidDel="36A9157D" w:rsidRDefault="00096D26">
            <w:pPr>
              <w:jc w:val="left"/>
              <w:rPr>
                <w:rFonts w:eastAsia="Arial"/>
                <w:sz w:val="19"/>
                <w:szCs w:val="19"/>
              </w:rPr>
            </w:pPr>
          </w:p>
        </w:tc>
        <w:tc>
          <w:tcPr>
            <w:tcW w:w="0" w:type="auto"/>
            <w:tcBorders>
              <w:top w:val="single" w:sz="8" w:space="0" w:color="auto"/>
              <w:left w:val="single" w:sz="8" w:space="0" w:color="auto"/>
              <w:bottom w:val="single" w:sz="8" w:space="0" w:color="auto"/>
              <w:right w:val="single" w:sz="8" w:space="0" w:color="auto"/>
            </w:tcBorders>
          </w:tcPr>
          <w:p w14:paraId="00B7ABD4" w14:textId="77777777" w:rsidR="00096D26" w:rsidRDefault="00096D26">
            <w:pPr>
              <w:jc w:val="left"/>
              <w:rPr>
                <w:rFonts w:eastAsia="Arial"/>
                <w:sz w:val="17"/>
                <w:szCs w:val="17"/>
              </w:rPr>
            </w:pPr>
            <w:r w:rsidRPr="0A77DEC0">
              <w:rPr>
                <w:rFonts w:eastAsia="Arial"/>
                <w:sz w:val="17"/>
                <w:szCs w:val="17"/>
              </w:rPr>
              <w:t>ADMINISTRATOR_USLUGODAWCY</w:t>
            </w:r>
          </w:p>
          <w:p w14:paraId="21479E3D" w14:textId="77777777" w:rsidR="00096D26" w:rsidRPr="36A9157D" w:rsidRDefault="00096D26">
            <w:pPr>
              <w:jc w:val="left"/>
              <w:rPr>
                <w:rFonts w:eastAsia="Arial"/>
                <w:sz w:val="18"/>
                <w:szCs w:val="18"/>
              </w:rPr>
            </w:pPr>
          </w:p>
        </w:tc>
      </w:tr>
      <w:tr w:rsidR="00272BA6" w14:paraId="7D116369" w14:textId="77777777">
        <w:tc>
          <w:tcPr>
            <w:tcW w:w="3617" w:type="dxa"/>
            <w:tcBorders>
              <w:top w:val="single" w:sz="8" w:space="0" w:color="auto"/>
              <w:left w:val="single" w:sz="8" w:space="0" w:color="auto"/>
              <w:bottom w:val="single" w:sz="8" w:space="0" w:color="auto"/>
              <w:right w:val="single" w:sz="8" w:space="0" w:color="auto"/>
            </w:tcBorders>
          </w:tcPr>
          <w:p w14:paraId="690B8475" w14:textId="27800C2C" w:rsidR="00272BA6" w:rsidRDefault="00272BA6">
            <w:pPr>
              <w:jc w:val="left"/>
              <w:rPr>
                <w:rFonts w:eastAsia="Arial"/>
                <w:sz w:val="19"/>
                <w:szCs w:val="19"/>
              </w:rPr>
            </w:pPr>
            <w:proofErr w:type="spellStart"/>
            <w:r>
              <w:rPr>
                <w:rFonts w:eastAsia="Arial"/>
                <w:sz w:val="19"/>
                <w:szCs w:val="19"/>
              </w:rPr>
              <w:t>pobierzSzczegolyZasileniaInicjalnego</w:t>
            </w:r>
            <w:proofErr w:type="spellEnd"/>
          </w:p>
        </w:tc>
        <w:tc>
          <w:tcPr>
            <w:tcW w:w="2045" w:type="dxa"/>
            <w:tcBorders>
              <w:top w:val="single" w:sz="8" w:space="0" w:color="auto"/>
              <w:left w:val="single" w:sz="8" w:space="0" w:color="auto"/>
              <w:bottom w:val="single" w:sz="8" w:space="0" w:color="auto"/>
              <w:right w:val="single" w:sz="8" w:space="0" w:color="auto"/>
            </w:tcBorders>
          </w:tcPr>
          <w:p w14:paraId="79E578A8" w14:textId="77777777" w:rsidR="00272BA6" w:rsidRDefault="00272BA6">
            <w:pPr>
              <w:jc w:val="left"/>
              <w:rPr>
                <w:rFonts w:eastAsia="Arial"/>
                <w:sz w:val="18"/>
                <w:szCs w:val="18"/>
              </w:rPr>
            </w:pPr>
            <w:r w:rsidRPr="0A77DEC0">
              <w:rPr>
                <w:rFonts w:eastAsia="Arial"/>
                <w:sz w:val="18"/>
                <w:szCs w:val="18"/>
              </w:rPr>
              <w:t>System zewnętrzny podmiotu leczniczego</w:t>
            </w:r>
          </w:p>
          <w:p w14:paraId="7352C468" w14:textId="77777777" w:rsidR="00272BA6" w:rsidRPr="36A9157D" w:rsidDel="36A9157D" w:rsidRDefault="00272BA6">
            <w:pPr>
              <w:jc w:val="left"/>
              <w:rPr>
                <w:rFonts w:eastAsia="Arial"/>
                <w:sz w:val="19"/>
                <w:szCs w:val="19"/>
              </w:rPr>
            </w:pPr>
          </w:p>
        </w:tc>
        <w:tc>
          <w:tcPr>
            <w:tcW w:w="0" w:type="auto"/>
            <w:tcBorders>
              <w:top w:val="single" w:sz="8" w:space="0" w:color="auto"/>
              <w:left w:val="single" w:sz="8" w:space="0" w:color="auto"/>
              <w:bottom w:val="single" w:sz="8" w:space="0" w:color="auto"/>
              <w:right w:val="single" w:sz="8" w:space="0" w:color="auto"/>
            </w:tcBorders>
          </w:tcPr>
          <w:p w14:paraId="4945C1E4" w14:textId="77777777" w:rsidR="00272BA6" w:rsidRDefault="00272BA6">
            <w:pPr>
              <w:jc w:val="left"/>
              <w:rPr>
                <w:rFonts w:eastAsia="Arial"/>
                <w:sz w:val="17"/>
                <w:szCs w:val="17"/>
              </w:rPr>
            </w:pPr>
            <w:r w:rsidRPr="77FAF1E8">
              <w:rPr>
                <w:rFonts w:eastAsia="Arial"/>
                <w:sz w:val="17"/>
                <w:szCs w:val="17"/>
              </w:rPr>
              <w:t>ADMINISTRATOR_USLUGODAWCY</w:t>
            </w:r>
          </w:p>
          <w:p w14:paraId="142C2844" w14:textId="77777777" w:rsidR="00272BA6" w:rsidRPr="36A9157D" w:rsidRDefault="00272BA6">
            <w:pPr>
              <w:jc w:val="left"/>
              <w:rPr>
                <w:rFonts w:eastAsia="Arial"/>
                <w:sz w:val="18"/>
                <w:szCs w:val="18"/>
              </w:rPr>
            </w:pPr>
          </w:p>
        </w:tc>
      </w:tr>
      <w:tr w:rsidR="00040938" w14:paraId="7F3280B8" w14:textId="77777777">
        <w:tc>
          <w:tcPr>
            <w:tcW w:w="3617" w:type="dxa"/>
            <w:tcBorders>
              <w:top w:val="single" w:sz="8" w:space="0" w:color="auto"/>
              <w:left w:val="single" w:sz="8" w:space="0" w:color="auto"/>
              <w:bottom w:val="single" w:sz="8" w:space="0" w:color="auto"/>
              <w:right w:val="single" w:sz="8" w:space="0" w:color="auto"/>
            </w:tcBorders>
          </w:tcPr>
          <w:p w14:paraId="6579E947" w14:textId="68F593C6" w:rsidR="00040938" w:rsidRDefault="00040938">
            <w:pPr>
              <w:jc w:val="left"/>
              <w:rPr>
                <w:rFonts w:eastAsia="Arial"/>
                <w:sz w:val="19"/>
                <w:szCs w:val="19"/>
              </w:rPr>
            </w:pPr>
            <w:proofErr w:type="spellStart"/>
            <w:r>
              <w:rPr>
                <w:rFonts w:eastAsia="Arial"/>
                <w:sz w:val="19"/>
                <w:szCs w:val="19"/>
              </w:rPr>
              <w:t>p</w:t>
            </w:r>
            <w:r w:rsidRPr="00040938">
              <w:rPr>
                <w:rFonts w:eastAsia="Arial"/>
                <w:sz w:val="19"/>
                <w:szCs w:val="19"/>
              </w:rPr>
              <w:t>obierzDaneOstatniejDawkiSzczepionki</w:t>
            </w:r>
            <w:proofErr w:type="spellEnd"/>
          </w:p>
        </w:tc>
        <w:tc>
          <w:tcPr>
            <w:tcW w:w="2045" w:type="dxa"/>
            <w:tcBorders>
              <w:top w:val="single" w:sz="8" w:space="0" w:color="auto"/>
              <w:left w:val="single" w:sz="8" w:space="0" w:color="auto"/>
              <w:bottom w:val="single" w:sz="8" w:space="0" w:color="auto"/>
              <w:right w:val="single" w:sz="8" w:space="0" w:color="auto"/>
            </w:tcBorders>
          </w:tcPr>
          <w:p w14:paraId="10F7397D" w14:textId="3B15E235" w:rsidR="00040938" w:rsidRPr="0A77DEC0" w:rsidRDefault="0023152C">
            <w:pPr>
              <w:jc w:val="left"/>
              <w:rPr>
                <w:rFonts w:eastAsia="Arial"/>
                <w:sz w:val="18"/>
                <w:szCs w:val="18"/>
              </w:rPr>
            </w:pPr>
            <w:r w:rsidRPr="0A77DEC0">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77652B13" w14:textId="1E8EEA1F" w:rsidR="00040938" w:rsidRPr="77FAF1E8" w:rsidRDefault="0023152C">
            <w:pPr>
              <w:jc w:val="left"/>
              <w:rPr>
                <w:rFonts w:eastAsia="Arial"/>
                <w:sz w:val="17"/>
                <w:szCs w:val="17"/>
              </w:rPr>
            </w:pPr>
            <w:r w:rsidRPr="4C179D36">
              <w:rPr>
                <w:rFonts w:eastAsia="Arial"/>
                <w:sz w:val="17"/>
                <w:szCs w:val="17"/>
              </w:rPr>
              <w:t>LEKARZ_LEK_DENTYSTA_FELCZER</w:t>
            </w:r>
            <w:r>
              <w:br/>
            </w:r>
            <w:r w:rsidRPr="4C179D36">
              <w:rPr>
                <w:rFonts w:eastAsia="Arial"/>
                <w:sz w:val="17"/>
                <w:szCs w:val="17"/>
              </w:rPr>
              <w:t>PIELEGNIARKA_POLOZNA</w:t>
            </w:r>
            <w:r>
              <w:br/>
            </w:r>
            <w:r w:rsidRPr="4C179D36">
              <w:rPr>
                <w:rFonts w:eastAsia="Arial"/>
                <w:sz w:val="17"/>
                <w:szCs w:val="17"/>
              </w:rPr>
              <w:t>PRACOWNIK_ADMINISTRACYJNY</w:t>
            </w:r>
            <w:r>
              <w:br/>
            </w:r>
            <w:r w:rsidRPr="4C179D36">
              <w:rPr>
                <w:rFonts w:eastAsia="Arial"/>
                <w:sz w:val="17"/>
                <w:szCs w:val="17"/>
              </w:rPr>
              <w:t>INNY_PROFESJONALISTA_</w:t>
            </w:r>
            <w:r w:rsidRPr="043B3AF1">
              <w:rPr>
                <w:rFonts w:eastAsia="Arial"/>
                <w:sz w:val="17"/>
                <w:szCs w:val="17"/>
              </w:rPr>
              <w:t>MEDYCZNY DIAGNOSTA</w:t>
            </w:r>
            <w:r w:rsidRPr="4C179D36">
              <w:rPr>
                <w:rFonts w:eastAsia="Arial"/>
                <w:sz w:val="17"/>
                <w:szCs w:val="17"/>
              </w:rPr>
              <w:t>_LABORATORYJNY</w:t>
            </w:r>
            <w:r>
              <w:br/>
            </w:r>
            <w:r w:rsidRPr="4C179D36">
              <w:rPr>
                <w:rFonts w:eastAsia="Arial"/>
                <w:sz w:val="17"/>
                <w:szCs w:val="17"/>
              </w:rPr>
              <w:t>FIZJOTERAPEUTA</w:t>
            </w:r>
            <w:r>
              <w:br/>
            </w:r>
            <w:r w:rsidRPr="4C179D36">
              <w:rPr>
                <w:rFonts w:eastAsia="Arial"/>
                <w:sz w:val="17"/>
                <w:szCs w:val="17"/>
              </w:rPr>
              <w:t xml:space="preserve">USLUGOBIORCA </w:t>
            </w:r>
            <w:r>
              <w:br/>
            </w:r>
            <w:r w:rsidRPr="4C179D36">
              <w:rPr>
                <w:rFonts w:eastAsia="Arial"/>
                <w:sz w:val="17"/>
                <w:szCs w:val="17"/>
              </w:rPr>
              <w:t xml:space="preserve">OPIEKUN </w:t>
            </w:r>
            <w:r>
              <w:br/>
            </w:r>
            <w:r w:rsidRPr="4C179D36">
              <w:rPr>
                <w:rFonts w:eastAsia="Arial"/>
                <w:sz w:val="17"/>
                <w:szCs w:val="17"/>
              </w:rPr>
              <w:t>PELNOMOCNIK</w:t>
            </w:r>
          </w:p>
        </w:tc>
      </w:tr>
      <w:tr w:rsidR="000F23E2" w14:paraId="4269DBCF" w14:textId="77777777">
        <w:tc>
          <w:tcPr>
            <w:tcW w:w="3617" w:type="dxa"/>
            <w:tcBorders>
              <w:top w:val="single" w:sz="8" w:space="0" w:color="auto"/>
              <w:left w:val="single" w:sz="8" w:space="0" w:color="auto"/>
              <w:bottom w:val="single" w:sz="8" w:space="0" w:color="auto"/>
              <w:right w:val="single" w:sz="8" w:space="0" w:color="auto"/>
            </w:tcBorders>
          </w:tcPr>
          <w:p w14:paraId="7FF6C0F6" w14:textId="72226199" w:rsidR="000F23E2" w:rsidRDefault="000F23E2">
            <w:pPr>
              <w:jc w:val="left"/>
              <w:rPr>
                <w:rFonts w:eastAsia="Arial"/>
                <w:sz w:val="19"/>
                <w:szCs w:val="19"/>
              </w:rPr>
            </w:pPr>
            <w:proofErr w:type="spellStart"/>
            <w:r w:rsidRPr="0047657B">
              <w:rPr>
                <w:rFonts w:eastAsia="Arial"/>
                <w:sz w:val="19"/>
                <w:szCs w:val="19"/>
              </w:rPr>
              <w:t>cofnijRealizacjeUslugi</w:t>
            </w:r>
            <w:proofErr w:type="spellEnd"/>
          </w:p>
        </w:tc>
        <w:tc>
          <w:tcPr>
            <w:tcW w:w="2045" w:type="dxa"/>
            <w:tcBorders>
              <w:top w:val="single" w:sz="8" w:space="0" w:color="auto"/>
              <w:left w:val="single" w:sz="8" w:space="0" w:color="auto"/>
              <w:bottom w:val="single" w:sz="8" w:space="0" w:color="auto"/>
              <w:right w:val="single" w:sz="8" w:space="0" w:color="auto"/>
            </w:tcBorders>
          </w:tcPr>
          <w:p w14:paraId="38558EE2" w14:textId="3287C9DF" w:rsidR="000F23E2" w:rsidRPr="0A77DEC0" w:rsidRDefault="000F23E2">
            <w:pPr>
              <w:jc w:val="left"/>
              <w:rPr>
                <w:rFonts w:eastAsia="Arial"/>
                <w:sz w:val="18"/>
                <w:szCs w:val="18"/>
              </w:rPr>
            </w:pPr>
            <w:r w:rsidRPr="0A77DEC0">
              <w:rPr>
                <w:rFonts w:eastAsia="Arial"/>
                <w:sz w:val="18"/>
                <w:szCs w:val="18"/>
              </w:rPr>
              <w:t>System zewnętrzny podmiotu leczniczego</w:t>
            </w:r>
          </w:p>
        </w:tc>
        <w:tc>
          <w:tcPr>
            <w:tcW w:w="0" w:type="auto"/>
            <w:tcBorders>
              <w:top w:val="single" w:sz="8" w:space="0" w:color="auto"/>
              <w:left w:val="single" w:sz="8" w:space="0" w:color="auto"/>
              <w:bottom w:val="single" w:sz="8" w:space="0" w:color="auto"/>
              <w:right w:val="single" w:sz="8" w:space="0" w:color="auto"/>
            </w:tcBorders>
          </w:tcPr>
          <w:p w14:paraId="45575522" w14:textId="7113B679" w:rsidR="000F23E2" w:rsidRPr="4C179D36" w:rsidRDefault="000F23E2">
            <w:pPr>
              <w:jc w:val="left"/>
              <w:rPr>
                <w:rFonts w:eastAsia="Arial"/>
                <w:sz w:val="17"/>
                <w:szCs w:val="17"/>
              </w:rPr>
            </w:pPr>
            <w:r w:rsidRPr="6A9D8429">
              <w:rPr>
                <w:rFonts w:eastAsia="Arial"/>
                <w:sz w:val="17"/>
                <w:szCs w:val="17"/>
              </w:rPr>
              <w:t>LEKARZ_LEK_DENTYSTA_FELCZER</w:t>
            </w:r>
            <w:r>
              <w:br/>
            </w:r>
            <w:r w:rsidRPr="6A9D8429">
              <w:rPr>
                <w:rFonts w:eastAsia="Arial"/>
                <w:sz w:val="17"/>
                <w:szCs w:val="17"/>
              </w:rPr>
              <w:t>PIELEGNIARKA_POLOZNA</w:t>
            </w:r>
            <w:r>
              <w:br/>
            </w:r>
            <w:r w:rsidRPr="6A9D8429">
              <w:rPr>
                <w:rFonts w:eastAsia="Arial"/>
                <w:sz w:val="17"/>
                <w:szCs w:val="17"/>
              </w:rPr>
              <w:t>PRACOWNIK_ADMINISTRACYJNY</w:t>
            </w:r>
            <w:r>
              <w:br/>
            </w:r>
            <w:r w:rsidRPr="6A9D8429">
              <w:rPr>
                <w:rFonts w:eastAsia="Arial"/>
                <w:sz w:val="17"/>
                <w:szCs w:val="17"/>
              </w:rPr>
              <w:t>INNY_PROFESJONALISTA_MEDYCZNY DIAGNOSTA_LABORATORYJNY</w:t>
            </w:r>
            <w:r>
              <w:br/>
            </w:r>
            <w:r w:rsidRPr="6A9D8429">
              <w:rPr>
                <w:rFonts w:eastAsia="Arial"/>
                <w:sz w:val="17"/>
                <w:szCs w:val="17"/>
              </w:rPr>
              <w:t>FIZJOTERAPEUTA</w:t>
            </w:r>
            <w:r>
              <w:br/>
            </w:r>
            <w:r w:rsidRPr="6A9D8429">
              <w:rPr>
                <w:rFonts w:eastAsia="Arial"/>
                <w:sz w:val="17"/>
                <w:szCs w:val="17"/>
              </w:rPr>
              <w:t xml:space="preserve">USLUGOBIORCA </w:t>
            </w:r>
            <w:r>
              <w:br/>
            </w:r>
            <w:r w:rsidRPr="6A9D8429">
              <w:rPr>
                <w:rFonts w:eastAsia="Arial"/>
                <w:sz w:val="17"/>
                <w:szCs w:val="17"/>
              </w:rPr>
              <w:t xml:space="preserve">OPIEKUN </w:t>
            </w:r>
            <w:r>
              <w:br/>
            </w:r>
            <w:r w:rsidRPr="6A9D8429">
              <w:rPr>
                <w:rFonts w:eastAsia="Arial"/>
                <w:sz w:val="17"/>
                <w:szCs w:val="17"/>
              </w:rPr>
              <w:t>PELNOMOCNIK</w:t>
            </w:r>
          </w:p>
        </w:tc>
      </w:tr>
    </w:tbl>
    <w:p w14:paraId="2A6E2FA3" w14:textId="1F54D89F" w:rsidR="0B1B7686" w:rsidRDefault="3D9C2B27" w:rsidP="00416830">
      <w:pPr>
        <w:spacing w:line="288" w:lineRule="auto"/>
        <w:jc w:val="left"/>
      </w:pPr>
      <w:r w:rsidRPr="71891420">
        <w:rPr>
          <w:rFonts w:eastAsia="Arial"/>
        </w:rPr>
        <w:t>W innych przypadkach wywołanie zakończy się zwróceniem błędu.</w:t>
      </w:r>
    </w:p>
    <w:p w14:paraId="0A1BC8C5" w14:textId="27094937" w:rsidR="0B1B7686" w:rsidRPr="00112134" w:rsidRDefault="0B1B7686" w:rsidP="00416830">
      <w:pPr>
        <w:jc w:val="left"/>
        <w:rPr>
          <w:rFonts w:eastAsia="Arial"/>
        </w:rPr>
      </w:pPr>
      <w:r>
        <w:br/>
      </w:r>
      <w:hyperlink r:id="rId19" w:anchor="_ftnref1">
        <w:r w:rsidR="3D9C2B27" w:rsidRPr="71891420">
          <w:rPr>
            <w:rStyle w:val="Hipercze"/>
            <w:rFonts w:ascii="Arial" w:eastAsia="Arial" w:hAnsi="Arial"/>
            <w:vertAlign w:val="superscript"/>
          </w:rPr>
          <w:t>[1]</w:t>
        </w:r>
      </w:hyperlink>
      <w:r w:rsidR="3D9C2B27" w:rsidRPr="71891420">
        <w:rPr>
          <w:rFonts w:eastAsia="Arial"/>
        </w:rPr>
        <w:t xml:space="preserve"> </w:t>
      </w:r>
      <w:hyperlink r:id="rId20">
        <w:r w:rsidR="3D9C2B27" w:rsidRPr="71891420">
          <w:rPr>
            <w:rStyle w:val="Hipercze"/>
            <w:rFonts w:eastAsia="Calibri" w:cs="Calibri"/>
          </w:rPr>
          <w:t>https://rejestrymedyczne.ezdrowie.gov.pl/registry/rpwdl</w:t>
        </w:r>
      </w:hyperlink>
    </w:p>
    <w:p w14:paraId="5EAD5A4A" w14:textId="14857EC7" w:rsidR="5100CCDA" w:rsidRDefault="4729AEE8" w:rsidP="00BE0890">
      <w:pPr>
        <w:pStyle w:val="Nagwek1"/>
        <w:rPr>
          <w:rFonts w:eastAsia="Arial"/>
          <w:color w:val="17365D" w:themeColor="text2" w:themeShade="BF"/>
        </w:rPr>
      </w:pPr>
      <w:bookmarkStart w:id="356" w:name="_Toc57911968"/>
      <w:bookmarkStart w:id="357" w:name="_Toc1009754790"/>
      <w:bookmarkStart w:id="358" w:name="_Toc954410211"/>
      <w:bookmarkStart w:id="359" w:name="_Toc918596149"/>
      <w:bookmarkStart w:id="360" w:name="_Toc461310276"/>
      <w:bookmarkStart w:id="361" w:name="_Toc403411665"/>
      <w:bookmarkStart w:id="362" w:name="_Toc524795087"/>
      <w:bookmarkStart w:id="363" w:name="_Toc1865078866"/>
      <w:r w:rsidRPr="27115D33">
        <w:rPr>
          <w:rFonts w:ascii="Times New Roman" w:hAnsi="Times New Roman" w:cs="Times New Roman"/>
          <w:color w:val="002776"/>
          <w:sz w:val="14"/>
          <w:szCs w:val="14"/>
        </w:rPr>
        <w:t xml:space="preserve"> </w:t>
      </w:r>
      <w:bookmarkStart w:id="364" w:name="_Toc81276278"/>
      <w:bookmarkStart w:id="365" w:name="_Toc81310887"/>
      <w:bookmarkStart w:id="366" w:name="_Toc116292161"/>
      <w:bookmarkStart w:id="367" w:name="_Toc118445860"/>
      <w:bookmarkStart w:id="368" w:name="_Toc1221620924"/>
      <w:bookmarkStart w:id="369" w:name="_Toc143855155"/>
      <w:r>
        <w:t>Wykaz i opis usług</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1DA37408" w14:textId="6C80C1D4" w:rsidR="00416830" w:rsidRDefault="159FBDCC" w:rsidP="00817F11">
      <w:pPr>
        <w:pStyle w:val="Nagwek2"/>
      </w:pPr>
      <w:bookmarkStart w:id="370" w:name="_Toc94550665"/>
      <w:bookmarkStart w:id="371" w:name="_Toc96064476"/>
      <w:bookmarkStart w:id="372" w:name="_Toc96064675"/>
      <w:bookmarkStart w:id="373" w:name="_Toc100149740"/>
      <w:bookmarkStart w:id="374" w:name="_Toc100563572"/>
      <w:bookmarkStart w:id="375" w:name="_Toc100563855"/>
      <w:bookmarkStart w:id="376" w:name="_Toc100565105"/>
      <w:bookmarkStart w:id="377" w:name="_Toc116292162"/>
      <w:bookmarkStart w:id="378" w:name="_Toc118445861"/>
      <w:bookmarkStart w:id="379" w:name="_Toc2124131274"/>
      <w:bookmarkStart w:id="380" w:name="_Toc143855156"/>
      <w:bookmarkStart w:id="381" w:name="_Toc824506527"/>
      <w:bookmarkStart w:id="382" w:name="_Toc408404591"/>
      <w:bookmarkStart w:id="383" w:name="_Toc1143598859"/>
      <w:bookmarkStart w:id="384" w:name="_Toc759859166"/>
      <w:bookmarkStart w:id="385" w:name="_Toc1819658217"/>
      <w:bookmarkStart w:id="386" w:name="_Toc674843177"/>
      <w:bookmarkStart w:id="387" w:name="_Toc1434091066"/>
      <w:bookmarkStart w:id="388" w:name="_Toc1318755961"/>
      <w:bookmarkEnd w:id="370"/>
      <w:bookmarkEnd w:id="371"/>
      <w:bookmarkEnd w:id="372"/>
      <w:bookmarkEnd w:id="373"/>
      <w:bookmarkEnd w:id="374"/>
      <w:bookmarkEnd w:id="375"/>
      <w:bookmarkEnd w:id="376"/>
      <w:proofErr w:type="spellStart"/>
      <w:r>
        <w:t>ObslugaRejestracjiWS</w:t>
      </w:r>
      <w:bookmarkEnd w:id="377"/>
      <w:bookmarkEnd w:id="378"/>
      <w:bookmarkEnd w:id="379"/>
      <w:bookmarkEnd w:id="380"/>
      <w:proofErr w:type="spellEnd"/>
      <w:r w:rsidR="3C638677">
        <w:t xml:space="preserve"> </w:t>
      </w:r>
      <w:bookmarkEnd w:id="381"/>
      <w:bookmarkEnd w:id="382"/>
      <w:bookmarkEnd w:id="383"/>
      <w:bookmarkEnd w:id="384"/>
      <w:bookmarkEnd w:id="385"/>
      <w:bookmarkEnd w:id="386"/>
      <w:bookmarkEnd w:id="387"/>
      <w:bookmarkEnd w:id="388"/>
    </w:p>
    <w:p w14:paraId="122E5C0D" w14:textId="77777777" w:rsidR="00EC0778" w:rsidRDefault="06BDAC11" w:rsidP="00817F11">
      <w:pPr>
        <w:pStyle w:val="Nagwek2"/>
      </w:pPr>
      <w:bookmarkStart w:id="389" w:name="_Toc1241927684"/>
      <w:bookmarkStart w:id="390" w:name="_Toc716048413"/>
      <w:bookmarkStart w:id="391" w:name="_Toc259667000"/>
      <w:bookmarkStart w:id="392" w:name="_Toc385607573"/>
      <w:bookmarkStart w:id="393" w:name="_Toc609290157"/>
      <w:bookmarkStart w:id="394" w:name="_Toc838939317"/>
      <w:bookmarkStart w:id="395" w:name="_Toc97469338"/>
      <w:bookmarkStart w:id="396" w:name="_Toc370424216"/>
      <w:bookmarkStart w:id="397" w:name="_Toc116292163"/>
      <w:bookmarkStart w:id="398" w:name="_Ref116559791"/>
      <w:bookmarkStart w:id="399" w:name="_Ref116559799"/>
      <w:bookmarkStart w:id="400" w:name="_Toc118445862"/>
      <w:bookmarkStart w:id="401" w:name="_Toc1074504751"/>
      <w:bookmarkStart w:id="402" w:name="_Toc143855157"/>
      <w:bookmarkStart w:id="403" w:name="_Ref94534220"/>
      <w:proofErr w:type="spellStart"/>
      <w:r>
        <w:t>zapiszDaneMus</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EC0778" w14:paraId="66198858"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78E1F9D" w14:textId="77777777" w:rsidR="00EC0778" w:rsidRPr="00723276" w:rsidRDefault="00EC0778" w:rsidP="00B33DFB">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25F890D" w14:textId="77777777" w:rsidR="00EC0778" w:rsidRDefault="00EC0778" w:rsidP="00B33DFB">
            <w:pPr>
              <w:jc w:val="left"/>
            </w:pPr>
            <w:proofErr w:type="spellStart"/>
            <w:r>
              <w:t>zapiszDaneMus</w:t>
            </w:r>
            <w:proofErr w:type="spellEnd"/>
          </w:p>
        </w:tc>
      </w:tr>
      <w:tr w:rsidR="00EC0778" w14:paraId="726B0A9F"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C9082E3" w14:textId="77777777" w:rsidR="00EC0778" w:rsidRPr="00723276" w:rsidRDefault="1171F742" w:rsidP="4B1A8FA4">
            <w:pPr>
              <w:jc w:val="left"/>
              <w:rPr>
                <w:b/>
                <w:bCs/>
              </w:rPr>
            </w:pPr>
            <w:r w:rsidRPr="4B1A8FA4">
              <w:rPr>
                <w:b/>
                <w:bCs/>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EFA4662" w14:textId="77777777" w:rsidR="00EC0778" w:rsidRDefault="00EC0778" w:rsidP="00B33DFB">
            <w:pPr>
              <w:jc w:val="left"/>
              <w:rPr>
                <w:szCs w:val="22"/>
              </w:rPr>
            </w:pPr>
            <w:proofErr w:type="spellStart"/>
            <w:r>
              <w:rPr>
                <w:szCs w:val="22"/>
              </w:rPr>
              <w:t>ObslugaRejestracjiWS</w:t>
            </w:r>
            <w:proofErr w:type="spellEnd"/>
          </w:p>
        </w:tc>
      </w:tr>
      <w:tr w:rsidR="00EC0778" w14:paraId="2E0D4C75"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F835A9E" w14:textId="77777777" w:rsidR="00EC0778" w:rsidRPr="00723276" w:rsidRDefault="00EC0778" w:rsidP="00B33DFB">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D3825C2" w14:textId="156EDDE5" w:rsidR="00EC0778" w:rsidRDefault="456C964B" w:rsidP="00B33DFB">
            <w:pPr>
              <w:jc w:val="left"/>
            </w:pPr>
            <w:r w:rsidRPr="6A9D8429">
              <w:rPr>
                <w:rFonts w:eastAsia="Arial"/>
              </w:rPr>
              <w:t>Celem operacji jest jednorazowa rejestracja danych MUŚ przez podmiot, do którego należy dany MU</w:t>
            </w:r>
            <w:r w:rsidR="171B4E22" w:rsidRPr="6A9D8429">
              <w:rPr>
                <w:rFonts w:eastAsia="Arial"/>
              </w:rPr>
              <w:t>Ś</w:t>
            </w:r>
            <w:r w:rsidRPr="6A9D8429">
              <w:rPr>
                <w:rFonts w:eastAsia="Arial"/>
              </w:rPr>
              <w:t xml:space="preserve"> (tylko zarejestrowane w Systemie MUŚ mają możliwość obsługi wizyt).</w:t>
            </w:r>
          </w:p>
        </w:tc>
      </w:tr>
      <w:tr w:rsidR="00EC0778" w14:paraId="7D07D88E"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F3AFB32" w14:textId="77777777" w:rsidR="00EC0778" w:rsidRPr="00723276" w:rsidRDefault="00EC0778" w:rsidP="00B33DFB">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4C38D13" w14:textId="77777777" w:rsidR="00EC0778" w:rsidRDefault="00EC0778" w:rsidP="00B33DFB">
            <w:pPr>
              <w:jc w:val="left"/>
            </w:pPr>
            <w:r>
              <w:t xml:space="preserve">Wykonanie operacji </w:t>
            </w:r>
            <w:proofErr w:type="spellStart"/>
            <w:r>
              <w:t>zapiszDaneMus</w:t>
            </w:r>
            <w:proofErr w:type="spellEnd"/>
          </w:p>
        </w:tc>
      </w:tr>
      <w:tr w:rsidR="00EC0778" w14:paraId="461AAC22"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10BCACE" w14:textId="77777777" w:rsidR="00EC0778" w:rsidRPr="00723276" w:rsidRDefault="00EC0778" w:rsidP="00B33DFB">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91CAFF8" w14:textId="06223302" w:rsidR="00EC0778" w:rsidRDefault="48DEC404" w:rsidP="6A9D8429">
            <w:pPr>
              <w:jc w:val="left"/>
              <w:rPr>
                <w:rFonts w:eastAsia="Arial"/>
              </w:rPr>
            </w:pPr>
            <w:r w:rsidRPr="72DF60FA">
              <w:rPr>
                <w:rFonts w:eastAsia="Arial"/>
              </w:rPr>
              <w:t xml:space="preserve">Operacja </w:t>
            </w:r>
            <w:proofErr w:type="spellStart"/>
            <w:r w:rsidRPr="72DF60FA">
              <w:rPr>
                <w:rFonts w:eastAsia="Arial"/>
              </w:rPr>
              <w:t>zapiszDaneMus</w:t>
            </w:r>
            <w:proofErr w:type="spellEnd"/>
            <w:r w:rsidRPr="72DF60FA">
              <w:rPr>
                <w:rFonts w:eastAsia="Arial"/>
              </w:rPr>
              <w:t xml:space="preserve"> służy do jednorazowej rejestracji danych MUŚ przez użytkownika wywołującego operację np. pracownika administracyjnego. Dane MUŚ, w tym dane </w:t>
            </w:r>
            <w:proofErr w:type="spellStart"/>
            <w:r w:rsidRPr="72DF60FA">
              <w:rPr>
                <w:rFonts w:eastAsia="Arial"/>
              </w:rPr>
              <w:t>geolokalizacyjne</w:t>
            </w:r>
            <w:proofErr w:type="spellEnd"/>
            <w:r w:rsidRPr="72DF60FA">
              <w:rPr>
                <w:rFonts w:eastAsia="Arial"/>
              </w:rPr>
              <w:t>, procedury</w:t>
            </w:r>
            <w:r w:rsidR="07D2062E" w:rsidRPr="72DF60FA">
              <w:rPr>
                <w:rFonts w:eastAsia="Arial"/>
              </w:rPr>
              <w:t xml:space="preserve"> ICD</w:t>
            </w:r>
            <w:r w:rsidR="07D2062E" w:rsidRPr="008D0295">
              <w:rPr>
                <w:rFonts w:eastAsia="Arial"/>
              </w:rPr>
              <w:t>-9</w:t>
            </w:r>
            <w:r w:rsidR="00C01665" w:rsidRPr="008D0295">
              <w:rPr>
                <w:rFonts w:eastAsia="Arial"/>
              </w:rPr>
              <w:t>/</w:t>
            </w:r>
            <w:r w:rsidR="002D2194" w:rsidRPr="008D0295">
              <w:rPr>
                <w:rFonts w:eastAsia="Arial"/>
              </w:rPr>
              <w:t>kod programu profilaktyki,</w:t>
            </w:r>
            <w:r w:rsidRPr="008D0295">
              <w:rPr>
                <w:rFonts w:eastAsia="Arial"/>
              </w:rPr>
              <w:t xml:space="preserve"> specjalizacja są wykorzystywane w ramach wyszukiwania wolnych terminów wizyt przez Usługobiorców i inne placówki. </w:t>
            </w:r>
            <w:r w:rsidR="00FD76A5" w:rsidRPr="008D0295">
              <w:rPr>
                <w:rFonts w:eastAsia="Arial"/>
              </w:rPr>
              <w:t>Jeżeli MU</w:t>
            </w:r>
            <w:r w:rsidR="00DE378F" w:rsidRPr="008D0295">
              <w:rPr>
                <w:rFonts w:eastAsia="Arial"/>
              </w:rPr>
              <w:t xml:space="preserve">Ś </w:t>
            </w:r>
            <w:r w:rsidR="00AA0B14" w:rsidRPr="008D0295">
              <w:rPr>
                <w:rFonts w:eastAsia="Arial"/>
              </w:rPr>
              <w:t>świadczy</w:t>
            </w:r>
            <w:r w:rsidR="00DE378F" w:rsidRPr="008D0295">
              <w:rPr>
                <w:rFonts w:eastAsia="Arial"/>
              </w:rPr>
              <w:t xml:space="preserve"> usługi w ramach programu profilaktyki, </w:t>
            </w:r>
            <w:r w:rsidR="003218DD" w:rsidRPr="008D0295">
              <w:rPr>
                <w:rFonts w:eastAsia="Arial"/>
              </w:rPr>
              <w:t>t</w:t>
            </w:r>
            <w:r w:rsidR="00E64A01" w:rsidRPr="008D0295">
              <w:rPr>
                <w:rFonts w:eastAsia="Arial"/>
              </w:rPr>
              <w:t xml:space="preserve">o w obiekcie ProceduraICD-9, w </w:t>
            </w:r>
            <w:r w:rsidR="00556533" w:rsidRPr="008D0295">
              <w:rPr>
                <w:rFonts w:eastAsia="Arial"/>
              </w:rPr>
              <w:t xml:space="preserve">atrybucie </w:t>
            </w:r>
            <w:proofErr w:type="spellStart"/>
            <w:r w:rsidR="00556533" w:rsidRPr="008D0295">
              <w:rPr>
                <w:rFonts w:eastAsia="Arial"/>
              </w:rPr>
              <w:t>kodProcedury</w:t>
            </w:r>
            <w:proofErr w:type="spellEnd"/>
            <w:r w:rsidR="00CA77B8" w:rsidRPr="008D0295">
              <w:rPr>
                <w:rFonts w:eastAsia="Arial"/>
              </w:rPr>
              <w:t xml:space="preserve"> </w:t>
            </w:r>
            <w:r w:rsidR="0034486F" w:rsidRPr="008D0295">
              <w:rPr>
                <w:rFonts w:eastAsia="Arial"/>
              </w:rPr>
              <w:t xml:space="preserve">należy podać kod </w:t>
            </w:r>
            <w:r w:rsidR="00CA77B8" w:rsidRPr="008D0295">
              <w:rPr>
                <w:rFonts w:eastAsia="Arial"/>
              </w:rPr>
              <w:t xml:space="preserve">realizowanego </w:t>
            </w:r>
            <w:r w:rsidR="0034486F" w:rsidRPr="008D0295">
              <w:rPr>
                <w:rFonts w:eastAsia="Arial"/>
              </w:rPr>
              <w:t>programu profilaktyki</w:t>
            </w:r>
            <w:r w:rsidR="00E64A01" w:rsidRPr="008D0295">
              <w:rPr>
                <w:rFonts w:eastAsia="Arial"/>
              </w:rPr>
              <w:t xml:space="preserve">, </w:t>
            </w:r>
            <w:r w:rsidR="00AA0B14" w:rsidRPr="008D0295">
              <w:rPr>
                <w:rFonts w:eastAsia="Arial"/>
              </w:rPr>
              <w:t xml:space="preserve">a </w:t>
            </w:r>
            <w:r w:rsidR="00E64A01" w:rsidRPr="008D0295">
              <w:rPr>
                <w:rFonts w:eastAsia="Arial"/>
              </w:rPr>
              <w:t xml:space="preserve">w atrybucie </w:t>
            </w:r>
            <w:proofErr w:type="spellStart"/>
            <w:r w:rsidR="00E64A01" w:rsidRPr="008D0295">
              <w:rPr>
                <w:rFonts w:eastAsia="Arial"/>
              </w:rPr>
              <w:t>czasTrwania</w:t>
            </w:r>
            <w:proofErr w:type="spellEnd"/>
            <w:r w:rsidR="00E64A01" w:rsidRPr="008D0295">
              <w:rPr>
                <w:rFonts w:eastAsia="Arial"/>
              </w:rPr>
              <w:t xml:space="preserve"> należy podać czas realizacji świadczeń związanych z </w:t>
            </w:r>
            <w:r w:rsidR="00BA4382" w:rsidRPr="008D0295">
              <w:rPr>
                <w:rFonts w:eastAsia="Arial"/>
              </w:rPr>
              <w:t>realizowanym</w:t>
            </w:r>
            <w:r w:rsidR="00E64A01" w:rsidRPr="008D0295">
              <w:rPr>
                <w:rFonts w:eastAsia="Arial"/>
              </w:rPr>
              <w:t xml:space="preserve"> programem profilaktyki, a w atrybucie </w:t>
            </w:r>
            <w:proofErr w:type="spellStart"/>
            <w:r w:rsidR="00E64A01" w:rsidRPr="008D0295">
              <w:rPr>
                <w:rFonts w:eastAsia="Arial"/>
              </w:rPr>
              <w:t>dodatkoweInformacje</w:t>
            </w:r>
            <w:proofErr w:type="spellEnd"/>
            <w:r w:rsidR="00E64A01" w:rsidRPr="008D0295">
              <w:rPr>
                <w:rFonts w:eastAsia="Arial"/>
              </w:rPr>
              <w:t xml:space="preserve"> należy podać instrukcje dla pacjenta</w:t>
            </w:r>
            <w:r w:rsidR="00BA4382" w:rsidRPr="008D0295">
              <w:rPr>
                <w:rFonts w:eastAsia="Arial"/>
              </w:rPr>
              <w:t xml:space="preserve"> związane z realizowanym programem profilaktyki.</w:t>
            </w:r>
            <w:r w:rsidR="004F5EB0" w:rsidRPr="008D0295">
              <w:rPr>
                <w:rFonts w:eastAsia="Arial"/>
              </w:rPr>
              <w:t xml:space="preserve"> Więc informacji na temat obsługi programów profilaktyki w Systemie Elektronicznej Rejest</w:t>
            </w:r>
            <w:r w:rsidR="006B1929" w:rsidRPr="008D0295">
              <w:rPr>
                <w:rFonts w:eastAsia="Arial"/>
              </w:rPr>
              <w:t>r</w:t>
            </w:r>
            <w:r w:rsidR="004F5EB0" w:rsidRPr="008D0295">
              <w:rPr>
                <w:rFonts w:eastAsia="Arial"/>
              </w:rPr>
              <w:t xml:space="preserve">acji można znaleźć w rozdziale </w:t>
            </w:r>
            <w:r w:rsidR="0034486F" w:rsidRPr="008D0295">
              <w:rPr>
                <w:rFonts w:eastAsia="Arial"/>
              </w:rPr>
              <w:t xml:space="preserve"> </w:t>
            </w:r>
            <w:r w:rsidR="00693E4D" w:rsidRPr="008D0295">
              <w:rPr>
                <w:rFonts w:eastAsia="Arial"/>
              </w:rPr>
              <w:fldChar w:fldCharType="begin"/>
            </w:r>
            <w:r w:rsidR="00693E4D" w:rsidRPr="008D0295">
              <w:rPr>
                <w:rFonts w:eastAsia="Arial"/>
              </w:rPr>
              <w:instrText xml:space="preserve"> REF _Ref137480630 \r \h </w:instrText>
            </w:r>
            <w:r w:rsidR="00693E4D" w:rsidRPr="008D0295">
              <w:rPr>
                <w:rFonts w:eastAsia="Arial"/>
              </w:rPr>
            </w:r>
            <w:r w:rsidR="00693E4D" w:rsidRPr="008D0295">
              <w:rPr>
                <w:rFonts w:eastAsia="Arial"/>
              </w:rPr>
              <w:fldChar w:fldCharType="separate"/>
            </w:r>
            <w:r w:rsidR="0047657B">
              <w:rPr>
                <w:rFonts w:eastAsia="Arial"/>
              </w:rPr>
              <w:t>12</w:t>
            </w:r>
            <w:r w:rsidR="00693E4D" w:rsidRPr="008D0295">
              <w:rPr>
                <w:rFonts w:eastAsia="Arial"/>
              </w:rPr>
              <w:fldChar w:fldCharType="end"/>
            </w:r>
            <w:r w:rsidR="00693E4D" w:rsidRPr="008D0295">
              <w:rPr>
                <w:rFonts w:eastAsia="Arial"/>
              </w:rPr>
              <w:t xml:space="preserve">. </w:t>
            </w:r>
            <w:r w:rsidR="0CC7392A" w:rsidRPr="008D0295">
              <w:rPr>
                <w:rFonts w:eastAsia="Arial"/>
              </w:rPr>
              <w:t>Ponadto, MUŚ ma możliwość podania</w:t>
            </w:r>
            <w:r w:rsidR="0CC7392A" w:rsidRPr="72DF60FA">
              <w:rPr>
                <w:rFonts w:eastAsia="Arial"/>
              </w:rPr>
              <w:t xml:space="preserve"> domyślnego czasu trwania wizyty który jest wykorzystywany w przypadku wyszukiwania wolnych terminów, jeśli podana jest tylko specjalizacja komórki organizacyjnej (np. skierowania do poradni specjalistycznych, czy pracowni diagnostycznej gdy wykonana procedura jest podana w formie opisowej a nie ICD-9).</w:t>
            </w:r>
          </w:p>
          <w:p w14:paraId="3A4CBBB1" w14:textId="37BAE64D" w:rsidR="00126E51" w:rsidRPr="00126E51" w:rsidRDefault="1AF0D528" w:rsidP="00126E51">
            <w:pPr>
              <w:jc w:val="left"/>
              <w:rPr>
                <w:rFonts w:eastAsia="Arial"/>
              </w:rPr>
            </w:pPr>
            <w:r w:rsidRPr="72DF60FA">
              <w:rPr>
                <w:rFonts w:eastAsia="Arial"/>
              </w:rPr>
              <w:t xml:space="preserve">W ramach rejestracji </w:t>
            </w:r>
            <w:r w:rsidR="09CA1D4F" w:rsidRPr="72DF60FA">
              <w:rPr>
                <w:rFonts w:eastAsia="Arial"/>
              </w:rPr>
              <w:t xml:space="preserve">MUŚ jest oznaczany </w:t>
            </w:r>
            <w:r w:rsidR="6F6B7C3B" w:rsidRPr="72DF60FA">
              <w:rPr>
                <w:rFonts w:eastAsia="Arial"/>
              </w:rPr>
              <w:t xml:space="preserve">po stronie Systemu P1 </w:t>
            </w:r>
            <w:r w:rsidR="09CA1D4F" w:rsidRPr="72DF60FA">
              <w:rPr>
                <w:rFonts w:eastAsia="Arial"/>
              </w:rPr>
              <w:t>jako nieakty</w:t>
            </w:r>
            <w:r w:rsidR="0DBB6204" w:rsidRPr="72DF60FA">
              <w:rPr>
                <w:rFonts w:eastAsia="Arial"/>
              </w:rPr>
              <w:t>wowany</w:t>
            </w:r>
            <w:r w:rsidR="09CA1D4F" w:rsidRPr="72DF60FA">
              <w:rPr>
                <w:rFonts w:eastAsia="Arial"/>
              </w:rPr>
              <w:t xml:space="preserve"> (</w:t>
            </w:r>
            <w:proofErr w:type="spellStart"/>
            <w:r w:rsidR="09CA1D4F" w:rsidRPr="72DF60FA">
              <w:rPr>
                <w:rFonts w:eastAsia="Arial"/>
              </w:rPr>
              <w:t>czyAkt</w:t>
            </w:r>
            <w:r w:rsidR="6A642E74" w:rsidRPr="72DF60FA">
              <w:rPr>
                <w:rFonts w:eastAsia="Arial"/>
              </w:rPr>
              <w:t>ywowany</w:t>
            </w:r>
            <w:proofErr w:type="spellEnd"/>
            <w:r w:rsidR="09CA1D4F" w:rsidRPr="72DF60FA">
              <w:rPr>
                <w:rFonts w:eastAsia="Arial"/>
              </w:rPr>
              <w:t>=</w:t>
            </w:r>
            <w:proofErr w:type="spellStart"/>
            <w:r w:rsidR="09CA1D4F" w:rsidRPr="72DF60FA">
              <w:rPr>
                <w:rFonts w:eastAsia="Arial"/>
              </w:rPr>
              <w:t>false</w:t>
            </w:r>
            <w:proofErr w:type="spellEnd"/>
            <w:r w:rsidR="09CA1D4F" w:rsidRPr="72DF60FA">
              <w:rPr>
                <w:rFonts w:eastAsia="Arial"/>
              </w:rPr>
              <w:t>), tak aby móg</w:t>
            </w:r>
            <w:r w:rsidR="6A642E74" w:rsidRPr="72DF60FA">
              <w:rPr>
                <w:rFonts w:eastAsia="Arial"/>
              </w:rPr>
              <w:t>ł</w:t>
            </w:r>
            <w:r w:rsidR="09CA1D4F" w:rsidRPr="72DF60FA">
              <w:rPr>
                <w:rFonts w:eastAsia="Arial"/>
              </w:rPr>
              <w:t xml:space="preserve"> wprowadzić harmonogramy/</w:t>
            </w:r>
            <w:proofErr w:type="spellStart"/>
            <w:r w:rsidR="09CA1D4F" w:rsidRPr="72DF60FA">
              <w:rPr>
                <w:rFonts w:eastAsia="Arial"/>
              </w:rPr>
              <w:t>sloty</w:t>
            </w:r>
            <w:proofErr w:type="spellEnd"/>
            <w:r w:rsidR="09CA1D4F" w:rsidRPr="72DF60FA">
              <w:rPr>
                <w:rFonts w:eastAsia="Arial"/>
              </w:rPr>
              <w:t xml:space="preserve"> oraz inicjalne dane wizyt/poczekalni dla już zapisanych pacjentów (poprzez </w:t>
            </w:r>
            <w:proofErr w:type="spellStart"/>
            <w:r w:rsidR="09CA1D4F" w:rsidRPr="72DF60FA">
              <w:rPr>
                <w:rFonts w:eastAsia="Arial"/>
              </w:rPr>
              <w:t>eGabinet</w:t>
            </w:r>
            <w:proofErr w:type="spellEnd"/>
            <w:r w:rsidR="09CA1D4F" w:rsidRPr="72DF60FA">
              <w:rPr>
                <w:rFonts w:eastAsia="Arial"/>
              </w:rPr>
              <w:t>,</w:t>
            </w:r>
            <w:r w:rsidR="0DBB6204" w:rsidRPr="72DF60FA">
              <w:rPr>
                <w:rFonts w:eastAsia="Arial"/>
              </w:rPr>
              <w:t xml:space="preserve"> </w:t>
            </w:r>
            <w:r w:rsidR="09CA1D4F" w:rsidRPr="72DF60FA">
              <w:rPr>
                <w:rFonts w:eastAsia="Arial"/>
              </w:rPr>
              <w:t>wywołując operacje systemu P1 lub poprzez plikowe zasilanie inicjalne)</w:t>
            </w:r>
            <w:r w:rsidR="0DBB6204" w:rsidRPr="72DF60FA">
              <w:rPr>
                <w:rFonts w:eastAsia="Arial"/>
              </w:rPr>
              <w:t xml:space="preserve">. </w:t>
            </w:r>
            <w:r w:rsidR="09CA1D4F" w:rsidRPr="72DF60FA">
              <w:rPr>
                <w:rFonts w:eastAsia="Arial"/>
              </w:rPr>
              <w:t>W tym czasie inne placówki/pacjenci IKP nie widzą jego wolnych terminów</w:t>
            </w:r>
            <w:r w:rsidRPr="72DF60FA">
              <w:rPr>
                <w:rFonts w:eastAsia="Arial"/>
              </w:rPr>
              <w:t>, a tym samym nie mogą się zapisywać na wizyty</w:t>
            </w:r>
            <w:r w:rsidR="60E5B903" w:rsidRPr="72DF60FA">
              <w:rPr>
                <w:rFonts w:eastAsia="Arial"/>
              </w:rPr>
              <w:t xml:space="preserve">. </w:t>
            </w:r>
            <w:r w:rsidR="09CA1D4F" w:rsidRPr="72DF60FA">
              <w:rPr>
                <w:rFonts w:eastAsia="Arial"/>
              </w:rPr>
              <w:t>Maksymalny czas na wprowadzenie danych</w:t>
            </w:r>
            <w:r w:rsidR="3EC4FD09" w:rsidRPr="72DF60FA">
              <w:rPr>
                <w:rFonts w:eastAsia="Arial"/>
              </w:rPr>
              <w:t xml:space="preserve"> inicjalnych</w:t>
            </w:r>
            <w:r w:rsidR="09CA1D4F" w:rsidRPr="72DF60FA">
              <w:rPr>
                <w:rFonts w:eastAsia="Arial"/>
              </w:rPr>
              <w:t xml:space="preserve"> to 1-mc (parametr konfigurowalny</w:t>
            </w:r>
            <w:r w:rsidR="3EC4FD09" w:rsidRPr="72DF60FA">
              <w:rPr>
                <w:rFonts w:eastAsia="Arial"/>
              </w:rPr>
              <w:t xml:space="preserve"> w </w:t>
            </w:r>
            <w:r w:rsidR="3C2700B4" w:rsidRPr="72DF60FA">
              <w:rPr>
                <w:rFonts w:eastAsia="Arial"/>
              </w:rPr>
              <w:t xml:space="preserve">Systemie </w:t>
            </w:r>
            <w:r w:rsidR="09CA1D4F" w:rsidRPr="72DF60FA">
              <w:rPr>
                <w:rFonts w:eastAsia="Arial"/>
              </w:rPr>
              <w:t xml:space="preserve">P1). Wszystkie </w:t>
            </w:r>
            <w:proofErr w:type="spellStart"/>
            <w:r w:rsidR="09CA1D4F" w:rsidRPr="72DF60FA">
              <w:rPr>
                <w:rFonts w:eastAsia="Arial"/>
              </w:rPr>
              <w:t>sloty</w:t>
            </w:r>
            <w:proofErr w:type="spellEnd"/>
            <w:r w:rsidR="09CA1D4F" w:rsidRPr="72DF60FA">
              <w:rPr>
                <w:rFonts w:eastAsia="Arial"/>
              </w:rPr>
              <w:t xml:space="preserve"> nieakty</w:t>
            </w:r>
            <w:r w:rsidR="3EC4FD09" w:rsidRPr="72DF60FA">
              <w:rPr>
                <w:rFonts w:eastAsia="Arial"/>
              </w:rPr>
              <w:t>wowane</w:t>
            </w:r>
            <w:r w:rsidR="09CA1D4F" w:rsidRPr="72DF60FA">
              <w:rPr>
                <w:rFonts w:eastAsia="Arial"/>
              </w:rPr>
              <w:t xml:space="preserve"> MUŚ s</w:t>
            </w:r>
            <w:r w:rsidR="3EC4FD09" w:rsidRPr="72DF60FA">
              <w:rPr>
                <w:rFonts w:eastAsia="Arial"/>
              </w:rPr>
              <w:t>ą</w:t>
            </w:r>
            <w:r w:rsidR="09CA1D4F" w:rsidRPr="72DF60FA">
              <w:rPr>
                <w:rFonts w:eastAsia="Arial"/>
              </w:rPr>
              <w:t xml:space="preserve"> wówczas rejestrowane w statusie NIEAKTYWNY i tylko on ma uprawnienie skorzystania z nich dla potrzeb wprowadzenia wizyt umówionych wcześniej poza P1.</w:t>
            </w:r>
          </w:p>
          <w:p w14:paraId="2393AD3D" w14:textId="6E56C6ED" w:rsidR="00126E51" w:rsidRDefault="09CA1D4F" w:rsidP="00126E51">
            <w:pPr>
              <w:jc w:val="left"/>
              <w:rPr>
                <w:rFonts w:eastAsia="Arial"/>
              </w:rPr>
            </w:pPr>
            <w:r w:rsidRPr="72DF60FA">
              <w:rPr>
                <w:rFonts w:eastAsia="Arial"/>
              </w:rPr>
              <w:t>Aktywowanie MUŚ później niż 1-mc od dnia rejestracji</w:t>
            </w:r>
            <w:r w:rsidR="6DEB675D" w:rsidRPr="72DF60FA">
              <w:rPr>
                <w:rFonts w:eastAsia="Arial"/>
              </w:rPr>
              <w:t xml:space="preserve"> (patrz rozdz. 6.37 </w:t>
            </w:r>
            <w:proofErr w:type="spellStart"/>
            <w:r w:rsidR="6DEB675D" w:rsidRPr="72DF60FA">
              <w:rPr>
                <w:rFonts w:eastAsia="Arial"/>
              </w:rPr>
              <w:t>aktywujMus</w:t>
            </w:r>
            <w:proofErr w:type="spellEnd"/>
            <w:r w:rsidR="6DEB675D" w:rsidRPr="72DF60FA">
              <w:rPr>
                <w:rFonts w:eastAsia="Arial"/>
              </w:rPr>
              <w:t>)</w:t>
            </w:r>
            <w:r w:rsidRPr="72DF60FA">
              <w:rPr>
                <w:rFonts w:eastAsia="Arial"/>
              </w:rPr>
              <w:t xml:space="preserve"> spowoduje, że utraci w tym czasie </w:t>
            </w:r>
            <w:r w:rsidR="4143FC86" w:rsidRPr="72DF60FA">
              <w:rPr>
                <w:rFonts w:eastAsia="Arial"/>
              </w:rPr>
              <w:t>możliwość</w:t>
            </w:r>
            <w:r w:rsidRPr="72DF60FA">
              <w:rPr>
                <w:rFonts w:eastAsia="Arial"/>
              </w:rPr>
              <w:t xml:space="preserve"> rejestracji nowych wizyt i zapisywania pacjentów do </w:t>
            </w:r>
            <w:r w:rsidR="4143FC86" w:rsidRPr="72DF60FA">
              <w:rPr>
                <w:rFonts w:eastAsia="Arial"/>
              </w:rPr>
              <w:t>poczekalni</w:t>
            </w:r>
            <w:r w:rsidRPr="72DF60FA">
              <w:rPr>
                <w:rFonts w:eastAsia="Arial"/>
              </w:rPr>
              <w:t xml:space="preserve"> (utrata uprawnień do zapisywania wizyt dla slotów o statusie NIEAKTYWNE).  </w:t>
            </w:r>
          </w:p>
          <w:p w14:paraId="60D0D224" w14:textId="7B38EDDE" w:rsidR="00EC0778" w:rsidRDefault="6325BB07" w:rsidP="72DF60FA">
            <w:pPr>
              <w:jc w:val="left"/>
              <w:rPr>
                <w:rFonts w:eastAsia="Arial"/>
              </w:rPr>
            </w:pPr>
            <w:r w:rsidRPr="72DF60FA">
              <w:rPr>
                <w:rFonts w:eastAsia="Arial"/>
              </w:rPr>
              <w:t xml:space="preserve">Operacja oprócz standardowego komunikatu </w:t>
            </w:r>
            <w:proofErr w:type="spellStart"/>
            <w:r w:rsidRPr="72DF60FA">
              <w:rPr>
                <w:rFonts w:eastAsia="Arial"/>
              </w:rPr>
              <w:t>WynikMT</w:t>
            </w:r>
            <w:proofErr w:type="spellEnd"/>
            <w:r w:rsidRPr="72DF60FA">
              <w:rPr>
                <w:rFonts w:eastAsia="Arial"/>
              </w:rPr>
              <w:t xml:space="preserve">, zwraca również obiekt </w:t>
            </w:r>
            <w:proofErr w:type="spellStart"/>
            <w:r w:rsidRPr="72DF60FA">
              <w:rPr>
                <w:rFonts w:eastAsia="Arial"/>
              </w:rPr>
              <w:t>raportZPrzetwarzaniaMus</w:t>
            </w:r>
            <w:proofErr w:type="spellEnd"/>
            <w:r w:rsidRPr="72DF60FA">
              <w:rPr>
                <w:rFonts w:eastAsia="Arial"/>
              </w:rPr>
              <w:t xml:space="preserve">, który zawiera szczegółowe informacje o statusie wykonania operacji dla każdego przesłanego w ramach żądania rekordu. W przypadku pozytywnego wyniku rejestracji danych MUŚ zwracany jest </w:t>
            </w:r>
            <w:proofErr w:type="spellStart"/>
            <w:r w:rsidRPr="72DF60FA">
              <w:rPr>
                <w:rFonts w:eastAsia="Arial"/>
              </w:rPr>
              <w:t>identyfikatorMus</w:t>
            </w:r>
            <w:proofErr w:type="spellEnd"/>
            <w:r w:rsidRPr="72DF60FA">
              <w:rPr>
                <w:rFonts w:eastAsia="Arial"/>
              </w:rPr>
              <w:t>.</w:t>
            </w:r>
          </w:p>
        </w:tc>
      </w:tr>
      <w:tr w:rsidR="00EC0778" w14:paraId="5B75BF7D"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84A7443" w14:textId="77777777" w:rsidR="00EC0778" w:rsidRPr="00723276" w:rsidRDefault="00EC0778" w:rsidP="00B33DFB">
            <w:pPr>
              <w:jc w:val="left"/>
              <w:rPr>
                <w:b/>
                <w:szCs w:val="22"/>
              </w:rPr>
            </w:pPr>
            <w:r w:rsidRPr="00723276">
              <w:rPr>
                <w:b/>
                <w:szCs w:val="22"/>
              </w:rPr>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B5AF500" w14:textId="77777777" w:rsidR="00EC0778" w:rsidRDefault="00EC0778" w:rsidP="00B33DFB">
            <w:pPr>
              <w:jc w:val="left"/>
              <w:rPr>
                <w:szCs w:val="22"/>
              </w:rPr>
            </w:pPr>
            <w:r>
              <w:rPr>
                <w:szCs w:val="22"/>
              </w:rPr>
              <w:t xml:space="preserve">1. Podmiot posiada uprawnienia do wywołania usługi </w:t>
            </w:r>
            <w:r>
              <w:rPr>
                <w:szCs w:val="22"/>
              </w:rPr>
              <w:br/>
              <w:t>2. Dany MUŚ jest zarejestrowany w RPWDL</w:t>
            </w:r>
          </w:p>
        </w:tc>
      </w:tr>
      <w:tr w:rsidR="00EC0778" w14:paraId="71D91FC9"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F400AFB" w14:textId="77777777" w:rsidR="00EC0778" w:rsidRPr="00723276" w:rsidRDefault="00EC0778" w:rsidP="00B33DFB">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6F22097" w14:textId="397262B9" w:rsidR="00EC0778" w:rsidRDefault="00EC0778" w:rsidP="00B33DFB">
            <w:pPr>
              <w:jc w:val="left"/>
            </w:pPr>
            <w:r w:rsidRPr="25C9EDC2">
              <w:rPr>
                <w:rFonts w:eastAsia="Arial"/>
              </w:rPr>
              <w:t>Dane MUŚ zarejestrowane w systemie SER</w:t>
            </w:r>
          </w:p>
        </w:tc>
      </w:tr>
      <w:tr w:rsidR="00EC0778" w14:paraId="6546DE9B"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1A5678B" w14:textId="77777777" w:rsidR="00EC0778" w:rsidRPr="00723276" w:rsidRDefault="00EC0778" w:rsidP="00B33DFB">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1820D59" w14:textId="37783BB1" w:rsidR="00EC0778" w:rsidRDefault="47AA7428" w:rsidP="71891420">
            <w:pPr>
              <w:jc w:val="left"/>
            </w:pPr>
            <w:r>
              <w:t>Kody wyników operacji oraz opisy błędów z przetwarzania zostały załączone do niniejszego dokumentu</w:t>
            </w:r>
          </w:p>
        </w:tc>
      </w:tr>
    </w:tbl>
    <w:p w14:paraId="0B6C5292" w14:textId="77777777" w:rsidR="00077E37" w:rsidRPr="001F7EE8" w:rsidRDefault="6BF99389" w:rsidP="00817F11">
      <w:pPr>
        <w:pStyle w:val="Nagwek2"/>
      </w:pPr>
      <w:bookmarkStart w:id="404" w:name="_Toc316086349"/>
      <w:bookmarkStart w:id="405" w:name="_Toc199855387"/>
      <w:bookmarkStart w:id="406" w:name="_Toc1725216846"/>
      <w:bookmarkStart w:id="407" w:name="_Toc1681711784"/>
      <w:bookmarkStart w:id="408" w:name="_Toc1288637524"/>
      <w:bookmarkStart w:id="409" w:name="_Toc173459953"/>
      <w:bookmarkStart w:id="410" w:name="_Toc1510809209"/>
      <w:bookmarkStart w:id="411" w:name="_Toc152666559"/>
      <w:bookmarkStart w:id="412" w:name="_Toc116292164"/>
      <w:bookmarkStart w:id="413" w:name="_Toc118445863"/>
      <w:bookmarkStart w:id="414" w:name="_Ref118457679"/>
      <w:bookmarkStart w:id="415" w:name="_Toc1697476856"/>
      <w:bookmarkStart w:id="416" w:name="_Toc143855158"/>
      <w:bookmarkStart w:id="417" w:name="_Ref94533963"/>
      <w:proofErr w:type="spellStart"/>
      <w:r>
        <w:t>odczytajDaneMus</w:t>
      </w:r>
      <w:bookmarkEnd w:id="404"/>
      <w:bookmarkEnd w:id="405"/>
      <w:bookmarkEnd w:id="406"/>
      <w:bookmarkEnd w:id="407"/>
      <w:bookmarkEnd w:id="408"/>
      <w:bookmarkEnd w:id="409"/>
      <w:bookmarkEnd w:id="410"/>
      <w:bookmarkEnd w:id="411"/>
      <w:bookmarkEnd w:id="412"/>
      <w:bookmarkEnd w:id="413"/>
      <w:bookmarkEnd w:id="414"/>
      <w:bookmarkEnd w:id="415"/>
      <w:bookmarkEnd w:id="416"/>
      <w:proofErr w:type="spellEnd"/>
    </w:p>
    <w:tbl>
      <w:tblPr>
        <w:tblW w:w="0" w:type="auto"/>
        <w:tblLayout w:type="fixed"/>
        <w:tblLook w:val="04A0" w:firstRow="1" w:lastRow="0" w:firstColumn="1" w:lastColumn="0" w:noHBand="0" w:noVBand="1"/>
      </w:tblPr>
      <w:tblGrid>
        <w:gridCol w:w="1812"/>
        <w:gridCol w:w="7248"/>
      </w:tblGrid>
      <w:tr w:rsidR="00077E37" w14:paraId="71262F7D" w14:textId="77777777" w:rsidTr="29285808">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5A86B8D" w14:textId="77777777" w:rsidR="00077E37" w:rsidRDefault="00077E37" w:rsidP="00B33DFB">
            <w:pPr>
              <w:jc w:val="left"/>
              <w:rPr>
                <w:rFonts w:eastAsia="Arial"/>
                <w:b/>
              </w:rPr>
            </w:pPr>
            <w:r w:rsidRPr="7272574F">
              <w:rPr>
                <w:rFonts w:eastAsia="Arial"/>
                <w:b/>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3932E91F" w14:textId="77777777" w:rsidR="00077E37" w:rsidRDefault="00077E37" w:rsidP="00B33DFB">
            <w:pPr>
              <w:jc w:val="left"/>
              <w:rPr>
                <w:rFonts w:eastAsia="Arial"/>
              </w:rPr>
            </w:pPr>
            <w:proofErr w:type="spellStart"/>
            <w:r w:rsidRPr="7272574F">
              <w:rPr>
                <w:rFonts w:eastAsia="Arial"/>
              </w:rPr>
              <w:t>odczytajDaneMus</w:t>
            </w:r>
            <w:proofErr w:type="spellEnd"/>
          </w:p>
        </w:tc>
      </w:tr>
      <w:tr w:rsidR="00077E37" w14:paraId="46E39EAB" w14:textId="77777777" w:rsidTr="29285808">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0F8B775" w14:textId="77777777" w:rsidR="00077E37" w:rsidRDefault="00077E37" w:rsidP="00B33DFB">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40A2F6D2" w14:textId="77777777" w:rsidR="00077E37" w:rsidRDefault="00077E37" w:rsidP="00B33DFB">
            <w:pPr>
              <w:jc w:val="left"/>
              <w:rPr>
                <w:rFonts w:eastAsia="Arial"/>
              </w:rPr>
            </w:pPr>
            <w:proofErr w:type="spellStart"/>
            <w:r w:rsidRPr="7272574F">
              <w:rPr>
                <w:rFonts w:eastAsia="Arial"/>
              </w:rPr>
              <w:t>ObslugaRejestracjiWS</w:t>
            </w:r>
            <w:proofErr w:type="spellEnd"/>
          </w:p>
        </w:tc>
      </w:tr>
      <w:tr w:rsidR="00077E37" w14:paraId="50F77500" w14:textId="77777777" w:rsidTr="29285808">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54AF1CC" w14:textId="77777777" w:rsidR="00077E37" w:rsidRDefault="00077E37" w:rsidP="00B33DFB">
            <w:pPr>
              <w:jc w:val="left"/>
              <w:rPr>
                <w:rFonts w:eastAsia="Arial"/>
                <w:b/>
                <w:color w:val="FFFFFF" w:themeColor="background1"/>
              </w:rPr>
            </w:pPr>
            <w:r w:rsidRPr="7272574F">
              <w:rPr>
                <w:rFonts w:eastAsia="Arial"/>
                <w:b/>
                <w:color w:val="FFFFFF" w:themeColor="background1"/>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472AD342" w14:textId="2CD318FD" w:rsidR="00077E37" w:rsidRDefault="00077E37" w:rsidP="00B33DFB">
            <w:pPr>
              <w:jc w:val="left"/>
            </w:pPr>
            <w:r w:rsidRPr="7272574F">
              <w:rPr>
                <w:rFonts w:eastAsia="Arial"/>
              </w:rPr>
              <w:t>Celem operacji jest odczytanie danych placówki (MUŚ) aktualnie zarejestrowanych w systemie P1.</w:t>
            </w:r>
          </w:p>
        </w:tc>
      </w:tr>
      <w:tr w:rsidR="00077E37" w14:paraId="5E6C277A" w14:textId="77777777" w:rsidTr="29285808">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0505BAA" w14:textId="77777777" w:rsidR="00077E37" w:rsidRDefault="00077E37" w:rsidP="00B33DFB">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65D95A5A" w14:textId="77777777" w:rsidR="00077E37" w:rsidRDefault="00077E37" w:rsidP="00B33DFB">
            <w:r>
              <w:t xml:space="preserve">Wykonanie operacji </w:t>
            </w:r>
            <w:proofErr w:type="spellStart"/>
            <w:r>
              <w:t>odczytajDaneMus</w:t>
            </w:r>
            <w:proofErr w:type="spellEnd"/>
          </w:p>
        </w:tc>
      </w:tr>
      <w:tr w:rsidR="00077E37" w14:paraId="0D1798AF" w14:textId="77777777" w:rsidTr="29285808">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6336C07" w14:textId="77777777" w:rsidR="00077E37" w:rsidRDefault="00077E37" w:rsidP="00B33DFB">
            <w:pPr>
              <w:jc w:val="left"/>
              <w:rPr>
                <w:rFonts w:eastAsia="Arial"/>
                <w:b/>
                <w:color w:val="FFFFFF" w:themeColor="background1"/>
              </w:rPr>
            </w:pPr>
            <w:r w:rsidRPr="7272574F">
              <w:rPr>
                <w:rFonts w:eastAsia="Arial"/>
                <w:b/>
                <w:color w:val="FFFFFF" w:themeColor="background1"/>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2DC43A49" w14:textId="77777777" w:rsidR="00077E37" w:rsidRDefault="00077E37" w:rsidP="00B33DFB">
            <w:pPr>
              <w:jc w:val="left"/>
              <w:rPr>
                <w:rFonts w:eastAsia="Arial"/>
              </w:rPr>
            </w:pPr>
            <w:r w:rsidRPr="7272574F">
              <w:rPr>
                <w:rFonts w:eastAsia="Arial"/>
              </w:rPr>
              <w:t xml:space="preserve">Operacja </w:t>
            </w:r>
            <w:proofErr w:type="spellStart"/>
            <w:r w:rsidRPr="7272574F">
              <w:rPr>
                <w:rFonts w:eastAsia="Arial"/>
              </w:rPr>
              <w:t>odczytajDaneMus</w:t>
            </w:r>
            <w:proofErr w:type="spellEnd"/>
            <w:r w:rsidRPr="7272574F">
              <w:rPr>
                <w:rFonts w:eastAsia="Arial"/>
              </w:rPr>
              <w:t xml:space="preserve"> służy do masowego pobierania danych MUŚ zarejestrowanych w systemie P1 (na podstawie listy identyfikatorów MUŚ). Dane są udostępniane jedynie dla placówek z tego samego podmiotu (sprawdzana jest zgodność czy placówka wskazana w kontekście wywołania operacji jest w tym samym podmiocie co MUŚ wskazany w żądaniu).</w:t>
            </w:r>
          </w:p>
          <w:p w14:paraId="5BFCD22B" w14:textId="77777777" w:rsidR="00077E37" w:rsidRDefault="00077E37" w:rsidP="00B33DFB">
            <w:pPr>
              <w:jc w:val="left"/>
              <w:rPr>
                <w:rFonts w:eastAsia="Arial"/>
              </w:rPr>
            </w:pPr>
            <w:r w:rsidRPr="7272574F">
              <w:rPr>
                <w:rFonts w:eastAsia="Arial"/>
              </w:rPr>
              <w:t xml:space="preserve">Operacja oprócz zwracania standardowego komunikatu </w:t>
            </w:r>
            <w:proofErr w:type="spellStart"/>
            <w:r w:rsidRPr="7272574F">
              <w:rPr>
                <w:rFonts w:eastAsia="Arial"/>
              </w:rPr>
              <w:t>WynikMT</w:t>
            </w:r>
            <w:proofErr w:type="spellEnd"/>
            <w:r w:rsidRPr="7272574F">
              <w:rPr>
                <w:rFonts w:eastAsia="Arial"/>
              </w:rPr>
              <w:t xml:space="preserve"> (definicja w wspolne.xsd), zwraca również obiekt </w:t>
            </w:r>
            <w:proofErr w:type="spellStart"/>
            <w:r w:rsidRPr="7272574F">
              <w:rPr>
                <w:rFonts w:eastAsia="Arial"/>
              </w:rPr>
              <w:t>raportZPrzetwarzaniaMus</w:t>
            </w:r>
            <w:proofErr w:type="spellEnd"/>
            <w:r w:rsidRPr="7272574F">
              <w:rPr>
                <w:rFonts w:eastAsia="Arial"/>
              </w:rPr>
              <w:t xml:space="preserve"> (definicja w rejestracja.xsd), który zawiera szczegółowe informacje o statusie wykonania operacji dla każdego przesłanego w ramach danego pliku rekordu.</w:t>
            </w:r>
          </w:p>
        </w:tc>
      </w:tr>
      <w:tr w:rsidR="00077E37" w14:paraId="0355383A" w14:textId="77777777" w:rsidTr="29285808">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D493BFA" w14:textId="77777777" w:rsidR="00077E37" w:rsidRDefault="00077E37" w:rsidP="00B33DFB">
            <w:pPr>
              <w:jc w:val="left"/>
              <w:rPr>
                <w:rFonts w:eastAsia="Arial"/>
                <w:b/>
                <w:color w:val="FFFFFF" w:themeColor="background1"/>
              </w:rPr>
            </w:pPr>
            <w:r w:rsidRPr="7272574F">
              <w:rPr>
                <w:rFonts w:eastAsia="Arial"/>
                <w:b/>
                <w:color w:val="FFFFFF" w:themeColor="background1"/>
              </w:rPr>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5D8ECDD2" w14:textId="77777777" w:rsidR="00077E37" w:rsidRDefault="00077E37" w:rsidP="00B33DFB">
            <w:pPr>
              <w:jc w:val="left"/>
              <w:rPr>
                <w:rFonts w:eastAsia="Arial"/>
              </w:rPr>
            </w:pPr>
            <w:r w:rsidRPr="7272574F">
              <w:rPr>
                <w:rFonts w:eastAsia="Arial"/>
              </w:rPr>
              <w:t>1. MUŚ wywołujący operację zarejestrowany w systemie SER.</w:t>
            </w:r>
          </w:p>
          <w:p w14:paraId="4A7ACFA0" w14:textId="3F224E12" w:rsidR="00077E37" w:rsidRDefault="00077E37" w:rsidP="00B33DFB">
            <w:pPr>
              <w:jc w:val="left"/>
              <w:rPr>
                <w:rFonts w:eastAsia="Arial"/>
              </w:rPr>
            </w:pPr>
            <w:r w:rsidRPr="29285808">
              <w:rPr>
                <w:rFonts w:eastAsia="Arial"/>
              </w:rPr>
              <w:t>2. MUŚ wywołujący operacje w tym samym podmiocie co MUŚ dla którego są odczytywane dane.</w:t>
            </w:r>
          </w:p>
          <w:p w14:paraId="647BFAE6" w14:textId="77777777" w:rsidR="00077E37" w:rsidRDefault="00077E37" w:rsidP="00B33DFB">
            <w:pPr>
              <w:jc w:val="left"/>
              <w:rPr>
                <w:rFonts w:eastAsia="Arial"/>
              </w:rPr>
            </w:pPr>
            <w:r w:rsidRPr="7272574F">
              <w:rPr>
                <w:rFonts w:eastAsia="Arial"/>
              </w:rPr>
              <w:t>3. Odczytywane dane MUŚ który jest zarejestrowany w systemie SER.</w:t>
            </w:r>
          </w:p>
        </w:tc>
      </w:tr>
      <w:tr w:rsidR="00077E37" w14:paraId="679C03F1" w14:textId="77777777" w:rsidTr="29285808">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75AC768" w14:textId="77777777" w:rsidR="00077E37" w:rsidRDefault="00077E37" w:rsidP="00B33DFB">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70A0E5C7" w14:textId="77777777" w:rsidR="00077E37" w:rsidRDefault="00077E37" w:rsidP="00B33DFB">
            <w:pPr>
              <w:jc w:val="left"/>
              <w:rPr>
                <w:rFonts w:eastAsia="Arial"/>
              </w:rPr>
            </w:pPr>
            <w:r w:rsidRPr="7272574F">
              <w:rPr>
                <w:rFonts w:eastAsia="Arial"/>
              </w:rPr>
              <w:t>1.Odczytane dane MUŚ</w:t>
            </w:r>
          </w:p>
        </w:tc>
      </w:tr>
      <w:tr w:rsidR="00077E37" w14:paraId="16B1D031" w14:textId="77777777" w:rsidTr="29285808">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750301B" w14:textId="77777777" w:rsidR="00077E37" w:rsidRDefault="00077E37" w:rsidP="00B33DFB">
            <w:pPr>
              <w:jc w:val="left"/>
              <w:rPr>
                <w:rFonts w:eastAsia="Arial"/>
                <w:b/>
                <w:color w:val="FFFFFF" w:themeColor="background1"/>
              </w:rPr>
            </w:pPr>
            <w:r w:rsidRPr="7272574F">
              <w:rPr>
                <w:rFonts w:eastAsia="Arial"/>
                <w:b/>
                <w:color w:val="FFFFFF" w:themeColor="background1"/>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0A5269CF" w14:textId="77777777" w:rsidR="00077E37" w:rsidRDefault="00077E37" w:rsidP="00B33DFB">
            <w:pPr>
              <w:jc w:val="left"/>
              <w:rPr>
                <w:rFonts w:eastAsia="Arial"/>
              </w:rPr>
            </w:pPr>
            <w:r w:rsidRPr="7272574F">
              <w:rPr>
                <w:rFonts w:eastAsia="Arial"/>
              </w:rPr>
              <w:t>Kody wyników operacji oraz opisy błędów z przetwarzania zostały załączone do niniejszego dokumentu</w:t>
            </w:r>
          </w:p>
        </w:tc>
      </w:tr>
    </w:tbl>
    <w:p w14:paraId="3E8C9ECC" w14:textId="77777777" w:rsidR="00077E37" w:rsidRDefault="00077E37" w:rsidP="00077E37">
      <w:pPr>
        <w:jc w:val="left"/>
      </w:pPr>
    </w:p>
    <w:p w14:paraId="6766EDA7" w14:textId="452FE8AB" w:rsidR="00FF1016" w:rsidRDefault="188BD93E" w:rsidP="00817F11">
      <w:pPr>
        <w:pStyle w:val="Nagwek2"/>
      </w:pPr>
      <w:bookmarkStart w:id="418" w:name="_Toc1293946187"/>
      <w:bookmarkStart w:id="419" w:name="_Toc468037114"/>
      <w:bookmarkStart w:id="420" w:name="_Toc1618114761"/>
      <w:bookmarkStart w:id="421" w:name="_Toc1159054014"/>
      <w:bookmarkStart w:id="422" w:name="_Toc369163271"/>
      <w:bookmarkStart w:id="423" w:name="_Toc2061228678"/>
      <w:bookmarkStart w:id="424" w:name="_Toc434201933"/>
      <w:bookmarkStart w:id="425" w:name="_Toc1144124746"/>
      <w:bookmarkStart w:id="426" w:name="_Toc116292165"/>
      <w:bookmarkStart w:id="427" w:name="_Ref116560751"/>
      <w:bookmarkStart w:id="428" w:name="_Toc118445864"/>
      <w:bookmarkStart w:id="429" w:name="_Toc818228221"/>
      <w:bookmarkStart w:id="430" w:name="_Toc143855159"/>
      <w:proofErr w:type="spellStart"/>
      <w:r>
        <w:t>edytujDaneMus</w:t>
      </w:r>
      <w:bookmarkEnd w:id="418"/>
      <w:bookmarkEnd w:id="419"/>
      <w:bookmarkEnd w:id="420"/>
      <w:bookmarkEnd w:id="421"/>
      <w:bookmarkEnd w:id="422"/>
      <w:bookmarkEnd w:id="423"/>
      <w:bookmarkEnd w:id="424"/>
      <w:bookmarkEnd w:id="425"/>
      <w:bookmarkEnd w:id="426"/>
      <w:bookmarkEnd w:id="427"/>
      <w:bookmarkEnd w:id="428"/>
      <w:bookmarkEnd w:id="429"/>
      <w:bookmarkEnd w:id="430"/>
      <w:proofErr w:type="spellEnd"/>
    </w:p>
    <w:tbl>
      <w:tblPr>
        <w:tblW w:w="0" w:type="auto"/>
        <w:tblLayout w:type="fixed"/>
        <w:tblLook w:val="04A0" w:firstRow="1" w:lastRow="0" w:firstColumn="1" w:lastColumn="0" w:noHBand="0" w:noVBand="1"/>
      </w:tblPr>
      <w:tblGrid>
        <w:gridCol w:w="1812"/>
        <w:gridCol w:w="7248"/>
      </w:tblGrid>
      <w:tr w:rsidR="00941E16" w14:paraId="7F50A55A" w14:textId="77777777" w:rsidTr="2C4C837A">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636741D" w14:textId="77777777" w:rsidR="00941E16" w:rsidRDefault="00941E16" w:rsidP="00B33DFB">
            <w:pPr>
              <w:jc w:val="left"/>
              <w:rPr>
                <w:rFonts w:eastAsia="Arial"/>
                <w:b/>
              </w:rPr>
            </w:pPr>
            <w:r w:rsidRPr="7272574F">
              <w:rPr>
                <w:rFonts w:eastAsia="Arial"/>
                <w:b/>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52115E04" w14:textId="45269964" w:rsidR="00941E16" w:rsidRDefault="00941E16" w:rsidP="00B33DFB">
            <w:pPr>
              <w:jc w:val="left"/>
              <w:rPr>
                <w:rFonts w:eastAsia="Arial"/>
              </w:rPr>
            </w:pPr>
            <w:proofErr w:type="spellStart"/>
            <w:r>
              <w:rPr>
                <w:rFonts w:eastAsia="Arial"/>
              </w:rPr>
              <w:t>edytuj</w:t>
            </w:r>
            <w:r w:rsidRPr="7272574F">
              <w:rPr>
                <w:rFonts w:eastAsia="Arial"/>
              </w:rPr>
              <w:t>DaneMus</w:t>
            </w:r>
            <w:proofErr w:type="spellEnd"/>
          </w:p>
        </w:tc>
      </w:tr>
      <w:tr w:rsidR="00941E16" w14:paraId="3A552295" w14:textId="77777777" w:rsidTr="2C4C837A">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3E46F18" w14:textId="77777777" w:rsidR="00941E16" w:rsidRDefault="00941E16" w:rsidP="00B33DFB">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7D86E03B" w14:textId="77777777" w:rsidR="00941E16" w:rsidRDefault="00941E16" w:rsidP="00B33DFB">
            <w:pPr>
              <w:jc w:val="left"/>
              <w:rPr>
                <w:rFonts w:eastAsia="Arial"/>
              </w:rPr>
            </w:pPr>
            <w:proofErr w:type="spellStart"/>
            <w:r w:rsidRPr="7272574F">
              <w:rPr>
                <w:rFonts w:eastAsia="Arial"/>
              </w:rPr>
              <w:t>ObslugaRejestracjiWS</w:t>
            </w:r>
            <w:proofErr w:type="spellEnd"/>
          </w:p>
        </w:tc>
      </w:tr>
      <w:tr w:rsidR="00941E16" w14:paraId="4A7074BD" w14:textId="77777777" w:rsidTr="2C4C837A">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F1C7E60" w14:textId="77777777" w:rsidR="00941E16" w:rsidRDefault="00941E16" w:rsidP="00B33DFB">
            <w:pPr>
              <w:jc w:val="left"/>
              <w:rPr>
                <w:rFonts w:eastAsia="Arial"/>
                <w:b/>
                <w:color w:val="FFFFFF" w:themeColor="background1"/>
              </w:rPr>
            </w:pPr>
            <w:r w:rsidRPr="7272574F">
              <w:rPr>
                <w:rFonts w:eastAsia="Arial"/>
                <w:b/>
                <w:color w:val="FFFFFF" w:themeColor="background1"/>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33291752" w14:textId="32CBB8FD" w:rsidR="00941E16" w:rsidRDefault="51EBF2AE" w:rsidP="00B33DFB">
            <w:pPr>
              <w:jc w:val="left"/>
            </w:pPr>
            <w:r>
              <w:t>Celem operacji jest aktualizacj</w:t>
            </w:r>
            <w:r w:rsidR="7967B37F">
              <w:t>a</w:t>
            </w:r>
            <w:r>
              <w:t xml:space="preserve"> pełnego zakresu danych przekazanych przez MU</w:t>
            </w:r>
            <w:r w:rsidR="234437D3">
              <w:t>Ś</w:t>
            </w:r>
            <w:r>
              <w:t xml:space="preserve"> w ramach zapisywania danych MU</w:t>
            </w:r>
            <w:r w:rsidR="234437D3">
              <w:t>Ś</w:t>
            </w:r>
            <w:r>
              <w:t xml:space="preserve"> (tylko zarejestrowane w Systemie MUŚ mają możliwość obsługi wizyt).</w:t>
            </w:r>
          </w:p>
        </w:tc>
      </w:tr>
      <w:tr w:rsidR="00941E16" w14:paraId="64A721FA" w14:textId="77777777" w:rsidTr="2C4C837A">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73B493B" w14:textId="77777777" w:rsidR="00941E16" w:rsidRDefault="00941E16" w:rsidP="00B33DFB">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18753CB8" w14:textId="4EBD7D31" w:rsidR="00941E16" w:rsidRDefault="00941E16" w:rsidP="00B33DFB">
            <w:r>
              <w:t xml:space="preserve">Wykonanie operacji </w:t>
            </w:r>
            <w:proofErr w:type="spellStart"/>
            <w:r>
              <w:t>edytujDaneMus</w:t>
            </w:r>
            <w:proofErr w:type="spellEnd"/>
          </w:p>
        </w:tc>
      </w:tr>
      <w:tr w:rsidR="00941E16" w14:paraId="11AED583" w14:textId="77777777" w:rsidTr="2C4C837A">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ACF6A6E" w14:textId="77777777" w:rsidR="00941E16" w:rsidRDefault="00941E16" w:rsidP="00B33DFB">
            <w:pPr>
              <w:jc w:val="left"/>
              <w:rPr>
                <w:rFonts w:eastAsia="Arial"/>
                <w:b/>
                <w:color w:val="FFFFFF" w:themeColor="background1"/>
              </w:rPr>
            </w:pPr>
            <w:r w:rsidRPr="7272574F">
              <w:rPr>
                <w:rFonts w:eastAsia="Arial"/>
                <w:b/>
                <w:color w:val="FFFFFF" w:themeColor="background1"/>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64999603" w14:textId="2A3F3CF5" w:rsidR="00EC4C28" w:rsidRPr="008D0295" w:rsidRDefault="1A534840" w:rsidP="008E0D5E">
            <w:pPr>
              <w:autoSpaceDE w:val="0"/>
              <w:autoSpaceDN w:val="0"/>
              <w:adjustRightInd w:val="0"/>
              <w:spacing w:before="0" w:after="80" w:line="360" w:lineRule="auto"/>
              <w:jc w:val="left"/>
            </w:pPr>
            <w:r>
              <w:t xml:space="preserve">Operacja </w:t>
            </w:r>
            <w:proofErr w:type="spellStart"/>
            <w:r w:rsidRPr="72DF60FA">
              <w:rPr>
                <w:i/>
                <w:iCs/>
                <w:color w:val="000000" w:themeColor="text1"/>
              </w:rPr>
              <w:t>edytujDaneMus</w:t>
            </w:r>
            <w:proofErr w:type="spellEnd"/>
            <w:r>
              <w:t xml:space="preserve"> służy aktualizacji pełnego zakresu danych przekazanych przez MU</w:t>
            </w:r>
            <w:r w:rsidR="0A4CD62A">
              <w:t>Ś</w:t>
            </w:r>
            <w:r>
              <w:t xml:space="preserve"> w ramach zapisywania danych MUS przez użytkownika wywołującego operację np. pracownika administracyjnego. </w:t>
            </w:r>
            <w:r w:rsidRPr="008D0295">
              <w:t xml:space="preserve">Dane MUŚ, w tym dane </w:t>
            </w:r>
            <w:proofErr w:type="spellStart"/>
            <w:r w:rsidRPr="008D0295">
              <w:t>geolokalizacyjne</w:t>
            </w:r>
            <w:proofErr w:type="spellEnd"/>
            <w:r w:rsidRPr="008D0295">
              <w:t>, procedury</w:t>
            </w:r>
            <w:r w:rsidR="499BBCC8" w:rsidRPr="008D0295">
              <w:t xml:space="preserve"> ICD-9</w:t>
            </w:r>
            <w:r w:rsidR="002960A4" w:rsidRPr="008D0295">
              <w:t>/kod programu profilaktyki</w:t>
            </w:r>
            <w:r w:rsidRPr="008D0295">
              <w:t xml:space="preserve">, specjalizacja są wykorzystywane w ramach wyszukiwania wolnych terminów wizyt przez Usługobiorców i inne placówki. </w:t>
            </w:r>
          </w:p>
          <w:p w14:paraId="413547AB" w14:textId="78887BFE" w:rsidR="003E3735" w:rsidRPr="008D0295" w:rsidRDefault="003E3735" w:rsidP="008E0D5E">
            <w:pPr>
              <w:autoSpaceDE w:val="0"/>
              <w:autoSpaceDN w:val="0"/>
              <w:adjustRightInd w:val="0"/>
              <w:spacing w:before="0" w:after="80" w:line="360" w:lineRule="auto"/>
              <w:jc w:val="left"/>
            </w:pPr>
            <w:r w:rsidRPr="008D0295">
              <w:t xml:space="preserve">Jeżeli MUŚ świadczy usługi w ramach programu profilaktyki, to w obiekcie ProceduraICD-9, w atrybucie </w:t>
            </w:r>
            <w:proofErr w:type="spellStart"/>
            <w:r w:rsidRPr="008D0295">
              <w:t>kodProcedury</w:t>
            </w:r>
            <w:proofErr w:type="spellEnd"/>
            <w:r w:rsidRPr="008D0295">
              <w:t xml:space="preserve"> należy podać kod realizowanego programu profilaktyki, a w atrybucie </w:t>
            </w:r>
            <w:proofErr w:type="spellStart"/>
            <w:r w:rsidRPr="008D0295">
              <w:t>czasTrwania</w:t>
            </w:r>
            <w:proofErr w:type="spellEnd"/>
            <w:r w:rsidRPr="008D0295">
              <w:t xml:space="preserve"> należy podać czas realizacji świadczeń związanych z realizowanym programem profilaktyki, a w atrybucie </w:t>
            </w:r>
            <w:proofErr w:type="spellStart"/>
            <w:r w:rsidRPr="008D0295">
              <w:t>dodatkoweInformacje</w:t>
            </w:r>
            <w:proofErr w:type="spellEnd"/>
            <w:r w:rsidRPr="008D0295">
              <w:t xml:space="preserve"> należy podać instrukcje dla pacjenta związane z realizowanym programem profilaktyki. Więc informacji na temat obsługi programów profilaktyki w Systemie Elektronicznej Rejestracji można znaleźć w rozdziale </w:t>
            </w:r>
            <w:r w:rsidR="002E1797" w:rsidRPr="008D0295">
              <w:fldChar w:fldCharType="begin"/>
            </w:r>
            <w:r w:rsidR="002E1797" w:rsidRPr="008D0295">
              <w:instrText xml:space="preserve"> REF _Ref137481637 \r \h </w:instrText>
            </w:r>
            <w:r w:rsidR="002E1797" w:rsidRPr="008D0295">
              <w:fldChar w:fldCharType="separate"/>
            </w:r>
            <w:r w:rsidR="0047657B">
              <w:t>12</w:t>
            </w:r>
            <w:r w:rsidR="002E1797" w:rsidRPr="008D0295">
              <w:fldChar w:fldCharType="end"/>
            </w:r>
            <w:r w:rsidRPr="008D0295">
              <w:t>.</w:t>
            </w:r>
          </w:p>
          <w:p w14:paraId="763FBF15" w14:textId="1821DF9C" w:rsidR="1DFDE5D5" w:rsidRDefault="1DFDE5D5" w:rsidP="72DF60FA">
            <w:pPr>
              <w:spacing w:before="0" w:after="80" w:line="360" w:lineRule="auto"/>
              <w:jc w:val="left"/>
            </w:pPr>
            <w:r w:rsidRPr="008D0295">
              <w:t xml:space="preserve">W ramach operacji MUŚ ma możliwość określenia czasu jego niedostępności, dla potrzeb obsługi zawieszenia (czasowa niedostępność) lub zakończenia działalności (bezterminowa </w:t>
            </w:r>
            <w:r>
              <w:t xml:space="preserve">niedostępność), przy czym System blokuje możliwość podawania </w:t>
            </w:r>
            <w:proofErr w:type="spellStart"/>
            <w:r>
              <w:t>dataNiedostępnosciOd</w:t>
            </w:r>
            <w:proofErr w:type="spellEnd"/>
            <w:r>
              <w:t xml:space="preserve"> jak</w:t>
            </w:r>
            <w:r w:rsidR="53F69D3D">
              <w:t>o</w:t>
            </w:r>
            <w:r>
              <w:t xml:space="preserve"> datę przeszłą. Użycie w ramach żądania obiektu </w:t>
            </w:r>
            <w:proofErr w:type="spellStart"/>
            <w:r>
              <w:t>OkresNiedostepnosci</w:t>
            </w:r>
            <w:proofErr w:type="spellEnd"/>
            <w:r>
              <w:t xml:space="preserve"> powoduje, że </w:t>
            </w:r>
            <w:r w:rsidR="4A15F027">
              <w:t>S</w:t>
            </w:r>
            <w:r>
              <w:t xml:space="preserve">ystem oprócz </w:t>
            </w:r>
            <w:r w:rsidR="5AA7D542">
              <w:t>aktualizacji</w:t>
            </w:r>
            <w:r>
              <w:t xml:space="preserve"> danych MUŚ automatycznie aktualizuje statusy slotów </w:t>
            </w:r>
            <w:r w:rsidR="68F80A64">
              <w:t>przypadających</w:t>
            </w:r>
            <w:r>
              <w:t xml:space="preserve"> na okres niedostępności MUŚ (</w:t>
            </w:r>
            <w:proofErr w:type="spellStart"/>
            <w:r>
              <w:t>sloty</w:t>
            </w:r>
            <w:proofErr w:type="spellEnd"/>
            <w:r>
              <w:t xml:space="preserve"> </w:t>
            </w:r>
            <w:r w:rsidR="4EB77715">
              <w:t>otrzymują</w:t>
            </w:r>
            <w:r>
              <w:t xml:space="preserve"> status NIEDOSTEPNY - nie można </w:t>
            </w:r>
            <w:r w:rsidR="009B7EB1">
              <w:t xml:space="preserve">dla nich </w:t>
            </w:r>
            <w:r>
              <w:t xml:space="preserve">umawiać/zamykać wizyt jako zrealizowane, oraz </w:t>
            </w:r>
            <w:r w:rsidR="009B7EB1">
              <w:t xml:space="preserve"> </w:t>
            </w:r>
            <w:r>
              <w:t>edytować tych slotów).</w:t>
            </w:r>
            <w:r w:rsidR="009B7EB1">
              <w:t xml:space="preserve"> Ponadto MUŚ nie ma możliwości zapisywać nowych slotów których data przypada na okres jego niedostępności.</w:t>
            </w:r>
          </w:p>
          <w:p w14:paraId="05362FBA" w14:textId="35F14F1D" w:rsidR="00941E16" w:rsidRPr="00ED5E00" w:rsidRDefault="3C140398" w:rsidP="2C4C837A">
            <w:pPr>
              <w:autoSpaceDE w:val="0"/>
              <w:autoSpaceDN w:val="0"/>
              <w:adjustRightInd w:val="0"/>
              <w:spacing w:before="0" w:after="80" w:line="360" w:lineRule="auto"/>
              <w:jc w:val="left"/>
            </w:pPr>
            <w:r>
              <w:t>Aktualizacja statusów slotów ze względu na przywrócenie dostępności MUŚ wykonan</w:t>
            </w:r>
            <w:r w:rsidR="6E6FEE23">
              <w:t>ą</w:t>
            </w:r>
            <w:r>
              <w:t xml:space="preserve"> niniejszą operacją, odbywa się według nw. zasady:</w:t>
            </w:r>
          </w:p>
          <w:p w14:paraId="30D2C6BA" w14:textId="33D9EFEE" w:rsidR="00941E16" w:rsidRPr="00ED5E00" w:rsidRDefault="3C140398" w:rsidP="2C4C837A">
            <w:pPr>
              <w:autoSpaceDE w:val="0"/>
              <w:autoSpaceDN w:val="0"/>
              <w:adjustRightInd w:val="0"/>
              <w:spacing w:before="0" w:after="80" w:line="360" w:lineRule="auto"/>
              <w:jc w:val="left"/>
            </w:pPr>
            <w:r>
              <w:t xml:space="preserve">a) </w:t>
            </w:r>
            <w:proofErr w:type="spellStart"/>
            <w:r>
              <w:t>sloty</w:t>
            </w:r>
            <w:proofErr w:type="spellEnd"/>
            <w:r>
              <w:t xml:space="preserve"> o rodzaju kontynuacja leczenia: AKTYWNY</w:t>
            </w:r>
          </w:p>
          <w:p w14:paraId="7EEB53BC" w14:textId="7E5B9D3B" w:rsidR="00941E16" w:rsidRPr="00ED5E00" w:rsidRDefault="3C140398" w:rsidP="2C4C837A">
            <w:pPr>
              <w:autoSpaceDE w:val="0"/>
              <w:autoSpaceDN w:val="0"/>
              <w:adjustRightInd w:val="0"/>
              <w:spacing w:before="0" w:after="80" w:line="360" w:lineRule="auto"/>
              <w:jc w:val="left"/>
            </w:pPr>
            <w:r>
              <w:t xml:space="preserve">b) </w:t>
            </w:r>
            <w:proofErr w:type="spellStart"/>
            <w:r>
              <w:t>sloty</w:t>
            </w:r>
            <w:proofErr w:type="spellEnd"/>
            <w:r>
              <w:t xml:space="preserve"> o rodzaju inny niż kontynuacja leczenia: AKTYWNY lub NOWY</w:t>
            </w:r>
            <w:r w:rsidR="11C4CBE0">
              <w:t>,</w:t>
            </w:r>
            <w:r>
              <w:t xml:space="preserve"> jeśli data slotu </w:t>
            </w:r>
            <w:r w:rsidR="564C1553">
              <w:t xml:space="preserve">nie przekracza max. </w:t>
            </w:r>
            <w:r w:rsidR="52A2E4EA">
              <w:t>t</w:t>
            </w:r>
            <w:r w:rsidR="564C1553">
              <w:t>erminu</w:t>
            </w:r>
            <w:r>
              <w:t xml:space="preserve"> </w:t>
            </w:r>
            <w:r w:rsidR="33B9086C">
              <w:t xml:space="preserve">na zapisywanie wizyt </w:t>
            </w:r>
            <w:r>
              <w:t>(opcja konfigurowalna w P1)</w:t>
            </w:r>
            <w:r w:rsidR="00ED5E00" w:rsidRPr="2C4C837A">
              <w:rPr>
                <w:rStyle w:val="Odwoanieprzypisudolnego"/>
              </w:rPr>
              <w:footnoteReference w:id="4"/>
            </w:r>
          </w:p>
          <w:p w14:paraId="76A421BA" w14:textId="668C151F" w:rsidR="00941E16" w:rsidRPr="00ED5E00" w:rsidRDefault="00ED5E00" w:rsidP="2C4C837A">
            <w:pPr>
              <w:autoSpaceDE w:val="0"/>
              <w:autoSpaceDN w:val="0"/>
              <w:adjustRightInd w:val="0"/>
              <w:spacing w:before="0" w:after="80" w:line="360" w:lineRule="auto"/>
              <w:jc w:val="left"/>
              <w:rPr>
                <w:rFonts w:ascii="Calibri" w:eastAsia="Calibri" w:hAnsi="Calibri" w:cs="Calibri"/>
                <w:sz w:val="20"/>
                <w:szCs w:val="20"/>
                <w:lang w:eastAsia="pl-PL"/>
              </w:rPr>
            </w:pPr>
            <w:r>
              <w:t xml:space="preserve">Operacja oprócz standardowego komunikatu </w:t>
            </w:r>
            <w:proofErr w:type="spellStart"/>
            <w:r>
              <w:t>WynikMT</w:t>
            </w:r>
            <w:proofErr w:type="spellEnd"/>
            <w:r>
              <w:t xml:space="preserve">, zwraca również obiekt </w:t>
            </w:r>
            <w:proofErr w:type="spellStart"/>
            <w:r>
              <w:t>raportZPrzetwarzaniaMus</w:t>
            </w:r>
            <w:proofErr w:type="spellEnd"/>
            <w:r>
              <w:t xml:space="preserve">, który zawiera szczegółowe informacje o statusie wykonania operacji dla każdego przesłanego w ramach żądania rekordu. W przypadku pozytywnego wyniku edycji danych MUŚ zwracany jest </w:t>
            </w:r>
            <w:proofErr w:type="spellStart"/>
            <w:r>
              <w:t>identyfikatorMus</w:t>
            </w:r>
            <w:proofErr w:type="spellEnd"/>
            <w:r>
              <w:t>.</w:t>
            </w:r>
          </w:p>
        </w:tc>
      </w:tr>
      <w:tr w:rsidR="00941E16" w14:paraId="05B78430" w14:textId="77777777" w:rsidTr="2C4C837A">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B41AD39" w14:textId="77777777" w:rsidR="00941E16" w:rsidRDefault="00941E16" w:rsidP="00B33DFB">
            <w:pPr>
              <w:jc w:val="left"/>
              <w:rPr>
                <w:rFonts w:eastAsia="Arial"/>
                <w:b/>
                <w:color w:val="FFFFFF" w:themeColor="background1"/>
              </w:rPr>
            </w:pPr>
            <w:r w:rsidRPr="7272574F">
              <w:rPr>
                <w:rFonts w:eastAsia="Arial"/>
                <w:b/>
                <w:color w:val="FFFFFF" w:themeColor="background1"/>
              </w:rPr>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44B54CBF" w14:textId="77777777" w:rsidR="00CB7F38" w:rsidRPr="00CB7F38" w:rsidRDefault="00CB7F38" w:rsidP="00CB7F38">
            <w:pPr>
              <w:jc w:val="left"/>
              <w:rPr>
                <w:rFonts w:eastAsia="Arial"/>
              </w:rPr>
            </w:pPr>
            <w:r w:rsidRPr="00CB7F38">
              <w:rPr>
                <w:rFonts w:eastAsia="Arial"/>
              </w:rPr>
              <w:t>1. Podmiot posiada uprawnienia do wywołania usługi</w:t>
            </w:r>
          </w:p>
          <w:p w14:paraId="6B891A01" w14:textId="7A4E0975" w:rsidR="00941E16" w:rsidRDefault="00CB7F38" w:rsidP="00CB7F38">
            <w:pPr>
              <w:jc w:val="left"/>
              <w:rPr>
                <w:rFonts w:eastAsia="Arial"/>
              </w:rPr>
            </w:pPr>
            <w:r w:rsidRPr="00CB7F38">
              <w:rPr>
                <w:rFonts w:eastAsia="Arial"/>
              </w:rPr>
              <w:t>2. Dany MUŚ jest zarejestrowany w RPWDL</w:t>
            </w:r>
          </w:p>
        </w:tc>
      </w:tr>
      <w:tr w:rsidR="00941E16" w14:paraId="5AA8B152" w14:textId="77777777" w:rsidTr="2C4C837A">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C56E799" w14:textId="77777777" w:rsidR="00941E16" w:rsidRDefault="00941E16" w:rsidP="00B33DFB">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5CFFC155" w14:textId="7F641973" w:rsidR="00941E16" w:rsidRDefault="00CB7F38" w:rsidP="00B33DFB">
            <w:pPr>
              <w:jc w:val="left"/>
              <w:rPr>
                <w:rFonts w:eastAsia="Arial"/>
              </w:rPr>
            </w:pPr>
            <w:r w:rsidRPr="00CB7F38">
              <w:rPr>
                <w:rFonts w:eastAsia="Arial"/>
              </w:rPr>
              <w:t>1. Dane MUŚ zostały edytowane w systemie SER</w:t>
            </w:r>
          </w:p>
        </w:tc>
      </w:tr>
      <w:tr w:rsidR="00941E16" w14:paraId="3EFE77B5" w14:textId="77777777" w:rsidTr="2C4C837A">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4A76FA8" w14:textId="77777777" w:rsidR="00941E16" w:rsidRDefault="00941E16" w:rsidP="00B33DFB">
            <w:pPr>
              <w:jc w:val="left"/>
              <w:rPr>
                <w:rFonts w:eastAsia="Arial"/>
                <w:b/>
                <w:color w:val="FFFFFF" w:themeColor="background1"/>
              </w:rPr>
            </w:pPr>
            <w:r w:rsidRPr="7272574F">
              <w:rPr>
                <w:rFonts w:eastAsia="Arial"/>
                <w:b/>
                <w:color w:val="FFFFFF" w:themeColor="background1"/>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767343D7" w14:textId="77777777" w:rsidR="00941E16" w:rsidRDefault="00941E16" w:rsidP="00B33DFB">
            <w:pPr>
              <w:jc w:val="left"/>
              <w:rPr>
                <w:rFonts w:eastAsia="Arial"/>
              </w:rPr>
            </w:pPr>
            <w:r w:rsidRPr="7272574F">
              <w:rPr>
                <w:rFonts w:eastAsia="Arial"/>
              </w:rPr>
              <w:t>Kody wyników operacji oraz opisy błędów z przetwarzania zostały załączone do niniejszego dokumentu</w:t>
            </w:r>
          </w:p>
        </w:tc>
      </w:tr>
    </w:tbl>
    <w:p w14:paraId="28505AC4" w14:textId="77777777" w:rsidR="00FF1016" w:rsidRDefault="00FF1016" w:rsidP="00FF1016">
      <w:pPr>
        <w:pStyle w:val="Bezodstpw"/>
      </w:pPr>
    </w:p>
    <w:p w14:paraId="2925E860" w14:textId="4E90E4EC" w:rsidR="005A2A04" w:rsidRDefault="1BD9F546" w:rsidP="00817F11">
      <w:pPr>
        <w:pStyle w:val="Nagwek2"/>
      </w:pPr>
      <w:bookmarkStart w:id="431" w:name="_Toc462418450"/>
      <w:bookmarkStart w:id="432" w:name="_Toc920979941"/>
      <w:bookmarkStart w:id="433" w:name="_Toc1337696504"/>
      <w:bookmarkStart w:id="434" w:name="_Toc1966123996"/>
      <w:bookmarkStart w:id="435" w:name="_Toc1437154474"/>
      <w:bookmarkStart w:id="436" w:name="_Toc2031605172"/>
      <w:bookmarkStart w:id="437" w:name="_Toc1300961248"/>
      <w:bookmarkStart w:id="438" w:name="_Toc1981387228"/>
      <w:bookmarkStart w:id="439" w:name="_Toc116292166"/>
      <w:bookmarkStart w:id="440" w:name="_Toc118445865"/>
      <w:bookmarkStart w:id="441" w:name="_Toc419459030"/>
      <w:bookmarkStart w:id="442" w:name="_Toc143855160"/>
      <w:proofErr w:type="spellStart"/>
      <w:r>
        <w:t>p</w:t>
      </w:r>
      <w:r w:rsidR="6014C89B">
        <w:t>obierzListeMus</w:t>
      </w:r>
      <w:bookmarkEnd w:id="431"/>
      <w:bookmarkEnd w:id="432"/>
      <w:bookmarkEnd w:id="433"/>
      <w:bookmarkEnd w:id="434"/>
      <w:bookmarkEnd w:id="435"/>
      <w:bookmarkEnd w:id="436"/>
      <w:bookmarkEnd w:id="437"/>
      <w:bookmarkEnd w:id="438"/>
      <w:bookmarkEnd w:id="439"/>
      <w:bookmarkEnd w:id="440"/>
      <w:bookmarkEnd w:id="441"/>
      <w:bookmarkEnd w:id="442"/>
      <w:proofErr w:type="spellEnd"/>
    </w:p>
    <w:tbl>
      <w:tblPr>
        <w:tblW w:w="0" w:type="auto"/>
        <w:tblLayout w:type="fixed"/>
        <w:tblLook w:val="04A0" w:firstRow="1" w:lastRow="0" w:firstColumn="1" w:lastColumn="0" w:noHBand="0" w:noVBand="1"/>
      </w:tblPr>
      <w:tblGrid>
        <w:gridCol w:w="1812"/>
        <w:gridCol w:w="7248"/>
      </w:tblGrid>
      <w:tr w:rsidR="005A2A04" w14:paraId="3184DA7F" w14:textId="77777777" w:rsidTr="60913E00">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E5065EB" w14:textId="77777777" w:rsidR="005A2A04" w:rsidRDefault="005A2A04" w:rsidP="6A9D8429">
            <w:pPr>
              <w:jc w:val="left"/>
              <w:rPr>
                <w:rFonts w:eastAsia="Arial"/>
                <w:b/>
                <w:bCs/>
              </w:rPr>
            </w:pPr>
            <w:r w:rsidRPr="6A9D8429">
              <w:rPr>
                <w:rFonts w:eastAsia="Arial"/>
                <w:b/>
                <w:bCs/>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5D62C74E" w14:textId="08E7F229" w:rsidR="005A2A04" w:rsidRDefault="6518EFCC" w:rsidP="00817EB2">
            <w:pPr>
              <w:jc w:val="left"/>
              <w:rPr>
                <w:rFonts w:eastAsia="Arial"/>
              </w:rPr>
            </w:pPr>
            <w:proofErr w:type="spellStart"/>
            <w:r w:rsidRPr="6A9D8429">
              <w:rPr>
                <w:rFonts w:eastAsia="Arial"/>
              </w:rPr>
              <w:t>pobierzListeMus</w:t>
            </w:r>
            <w:proofErr w:type="spellEnd"/>
          </w:p>
        </w:tc>
      </w:tr>
      <w:tr w:rsidR="005A2A04" w14:paraId="4E91CBE0" w14:textId="77777777" w:rsidTr="60913E00">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0BF07D6" w14:textId="77777777" w:rsidR="005A2A04" w:rsidRDefault="005A2A04" w:rsidP="6A9D8429">
            <w:pPr>
              <w:jc w:val="left"/>
              <w:rPr>
                <w:rFonts w:eastAsia="Arial"/>
                <w:b/>
                <w:bCs/>
                <w:color w:val="FFFFFF" w:themeColor="background1"/>
              </w:rPr>
            </w:pPr>
            <w:r w:rsidRPr="6A9D8429">
              <w:rPr>
                <w:rFonts w:eastAsia="Arial"/>
                <w:b/>
                <w:bCs/>
                <w:color w:val="FFFFFF" w:themeColor="background1"/>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4B9C8471" w14:textId="77777777" w:rsidR="005A2A04" w:rsidRDefault="005A2A04" w:rsidP="00817EB2">
            <w:pPr>
              <w:jc w:val="left"/>
              <w:rPr>
                <w:rFonts w:eastAsia="Arial"/>
              </w:rPr>
            </w:pPr>
            <w:proofErr w:type="spellStart"/>
            <w:r w:rsidRPr="6A9D8429">
              <w:rPr>
                <w:rFonts w:eastAsia="Arial"/>
              </w:rPr>
              <w:t>ObslugaRejestracjiWS</w:t>
            </w:r>
            <w:proofErr w:type="spellEnd"/>
          </w:p>
        </w:tc>
      </w:tr>
      <w:tr w:rsidR="005A2A04" w14:paraId="2E22B49C" w14:textId="77777777" w:rsidTr="60913E00">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A472EA2" w14:textId="77777777" w:rsidR="005A2A04" w:rsidRDefault="005A2A04" w:rsidP="6A9D8429">
            <w:pPr>
              <w:jc w:val="left"/>
              <w:rPr>
                <w:rFonts w:eastAsia="Arial"/>
                <w:b/>
                <w:bCs/>
                <w:color w:val="FFFFFF" w:themeColor="background1"/>
              </w:rPr>
            </w:pPr>
            <w:r w:rsidRPr="6A9D8429">
              <w:rPr>
                <w:rFonts w:eastAsia="Arial"/>
                <w:b/>
                <w:bCs/>
                <w:color w:val="FFFFFF" w:themeColor="background1"/>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27D4EA06" w14:textId="347C006E" w:rsidR="005A2A04" w:rsidRPr="00A433AD" w:rsidRDefault="6518EFCC" w:rsidP="6A9D8429">
            <w:pPr>
              <w:autoSpaceDE w:val="0"/>
              <w:autoSpaceDN w:val="0"/>
              <w:adjustRightInd w:val="0"/>
              <w:spacing w:before="0" w:after="80" w:line="240" w:lineRule="auto"/>
              <w:jc w:val="left"/>
              <w:rPr>
                <w:rFonts w:ascii="Calibri" w:eastAsia="Calibri" w:hAnsi="Calibri" w:cs="Calibri"/>
                <w:sz w:val="20"/>
                <w:szCs w:val="20"/>
                <w:lang w:eastAsia="pl-PL"/>
              </w:rPr>
            </w:pPr>
            <w:r>
              <w:t>Celem operacji jest pobranie listy zawierającej miejsca udzielania świadczeń (MUŚ) zarejestrowane w systemie P1.</w:t>
            </w:r>
          </w:p>
        </w:tc>
      </w:tr>
      <w:tr w:rsidR="005A2A04" w14:paraId="3C31D967" w14:textId="77777777" w:rsidTr="60913E00">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47782A4" w14:textId="77777777" w:rsidR="005A2A04" w:rsidRDefault="005A2A04" w:rsidP="6A9D8429">
            <w:pPr>
              <w:jc w:val="left"/>
              <w:rPr>
                <w:rFonts w:eastAsia="Arial"/>
                <w:b/>
                <w:bCs/>
                <w:color w:val="FFFFFF" w:themeColor="background1"/>
              </w:rPr>
            </w:pPr>
            <w:r w:rsidRPr="6A9D8429">
              <w:rPr>
                <w:rFonts w:eastAsia="Arial"/>
                <w:b/>
                <w:bCs/>
                <w:color w:val="FFFFFF" w:themeColor="background1"/>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77DB895E" w14:textId="684D1EDD" w:rsidR="005A2A04" w:rsidRDefault="005A2A04" w:rsidP="00817EB2">
            <w:r>
              <w:t xml:space="preserve">Wykonanie operacji </w:t>
            </w:r>
            <w:proofErr w:type="spellStart"/>
            <w:r w:rsidR="45FA03A7">
              <w:t>pobierzList</w:t>
            </w:r>
            <w:r w:rsidR="139DD838">
              <w:t>e</w:t>
            </w:r>
            <w:r w:rsidR="45FA03A7">
              <w:t>Mus</w:t>
            </w:r>
            <w:proofErr w:type="spellEnd"/>
          </w:p>
        </w:tc>
      </w:tr>
      <w:tr w:rsidR="005A2A04" w14:paraId="338009C9" w14:textId="77777777" w:rsidTr="60913E00">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F6E20CE" w14:textId="77777777" w:rsidR="005A2A04" w:rsidRDefault="005A2A04" w:rsidP="6A9D8429">
            <w:pPr>
              <w:jc w:val="left"/>
              <w:rPr>
                <w:rFonts w:eastAsia="Arial"/>
                <w:b/>
                <w:bCs/>
                <w:color w:val="FFFFFF" w:themeColor="background1"/>
              </w:rPr>
            </w:pPr>
            <w:r w:rsidRPr="6A9D8429">
              <w:rPr>
                <w:rFonts w:eastAsia="Arial"/>
                <w:b/>
                <w:bCs/>
                <w:color w:val="FFFFFF" w:themeColor="background1"/>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4F6B4759" w14:textId="5F483464" w:rsidR="00717B30" w:rsidRPr="00B50E4D" w:rsidRDefault="5C18420B" w:rsidP="00717B30">
            <w:pPr>
              <w:autoSpaceDE w:val="0"/>
              <w:autoSpaceDN w:val="0"/>
              <w:adjustRightInd w:val="0"/>
              <w:spacing w:before="0" w:after="80" w:line="240" w:lineRule="auto"/>
              <w:jc w:val="left"/>
            </w:pPr>
            <w:r>
              <w:t xml:space="preserve">Operacja </w:t>
            </w:r>
            <w:proofErr w:type="spellStart"/>
            <w:r>
              <w:t>pobierzListeMus</w:t>
            </w:r>
            <w:proofErr w:type="spellEnd"/>
            <w:r>
              <w:t xml:space="preserve"> służy do pobierania listy zawierającej miejsca udzielania świadczeń (MUŚ) zarejestrowanych w systemie P, na podstawie przekazanych parametrów:</w:t>
            </w:r>
          </w:p>
          <w:p w14:paraId="619CF746" w14:textId="77777777" w:rsidR="00717B30" w:rsidRPr="00B50E4D" w:rsidRDefault="7BD37741" w:rsidP="00717B30">
            <w:pPr>
              <w:numPr>
                <w:ilvl w:val="0"/>
                <w:numId w:val="63"/>
              </w:numPr>
              <w:autoSpaceDE w:val="0"/>
              <w:autoSpaceDN w:val="0"/>
              <w:adjustRightInd w:val="0"/>
              <w:spacing w:before="0" w:after="0" w:line="240" w:lineRule="auto"/>
              <w:ind w:left="360" w:hanging="360"/>
              <w:jc w:val="left"/>
            </w:pPr>
            <w:proofErr w:type="spellStart"/>
            <w:r>
              <w:t>kodTerc</w:t>
            </w:r>
            <w:proofErr w:type="spellEnd"/>
            <w:r>
              <w:t xml:space="preserve"> - kod z bazy TERYT wskazujący jednostkę podziału terytorialnego [parametr opcjonalny],</w:t>
            </w:r>
          </w:p>
          <w:p w14:paraId="5DC71F61" w14:textId="77777777" w:rsidR="00717B30" w:rsidRPr="00B50E4D" w:rsidRDefault="7BD37741" w:rsidP="00717B30">
            <w:pPr>
              <w:numPr>
                <w:ilvl w:val="0"/>
                <w:numId w:val="63"/>
              </w:numPr>
              <w:autoSpaceDE w:val="0"/>
              <w:autoSpaceDN w:val="0"/>
              <w:adjustRightInd w:val="0"/>
              <w:spacing w:before="0" w:after="0" w:line="240" w:lineRule="auto"/>
              <w:ind w:left="360" w:hanging="360"/>
              <w:jc w:val="left"/>
            </w:pPr>
            <w:proofErr w:type="spellStart"/>
            <w:r>
              <w:t>kodSimc</w:t>
            </w:r>
            <w:proofErr w:type="spellEnd"/>
            <w:r>
              <w:t xml:space="preserve"> - Kod z bazy TERYT wskazujący miejscowość [parametr opcjonalny],</w:t>
            </w:r>
          </w:p>
          <w:p w14:paraId="3B0BBC1B" w14:textId="66A8230B" w:rsidR="00717B30" w:rsidRPr="00B50E4D" w:rsidRDefault="7BD37741" w:rsidP="00717B30">
            <w:pPr>
              <w:numPr>
                <w:ilvl w:val="0"/>
                <w:numId w:val="63"/>
              </w:numPr>
              <w:autoSpaceDE w:val="0"/>
              <w:autoSpaceDN w:val="0"/>
              <w:adjustRightInd w:val="0"/>
              <w:spacing w:before="0" w:after="0" w:line="240" w:lineRule="auto"/>
              <w:ind w:left="360" w:hanging="360"/>
              <w:jc w:val="left"/>
            </w:pPr>
            <w:proofErr w:type="spellStart"/>
            <w:r>
              <w:t>obslugaTeleporad</w:t>
            </w:r>
            <w:proofErr w:type="spellEnd"/>
            <w:r>
              <w:t xml:space="preserve"> - flagi informującej o tym, czy miejsce udzielania świadczeń obsługuje teleporady [parametr opcjonalny],</w:t>
            </w:r>
          </w:p>
          <w:p w14:paraId="11C21DF4" w14:textId="66A8230B" w:rsidR="002E6160" w:rsidRDefault="7BD37741" w:rsidP="00E03209">
            <w:pPr>
              <w:numPr>
                <w:ilvl w:val="0"/>
                <w:numId w:val="63"/>
              </w:numPr>
              <w:autoSpaceDE w:val="0"/>
              <w:autoSpaceDN w:val="0"/>
              <w:adjustRightInd w:val="0"/>
              <w:spacing w:before="0" w:after="80" w:line="240" w:lineRule="auto"/>
              <w:ind w:left="360" w:hanging="360"/>
              <w:jc w:val="left"/>
            </w:pPr>
            <w:proofErr w:type="spellStart"/>
            <w:r>
              <w:t>wartosc</w:t>
            </w:r>
            <w:proofErr w:type="spellEnd"/>
            <w:r>
              <w:t xml:space="preserve"> - wyrażenie jako nazwa miejsca udzielania świadczeń lub nazwa ulicy [parametr opcjonalny].</w:t>
            </w:r>
          </w:p>
          <w:p w14:paraId="133EFD98" w14:textId="66A8230B" w:rsidR="00B60AC1" w:rsidRPr="002E6160" w:rsidRDefault="00B60AC1" w:rsidP="00B60AC1">
            <w:pPr>
              <w:numPr>
                <w:ilvl w:val="0"/>
                <w:numId w:val="63"/>
              </w:numPr>
              <w:autoSpaceDE w:val="0"/>
              <w:autoSpaceDN w:val="0"/>
              <w:adjustRightInd w:val="0"/>
              <w:spacing w:before="0" w:after="80" w:line="240" w:lineRule="auto"/>
              <w:ind w:left="360" w:hanging="360"/>
              <w:jc w:val="left"/>
            </w:pPr>
            <w:proofErr w:type="spellStart"/>
            <w:r w:rsidRPr="002E6160">
              <w:t>kodyProcedur</w:t>
            </w:r>
            <w:proofErr w:type="spellEnd"/>
            <w:r w:rsidRPr="002E6160">
              <w:t xml:space="preserve"> (lista kodów procedur medycznych) - lista procedur, które są realizowane w miejscu udzielenia świadczeń (MUŚ)</w:t>
            </w:r>
          </w:p>
          <w:p w14:paraId="3D60526F" w14:textId="77777777" w:rsidR="00717B30" w:rsidRPr="00B50E4D" w:rsidRDefault="5C18420B" w:rsidP="00717B30">
            <w:pPr>
              <w:autoSpaceDE w:val="0"/>
              <w:autoSpaceDN w:val="0"/>
              <w:adjustRightInd w:val="0"/>
              <w:spacing w:before="0" w:after="80" w:line="240" w:lineRule="auto"/>
              <w:jc w:val="left"/>
            </w:pPr>
            <w:r>
              <w:t xml:space="preserve">Operacja oprócz standardowego komunikatu Wynik oraz listy </w:t>
            </w:r>
            <w:proofErr w:type="spellStart"/>
            <w:r>
              <w:t>MiejsceUdzielaniaSwiadczen</w:t>
            </w:r>
            <w:proofErr w:type="spellEnd"/>
            <w:r>
              <w:t xml:space="preserve">, zwraca również obiekt </w:t>
            </w:r>
            <w:proofErr w:type="spellStart"/>
            <w:r>
              <w:t>RaportZPrzetwarzaniaPobierzListeMus</w:t>
            </w:r>
            <w:proofErr w:type="spellEnd"/>
            <w:r>
              <w:t>, który zawiera szczegółowe informacje o statusie wykonania operacji.</w:t>
            </w:r>
          </w:p>
          <w:p w14:paraId="7A2EB86F" w14:textId="5DDDCD97" w:rsidR="00717B30" w:rsidRPr="00B50E4D" w:rsidRDefault="469B1E84" w:rsidP="00717B30">
            <w:pPr>
              <w:autoSpaceDE w:val="0"/>
              <w:autoSpaceDN w:val="0"/>
              <w:adjustRightInd w:val="0"/>
              <w:spacing w:before="0" w:after="80" w:line="240" w:lineRule="auto"/>
              <w:jc w:val="left"/>
            </w:pPr>
            <w:r>
              <w:t>W celu optymalizacji pobierania danych w operacji został zaimplementowany mechanizm stronicowania i sortowania, a sposób jego działania został szczegółowo opisany w piku XSD/WSDL.</w:t>
            </w:r>
          </w:p>
          <w:p w14:paraId="3347359B" w14:textId="50D8E907" w:rsidR="00717B30" w:rsidRPr="00B50E4D" w:rsidRDefault="00717B30" w:rsidP="60913E00">
            <w:pPr>
              <w:autoSpaceDE w:val="0"/>
              <w:autoSpaceDN w:val="0"/>
              <w:adjustRightInd w:val="0"/>
              <w:spacing w:before="0" w:after="80" w:line="240" w:lineRule="auto"/>
              <w:jc w:val="left"/>
            </w:pPr>
          </w:p>
          <w:p w14:paraId="123918FB" w14:textId="4DE04783" w:rsidR="005A2A04" w:rsidRPr="00ED5E00" w:rsidRDefault="5C18420B" w:rsidP="00717B30">
            <w:pPr>
              <w:autoSpaceDE w:val="0"/>
              <w:autoSpaceDN w:val="0"/>
              <w:adjustRightInd w:val="0"/>
              <w:spacing w:before="0" w:after="80" w:line="360" w:lineRule="auto"/>
              <w:jc w:val="left"/>
              <w:rPr>
                <w:rFonts w:ascii="Calibri" w:eastAsia="Calibri" w:hAnsi="Calibri" w:cs="Calibri"/>
                <w:sz w:val="20"/>
                <w:szCs w:val="20"/>
                <w:lang w:eastAsia="pl-PL"/>
              </w:rPr>
            </w:pPr>
            <w:r>
              <w:t>Usługa wywoływana jest w kontekście umawiania Usługobiorcy na wizytę lub badanie.</w:t>
            </w:r>
          </w:p>
        </w:tc>
      </w:tr>
      <w:tr w:rsidR="005A2A04" w14:paraId="5463FE34" w14:textId="77777777" w:rsidTr="60913E00">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2042B20" w14:textId="77777777" w:rsidR="005A2A04" w:rsidRDefault="005A2A04" w:rsidP="6A9D8429">
            <w:pPr>
              <w:jc w:val="left"/>
              <w:rPr>
                <w:rFonts w:eastAsia="Arial"/>
                <w:b/>
                <w:bCs/>
                <w:color w:val="FFFFFF" w:themeColor="background1"/>
              </w:rPr>
            </w:pPr>
            <w:r w:rsidRPr="6A9D8429">
              <w:rPr>
                <w:rFonts w:eastAsia="Arial"/>
                <w:b/>
                <w:bCs/>
                <w:color w:val="FFFFFF" w:themeColor="background1"/>
              </w:rPr>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1F3521F2" w14:textId="1FC2570E" w:rsidR="005A2A04" w:rsidRDefault="5C18420B" w:rsidP="00817EB2">
            <w:pPr>
              <w:jc w:val="left"/>
              <w:rPr>
                <w:rFonts w:eastAsia="Arial"/>
              </w:rPr>
            </w:pPr>
            <w:r>
              <w:t xml:space="preserve">W </w:t>
            </w:r>
            <w:r w:rsidR="7D8310F7">
              <w:t>b</w:t>
            </w:r>
            <w:r w:rsidR="260E348A">
              <w:t>azie danych</w:t>
            </w:r>
            <w:r>
              <w:t xml:space="preserve"> istnieją zdefiniowane miejsca udzielania świadczeń.</w:t>
            </w:r>
          </w:p>
        </w:tc>
      </w:tr>
      <w:tr w:rsidR="005A2A04" w14:paraId="61882C1D" w14:textId="77777777" w:rsidTr="60913E00">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B1C0110" w14:textId="77777777" w:rsidR="005A2A04" w:rsidRDefault="005A2A04" w:rsidP="6A9D8429">
            <w:pPr>
              <w:jc w:val="left"/>
              <w:rPr>
                <w:rFonts w:eastAsia="Arial"/>
                <w:b/>
                <w:bCs/>
                <w:color w:val="FFFFFF" w:themeColor="background1"/>
              </w:rPr>
            </w:pPr>
            <w:r w:rsidRPr="6A9D8429">
              <w:rPr>
                <w:rFonts w:eastAsia="Arial"/>
                <w:b/>
                <w:bCs/>
                <w:color w:val="FFFFFF" w:themeColor="background1"/>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1C617312" w14:textId="137A25E3" w:rsidR="005A2A04" w:rsidRDefault="5C18420B" w:rsidP="00817EB2">
            <w:pPr>
              <w:jc w:val="left"/>
              <w:rPr>
                <w:rFonts w:eastAsia="Arial"/>
              </w:rPr>
            </w:pPr>
            <w:r>
              <w:t xml:space="preserve">Usługa zwróciła </w:t>
            </w:r>
            <w:proofErr w:type="spellStart"/>
            <w:r w:rsidRPr="6A9D8429">
              <w:rPr>
                <w:i/>
                <w:iCs/>
                <w:color w:val="000000" w:themeColor="text1"/>
              </w:rPr>
              <w:t>WynikMT</w:t>
            </w:r>
            <w:proofErr w:type="spellEnd"/>
            <w:r>
              <w:t xml:space="preserve"> wraz z </w:t>
            </w:r>
            <w:proofErr w:type="spellStart"/>
            <w:r w:rsidRPr="6A9D8429">
              <w:rPr>
                <w:i/>
                <w:iCs/>
                <w:color w:val="000000" w:themeColor="text1"/>
              </w:rPr>
              <w:t>MiejsceUdzielaniaSwiadczenMT</w:t>
            </w:r>
            <w:proofErr w:type="spellEnd"/>
            <w:r>
              <w:t xml:space="preserve"> (jako listę MUŚ) do systemu wywołującego lub błąd.</w:t>
            </w:r>
          </w:p>
        </w:tc>
      </w:tr>
      <w:tr w:rsidR="005A2A04" w14:paraId="43B97A3F" w14:textId="77777777" w:rsidTr="60913E00">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01145AD" w14:textId="77777777" w:rsidR="005A2A04" w:rsidRDefault="005A2A04" w:rsidP="6A9D8429">
            <w:pPr>
              <w:jc w:val="left"/>
              <w:rPr>
                <w:rFonts w:eastAsia="Arial"/>
                <w:b/>
                <w:bCs/>
                <w:color w:val="FFFFFF" w:themeColor="background1"/>
              </w:rPr>
            </w:pPr>
            <w:r w:rsidRPr="6A9D8429">
              <w:rPr>
                <w:rFonts w:eastAsia="Arial"/>
                <w:b/>
                <w:bCs/>
                <w:color w:val="FFFFFF" w:themeColor="background1"/>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71AAE253" w14:textId="77777777" w:rsidR="005A2A04" w:rsidRDefault="005A2A04" w:rsidP="00817EB2">
            <w:pPr>
              <w:jc w:val="left"/>
              <w:rPr>
                <w:rFonts w:eastAsia="Arial"/>
              </w:rPr>
            </w:pPr>
            <w:r w:rsidRPr="6A9D8429">
              <w:rPr>
                <w:rFonts w:eastAsia="Arial"/>
              </w:rPr>
              <w:t>Kody wyników operacji oraz opisy błędów z przetwarzania zostały załączone do niniejszego dokumentu</w:t>
            </w:r>
          </w:p>
        </w:tc>
      </w:tr>
    </w:tbl>
    <w:p w14:paraId="29E4C67B" w14:textId="77777777" w:rsidR="005A2A04" w:rsidRDefault="005A2A04" w:rsidP="00FF1016">
      <w:pPr>
        <w:pStyle w:val="Bezodstpw"/>
      </w:pPr>
    </w:p>
    <w:p w14:paraId="54D20869" w14:textId="64443920" w:rsidR="00EC0778" w:rsidRDefault="06BDAC11" w:rsidP="00817F11">
      <w:pPr>
        <w:pStyle w:val="Nagwek2"/>
      </w:pPr>
      <w:bookmarkStart w:id="443" w:name="_Toc1047481555"/>
      <w:bookmarkStart w:id="444" w:name="_Toc1321812825"/>
      <w:bookmarkStart w:id="445" w:name="_Toc600392848"/>
      <w:bookmarkStart w:id="446" w:name="_Toc775745963"/>
      <w:bookmarkStart w:id="447" w:name="_Toc1597442799"/>
      <w:bookmarkStart w:id="448" w:name="_Toc1935647301"/>
      <w:bookmarkStart w:id="449" w:name="_Toc827671346"/>
      <w:bookmarkStart w:id="450" w:name="_Toc124522372"/>
      <w:bookmarkStart w:id="451" w:name="_Toc116292167"/>
      <w:bookmarkStart w:id="452" w:name="_Toc118445866"/>
      <w:bookmarkStart w:id="453" w:name="_Ref129123515"/>
      <w:bookmarkStart w:id="454" w:name="_Toc1396761539"/>
      <w:bookmarkStart w:id="455" w:name="_Toc143855161"/>
      <w:proofErr w:type="spellStart"/>
      <w:r>
        <w:t>importujPracownikowMedycznych</w:t>
      </w:r>
      <w:bookmarkEnd w:id="417"/>
      <w:bookmarkEnd w:id="443"/>
      <w:bookmarkEnd w:id="444"/>
      <w:bookmarkEnd w:id="445"/>
      <w:bookmarkEnd w:id="446"/>
      <w:bookmarkEnd w:id="447"/>
      <w:bookmarkEnd w:id="448"/>
      <w:bookmarkEnd w:id="449"/>
      <w:bookmarkEnd w:id="450"/>
      <w:bookmarkEnd w:id="451"/>
      <w:bookmarkEnd w:id="452"/>
      <w:bookmarkEnd w:id="453"/>
      <w:bookmarkEnd w:id="454"/>
      <w:bookmarkEnd w:id="455"/>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EC0778" w14:paraId="2F9D310B"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8999464" w14:textId="77777777" w:rsidR="00EC0778" w:rsidRPr="00723276" w:rsidRDefault="00EC0778" w:rsidP="00B33DFB">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6DE778D" w14:textId="77777777" w:rsidR="00EC0778" w:rsidRDefault="00EC0778" w:rsidP="00B33DFB">
            <w:pPr>
              <w:jc w:val="left"/>
              <w:rPr>
                <w:szCs w:val="22"/>
              </w:rPr>
            </w:pPr>
            <w:proofErr w:type="spellStart"/>
            <w:r>
              <w:rPr>
                <w:szCs w:val="22"/>
              </w:rPr>
              <w:t>importujPracownikowMedycznych</w:t>
            </w:r>
            <w:proofErr w:type="spellEnd"/>
          </w:p>
        </w:tc>
      </w:tr>
      <w:tr w:rsidR="00EC0778" w14:paraId="08B2CC55"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C6F3E26" w14:textId="77777777" w:rsidR="00EC0778" w:rsidRPr="00723276" w:rsidRDefault="00EC0778" w:rsidP="00B33DFB">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2B018C4" w14:textId="77777777" w:rsidR="00EC0778" w:rsidRDefault="00EC0778" w:rsidP="00B33DFB">
            <w:pPr>
              <w:jc w:val="left"/>
              <w:rPr>
                <w:szCs w:val="22"/>
              </w:rPr>
            </w:pPr>
            <w:proofErr w:type="spellStart"/>
            <w:r>
              <w:rPr>
                <w:szCs w:val="22"/>
              </w:rPr>
              <w:t>ObslugaRejestracjiWS</w:t>
            </w:r>
            <w:proofErr w:type="spellEnd"/>
          </w:p>
        </w:tc>
      </w:tr>
      <w:tr w:rsidR="00EC0778" w14:paraId="2DFC0576"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E558409" w14:textId="77777777" w:rsidR="00EC0778" w:rsidRPr="00723276" w:rsidRDefault="00EC0778" w:rsidP="00B33DFB">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1B73F16" w14:textId="77777777" w:rsidR="00EC0778" w:rsidRDefault="00EC0778" w:rsidP="00B33DFB">
            <w:pPr>
              <w:jc w:val="left"/>
            </w:pPr>
            <w:r>
              <w:t>Celem operacji jest umożliwienie Podmiotowi/MUŚ przesłanie kompletnej i aktualnej listy pracowników medycznych, którzy mogą realizować usługi w ramach konkretnych świadczeń.</w:t>
            </w:r>
          </w:p>
        </w:tc>
      </w:tr>
      <w:tr w:rsidR="00EC0778" w14:paraId="5224B6A3"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86A4ADF" w14:textId="77777777" w:rsidR="00EC0778" w:rsidRPr="00723276" w:rsidRDefault="00EC0778" w:rsidP="00B33DFB">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0C72008" w14:textId="77777777" w:rsidR="00EC0778" w:rsidRDefault="00EC0778" w:rsidP="00B33DFB">
            <w:pPr>
              <w:jc w:val="left"/>
            </w:pPr>
            <w:r>
              <w:t xml:space="preserve">Wykonanie operacji </w:t>
            </w:r>
            <w:proofErr w:type="spellStart"/>
            <w:r>
              <w:t>importujPracownikowMedycznych</w:t>
            </w:r>
            <w:proofErr w:type="spellEnd"/>
          </w:p>
        </w:tc>
      </w:tr>
      <w:tr w:rsidR="00EC0778" w14:paraId="20A02E19"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57F5BFC" w14:textId="77777777" w:rsidR="00EC0778" w:rsidRPr="00723276" w:rsidRDefault="00EC0778" w:rsidP="00B33DFB">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B7B83E4" w14:textId="77777777" w:rsidR="0051048F" w:rsidRDefault="00EC0778" w:rsidP="00B33DFB">
            <w:pPr>
              <w:jc w:val="left"/>
            </w:pPr>
            <w:r>
              <w:t xml:space="preserve">Operacja </w:t>
            </w:r>
            <w:proofErr w:type="spellStart"/>
            <w:r>
              <w:t>importujPracownikowMedycznych</w:t>
            </w:r>
            <w:proofErr w:type="spellEnd"/>
            <w:r>
              <w:t xml:space="preserve"> służy do masowego dodawania informacji dotyczących Pracowników Medycznych, którzy realizują wizyty w ramach danego MUŚ. </w:t>
            </w:r>
          </w:p>
          <w:p w14:paraId="61F8CB68" w14:textId="0919F160" w:rsidR="00EC0778" w:rsidRDefault="0051048F" w:rsidP="00B33DFB">
            <w:pPr>
              <w:jc w:val="left"/>
            </w:pPr>
            <w:r w:rsidRPr="0051048F">
              <w:t xml:space="preserve">System Podmiotu (MUŚ) powinien zawsze wysyłać komplet informacji dotyczących danego pracownika medycznego, ponieważ usługa nie realizuje zapisu przyrostowego, tzn. przy każdym przesłaniu danych pracownika, wcześniejsze dane zapisane w Systemie Elektronicznej Rejestracji są aktualizowane, na te przesłane w żądaniu. Aby usunąć danego pracownika medycznego z Podmiotu, należy ustawić dla jego rekordu atrybut </w:t>
            </w:r>
            <w:proofErr w:type="spellStart"/>
            <w:r w:rsidRPr="0051048F">
              <w:t>dataObowiazywaniaDo</w:t>
            </w:r>
            <w:proofErr w:type="spellEnd"/>
            <w:r w:rsidRPr="0051048F">
              <w:t>. Po osiągnięciu tej daty dany pracownik nie będzie już widoczny w kontekście danego Podmiotu.</w:t>
            </w:r>
            <w:r w:rsidR="00EC0778">
              <w:br/>
              <w:t xml:space="preserve">Operacja oprócz zwracania standardowego komunikatu </w:t>
            </w:r>
            <w:proofErr w:type="spellStart"/>
            <w:r w:rsidR="00EC0778">
              <w:t>WynikMT</w:t>
            </w:r>
            <w:proofErr w:type="spellEnd"/>
            <w:r w:rsidR="00EC0778">
              <w:t xml:space="preserve"> (definicja w wspolne.xsd), zwraca również obiekt </w:t>
            </w:r>
            <w:proofErr w:type="spellStart"/>
            <w:r w:rsidR="00EC0778">
              <w:t>raportZPrzetwarzaniaPracownikaMedycznego</w:t>
            </w:r>
            <w:proofErr w:type="spellEnd"/>
            <w:r w:rsidR="00EC0778">
              <w:t xml:space="preserve"> (definicja w rejestracja.xsd), który zawiera szczegółowe informacje o statusie wykonania operacji dla każdego przesłanego w ramach danego pliku rekordu. </w:t>
            </w:r>
          </w:p>
        </w:tc>
      </w:tr>
      <w:tr w:rsidR="00EC0778" w14:paraId="67B12B49"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C153C57" w14:textId="77777777" w:rsidR="00EC0778" w:rsidRPr="00723276" w:rsidRDefault="00EC0778" w:rsidP="00B33DFB">
            <w:pPr>
              <w:jc w:val="left"/>
              <w:rPr>
                <w:b/>
                <w:szCs w:val="22"/>
              </w:rPr>
            </w:pPr>
            <w:r w:rsidRPr="00723276">
              <w:rPr>
                <w:b/>
                <w:szCs w:val="22"/>
              </w:rPr>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5B8A57B" w14:textId="2D33C09A" w:rsidR="00EC0778" w:rsidRDefault="456C964B" w:rsidP="00B33DFB">
            <w:pPr>
              <w:jc w:val="left"/>
            </w:pPr>
            <w:r>
              <w:t xml:space="preserve">1. Zarejestrowany Podmiot/MUŚ w Systemie Elektronicznej Rejestracji za pomocą operacji </w:t>
            </w:r>
            <w:proofErr w:type="spellStart"/>
            <w:r>
              <w:t>zapiszDaneMus</w:t>
            </w:r>
            <w:proofErr w:type="spellEnd"/>
            <w:r>
              <w:t xml:space="preserve">. </w:t>
            </w:r>
            <w:r w:rsidR="47AA7428">
              <w:br/>
            </w:r>
            <w:r>
              <w:t xml:space="preserve">2. Podczas wywołania operacji </w:t>
            </w:r>
            <w:proofErr w:type="spellStart"/>
            <w:r w:rsidR="1FA13612">
              <w:t>importuPracownikowMedycznych</w:t>
            </w:r>
            <w:proofErr w:type="spellEnd"/>
            <w:r w:rsidR="1FA13612">
              <w:t xml:space="preserve"> </w:t>
            </w:r>
            <w:r>
              <w:t>można przesłać jeden harmonogram zawierający maksymalnie 1000 rekordów.</w:t>
            </w:r>
          </w:p>
        </w:tc>
      </w:tr>
      <w:tr w:rsidR="00EC0778" w14:paraId="106284B2"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2D673ED" w14:textId="77777777" w:rsidR="00EC0778" w:rsidRPr="00723276" w:rsidRDefault="00EC0778" w:rsidP="00B33DFB">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82A0DDC" w14:textId="47141F1F" w:rsidR="00EC0778" w:rsidRDefault="00BC2EE8" w:rsidP="00B33DFB">
            <w:pPr>
              <w:jc w:val="left"/>
            </w:pPr>
            <w:r>
              <w:t>Pracownicy medyczni zaimportowani</w:t>
            </w:r>
          </w:p>
        </w:tc>
      </w:tr>
      <w:tr w:rsidR="00EC0778" w14:paraId="1C15E8FD"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E8956FD" w14:textId="77777777" w:rsidR="00EC0778" w:rsidRPr="00723276" w:rsidRDefault="00EC0778" w:rsidP="00B33DFB">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5DAF5D5" w14:textId="77777777" w:rsidR="00EC0778" w:rsidRDefault="00EC0778" w:rsidP="00B33DFB">
            <w:pPr>
              <w:jc w:val="left"/>
              <w:rPr>
                <w:szCs w:val="22"/>
              </w:rPr>
            </w:pPr>
            <w:r>
              <w:rPr>
                <w:szCs w:val="22"/>
              </w:rPr>
              <w:t>Kody wyników operacji oraz opisy błędów z przetwarzania zostały załączone do niniejszego dokumentu</w:t>
            </w:r>
          </w:p>
        </w:tc>
      </w:tr>
    </w:tbl>
    <w:p w14:paraId="0F97E803" w14:textId="77777777" w:rsidR="00EC0778" w:rsidRDefault="00EC0778" w:rsidP="00EC0778">
      <w:pPr>
        <w:jc w:val="left"/>
        <w:rPr>
          <w:szCs w:val="22"/>
        </w:rPr>
      </w:pPr>
    </w:p>
    <w:p w14:paraId="325FFF1D" w14:textId="11FD07A3" w:rsidR="00247A2B" w:rsidRDefault="2CADDED2" w:rsidP="00817F11">
      <w:pPr>
        <w:pStyle w:val="Nagwek2"/>
      </w:pPr>
      <w:bookmarkStart w:id="456" w:name="_Toc94550670"/>
      <w:bookmarkStart w:id="457" w:name="_Toc96064482"/>
      <w:bookmarkStart w:id="458" w:name="_Toc96064681"/>
      <w:bookmarkStart w:id="459" w:name="_Toc100149746"/>
      <w:bookmarkStart w:id="460" w:name="_Toc100563578"/>
      <w:bookmarkStart w:id="461" w:name="_Toc100563861"/>
      <w:bookmarkStart w:id="462" w:name="_Toc100565111"/>
      <w:bookmarkStart w:id="463" w:name="_Toc100149747"/>
      <w:bookmarkStart w:id="464" w:name="_Toc100563579"/>
      <w:bookmarkStart w:id="465" w:name="_Toc100563862"/>
      <w:bookmarkStart w:id="466" w:name="_Toc100565112"/>
      <w:bookmarkStart w:id="467" w:name="_Toc100149748"/>
      <w:bookmarkStart w:id="468" w:name="_Toc100563580"/>
      <w:bookmarkStart w:id="469" w:name="_Toc100563863"/>
      <w:bookmarkStart w:id="470" w:name="_Toc100565113"/>
      <w:bookmarkStart w:id="471" w:name="_Toc100149749"/>
      <w:bookmarkStart w:id="472" w:name="_Toc100563581"/>
      <w:bookmarkStart w:id="473" w:name="_Toc100563864"/>
      <w:bookmarkStart w:id="474" w:name="_Toc100565114"/>
      <w:bookmarkStart w:id="475" w:name="_Toc100149750"/>
      <w:bookmarkStart w:id="476" w:name="_Toc100563582"/>
      <w:bookmarkStart w:id="477" w:name="_Toc100563865"/>
      <w:bookmarkStart w:id="478" w:name="_Toc100565115"/>
      <w:bookmarkStart w:id="479" w:name="_Toc100149751"/>
      <w:bookmarkStart w:id="480" w:name="_Toc100563583"/>
      <w:bookmarkStart w:id="481" w:name="_Toc100563866"/>
      <w:bookmarkStart w:id="482" w:name="_Toc100565116"/>
      <w:bookmarkStart w:id="483" w:name="_Toc100149752"/>
      <w:bookmarkStart w:id="484" w:name="_Toc100563584"/>
      <w:bookmarkStart w:id="485" w:name="_Toc100563867"/>
      <w:bookmarkStart w:id="486" w:name="_Toc100565117"/>
      <w:bookmarkStart w:id="487" w:name="_Toc100149753"/>
      <w:bookmarkStart w:id="488" w:name="_Toc100563585"/>
      <w:bookmarkStart w:id="489" w:name="_Toc100563868"/>
      <w:bookmarkStart w:id="490" w:name="_Toc100565118"/>
      <w:bookmarkStart w:id="491" w:name="_Toc100149754"/>
      <w:bookmarkStart w:id="492" w:name="_Toc100563586"/>
      <w:bookmarkStart w:id="493" w:name="_Toc100563869"/>
      <w:bookmarkStart w:id="494" w:name="_Toc100565119"/>
      <w:bookmarkStart w:id="495" w:name="_Toc100149755"/>
      <w:bookmarkStart w:id="496" w:name="_Toc100563587"/>
      <w:bookmarkStart w:id="497" w:name="_Toc100563870"/>
      <w:bookmarkStart w:id="498" w:name="_Toc100565120"/>
      <w:bookmarkStart w:id="499" w:name="_Toc261482966"/>
      <w:bookmarkStart w:id="500" w:name="_Toc256922496"/>
      <w:bookmarkStart w:id="501" w:name="_Toc966722882"/>
      <w:bookmarkStart w:id="502" w:name="_Toc1364515853"/>
      <w:bookmarkStart w:id="503" w:name="_Toc1333047435"/>
      <w:bookmarkStart w:id="504" w:name="_Toc464437020"/>
      <w:bookmarkStart w:id="505" w:name="_Toc1811342438"/>
      <w:bookmarkStart w:id="506" w:name="_Toc1228785873"/>
      <w:bookmarkStart w:id="507" w:name="_Toc116292168"/>
      <w:bookmarkStart w:id="508" w:name="_Toc118445867"/>
      <w:bookmarkStart w:id="509" w:name="_Toc1018721578"/>
      <w:bookmarkStart w:id="510" w:name="_Toc143855162"/>
      <w:bookmarkStart w:id="511" w:name="_Ref9453404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roofErr w:type="spellStart"/>
      <w:r>
        <w:t>wyszukajDanePracownikowMedycznych</w:t>
      </w:r>
      <w:bookmarkEnd w:id="499"/>
      <w:bookmarkEnd w:id="500"/>
      <w:bookmarkEnd w:id="501"/>
      <w:bookmarkEnd w:id="502"/>
      <w:bookmarkEnd w:id="503"/>
      <w:bookmarkEnd w:id="504"/>
      <w:bookmarkEnd w:id="505"/>
      <w:bookmarkEnd w:id="506"/>
      <w:bookmarkEnd w:id="507"/>
      <w:bookmarkEnd w:id="508"/>
      <w:bookmarkEnd w:id="509"/>
      <w:bookmarkEnd w:id="510"/>
      <w:proofErr w:type="spellEnd"/>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10"/>
        <w:gridCol w:w="7242"/>
      </w:tblGrid>
      <w:tr w:rsidR="00247A2B" w14:paraId="177DD258" w14:textId="77777777" w:rsidTr="60913E00">
        <w:tc>
          <w:tcPr>
            <w:tcW w:w="1810" w:type="dxa"/>
            <w:shd w:val="clear" w:color="auto" w:fill="17365D" w:themeFill="text2" w:themeFillShade="BF"/>
            <w:tcMar>
              <w:top w:w="75" w:type="dxa"/>
              <w:left w:w="105" w:type="dxa"/>
              <w:bottom w:w="75" w:type="dxa"/>
              <w:right w:w="105" w:type="dxa"/>
            </w:tcMar>
            <w:vAlign w:val="center"/>
          </w:tcPr>
          <w:p w14:paraId="27CAD4A0" w14:textId="77777777" w:rsidR="00247A2B" w:rsidRDefault="00247A2B" w:rsidP="00B33DFB">
            <w:pPr>
              <w:jc w:val="left"/>
              <w:rPr>
                <w:b/>
                <w:bCs/>
              </w:rPr>
            </w:pPr>
            <w:r w:rsidRPr="290D2227">
              <w:rPr>
                <w:b/>
                <w:bCs/>
              </w:rPr>
              <w:t>Nazwa</w:t>
            </w:r>
          </w:p>
        </w:tc>
        <w:tc>
          <w:tcPr>
            <w:tcW w:w="7242" w:type="dxa"/>
            <w:tcMar>
              <w:top w:w="75" w:type="dxa"/>
              <w:left w:w="105" w:type="dxa"/>
              <w:bottom w:w="75" w:type="dxa"/>
              <w:right w:w="105" w:type="dxa"/>
            </w:tcMar>
            <w:vAlign w:val="center"/>
          </w:tcPr>
          <w:p w14:paraId="2B4BD6D7" w14:textId="77777777" w:rsidR="00247A2B" w:rsidRDefault="00247A2B" w:rsidP="00B33DFB">
            <w:pPr>
              <w:jc w:val="left"/>
            </w:pPr>
            <w:proofErr w:type="spellStart"/>
            <w:r w:rsidRPr="290D2227">
              <w:rPr>
                <w:szCs w:val="22"/>
              </w:rPr>
              <w:t>wyszukajDanePracownikowMedycznych</w:t>
            </w:r>
            <w:proofErr w:type="spellEnd"/>
          </w:p>
        </w:tc>
      </w:tr>
      <w:tr w:rsidR="00247A2B" w14:paraId="3C1761D1" w14:textId="77777777" w:rsidTr="60913E00">
        <w:tc>
          <w:tcPr>
            <w:tcW w:w="1810" w:type="dxa"/>
            <w:shd w:val="clear" w:color="auto" w:fill="17365D" w:themeFill="text2" w:themeFillShade="BF"/>
            <w:tcMar>
              <w:top w:w="75" w:type="dxa"/>
              <w:left w:w="105" w:type="dxa"/>
              <w:bottom w:w="75" w:type="dxa"/>
              <w:right w:w="105" w:type="dxa"/>
            </w:tcMar>
            <w:vAlign w:val="center"/>
          </w:tcPr>
          <w:p w14:paraId="50FB4472" w14:textId="77777777" w:rsidR="00247A2B" w:rsidRDefault="00247A2B" w:rsidP="00B33DFB">
            <w:pPr>
              <w:jc w:val="left"/>
              <w:rPr>
                <w:b/>
                <w:bCs/>
              </w:rPr>
            </w:pPr>
            <w:r w:rsidRPr="290D2227">
              <w:rPr>
                <w:b/>
                <w:bCs/>
              </w:rPr>
              <w:t>Interfejs</w:t>
            </w:r>
          </w:p>
        </w:tc>
        <w:tc>
          <w:tcPr>
            <w:tcW w:w="7242" w:type="dxa"/>
            <w:tcMar>
              <w:top w:w="75" w:type="dxa"/>
              <w:left w:w="105" w:type="dxa"/>
              <w:bottom w:w="75" w:type="dxa"/>
              <w:right w:w="105" w:type="dxa"/>
            </w:tcMar>
            <w:vAlign w:val="center"/>
          </w:tcPr>
          <w:p w14:paraId="527DB862" w14:textId="77777777" w:rsidR="00247A2B" w:rsidRDefault="00247A2B" w:rsidP="00B33DFB">
            <w:pPr>
              <w:jc w:val="left"/>
            </w:pPr>
            <w:proofErr w:type="spellStart"/>
            <w:r>
              <w:t>ObslugaRejestracjiWS</w:t>
            </w:r>
            <w:proofErr w:type="spellEnd"/>
          </w:p>
        </w:tc>
      </w:tr>
      <w:tr w:rsidR="00247A2B" w14:paraId="7362FBD1" w14:textId="77777777" w:rsidTr="60913E00">
        <w:tc>
          <w:tcPr>
            <w:tcW w:w="1810" w:type="dxa"/>
            <w:shd w:val="clear" w:color="auto" w:fill="17365D" w:themeFill="text2" w:themeFillShade="BF"/>
            <w:tcMar>
              <w:top w:w="75" w:type="dxa"/>
              <w:left w:w="105" w:type="dxa"/>
              <w:bottom w:w="75" w:type="dxa"/>
              <w:right w:w="105" w:type="dxa"/>
            </w:tcMar>
            <w:vAlign w:val="center"/>
          </w:tcPr>
          <w:p w14:paraId="68105D13" w14:textId="77777777" w:rsidR="00247A2B" w:rsidRDefault="00247A2B" w:rsidP="00B33DFB">
            <w:pPr>
              <w:jc w:val="left"/>
              <w:rPr>
                <w:b/>
                <w:bCs/>
              </w:rPr>
            </w:pPr>
            <w:r w:rsidRPr="290D2227">
              <w:rPr>
                <w:b/>
                <w:bCs/>
              </w:rPr>
              <w:t>Cel</w:t>
            </w:r>
          </w:p>
        </w:tc>
        <w:tc>
          <w:tcPr>
            <w:tcW w:w="7242" w:type="dxa"/>
            <w:tcMar>
              <w:top w:w="75" w:type="dxa"/>
              <w:left w:w="105" w:type="dxa"/>
              <w:bottom w:w="75" w:type="dxa"/>
              <w:right w:w="105" w:type="dxa"/>
            </w:tcMar>
            <w:vAlign w:val="center"/>
          </w:tcPr>
          <w:p w14:paraId="56CF8D0C" w14:textId="1657CDA3" w:rsidR="00247A2B" w:rsidRDefault="3917495E" w:rsidP="00B33DFB">
            <w:pPr>
              <w:jc w:val="left"/>
            </w:pPr>
            <w:r>
              <w:t>Celem operacji jest pobranie listy pracowników medycznych przez systemy wywołujące.</w:t>
            </w:r>
          </w:p>
        </w:tc>
      </w:tr>
      <w:tr w:rsidR="00247A2B" w14:paraId="1C641D0E" w14:textId="77777777" w:rsidTr="60913E00">
        <w:tc>
          <w:tcPr>
            <w:tcW w:w="1810" w:type="dxa"/>
            <w:tcBorders>
              <w:bottom w:val="single" w:sz="8" w:space="0" w:color="auto"/>
            </w:tcBorders>
            <w:shd w:val="clear" w:color="auto" w:fill="17365D" w:themeFill="text2" w:themeFillShade="BF"/>
            <w:tcMar>
              <w:top w:w="75" w:type="dxa"/>
              <w:left w:w="105" w:type="dxa"/>
              <w:bottom w:w="75" w:type="dxa"/>
              <w:right w:w="105" w:type="dxa"/>
            </w:tcMar>
            <w:vAlign w:val="center"/>
          </w:tcPr>
          <w:p w14:paraId="376387CC" w14:textId="77777777" w:rsidR="00247A2B" w:rsidRDefault="00247A2B" w:rsidP="00B33DFB">
            <w:pPr>
              <w:jc w:val="left"/>
              <w:rPr>
                <w:b/>
                <w:bCs/>
              </w:rPr>
            </w:pPr>
            <w:r w:rsidRPr="290D2227">
              <w:rPr>
                <w:b/>
                <w:bCs/>
              </w:rPr>
              <w:t>Realizacja aktywności biznesowej</w:t>
            </w:r>
          </w:p>
        </w:tc>
        <w:tc>
          <w:tcPr>
            <w:tcW w:w="7242" w:type="dxa"/>
            <w:tcBorders>
              <w:bottom w:val="single" w:sz="8" w:space="0" w:color="auto"/>
            </w:tcBorders>
            <w:tcMar>
              <w:top w:w="75" w:type="dxa"/>
              <w:left w:w="105" w:type="dxa"/>
              <w:bottom w:w="75" w:type="dxa"/>
              <w:right w:w="105" w:type="dxa"/>
            </w:tcMar>
            <w:vAlign w:val="center"/>
          </w:tcPr>
          <w:p w14:paraId="005D7528" w14:textId="77777777" w:rsidR="00247A2B" w:rsidRDefault="00247A2B" w:rsidP="00B33DFB">
            <w:pPr>
              <w:jc w:val="left"/>
              <w:rPr>
                <w:szCs w:val="22"/>
              </w:rPr>
            </w:pPr>
            <w:r>
              <w:t xml:space="preserve">Wykonanie operacji </w:t>
            </w:r>
            <w:proofErr w:type="spellStart"/>
            <w:r>
              <w:t>wyszukajDanePracownikowMedycznych</w:t>
            </w:r>
            <w:proofErr w:type="spellEnd"/>
          </w:p>
        </w:tc>
      </w:tr>
      <w:tr w:rsidR="00247A2B" w14:paraId="4EA0AD4C" w14:textId="77777777" w:rsidTr="60913E00">
        <w:tc>
          <w:tcPr>
            <w:tcW w:w="1810" w:type="dxa"/>
            <w:shd w:val="clear" w:color="auto" w:fill="17365D" w:themeFill="text2" w:themeFillShade="BF"/>
            <w:tcMar>
              <w:top w:w="75" w:type="dxa"/>
              <w:left w:w="105" w:type="dxa"/>
              <w:bottom w:w="75" w:type="dxa"/>
              <w:right w:w="105" w:type="dxa"/>
            </w:tcMar>
            <w:vAlign w:val="center"/>
          </w:tcPr>
          <w:p w14:paraId="47BB6B4B" w14:textId="77777777" w:rsidR="00247A2B" w:rsidRDefault="00247A2B" w:rsidP="00B33DFB">
            <w:pPr>
              <w:jc w:val="left"/>
              <w:rPr>
                <w:b/>
                <w:bCs/>
              </w:rPr>
            </w:pPr>
            <w:r w:rsidRPr="290D2227">
              <w:rPr>
                <w:b/>
                <w:bCs/>
              </w:rPr>
              <w:t>Opis</w:t>
            </w:r>
          </w:p>
        </w:tc>
        <w:tc>
          <w:tcPr>
            <w:tcW w:w="7242" w:type="dxa"/>
            <w:tcMar>
              <w:top w:w="75" w:type="dxa"/>
              <w:left w:w="105" w:type="dxa"/>
              <w:bottom w:w="75" w:type="dxa"/>
              <w:right w:w="105" w:type="dxa"/>
            </w:tcMar>
            <w:vAlign w:val="center"/>
          </w:tcPr>
          <w:p w14:paraId="3401E629" w14:textId="440F8AEA" w:rsidR="00247A2B" w:rsidRPr="00F5110E" w:rsidRDefault="00247A2B" w:rsidP="00B33DFB">
            <w:pPr>
              <w:jc w:val="left"/>
            </w:pPr>
            <w:r>
              <w:t xml:space="preserve">Operacja </w:t>
            </w:r>
            <w:proofErr w:type="spellStart"/>
            <w:r>
              <w:t>wyszukajDanePracownikowMedycznych</w:t>
            </w:r>
            <w:proofErr w:type="spellEnd"/>
            <w:r>
              <w:t xml:space="preserve"> służy do pobrania listy pracowników medycznych na postawie zadanych kryteriów wyszukiwania (wyszukiwanie po imieniu, nazwisku, identyfikatorze biznesowym). Istnieje możliwość zawężenia wyszukiwania do pracowników medycznych względem określonego Usługodawcy lub miejsca udzielania świadczeń. Usługa wywoływana jest w kontekście umawiania się Usługobiorcy na wizytę lub badanie.</w:t>
            </w:r>
          </w:p>
          <w:p w14:paraId="29F8FE5C" w14:textId="542364FB" w:rsidR="00247A2B" w:rsidRPr="00F5110E" w:rsidRDefault="56B0D82A" w:rsidP="60913E00">
            <w:pPr>
              <w:jc w:val="left"/>
            </w:pPr>
            <w:r>
              <w:t>W celu optymalizacji pobierania danych w operacji został zaimplementowany mechanizm stronicowania i sortowania, a sposób jego działania został szczegółowo opisany w piku XSD/WSDL.</w:t>
            </w:r>
          </w:p>
          <w:p w14:paraId="0A71E667" w14:textId="67B2CB76" w:rsidR="00247A2B" w:rsidRPr="00F5110E" w:rsidRDefault="00247A2B" w:rsidP="60913E00">
            <w:pPr>
              <w:jc w:val="left"/>
            </w:pPr>
          </w:p>
        </w:tc>
      </w:tr>
      <w:tr w:rsidR="00247A2B" w14:paraId="53F38E57" w14:textId="77777777" w:rsidTr="60913E00">
        <w:trPr>
          <w:trHeight w:val="988"/>
        </w:trPr>
        <w:tc>
          <w:tcPr>
            <w:tcW w:w="1810" w:type="dxa"/>
            <w:shd w:val="clear" w:color="auto" w:fill="17365D" w:themeFill="text2" w:themeFillShade="BF"/>
            <w:tcMar>
              <w:top w:w="75" w:type="dxa"/>
              <w:left w:w="105" w:type="dxa"/>
              <w:bottom w:w="75" w:type="dxa"/>
              <w:right w:w="105" w:type="dxa"/>
            </w:tcMar>
            <w:vAlign w:val="center"/>
          </w:tcPr>
          <w:p w14:paraId="05251913" w14:textId="77777777" w:rsidR="00247A2B" w:rsidRDefault="00247A2B" w:rsidP="00B33DFB">
            <w:pPr>
              <w:jc w:val="left"/>
              <w:rPr>
                <w:b/>
                <w:bCs/>
              </w:rPr>
            </w:pPr>
            <w:r w:rsidRPr="290D2227">
              <w:rPr>
                <w:b/>
                <w:bCs/>
              </w:rPr>
              <w:t>Warunki początkowe</w:t>
            </w:r>
          </w:p>
        </w:tc>
        <w:tc>
          <w:tcPr>
            <w:tcW w:w="7242" w:type="dxa"/>
            <w:tcMar>
              <w:top w:w="75" w:type="dxa"/>
              <w:left w:w="105" w:type="dxa"/>
              <w:bottom w:w="75" w:type="dxa"/>
              <w:right w:w="105" w:type="dxa"/>
            </w:tcMar>
            <w:vAlign w:val="center"/>
          </w:tcPr>
          <w:p w14:paraId="7B3FA6EB" w14:textId="0FE54599" w:rsidR="00247A2B" w:rsidRDefault="00247A2B" w:rsidP="00B33DFB">
            <w:pPr>
              <w:jc w:val="left"/>
            </w:pPr>
            <w:r>
              <w:t>W Bazie Danych podsystemu SER istnieją zaimportowani pracownicy medyczni.</w:t>
            </w:r>
          </w:p>
        </w:tc>
      </w:tr>
      <w:tr w:rsidR="00247A2B" w14:paraId="38535732" w14:textId="77777777" w:rsidTr="60913E00">
        <w:tc>
          <w:tcPr>
            <w:tcW w:w="1810" w:type="dxa"/>
            <w:shd w:val="clear" w:color="auto" w:fill="17365D" w:themeFill="text2" w:themeFillShade="BF"/>
            <w:tcMar>
              <w:top w:w="75" w:type="dxa"/>
              <w:left w:w="105" w:type="dxa"/>
              <w:bottom w:w="75" w:type="dxa"/>
              <w:right w:w="105" w:type="dxa"/>
            </w:tcMar>
            <w:vAlign w:val="center"/>
          </w:tcPr>
          <w:p w14:paraId="41A87AF1" w14:textId="77777777" w:rsidR="00247A2B" w:rsidRDefault="00247A2B" w:rsidP="00B33DFB">
            <w:pPr>
              <w:jc w:val="left"/>
              <w:rPr>
                <w:b/>
                <w:bCs/>
              </w:rPr>
            </w:pPr>
            <w:r w:rsidRPr="290D2227">
              <w:rPr>
                <w:b/>
                <w:bCs/>
              </w:rPr>
              <w:t>Warunki końcowe</w:t>
            </w:r>
          </w:p>
        </w:tc>
        <w:tc>
          <w:tcPr>
            <w:tcW w:w="7242" w:type="dxa"/>
            <w:tcMar>
              <w:top w:w="75" w:type="dxa"/>
              <w:left w:w="105" w:type="dxa"/>
              <w:bottom w:w="75" w:type="dxa"/>
              <w:right w:w="105" w:type="dxa"/>
            </w:tcMar>
            <w:vAlign w:val="center"/>
          </w:tcPr>
          <w:p w14:paraId="7781597F" w14:textId="69ABA851" w:rsidR="00247A2B" w:rsidRDefault="3917495E" w:rsidP="00B33DFB">
            <w:pPr>
              <w:jc w:val="left"/>
            </w:pPr>
            <w:r>
              <w:t xml:space="preserve">Usługa zwróciła </w:t>
            </w:r>
            <w:proofErr w:type="spellStart"/>
            <w:r>
              <w:t>WynikMT</w:t>
            </w:r>
            <w:proofErr w:type="spellEnd"/>
            <w:r>
              <w:t xml:space="preserve"> wraz z </w:t>
            </w:r>
            <w:proofErr w:type="spellStart"/>
            <w:r>
              <w:t>DanePracownikaMedycznegoMT</w:t>
            </w:r>
            <w:proofErr w:type="spellEnd"/>
            <w:r>
              <w:t xml:space="preserve"> (jako listę pracowników medycznych) do systemu wywołującego.</w:t>
            </w:r>
          </w:p>
        </w:tc>
      </w:tr>
      <w:tr w:rsidR="00247A2B" w14:paraId="7343BF8F" w14:textId="77777777" w:rsidTr="60913E00">
        <w:tc>
          <w:tcPr>
            <w:tcW w:w="1810" w:type="dxa"/>
            <w:shd w:val="clear" w:color="auto" w:fill="17365D" w:themeFill="text2" w:themeFillShade="BF"/>
            <w:tcMar>
              <w:top w:w="75" w:type="dxa"/>
              <w:left w:w="105" w:type="dxa"/>
              <w:bottom w:w="75" w:type="dxa"/>
              <w:right w:w="105" w:type="dxa"/>
            </w:tcMar>
            <w:vAlign w:val="center"/>
          </w:tcPr>
          <w:p w14:paraId="7044EEF4" w14:textId="77777777" w:rsidR="00247A2B" w:rsidRDefault="00247A2B" w:rsidP="00B33DFB">
            <w:pPr>
              <w:jc w:val="left"/>
              <w:rPr>
                <w:b/>
                <w:bCs/>
              </w:rPr>
            </w:pPr>
            <w:r w:rsidRPr="290D2227">
              <w:rPr>
                <w:b/>
                <w:bCs/>
              </w:rPr>
              <w:t>Błędy</w:t>
            </w:r>
          </w:p>
        </w:tc>
        <w:tc>
          <w:tcPr>
            <w:tcW w:w="7242" w:type="dxa"/>
            <w:tcMar>
              <w:top w:w="75" w:type="dxa"/>
              <w:left w:w="105" w:type="dxa"/>
              <w:bottom w:w="75" w:type="dxa"/>
              <w:right w:w="105" w:type="dxa"/>
            </w:tcMar>
            <w:vAlign w:val="center"/>
          </w:tcPr>
          <w:p w14:paraId="1F900605" w14:textId="77777777" w:rsidR="00247A2B" w:rsidRDefault="00247A2B" w:rsidP="00B33DFB">
            <w:pPr>
              <w:jc w:val="left"/>
            </w:pPr>
            <w:r>
              <w:t>Kody wyników operacji oraz opisy błędów z przetwarzania zostały załączone do niniejszego dokumentu</w:t>
            </w:r>
          </w:p>
        </w:tc>
      </w:tr>
    </w:tbl>
    <w:p w14:paraId="37EF71FF" w14:textId="77777777" w:rsidR="002C5880" w:rsidRPr="00AF7B1B" w:rsidRDefault="002C5880" w:rsidP="00EA7948">
      <w:pPr>
        <w:pStyle w:val="Legenda"/>
        <w:framePr w:wrap="around"/>
      </w:pPr>
      <w:bookmarkStart w:id="512" w:name="_Toc94550681"/>
      <w:bookmarkStart w:id="513" w:name="_Toc96064494"/>
      <w:bookmarkStart w:id="514" w:name="_Toc96064693"/>
      <w:bookmarkStart w:id="515" w:name="_Toc100149757"/>
      <w:bookmarkStart w:id="516" w:name="_Toc100563589"/>
      <w:bookmarkStart w:id="517" w:name="_Toc100563872"/>
      <w:bookmarkStart w:id="518" w:name="_Toc100565122"/>
      <w:bookmarkStart w:id="519" w:name="_Toc100149758"/>
      <w:bookmarkStart w:id="520" w:name="_Toc100563590"/>
      <w:bookmarkStart w:id="521" w:name="_Toc100563873"/>
      <w:bookmarkStart w:id="522" w:name="_Toc100565123"/>
      <w:bookmarkEnd w:id="512"/>
      <w:bookmarkEnd w:id="513"/>
      <w:bookmarkEnd w:id="514"/>
      <w:bookmarkEnd w:id="515"/>
      <w:bookmarkEnd w:id="516"/>
      <w:bookmarkEnd w:id="517"/>
      <w:bookmarkEnd w:id="518"/>
      <w:bookmarkEnd w:id="519"/>
      <w:bookmarkEnd w:id="520"/>
      <w:bookmarkEnd w:id="521"/>
      <w:bookmarkEnd w:id="522"/>
    </w:p>
    <w:p w14:paraId="64704033" w14:textId="3D3BBDDC" w:rsidR="00BE5827" w:rsidRPr="00AF7B1B" w:rsidRDefault="7DCD0CFB" w:rsidP="00817F11">
      <w:pPr>
        <w:pStyle w:val="Nagwek2"/>
      </w:pPr>
      <w:bookmarkStart w:id="523" w:name="_Toc312382479"/>
      <w:bookmarkStart w:id="524" w:name="_Toc1384685941"/>
      <w:bookmarkStart w:id="525" w:name="_Toc1489357292"/>
      <w:bookmarkStart w:id="526" w:name="_Toc1442367822"/>
      <w:bookmarkStart w:id="527" w:name="_Toc1905461067"/>
      <w:bookmarkStart w:id="528" w:name="_Toc1409819372"/>
      <w:bookmarkStart w:id="529" w:name="_Toc1417494926"/>
      <w:bookmarkStart w:id="530" w:name="_Toc1588696960"/>
      <w:bookmarkStart w:id="531" w:name="_Toc116292169"/>
      <w:bookmarkStart w:id="532" w:name="_Toc118445868"/>
      <w:bookmarkStart w:id="533" w:name="_Toc1728642799"/>
      <w:bookmarkStart w:id="534" w:name="_Toc143855163"/>
      <w:proofErr w:type="spellStart"/>
      <w:r>
        <w:t>zapiszHarmonogram</w:t>
      </w:r>
      <w:bookmarkEnd w:id="511"/>
      <w:bookmarkEnd w:id="523"/>
      <w:bookmarkEnd w:id="524"/>
      <w:bookmarkEnd w:id="525"/>
      <w:bookmarkEnd w:id="526"/>
      <w:bookmarkEnd w:id="527"/>
      <w:bookmarkEnd w:id="528"/>
      <w:bookmarkEnd w:id="529"/>
      <w:bookmarkEnd w:id="530"/>
      <w:bookmarkEnd w:id="531"/>
      <w:bookmarkEnd w:id="532"/>
      <w:bookmarkEnd w:id="533"/>
      <w:bookmarkEnd w:id="534"/>
      <w:proofErr w:type="spellEnd"/>
    </w:p>
    <w:tbl>
      <w:tblPr>
        <w:tblW w:w="0" w:type="auto"/>
        <w:tblLayout w:type="fixed"/>
        <w:tblLook w:val="04A0" w:firstRow="1" w:lastRow="0" w:firstColumn="1" w:lastColumn="0" w:noHBand="0" w:noVBand="1"/>
      </w:tblPr>
      <w:tblGrid>
        <w:gridCol w:w="1812"/>
        <w:gridCol w:w="7248"/>
      </w:tblGrid>
      <w:tr w:rsidR="00BE5827" w14:paraId="4B774EA2" w14:textId="77777777" w:rsidTr="1AB5E7CE">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15BE208" w14:textId="77777777" w:rsidR="00BE5827" w:rsidRDefault="00BE5827" w:rsidP="00B33DFB">
            <w:pPr>
              <w:jc w:val="left"/>
              <w:rPr>
                <w:rFonts w:eastAsia="Arial"/>
                <w:b/>
                <w:bCs/>
                <w:szCs w:val="22"/>
              </w:rPr>
            </w:pPr>
            <w:r w:rsidRPr="290D2227">
              <w:rPr>
                <w:rFonts w:eastAsia="Arial"/>
                <w:b/>
                <w:bCs/>
                <w:szCs w:val="22"/>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7CFB3042" w14:textId="77777777" w:rsidR="00BE5827" w:rsidRDefault="00BE5827" w:rsidP="00B33DFB">
            <w:pPr>
              <w:jc w:val="left"/>
              <w:rPr>
                <w:rFonts w:eastAsia="Arial"/>
                <w:szCs w:val="22"/>
              </w:rPr>
            </w:pPr>
            <w:proofErr w:type="spellStart"/>
            <w:r w:rsidRPr="290D2227">
              <w:rPr>
                <w:rFonts w:eastAsia="Arial"/>
                <w:szCs w:val="22"/>
              </w:rPr>
              <w:t>zapiszHarmonogram</w:t>
            </w:r>
            <w:proofErr w:type="spellEnd"/>
          </w:p>
        </w:tc>
      </w:tr>
      <w:tr w:rsidR="00BE5827" w14:paraId="0D670B63" w14:textId="77777777" w:rsidTr="1AB5E7CE">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B108407" w14:textId="77777777" w:rsidR="00BE5827" w:rsidRDefault="00BE5827" w:rsidP="00B33DFB">
            <w:pPr>
              <w:jc w:val="left"/>
              <w:rPr>
                <w:rFonts w:eastAsia="Arial"/>
                <w:b/>
                <w:bCs/>
                <w:color w:val="FFFFFF" w:themeColor="background1"/>
                <w:szCs w:val="22"/>
              </w:rPr>
            </w:pPr>
            <w:r w:rsidRPr="290D2227">
              <w:rPr>
                <w:rFonts w:eastAsia="Arial"/>
                <w:b/>
                <w:bCs/>
                <w:color w:val="FFFFFF" w:themeColor="background1"/>
                <w:szCs w:val="22"/>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03A5DEF5" w14:textId="77777777" w:rsidR="00BE5827" w:rsidRDefault="00BE5827" w:rsidP="00B33DFB">
            <w:pPr>
              <w:jc w:val="left"/>
              <w:rPr>
                <w:szCs w:val="22"/>
              </w:rPr>
            </w:pPr>
            <w:proofErr w:type="spellStart"/>
            <w:r w:rsidRPr="290D2227">
              <w:rPr>
                <w:rFonts w:eastAsia="Arial"/>
                <w:szCs w:val="22"/>
              </w:rPr>
              <w:t>ObslugaRejestracjiWS</w:t>
            </w:r>
            <w:proofErr w:type="spellEnd"/>
          </w:p>
        </w:tc>
      </w:tr>
      <w:tr w:rsidR="00BE5827" w14:paraId="172C5838" w14:textId="77777777" w:rsidTr="1AB5E7CE">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52C9926" w14:textId="77777777" w:rsidR="00BE5827" w:rsidRDefault="00BE5827" w:rsidP="00B33DFB">
            <w:pPr>
              <w:jc w:val="left"/>
              <w:rPr>
                <w:rFonts w:eastAsia="Arial"/>
                <w:b/>
                <w:bCs/>
                <w:color w:val="FFFFFF" w:themeColor="background1"/>
                <w:szCs w:val="22"/>
              </w:rPr>
            </w:pPr>
            <w:r w:rsidRPr="290D2227">
              <w:rPr>
                <w:rFonts w:eastAsia="Arial"/>
                <w:b/>
                <w:bCs/>
                <w:color w:val="FFFFFF" w:themeColor="background1"/>
                <w:szCs w:val="22"/>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5AFC2BE2" w14:textId="3FBB2D24" w:rsidR="00BE5827" w:rsidRDefault="2DC3E4C7" w:rsidP="71891420">
            <w:pPr>
              <w:jc w:val="left"/>
              <w:rPr>
                <w:rFonts w:eastAsia="Arial"/>
              </w:rPr>
            </w:pPr>
            <w:r w:rsidRPr="1AB5E7CE">
              <w:rPr>
                <w:rFonts w:eastAsia="Arial"/>
              </w:rPr>
              <w:t>Celem operacji jest utworzenie harmonogramu świadczeń medycznych realizowanych w placówce MUŚ</w:t>
            </w:r>
            <w:r w:rsidR="67173E0E" w:rsidRPr="1AB5E7CE">
              <w:rPr>
                <w:rFonts w:eastAsia="Arial"/>
              </w:rPr>
              <w:t>.</w:t>
            </w:r>
          </w:p>
        </w:tc>
      </w:tr>
      <w:tr w:rsidR="00BE5827" w14:paraId="1AAB89C2" w14:textId="77777777" w:rsidTr="1AB5E7CE">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B410B07" w14:textId="77777777" w:rsidR="00BE5827" w:rsidRDefault="00BE5827" w:rsidP="00B33DFB">
            <w:pPr>
              <w:jc w:val="left"/>
              <w:rPr>
                <w:rFonts w:eastAsia="Arial"/>
                <w:b/>
                <w:bCs/>
                <w:color w:val="FFFFFF" w:themeColor="background1"/>
                <w:szCs w:val="22"/>
              </w:rPr>
            </w:pPr>
            <w:r w:rsidRPr="290D2227">
              <w:rPr>
                <w:rFonts w:eastAsia="Arial"/>
                <w:b/>
                <w:bCs/>
                <w:color w:val="FFFFFF" w:themeColor="background1"/>
                <w:szCs w:val="22"/>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2950C53D" w14:textId="77777777" w:rsidR="00BE5827" w:rsidRDefault="00BE5827" w:rsidP="00B33DFB">
            <w:r>
              <w:t xml:space="preserve">Wykonanie operacji </w:t>
            </w:r>
            <w:proofErr w:type="spellStart"/>
            <w:r>
              <w:t>zapiszHarmonogram</w:t>
            </w:r>
            <w:proofErr w:type="spellEnd"/>
          </w:p>
        </w:tc>
      </w:tr>
      <w:tr w:rsidR="00BE5827" w14:paraId="7B790002" w14:textId="77777777" w:rsidTr="1AB5E7CE">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1D08DBA" w14:textId="77777777" w:rsidR="00BE5827" w:rsidRDefault="00BE5827" w:rsidP="00B33DFB">
            <w:pPr>
              <w:jc w:val="left"/>
              <w:rPr>
                <w:rFonts w:eastAsia="Arial"/>
                <w:b/>
                <w:bCs/>
                <w:color w:val="FFFFFF" w:themeColor="background1"/>
                <w:szCs w:val="22"/>
              </w:rPr>
            </w:pPr>
            <w:r w:rsidRPr="290D2227">
              <w:rPr>
                <w:rFonts w:eastAsia="Arial"/>
                <w:b/>
                <w:bCs/>
                <w:color w:val="FFFFFF" w:themeColor="background1"/>
                <w:szCs w:val="22"/>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78D9DF86" w14:textId="0ABF832A" w:rsidR="00BE5827" w:rsidRDefault="00BE5827" w:rsidP="00B33DFB">
            <w:pPr>
              <w:jc w:val="left"/>
              <w:rPr>
                <w:rFonts w:eastAsia="Arial"/>
                <w:szCs w:val="22"/>
              </w:rPr>
            </w:pPr>
            <w:r w:rsidRPr="290D2227">
              <w:rPr>
                <w:rFonts w:eastAsia="Arial"/>
                <w:szCs w:val="22"/>
              </w:rPr>
              <w:t xml:space="preserve">Wszystkie </w:t>
            </w:r>
            <w:proofErr w:type="spellStart"/>
            <w:r w:rsidRPr="290D2227">
              <w:rPr>
                <w:rFonts w:eastAsia="Arial"/>
                <w:szCs w:val="22"/>
              </w:rPr>
              <w:t>sloty</w:t>
            </w:r>
            <w:proofErr w:type="spellEnd"/>
            <w:r w:rsidRPr="290D2227">
              <w:rPr>
                <w:rFonts w:eastAsia="Arial"/>
                <w:szCs w:val="22"/>
              </w:rPr>
              <w:t xml:space="preserve"> dostępności świadczeń medycznych muszą być rejestrowane do systemu P1 w ramach danego harmonogramu. Harmonogramy służą do:</w:t>
            </w:r>
          </w:p>
          <w:p w14:paraId="59611868" w14:textId="25196CDB" w:rsidR="00BE5827" w:rsidRDefault="20542360" w:rsidP="6A9D8429">
            <w:pPr>
              <w:jc w:val="left"/>
              <w:rPr>
                <w:rFonts w:eastAsia="Arial"/>
              </w:rPr>
            </w:pPr>
            <w:r w:rsidRPr="6A9D8429">
              <w:rPr>
                <w:rFonts w:eastAsia="Arial"/>
              </w:rPr>
              <w:t>- pogrupowania listy procedur</w:t>
            </w:r>
            <w:r w:rsidR="3DE7A4E4" w:rsidRPr="6A9D8429">
              <w:rPr>
                <w:rFonts w:eastAsia="Arial"/>
              </w:rPr>
              <w:t xml:space="preserve"> </w:t>
            </w:r>
            <w:r w:rsidR="3DE7A4E4" w:rsidRPr="008D0295">
              <w:rPr>
                <w:rFonts w:eastAsia="Arial"/>
              </w:rPr>
              <w:t>ICD-9</w:t>
            </w:r>
            <w:r w:rsidR="008D5834" w:rsidRPr="008D0295">
              <w:rPr>
                <w:rFonts w:eastAsia="Arial"/>
              </w:rPr>
              <w:t>/ko</w:t>
            </w:r>
            <w:r w:rsidR="00F864E5" w:rsidRPr="008D0295">
              <w:rPr>
                <w:rFonts w:eastAsia="Arial"/>
              </w:rPr>
              <w:t>dów programów profilaktyki</w:t>
            </w:r>
            <w:r w:rsidRPr="008D0295">
              <w:rPr>
                <w:rFonts w:eastAsia="Arial"/>
              </w:rPr>
              <w:t xml:space="preserve"> wraz </w:t>
            </w:r>
            <w:r w:rsidRPr="6A9D8429">
              <w:rPr>
                <w:rFonts w:eastAsia="Arial"/>
              </w:rPr>
              <w:t>z czasem ich trwania,</w:t>
            </w:r>
          </w:p>
          <w:p w14:paraId="7CF22A04" w14:textId="77777777" w:rsidR="00BE5827" w:rsidRDefault="00BE5827" w:rsidP="00B33DFB">
            <w:pPr>
              <w:jc w:val="left"/>
              <w:rPr>
                <w:rFonts w:eastAsia="Arial"/>
                <w:szCs w:val="22"/>
              </w:rPr>
            </w:pPr>
            <w:r w:rsidRPr="290D2227">
              <w:rPr>
                <w:rFonts w:eastAsia="Arial"/>
                <w:szCs w:val="22"/>
              </w:rPr>
              <w:t xml:space="preserve">- pogrupowania opcjonalnie do konkretnego pracownika/pracowników medycznych. </w:t>
            </w:r>
          </w:p>
          <w:p w14:paraId="7142CC4B" w14:textId="7C8FA061" w:rsidR="00BE5827" w:rsidRPr="008D0295" w:rsidRDefault="00BE5827" w:rsidP="00B33DFB">
            <w:pPr>
              <w:jc w:val="left"/>
              <w:rPr>
                <w:rFonts w:eastAsia="Arial"/>
              </w:rPr>
            </w:pPr>
            <w:r w:rsidRPr="7272574F">
              <w:rPr>
                <w:rFonts w:eastAsia="Arial"/>
              </w:rPr>
              <w:t xml:space="preserve">MUŚ może wytworzyć wiele harmonogramów w ramach danego świadczenia,  w zależności od potrzeb i sposobu organizacji pracy </w:t>
            </w:r>
            <w:r w:rsidRPr="008D0295">
              <w:rPr>
                <w:rFonts w:eastAsia="Arial"/>
              </w:rPr>
              <w:t>placówki.</w:t>
            </w:r>
          </w:p>
          <w:p w14:paraId="5917AC9C" w14:textId="3BC9FFA7" w:rsidR="00C742DA" w:rsidRPr="008D0295" w:rsidRDefault="00C742DA" w:rsidP="00B33DFB">
            <w:pPr>
              <w:jc w:val="left"/>
              <w:rPr>
                <w:rFonts w:eastAsia="Arial"/>
              </w:rPr>
            </w:pPr>
            <w:r w:rsidRPr="008D0295">
              <w:rPr>
                <w:rFonts w:eastAsia="Arial"/>
              </w:rPr>
              <w:t xml:space="preserve">Jeżeli MUŚ świadczy usługi w ramach programu profilaktyki, to w obiekcie ProceduraICD-9, w atrybucie </w:t>
            </w:r>
            <w:proofErr w:type="spellStart"/>
            <w:r w:rsidRPr="008D0295">
              <w:rPr>
                <w:rFonts w:eastAsia="Arial"/>
              </w:rPr>
              <w:t>kodProcedury</w:t>
            </w:r>
            <w:proofErr w:type="spellEnd"/>
            <w:r w:rsidRPr="008D0295">
              <w:rPr>
                <w:rFonts w:eastAsia="Arial"/>
              </w:rPr>
              <w:t xml:space="preserve"> należy podać kod realizowanego programu profilaktyki, a w atrybucie </w:t>
            </w:r>
            <w:proofErr w:type="spellStart"/>
            <w:r w:rsidRPr="008D0295">
              <w:rPr>
                <w:rFonts w:eastAsia="Arial"/>
              </w:rPr>
              <w:t>czasTrwania</w:t>
            </w:r>
            <w:proofErr w:type="spellEnd"/>
            <w:r w:rsidRPr="008D0295">
              <w:rPr>
                <w:rFonts w:eastAsia="Arial"/>
              </w:rPr>
              <w:t xml:space="preserve"> należy podać czas realizacji świadczeń związanych z realizowanym programem profilaktyki, a w atrybucie </w:t>
            </w:r>
            <w:proofErr w:type="spellStart"/>
            <w:r w:rsidRPr="008D0295">
              <w:rPr>
                <w:rFonts w:eastAsia="Arial"/>
              </w:rPr>
              <w:t>dodatkoweInformacje</w:t>
            </w:r>
            <w:proofErr w:type="spellEnd"/>
            <w:r w:rsidRPr="008D0295">
              <w:rPr>
                <w:rFonts w:eastAsia="Arial"/>
              </w:rPr>
              <w:t xml:space="preserve"> należy podać instrukcje dla pacjenta związane z realizowanym programem profilaktyki. Więc informacji na temat obsługi programów profilaktyki w Systemie Elektronicznej Rejestracji można znaleźć w rozdziale </w:t>
            </w:r>
            <w:r w:rsidRPr="008D0295">
              <w:rPr>
                <w:rFonts w:eastAsia="Arial"/>
              </w:rPr>
              <w:fldChar w:fldCharType="begin"/>
            </w:r>
            <w:r w:rsidRPr="008D0295">
              <w:rPr>
                <w:rFonts w:eastAsia="Arial"/>
              </w:rPr>
              <w:instrText xml:space="preserve"> REF _Ref137482293 \r \h </w:instrText>
            </w:r>
            <w:r w:rsidRPr="008D0295">
              <w:rPr>
                <w:rFonts w:eastAsia="Arial"/>
              </w:rPr>
            </w:r>
            <w:r w:rsidRPr="008D0295">
              <w:rPr>
                <w:rFonts w:eastAsia="Arial"/>
              </w:rPr>
              <w:fldChar w:fldCharType="separate"/>
            </w:r>
            <w:r w:rsidR="0047657B">
              <w:rPr>
                <w:rFonts w:eastAsia="Arial"/>
              </w:rPr>
              <w:t>12</w:t>
            </w:r>
            <w:r w:rsidRPr="008D0295">
              <w:rPr>
                <w:rFonts w:eastAsia="Arial"/>
              </w:rPr>
              <w:fldChar w:fldCharType="end"/>
            </w:r>
            <w:r w:rsidRPr="008D0295">
              <w:rPr>
                <w:rFonts w:eastAsia="Arial"/>
              </w:rPr>
              <w:t>.</w:t>
            </w:r>
          </w:p>
          <w:p w14:paraId="2AA4485E" w14:textId="5DF14D10" w:rsidR="00BE5827" w:rsidRDefault="00BE5827" w:rsidP="00B33DFB">
            <w:pPr>
              <w:jc w:val="left"/>
              <w:rPr>
                <w:rFonts w:eastAsia="Arial"/>
              </w:rPr>
            </w:pPr>
            <w:r w:rsidRPr="008D0295">
              <w:rPr>
                <w:rFonts w:eastAsia="Arial"/>
              </w:rPr>
              <w:t xml:space="preserve">Operacja oprócz standardowego komunikatu Wynik, zawraca </w:t>
            </w:r>
            <w:r w:rsidRPr="7272574F">
              <w:rPr>
                <w:rFonts w:eastAsia="Arial"/>
              </w:rPr>
              <w:t xml:space="preserve">również obiekt </w:t>
            </w:r>
            <w:proofErr w:type="spellStart"/>
            <w:r w:rsidRPr="7272574F">
              <w:rPr>
                <w:rFonts w:eastAsia="Arial"/>
              </w:rPr>
              <w:t>raportZPrzetwarzaniaHarmonogram</w:t>
            </w:r>
            <w:r w:rsidR="0093798F">
              <w:rPr>
                <w:rFonts w:eastAsia="Arial"/>
              </w:rPr>
              <w:t>u</w:t>
            </w:r>
            <w:proofErr w:type="spellEnd"/>
            <w:r w:rsidRPr="7272574F">
              <w:rPr>
                <w:rFonts w:eastAsia="Arial"/>
              </w:rPr>
              <w:t>, który zawiera szczegółowe informacje o statusie wykonania operacji dla każdego przesłanego w ramach danego pliku rekordu.</w:t>
            </w:r>
          </w:p>
        </w:tc>
      </w:tr>
      <w:tr w:rsidR="00BE5827" w14:paraId="5C70DA79" w14:textId="77777777" w:rsidTr="1AB5E7CE">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C023FF7" w14:textId="77777777" w:rsidR="00BE5827" w:rsidRDefault="00BE5827" w:rsidP="00B33DFB">
            <w:pPr>
              <w:jc w:val="left"/>
              <w:rPr>
                <w:rFonts w:eastAsia="Arial"/>
                <w:b/>
                <w:bCs/>
                <w:color w:val="FFFFFF" w:themeColor="background1"/>
                <w:szCs w:val="22"/>
              </w:rPr>
            </w:pPr>
            <w:r w:rsidRPr="290D2227">
              <w:rPr>
                <w:rFonts w:eastAsia="Arial"/>
                <w:b/>
                <w:bCs/>
                <w:color w:val="FFFFFF" w:themeColor="background1"/>
                <w:szCs w:val="22"/>
              </w:rPr>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2D5CCEA8" w14:textId="48F0D1CD" w:rsidR="00BE5827" w:rsidRDefault="00BE5827" w:rsidP="00B33DFB">
            <w:pPr>
              <w:jc w:val="left"/>
              <w:rPr>
                <w:rFonts w:eastAsia="Arial"/>
                <w:szCs w:val="22"/>
              </w:rPr>
            </w:pPr>
            <w:r w:rsidRPr="290D2227">
              <w:rPr>
                <w:rFonts w:eastAsia="Arial"/>
                <w:szCs w:val="22"/>
              </w:rPr>
              <w:t>Podmiot posiada uprawnienia do wywołania usługi</w:t>
            </w:r>
          </w:p>
        </w:tc>
      </w:tr>
      <w:tr w:rsidR="00BE5827" w14:paraId="6732BD8A" w14:textId="77777777" w:rsidTr="1AB5E7CE">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07A2CD2" w14:textId="77777777" w:rsidR="00BE5827" w:rsidRDefault="00BE5827" w:rsidP="00B33DFB">
            <w:pPr>
              <w:jc w:val="left"/>
              <w:rPr>
                <w:rFonts w:eastAsia="Arial"/>
                <w:b/>
                <w:bCs/>
                <w:color w:val="FFFFFF" w:themeColor="background1"/>
                <w:szCs w:val="22"/>
              </w:rPr>
            </w:pPr>
            <w:r w:rsidRPr="290D2227">
              <w:rPr>
                <w:rFonts w:eastAsia="Arial"/>
                <w:b/>
                <w:bCs/>
                <w:color w:val="FFFFFF" w:themeColor="background1"/>
                <w:szCs w:val="22"/>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1A165E77" w14:textId="59AD8382" w:rsidR="00BE5827" w:rsidRDefault="00BE5827" w:rsidP="00B33DFB">
            <w:pPr>
              <w:jc w:val="left"/>
              <w:rPr>
                <w:rFonts w:eastAsia="Arial"/>
                <w:szCs w:val="22"/>
              </w:rPr>
            </w:pPr>
            <w:r w:rsidRPr="290D2227">
              <w:rPr>
                <w:rFonts w:eastAsia="Arial"/>
                <w:szCs w:val="22"/>
              </w:rPr>
              <w:t>Utworzony harmonogram</w:t>
            </w:r>
          </w:p>
        </w:tc>
      </w:tr>
      <w:tr w:rsidR="00BE5827" w14:paraId="7ADD1548" w14:textId="77777777" w:rsidTr="1AB5E7CE">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09E4DD2" w14:textId="77777777" w:rsidR="00BE5827" w:rsidRDefault="00BE5827" w:rsidP="00B33DFB">
            <w:pPr>
              <w:jc w:val="left"/>
              <w:rPr>
                <w:rFonts w:eastAsia="Arial"/>
                <w:b/>
                <w:bCs/>
                <w:color w:val="FFFFFF" w:themeColor="background1"/>
                <w:szCs w:val="22"/>
              </w:rPr>
            </w:pPr>
            <w:r w:rsidRPr="290D2227">
              <w:rPr>
                <w:rFonts w:eastAsia="Arial"/>
                <w:b/>
                <w:bCs/>
                <w:color w:val="FFFFFF" w:themeColor="background1"/>
                <w:szCs w:val="22"/>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741C4056" w14:textId="77777777" w:rsidR="00BE5827" w:rsidRDefault="00BE5827" w:rsidP="00B33DFB">
            <w:pPr>
              <w:jc w:val="left"/>
              <w:rPr>
                <w:rFonts w:eastAsia="Arial"/>
                <w:szCs w:val="22"/>
              </w:rPr>
            </w:pPr>
            <w:r w:rsidRPr="290D2227">
              <w:rPr>
                <w:rFonts w:eastAsia="Arial"/>
                <w:szCs w:val="22"/>
              </w:rPr>
              <w:t>Kody wyników operacji oraz opisy błędów z przetwarzania zostały załączone do niniejszego dokumentu</w:t>
            </w:r>
          </w:p>
        </w:tc>
      </w:tr>
    </w:tbl>
    <w:p w14:paraId="52B81DDD" w14:textId="77777777" w:rsidR="00BE5827" w:rsidRDefault="00BE5827" w:rsidP="00BE5827">
      <w:pPr>
        <w:jc w:val="left"/>
      </w:pPr>
    </w:p>
    <w:p w14:paraId="270AA7F9" w14:textId="0DB0E0BC" w:rsidR="00247A2B" w:rsidRPr="00911BD6" w:rsidRDefault="2CADDED2" w:rsidP="00817F11">
      <w:pPr>
        <w:pStyle w:val="Nagwek2"/>
      </w:pPr>
      <w:bookmarkStart w:id="535" w:name="_Toc94550683"/>
      <w:bookmarkStart w:id="536" w:name="_Toc96064496"/>
      <w:bookmarkStart w:id="537" w:name="_Toc96064695"/>
      <w:bookmarkStart w:id="538" w:name="_Toc100149760"/>
      <w:bookmarkStart w:id="539" w:name="_Toc100563592"/>
      <w:bookmarkStart w:id="540" w:name="_Toc100563875"/>
      <w:bookmarkStart w:id="541" w:name="_Toc100565125"/>
      <w:bookmarkStart w:id="542" w:name="_Toc100149761"/>
      <w:bookmarkStart w:id="543" w:name="_Toc100563593"/>
      <w:bookmarkStart w:id="544" w:name="_Toc100563876"/>
      <w:bookmarkStart w:id="545" w:name="_Toc100565126"/>
      <w:bookmarkStart w:id="546" w:name="_Toc100149762"/>
      <w:bookmarkStart w:id="547" w:name="_Toc100563594"/>
      <w:bookmarkStart w:id="548" w:name="_Toc100563877"/>
      <w:bookmarkStart w:id="549" w:name="_Toc100565127"/>
      <w:bookmarkStart w:id="550" w:name="_Toc100149763"/>
      <w:bookmarkStart w:id="551" w:name="_Toc100563595"/>
      <w:bookmarkStart w:id="552" w:name="_Toc100563878"/>
      <w:bookmarkStart w:id="553" w:name="_Toc100565128"/>
      <w:bookmarkStart w:id="554" w:name="_Toc100149764"/>
      <w:bookmarkStart w:id="555" w:name="_Toc100563596"/>
      <w:bookmarkStart w:id="556" w:name="_Toc100563879"/>
      <w:bookmarkStart w:id="557" w:name="_Toc100565129"/>
      <w:bookmarkStart w:id="558" w:name="_Toc100149765"/>
      <w:bookmarkStart w:id="559" w:name="_Toc100563597"/>
      <w:bookmarkStart w:id="560" w:name="_Toc100563880"/>
      <w:bookmarkStart w:id="561" w:name="_Toc100565130"/>
      <w:bookmarkStart w:id="562" w:name="_Toc100149766"/>
      <w:bookmarkStart w:id="563" w:name="_Toc100563598"/>
      <w:bookmarkStart w:id="564" w:name="_Toc100563881"/>
      <w:bookmarkStart w:id="565" w:name="_Toc100565131"/>
      <w:bookmarkStart w:id="566" w:name="_Toc100149767"/>
      <w:bookmarkStart w:id="567" w:name="_Toc100563599"/>
      <w:bookmarkStart w:id="568" w:name="_Toc100563882"/>
      <w:bookmarkStart w:id="569" w:name="_Toc100565132"/>
      <w:bookmarkStart w:id="570" w:name="_Toc100149768"/>
      <w:bookmarkStart w:id="571" w:name="_Toc100563600"/>
      <w:bookmarkStart w:id="572" w:name="_Toc100563883"/>
      <w:bookmarkStart w:id="573" w:name="_Toc100565133"/>
      <w:bookmarkStart w:id="574" w:name="_Toc100149769"/>
      <w:bookmarkStart w:id="575" w:name="_Toc100563601"/>
      <w:bookmarkStart w:id="576" w:name="_Toc100563884"/>
      <w:bookmarkStart w:id="577" w:name="_Toc100565134"/>
      <w:bookmarkStart w:id="578" w:name="_Toc100149770"/>
      <w:bookmarkStart w:id="579" w:name="_Toc100563602"/>
      <w:bookmarkStart w:id="580" w:name="_Toc100563885"/>
      <w:bookmarkStart w:id="581" w:name="_Toc100565135"/>
      <w:bookmarkStart w:id="582" w:name="_Toc100149771"/>
      <w:bookmarkStart w:id="583" w:name="_Toc100563603"/>
      <w:bookmarkStart w:id="584" w:name="_Toc100563886"/>
      <w:bookmarkStart w:id="585" w:name="_Toc100565136"/>
      <w:bookmarkStart w:id="586" w:name="_Toc1807505871"/>
      <w:bookmarkStart w:id="587" w:name="_Toc2123003010"/>
      <w:bookmarkStart w:id="588" w:name="_Toc2061656659"/>
      <w:bookmarkStart w:id="589" w:name="_Toc822095968"/>
      <w:bookmarkStart w:id="590" w:name="_Toc1186948673"/>
      <w:bookmarkStart w:id="591" w:name="_Toc1576415773"/>
      <w:bookmarkStart w:id="592" w:name="_Toc695401184"/>
      <w:bookmarkStart w:id="593" w:name="_Toc1056174665"/>
      <w:bookmarkStart w:id="594" w:name="_Toc116292170"/>
      <w:bookmarkStart w:id="595" w:name="_Toc118445869"/>
      <w:bookmarkStart w:id="596" w:name="_Toc1211450390"/>
      <w:bookmarkStart w:id="597" w:name="_Toc14385516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roofErr w:type="spellStart"/>
      <w:r>
        <w:t>wyszukajHarmonogram</w:t>
      </w:r>
      <w:bookmarkEnd w:id="586"/>
      <w:bookmarkEnd w:id="587"/>
      <w:bookmarkEnd w:id="588"/>
      <w:bookmarkEnd w:id="589"/>
      <w:bookmarkEnd w:id="590"/>
      <w:bookmarkEnd w:id="591"/>
      <w:bookmarkEnd w:id="592"/>
      <w:bookmarkEnd w:id="593"/>
      <w:bookmarkEnd w:id="594"/>
      <w:bookmarkEnd w:id="595"/>
      <w:bookmarkEnd w:id="596"/>
      <w:bookmarkEnd w:id="597"/>
      <w:proofErr w:type="spellEnd"/>
    </w:p>
    <w:tbl>
      <w:tblPr>
        <w:tblW w:w="0" w:type="auto"/>
        <w:tblLayout w:type="fixed"/>
        <w:tblLook w:val="04A0" w:firstRow="1" w:lastRow="0" w:firstColumn="1" w:lastColumn="0" w:noHBand="0" w:noVBand="1"/>
      </w:tblPr>
      <w:tblGrid>
        <w:gridCol w:w="1812"/>
        <w:gridCol w:w="7248"/>
      </w:tblGrid>
      <w:tr w:rsidR="00247A2B" w14:paraId="0CBEEF88" w14:textId="77777777" w:rsidTr="60913E00">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EDACFD3" w14:textId="77777777" w:rsidR="00247A2B" w:rsidRDefault="00247A2B" w:rsidP="00B33DFB">
            <w:pPr>
              <w:jc w:val="left"/>
              <w:rPr>
                <w:rFonts w:eastAsia="Arial"/>
                <w:b/>
              </w:rPr>
            </w:pPr>
            <w:r w:rsidRPr="7272574F">
              <w:rPr>
                <w:rFonts w:eastAsia="Arial"/>
                <w:b/>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0B63BFBA" w14:textId="77777777" w:rsidR="00247A2B" w:rsidRDefault="00247A2B" w:rsidP="00B33DFB">
            <w:pPr>
              <w:jc w:val="left"/>
              <w:rPr>
                <w:rFonts w:eastAsia="Arial"/>
              </w:rPr>
            </w:pPr>
            <w:proofErr w:type="spellStart"/>
            <w:r w:rsidRPr="7272574F">
              <w:rPr>
                <w:rFonts w:eastAsia="Arial"/>
              </w:rPr>
              <w:t>wyszukajHarmonogram</w:t>
            </w:r>
            <w:proofErr w:type="spellEnd"/>
          </w:p>
        </w:tc>
      </w:tr>
      <w:tr w:rsidR="00247A2B" w14:paraId="03162833" w14:textId="77777777" w:rsidTr="60913E00">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3F7E749" w14:textId="77777777" w:rsidR="00247A2B" w:rsidRDefault="00247A2B" w:rsidP="00B33DFB">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28709BCF" w14:textId="77777777" w:rsidR="00247A2B" w:rsidRDefault="00247A2B" w:rsidP="00B33DFB">
            <w:pPr>
              <w:jc w:val="left"/>
              <w:rPr>
                <w:rFonts w:eastAsia="Arial"/>
              </w:rPr>
            </w:pPr>
            <w:proofErr w:type="spellStart"/>
            <w:r w:rsidRPr="7272574F">
              <w:rPr>
                <w:rFonts w:eastAsia="Arial"/>
              </w:rPr>
              <w:t>ObslugaRejestracjiWS</w:t>
            </w:r>
            <w:proofErr w:type="spellEnd"/>
          </w:p>
        </w:tc>
      </w:tr>
      <w:tr w:rsidR="00247A2B" w14:paraId="46A66867" w14:textId="77777777" w:rsidTr="60913E00">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410D165" w14:textId="77777777" w:rsidR="00247A2B" w:rsidRDefault="00247A2B" w:rsidP="00B33DFB">
            <w:pPr>
              <w:jc w:val="left"/>
              <w:rPr>
                <w:rFonts w:eastAsia="Arial"/>
                <w:b/>
                <w:color w:val="FFFFFF" w:themeColor="background1"/>
              </w:rPr>
            </w:pPr>
            <w:r w:rsidRPr="7272574F">
              <w:rPr>
                <w:rFonts w:eastAsia="Arial"/>
                <w:b/>
                <w:color w:val="FFFFFF" w:themeColor="background1"/>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143DD142" w14:textId="10385CAA" w:rsidR="00247A2B" w:rsidRDefault="3917495E" w:rsidP="00B33DFB">
            <w:pPr>
              <w:jc w:val="left"/>
              <w:rPr>
                <w:rFonts w:eastAsia="Arial"/>
              </w:rPr>
            </w:pPr>
            <w:r w:rsidRPr="71891420">
              <w:rPr>
                <w:rFonts w:eastAsia="Arial"/>
              </w:rPr>
              <w:t xml:space="preserve">Celem operacji jest wyszukanie harmonogramów </w:t>
            </w:r>
            <w:r w:rsidRPr="71891420" w:rsidDel="005E4845">
              <w:rPr>
                <w:rFonts w:eastAsia="Arial"/>
              </w:rPr>
              <w:t>świadczeń medycznych</w:t>
            </w:r>
            <w:r w:rsidRPr="71891420">
              <w:rPr>
                <w:rFonts w:eastAsia="Arial"/>
              </w:rPr>
              <w:t xml:space="preserve"> w ramach danego podmiotu.</w:t>
            </w:r>
          </w:p>
          <w:p w14:paraId="229198FA" w14:textId="77777777" w:rsidR="00247A2B" w:rsidRDefault="00247A2B" w:rsidP="00B33DFB">
            <w:pPr>
              <w:jc w:val="left"/>
              <w:rPr>
                <w:rFonts w:eastAsia="Arial"/>
              </w:rPr>
            </w:pPr>
            <w:r w:rsidRPr="7272574F">
              <w:rPr>
                <w:rFonts w:eastAsia="Arial"/>
              </w:rPr>
              <w:t>(brak możliwości wyszukiwania harmonogramów innych Usługodawców.)</w:t>
            </w:r>
          </w:p>
        </w:tc>
      </w:tr>
      <w:tr w:rsidR="00247A2B" w14:paraId="15A69FD4" w14:textId="77777777" w:rsidTr="60913E00">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90014BD" w14:textId="77777777" w:rsidR="00247A2B" w:rsidRDefault="00247A2B" w:rsidP="00B33DFB">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13288C9A" w14:textId="77777777" w:rsidR="00247A2B" w:rsidRDefault="00247A2B" w:rsidP="00B33DFB">
            <w:r>
              <w:t xml:space="preserve">Wykonanie operacji </w:t>
            </w:r>
            <w:proofErr w:type="spellStart"/>
            <w:r>
              <w:t>wyszukajHarmonogram</w:t>
            </w:r>
            <w:proofErr w:type="spellEnd"/>
          </w:p>
        </w:tc>
      </w:tr>
      <w:tr w:rsidR="00247A2B" w14:paraId="5E77CC28" w14:textId="77777777" w:rsidTr="60913E00">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44E3E1D" w14:textId="77777777" w:rsidR="00247A2B" w:rsidRDefault="00247A2B" w:rsidP="00B33DFB">
            <w:pPr>
              <w:jc w:val="left"/>
              <w:rPr>
                <w:rFonts w:eastAsia="Arial"/>
                <w:b/>
                <w:color w:val="FFFFFF" w:themeColor="background1"/>
              </w:rPr>
            </w:pPr>
            <w:r w:rsidRPr="7272574F">
              <w:rPr>
                <w:rFonts w:eastAsia="Arial"/>
                <w:b/>
                <w:color w:val="FFFFFF" w:themeColor="background1"/>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5357B6A0" w14:textId="68655C85" w:rsidR="0072106D" w:rsidRDefault="72885CCA" w:rsidP="00B33DFB">
            <w:pPr>
              <w:jc w:val="left"/>
              <w:rPr>
                <w:rFonts w:eastAsia="Arial"/>
              </w:rPr>
            </w:pPr>
            <w:r w:rsidRPr="6A9D8429">
              <w:rPr>
                <w:rFonts w:eastAsia="Arial"/>
              </w:rPr>
              <w:t xml:space="preserve">Operacja </w:t>
            </w:r>
            <w:proofErr w:type="spellStart"/>
            <w:r w:rsidRPr="6A9D8429">
              <w:rPr>
                <w:rFonts w:eastAsia="Arial"/>
              </w:rPr>
              <w:t>wyszukajHarmonogram</w:t>
            </w:r>
            <w:proofErr w:type="spellEnd"/>
            <w:r w:rsidRPr="6A9D8429">
              <w:rPr>
                <w:rFonts w:eastAsia="Arial"/>
              </w:rPr>
              <w:t xml:space="preserve"> służy do </w:t>
            </w:r>
            <w:r w:rsidR="005E4845">
              <w:rPr>
                <w:rFonts w:eastAsia="Arial"/>
              </w:rPr>
              <w:t>wyszukania  harmonogramów o zadanych parametrach.</w:t>
            </w:r>
            <w:r w:rsidRPr="6A9D8429">
              <w:rPr>
                <w:rFonts w:eastAsia="Arial"/>
              </w:rPr>
              <w:t xml:space="preserve">  </w:t>
            </w:r>
            <w:r w:rsidR="0072106D">
              <w:t xml:space="preserve">Opcjonalnie można pogrupować </w:t>
            </w:r>
            <w:proofErr w:type="spellStart"/>
            <w:r w:rsidR="0072106D">
              <w:t>sloty</w:t>
            </w:r>
            <w:proofErr w:type="spellEnd"/>
            <w:r w:rsidR="0072106D">
              <w:t>/wizyty w obrębie konkretnego pracownika medycznego. Ponadto pogrupowane są listy procedur ICD-9 wraz z czasami ich trwania.</w:t>
            </w:r>
          </w:p>
          <w:p w14:paraId="7C6182A2" w14:textId="3E27DD8E" w:rsidR="00832290" w:rsidRDefault="00832290" w:rsidP="00F40858">
            <w:pPr>
              <w:autoSpaceDE w:val="0"/>
              <w:autoSpaceDN w:val="0"/>
              <w:adjustRightInd w:val="0"/>
              <w:spacing w:before="0" w:after="80" w:line="360" w:lineRule="auto"/>
              <w:jc w:val="left"/>
              <w:rPr>
                <w:rFonts w:eastAsia="Arial"/>
              </w:rPr>
            </w:pPr>
            <w:r w:rsidRPr="60913E00">
              <w:rPr>
                <w:rFonts w:eastAsia="Arial"/>
              </w:rPr>
              <w:t>W usłudze wyszukaj harmonogram jest możliwe zawężenie wyszukania do dat, które nie obejmują całego harmonogramu - dany harmonogram jest wyświetlany (przykład: harmonogram jest od 18 do 22.04 i jeżeli zostaną zawężone kryteria wyszukania do 20-22.04 to taki harmonogram  zostanie znaleziony (występuje co najmniej jeden dzień daty obowiązywania harmonogramu który pokrywa si</w:t>
            </w:r>
            <w:r w:rsidR="006970E0" w:rsidRPr="60913E00">
              <w:rPr>
                <w:rFonts w:eastAsia="Arial"/>
              </w:rPr>
              <w:t>ę</w:t>
            </w:r>
            <w:r w:rsidRPr="60913E00">
              <w:rPr>
                <w:rFonts w:eastAsia="Arial"/>
              </w:rPr>
              <w:t xml:space="preserve"> z zakresem kryterium wyszukiwania).</w:t>
            </w:r>
          </w:p>
          <w:p w14:paraId="1A6B7046" w14:textId="03F2133B" w:rsidR="00083389" w:rsidRPr="00F40858" w:rsidRDefault="00083389" w:rsidP="00F40858">
            <w:pPr>
              <w:autoSpaceDE w:val="0"/>
              <w:autoSpaceDN w:val="0"/>
              <w:adjustRightInd w:val="0"/>
              <w:spacing w:before="0" w:after="80" w:line="360" w:lineRule="auto"/>
              <w:jc w:val="left"/>
              <w:rPr>
                <w:rFonts w:eastAsia="Arial"/>
              </w:rPr>
            </w:pPr>
            <w:r w:rsidRPr="00083389">
              <w:rPr>
                <w:rFonts w:eastAsia="Arial"/>
              </w:rPr>
              <w:t xml:space="preserve">Sortowanie harmonogramów jest możliwe po takich atrybutach jak: id harmonogramu, nazwa, opis, data  </w:t>
            </w:r>
            <w:proofErr w:type="spellStart"/>
            <w:r w:rsidRPr="00083389">
              <w:rPr>
                <w:rFonts w:eastAsia="Arial"/>
              </w:rPr>
              <w:t>data</w:t>
            </w:r>
            <w:proofErr w:type="spellEnd"/>
            <w:r w:rsidRPr="00083389">
              <w:rPr>
                <w:rFonts w:eastAsia="Arial"/>
              </w:rPr>
              <w:t xml:space="preserve"> rozpoczęcia lub </w:t>
            </w:r>
            <w:proofErr w:type="spellStart"/>
            <w:r w:rsidRPr="00083389">
              <w:rPr>
                <w:rFonts w:eastAsia="Arial"/>
              </w:rPr>
              <w:t>zakonczenia</w:t>
            </w:r>
            <w:proofErr w:type="spellEnd"/>
            <w:r w:rsidRPr="00083389">
              <w:rPr>
                <w:rFonts w:eastAsia="Arial"/>
              </w:rPr>
              <w:t xml:space="preserve"> modyfikacji harmonogramu.</w:t>
            </w:r>
          </w:p>
          <w:p w14:paraId="5203A55D" w14:textId="4400AACC" w:rsidR="0AADA5FF" w:rsidRDefault="0AADA5FF" w:rsidP="60913E00">
            <w:pPr>
              <w:spacing w:before="0" w:after="80" w:line="360" w:lineRule="auto"/>
              <w:jc w:val="left"/>
              <w:rPr>
                <w:rFonts w:eastAsia="Arial"/>
              </w:rPr>
            </w:pPr>
            <w:r w:rsidRPr="60913E00">
              <w:rPr>
                <w:rFonts w:eastAsia="Arial"/>
              </w:rPr>
              <w:t>W celu optymalizacji pobierania danych w operacji został zaimplementowany mechanizm stronicowania i sortowania, a sposób jego działania został szczegółowo opisany w piku XSD/WSDL.</w:t>
            </w:r>
          </w:p>
          <w:p w14:paraId="15CFC2FB" w14:textId="7A980849" w:rsidR="00A06B2D" w:rsidRPr="001E5B40" w:rsidRDefault="00247A2B" w:rsidP="00B33DFB">
            <w:pPr>
              <w:jc w:val="left"/>
              <w:rPr>
                <w:rFonts w:eastAsia="Arial"/>
              </w:rPr>
            </w:pPr>
            <w:r w:rsidRPr="7272574F">
              <w:rPr>
                <w:rFonts w:eastAsia="Arial"/>
              </w:rPr>
              <w:t xml:space="preserve">Operacja oprócz standardowego komunikatu Wynik, zwraca również obiekt </w:t>
            </w:r>
            <w:proofErr w:type="spellStart"/>
            <w:r w:rsidRPr="7272574F">
              <w:rPr>
                <w:rFonts w:eastAsia="Arial"/>
              </w:rPr>
              <w:t>raportZPrzetwarzania</w:t>
            </w:r>
            <w:r w:rsidR="0093798F">
              <w:rPr>
                <w:rFonts w:eastAsia="Arial"/>
              </w:rPr>
              <w:t>Harmonogramu</w:t>
            </w:r>
            <w:proofErr w:type="spellEnd"/>
            <w:r w:rsidRPr="7272574F">
              <w:rPr>
                <w:rFonts w:eastAsia="Arial"/>
              </w:rPr>
              <w:t>, który zawiera szczegółowe informacje o statusie wykonania operacji dla każdego przesłanego w ramach danego pliku rekordu.</w:t>
            </w:r>
          </w:p>
        </w:tc>
      </w:tr>
      <w:tr w:rsidR="00247A2B" w14:paraId="7C197CF4" w14:textId="77777777" w:rsidTr="60913E00">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4E0047B" w14:textId="77777777" w:rsidR="00247A2B" w:rsidRDefault="00247A2B" w:rsidP="00B33DFB">
            <w:pPr>
              <w:jc w:val="left"/>
              <w:rPr>
                <w:rFonts w:eastAsia="Arial"/>
                <w:b/>
                <w:color w:val="FFFFFF" w:themeColor="background1"/>
              </w:rPr>
            </w:pPr>
            <w:r w:rsidRPr="7272574F">
              <w:rPr>
                <w:rFonts w:eastAsia="Arial"/>
                <w:b/>
                <w:color w:val="FFFFFF" w:themeColor="background1"/>
              </w:rPr>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1118B662" w14:textId="56D6389E" w:rsidR="00247A2B" w:rsidRDefault="00247A2B" w:rsidP="00B33DFB">
            <w:pPr>
              <w:jc w:val="left"/>
              <w:rPr>
                <w:rFonts w:eastAsia="Arial"/>
              </w:rPr>
            </w:pPr>
            <w:r w:rsidRPr="7272574F">
              <w:rPr>
                <w:rFonts w:eastAsia="Arial"/>
              </w:rPr>
              <w:t>Podmiot posiada uprawnienia do wywołania usługi</w:t>
            </w:r>
          </w:p>
        </w:tc>
      </w:tr>
      <w:tr w:rsidR="00247A2B" w14:paraId="4D9E05C9" w14:textId="77777777" w:rsidTr="60913E00">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8DB950C" w14:textId="77777777" w:rsidR="00247A2B" w:rsidRDefault="00247A2B" w:rsidP="00B33DFB">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1AF1E9AB" w14:textId="7346E707" w:rsidR="00247A2B" w:rsidRDefault="00247A2B" w:rsidP="00B33DFB">
            <w:pPr>
              <w:jc w:val="left"/>
              <w:rPr>
                <w:rFonts w:eastAsia="Arial"/>
              </w:rPr>
            </w:pPr>
            <w:r w:rsidRPr="7272574F">
              <w:rPr>
                <w:rFonts w:eastAsia="Arial"/>
              </w:rPr>
              <w:t>Został znaleziony wynik wyszukiwania harmonogramu MUŚ</w:t>
            </w:r>
          </w:p>
        </w:tc>
      </w:tr>
      <w:tr w:rsidR="00247A2B" w14:paraId="1B0CC247" w14:textId="77777777" w:rsidTr="60913E00">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250C07E" w14:textId="77777777" w:rsidR="00247A2B" w:rsidRDefault="00247A2B" w:rsidP="00B33DFB">
            <w:pPr>
              <w:jc w:val="left"/>
              <w:rPr>
                <w:rFonts w:eastAsia="Arial"/>
                <w:b/>
                <w:color w:val="FFFFFF" w:themeColor="background1"/>
              </w:rPr>
            </w:pPr>
            <w:r w:rsidRPr="7272574F">
              <w:rPr>
                <w:rFonts w:eastAsia="Arial"/>
                <w:b/>
                <w:color w:val="FFFFFF" w:themeColor="background1"/>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2EF57EC3" w14:textId="77777777" w:rsidR="00247A2B" w:rsidRDefault="00247A2B" w:rsidP="00B33DFB">
            <w:pPr>
              <w:jc w:val="left"/>
              <w:rPr>
                <w:rFonts w:eastAsia="Arial"/>
              </w:rPr>
            </w:pPr>
            <w:r w:rsidRPr="7272574F">
              <w:rPr>
                <w:rFonts w:eastAsia="Arial"/>
              </w:rPr>
              <w:t>Kody wyników operacji oraz opisy błędów z przetwarzania zostały załączone do niniejszego dokumentu</w:t>
            </w:r>
          </w:p>
        </w:tc>
      </w:tr>
    </w:tbl>
    <w:p w14:paraId="5385E38D" w14:textId="77777777" w:rsidR="00247A2B" w:rsidRDefault="00247A2B" w:rsidP="00247A2B">
      <w:pPr>
        <w:jc w:val="left"/>
      </w:pPr>
    </w:p>
    <w:p w14:paraId="539A2240" w14:textId="34B4B368" w:rsidR="007252B3" w:rsidRPr="00911BD6" w:rsidRDefault="46D96748" w:rsidP="00817F11">
      <w:pPr>
        <w:pStyle w:val="Nagwek2"/>
      </w:pPr>
      <w:bookmarkStart w:id="598" w:name="_Toc94550696"/>
      <w:bookmarkStart w:id="599" w:name="_Toc96064510"/>
      <w:bookmarkStart w:id="600" w:name="_Toc96064709"/>
      <w:bookmarkStart w:id="601" w:name="_Toc100149773"/>
      <w:bookmarkStart w:id="602" w:name="_Toc100563605"/>
      <w:bookmarkStart w:id="603" w:name="_Toc100563888"/>
      <w:bookmarkStart w:id="604" w:name="_Toc100565138"/>
      <w:bookmarkStart w:id="605" w:name="_Toc100149774"/>
      <w:bookmarkStart w:id="606" w:name="_Toc100563606"/>
      <w:bookmarkStart w:id="607" w:name="_Toc100563889"/>
      <w:bookmarkStart w:id="608" w:name="_Toc100565139"/>
      <w:bookmarkStart w:id="609" w:name="_Toc100149775"/>
      <w:bookmarkStart w:id="610" w:name="_Toc100563607"/>
      <w:bookmarkStart w:id="611" w:name="_Toc100563890"/>
      <w:bookmarkStart w:id="612" w:name="_Toc100565140"/>
      <w:bookmarkStart w:id="613" w:name="_Toc100149776"/>
      <w:bookmarkStart w:id="614" w:name="_Toc100563608"/>
      <w:bookmarkStart w:id="615" w:name="_Toc100563891"/>
      <w:bookmarkStart w:id="616" w:name="_Toc100565141"/>
      <w:bookmarkStart w:id="617" w:name="_Toc100149777"/>
      <w:bookmarkStart w:id="618" w:name="_Toc100563609"/>
      <w:bookmarkStart w:id="619" w:name="_Toc100563892"/>
      <w:bookmarkStart w:id="620" w:name="_Toc100565142"/>
      <w:bookmarkStart w:id="621" w:name="_Toc100149778"/>
      <w:bookmarkStart w:id="622" w:name="_Toc100563610"/>
      <w:bookmarkStart w:id="623" w:name="_Toc100563893"/>
      <w:bookmarkStart w:id="624" w:name="_Toc100565143"/>
      <w:bookmarkStart w:id="625" w:name="_Toc100149779"/>
      <w:bookmarkStart w:id="626" w:name="_Toc100563611"/>
      <w:bookmarkStart w:id="627" w:name="_Toc100563894"/>
      <w:bookmarkStart w:id="628" w:name="_Toc100565144"/>
      <w:bookmarkStart w:id="629" w:name="_Toc100149780"/>
      <w:bookmarkStart w:id="630" w:name="_Toc100563612"/>
      <w:bookmarkStart w:id="631" w:name="_Toc100563895"/>
      <w:bookmarkStart w:id="632" w:name="_Toc100565145"/>
      <w:bookmarkStart w:id="633" w:name="_Toc100149781"/>
      <w:bookmarkStart w:id="634" w:name="_Toc100563613"/>
      <w:bookmarkStart w:id="635" w:name="_Toc100563896"/>
      <w:bookmarkStart w:id="636" w:name="_Toc100565146"/>
      <w:bookmarkStart w:id="637" w:name="_Toc100149782"/>
      <w:bookmarkStart w:id="638" w:name="_Toc100563614"/>
      <w:bookmarkStart w:id="639" w:name="_Toc100563897"/>
      <w:bookmarkStart w:id="640" w:name="_Toc100565147"/>
      <w:bookmarkStart w:id="641" w:name="_Toc100149783"/>
      <w:bookmarkStart w:id="642" w:name="_Toc100563615"/>
      <w:bookmarkStart w:id="643" w:name="_Toc100563898"/>
      <w:bookmarkStart w:id="644" w:name="_Toc100565148"/>
      <w:bookmarkStart w:id="645" w:name="_Toc100149784"/>
      <w:bookmarkStart w:id="646" w:name="_Toc100563616"/>
      <w:bookmarkStart w:id="647" w:name="_Toc100563899"/>
      <w:bookmarkStart w:id="648" w:name="_Toc100565149"/>
      <w:bookmarkStart w:id="649" w:name="_Toc100149785"/>
      <w:bookmarkStart w:id="650" w:name="_Toc100563617"/>
      <w:bookmarkStart w:id="651" w:name="_Toc100563900"/>
      <w:bookmarkStart w:id="652" w:name="_Toc100565150"/>
      <w:bookmarkStart w:id="653" w:name="_Toc1508666134"/>
      <w:bookmarkStart w:id="654" w:name="_Toc1791264929"/>
      <w:bookmarkStart w:id="655" w:name="_Toc368678749"/>
      <w:bookmarkStart w:id="656" w:name="_Toc986245575"/>
      <w:bookmarkStart w:id="657" w:name="_Toc413123007"/>
      <w:bookmarkStart w:id="658" w:name="_Toc1619432085"/>
      <w:bookmarkStart w:id="659" w:name="_Toc896352292"/>
      <w:bookmarkStart w:id="660" w:name="_Toc1249585653"/>
      <w:bookmarkStart w:id="661" w:name="_Toc116292171"/>
      <w:bookmarkStart w:id="662" w:name="_Toc118445870"/>
      <w:bookmarkStart w:id="663" w:name="_Toc460485007"/>
      <w:bookmarkStart w:id="664" w:name="_Toc143855165"/>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roofErr w:type="spellStart"/>
      <w:r>
        <w:t>odczytajHarmonogram</w:t>
      </w:r>
      <w:bookmarkEnd w:id="653"/>
      <w:bookmarkEnd w:id="654"/>
      <w:bookmarkEnd w:id="655"/>
      <w:bookmarkEnd w:id="656"/>
      <w:bookmarkEnd w:id="657"/>
      <w:bookmarkEnd w:id="658"/>
      <w:bookmarkEnd w:id="659"/>
      <w:bookmarkEnd w:id="660"/>
      <w:bookmarkEnd w:id="661"/>
      <w:bookmarkEnd w:id="662"/>
      <w:bookmarkEnd w:id="663"/>
      <w:bookmarkEnd w:id="664"/>
      <w:proofErr w:type="spellEnd"/>
    </w:p>
    <w:tbl>
      <w:tblPr>
        <w:tblW w:w="0" w:type="auto"/>
        <w:tblLayout w:type="fixed"/>
        <w:tblLook w:val="04A0" w:firstRow="1" w:lastRow="0" w:firstColumn="1" w:lastColumn="0" w:noHBand="0" w:noVBand="1"/>
      </w:tblPr>
      <w:tblGrid>
        <w:gridCol w:w="1812"/>
        <w:gridCol w:w="7248"/>
      </w:tblGrid>
      <w:tr w:rsidR="007252B3" w14:paraId="389099F5"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B20DEF2" w14:textId="77777777" w:rsidR="007252B3" w:rsidRDefault="007252B3" w:rsidP="00B33DFB">
            <w:pPr>
              <w:jc w:val="left"/>
              <w:rPr>
                <w:rFonts w:eastAsia="Arial"/>
                <w:b/>
              </w:rPr>
            </w:pPr>
            <w:r w:rsidRPr="7272574F">
              <w:rPr>
                <w:rFonts w:eastAsia="Arial"/>
                <w:b/>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1715C0C2" w14:textId="77777777" w:rsidR="007252B3" w:rsidRDefault="007252B3" w:rsidP="00B33DFB">
            <w:pPr>
              <w:jc w:val="left"/>
              <w:rPr>
                <w:rFonts w:eastAsia="Arial"/>
              </w:rPr>
            </w:pPr>
            <w:proofErr w:type="spellStart"/>
            <w:r w:rsidRPr="7272574F">
              <w:rPr>
                <w:rFonts w:eastAsia="Arial"/>
              </w:rPr>
              <w:t>odczytajHarmonogram</w:t>
            </w:r>
            <w:proofErr w:type="spellEnd"/>
          </w:p>
        </w:tc>
      </w:tr>
      <w:tr w:rsidR="007252B3" w14:paraId="225A1F82"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E6F30C9" w14:textId="77777777" w:rsidR="007252B3" w:rsidRDefault="007252B3" w:rsidP="00B33DFB">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2AAF4E43" w14:textId="77777777" w:rsidR="007252B3" w:rsidRDefault="007252B3" w:rsidP="00B33DFB">
            <w:pPr>
              <w:jc w:val="left"/>
              <w:rPr>
                <w:rFonts w:eastAsia="Arial"/>
              </w:rPr>
            </w:pPr>
            <w:proofErr w:type="spellStart"/>
            <w:r w:rsidRPr="7272574F">
              <w:rPr>
                <w:rFonts w:eastAsia="Arial"/>
              </w:rPr>
              <w:t>ObslugaRejestracjiWS</w:t>
            </w:r>
            <w:proofErr w:type="spellEnd"/>
          </w:p>
        </w:tc>
      </w:tr>
      <w:tr w:rsidR="007252B3" w14:paraId="6E7DB0C2"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677766B" w14:textId="77777777" w:rsidR="007252B3" w:rsidRDefault="007252B3" w:rsidP="00B33DFB">
            <w:pPr>
              <w:jc w:val="left"/>
              <w:rPr>
                <w:rFonts w:eastAsia="Arial"/>
                <w:b/>
                <w:color w:val="FFFFFF" w:themeColor="background1"/>
              </w:rPr>
            </w:pPr>
            <w:r w:rsidRPr="7272574F">
              <w:rPr>
                <w:rFonts w:eastAsia="Arial"/>
                <w:b/>
                <w:color w:val="FFFFFF" w:themeColor="background1"/>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6006EFEA" w14:textId="5C7ED407" w:rsidR="007252B3" w:rsidRDefault="5900AC43" w:rsidP="00B33DFB">
            <w:pPr>
              <w:jc w:val="left"/>
              <w:rPr>
                <w:rFonts w:eastAsia="Arial"/>
              </w:rPr>
            </w:pPr>
            <w:r w:rsidRPr="71891420">
              <w:rPr>
                <w:rFonts w:eastAsia="Arial"/>
              </w:rPr>
              <w:t>Celem operacji jest odczyt harmonogramów świadczeń medycznych.</w:t>
            </w:r>
          </w:p>
          <w:p w14:paraId="052EC664" w14:textId="77777777" w:rsidR="007252B3" w:rsidRDefault="007252B3" w:rsidP="00B33DFB">
            <w:pPr>
              <w:jc w:val="left"/>
              <w:rPr>
                <w:rFonts w:eastAsia="Arial"/>
              </w:rPr>
            </w:pPr>
            <w:r w:rsidRPr="7272574F">
              <w:rPr>
                <w:rFonts w:eastAsia="Arial"/>
              </w:rPr>
              <w:t>(brak możliwości odczytu harmonogramów innych Usługodawców.)</w:t>
            </w:r>
          </w:p>
        </w:tc>
      </w:tr>
      <w:tr w:rsidR="007252B3" w14:paraId="1D2263CC"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6F2F8C9" w14:textId="77777777" w:rsidR="007252B3" w:rsidRDefault="007252B3" w:rsidP="00B33DFB">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123F3008" w14:textId="77777777" w:rsidR="007252B3" w:rsidRDefault="007252B3" w:rsidP="00B33DFB">
            <w:r>
              <w:t xml:space="preserve">Wykonanie operacji </w:t>
            </w:r>
            <w:proofErr w:type="spellStart"/>
            <w:r>
              <w:t>odczytajHarmonogram</w:t>
            </w:r>
            <w:proofErr w:type="spellEnd"/>
          </w:p>
        </w:tc>
      </w:tr>
      <w:tr w:rsidR="007252B3" w14:paraId="09D4D9C2"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B5B4820" w14:textId="77777777" w:rsidR="007252B3" w:rsidRDefault="007252B3" w:rsidP="00B33DFB">
            <w:pPr>
              <w:jc w:val="left"/>
              <w:rPr>
                <w:rFonts w:eastAsia="Arial"/>
                <w:b/>
                <w:color w:val="FFFFFF" w:themeColor="background1"/>
              </w:rPr>
            </w:pPr>
            <w:r w:rsidRPr="7272574F">
              <w:rPr>
                <w:rFonts w:eastAsia="Arial"/>
                <w:b/>
                <w:color w:val="FFFFFF" w:themeColor="background1"/>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07EAC440" w14:textId="139B4C6F" w:rsidR="007252B3" w:rsidRDefault="72F4F939" w:rsidP="00B33DFB">
            <w:pPr>
              <w:jc w:val="left"/>
              <w:rPr>
                <w:rFonts w:eastAsia="Arial"/>
              </w:rPr>
            </w:pPr>
            <w:r w:rsidRPr="6A9D8429">
              <w:rPr>
                <w:rFonts w:eastAsia="Arial"/>
              </w:rPr>
              <w:t xml:space="preserve">Operacja </w:t>
            </w:r>
            <w:proofErr w:type="spellStart"/>
            <w:r w:rsidRPr="6A9D8429">
              <w:rPr>
                <w:rFonts w:eastAsia="Arial"/>
              </w:rPr>
              <w:t>odczytajHarmonogram</w:t>
            </w:r>
            <w:proofErr w:type="spellEnd"/>
            <w:r w:rsidRPr="6A9D8429">
              <w:rPr>
                <w:rFonts w:eastAsia="Arial"/>
              </w:rPr>
              <w:t xml:space="preserve"> służy do wyświetlenia slotów/wizyt  dla danego MUŚ. Ponadto pogrupowane są listy procedur </w:t>
            </w:r>
            <w:r w:rsidR="58B5FCD2" w:rsidRPr="6A9D8429">
              <w:rPr>
                <w:rFonts w:eastAsia="Arial"/>
              </w:rPr>
              <w:t xml:space="preserve">ICD-9 </w:t>
            </w:r>
            <w:r w:rsidRPr="6A9D8429">
              <w:rPr>
                <w:rFonts w:eastAsia="Arial"/>
              </w:rPr>
              <w:t xml:space="preserve">wraz z czasami ich trwania lub opcjonalnie pogrupowane w obrębie konkretnego pracownika medycznego.    </w:t>
            </w:r>
          </w:p>
          <w:p w14:paraId="54778FCF" w14:textId="5033B42E" w:rsidR="007252B3" w:rsidRDefault="007252B3" w:rsidP="00B33DFB">
            <w:pPr>
              <w:jc w:val="left"/>
              <w:rPr>
                <w:rFonts w:eastAsia="Arial"/>
              </w:rPr>
            </w:pPr>
            <w:r w:rsidRPr="7272574F">
              <w:rPr>
                <w:rFonts w:eastAsia="Arial"/>
              </w:rPr>
              <w:t xml:space="preserve">Operacja oprócz standardowego komunikatu Wynik, zwraca również obiekt </w:t>
            </w:r>
            <w:proofErr w:type="spellStart"/>
            <w:r w:rsidRPr="7272574F">
              <w:rPr>
                <w:rFonts w:eastAsia="Arial"/>
              </w:rPr>
              <w:t>raportZPrzetwarzaniaHarmonogram</w:t>
            </w:r>
            <w:r w:rsidR="00B14A7C">
              <w:rPr>
                <w:rFonts w:eastAsia="Arial"/>
              </w:rPr>
              <w:t>u</w:t>
            </w:r>
            <w:proofErr w:type="spellEnd"/>
            <w:r w:rsidRPr="7272574F">
              <w:rPr>
                <w:rFonts w:eastAsia="Arial"/>
              </w:rPr>
              <w:t>, który zawiera szczegółowe informacje o statusie wykonania operacji dla każdego przesłanego w ramach danego pliku rekordu.</w:t>
            </w:r>
          </w:p>
        </w:tc>
      </w:tr>
      <w:tr w:rsidR="007252B3" w14:paraId="355F6AAE"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5B2ADFC" w14:textId="77777777" w:rsidR="007252B3" w:rsidRDefault="007252B3" w:rsidP="00B33DFB">
            <w:pPr>
              <w:jc w:val="left"/>
              <w:rPr>
                <w:rFonts w:eastAsia="Arial"/>
                <w:b/>
                <w:color w:val="FFFFFF" w:themeColor="background1"/>
              </w:rPr>
            </w:pPr>
            <w:r w:rsidRPr="7272574F">
              <w:rPr>
                <w:rFonts w:eastAsia="Arial"/>
                <w:b/>
                <w:color w:val="FFFFFF" w:themeColor="background1"/>
              </w:rPr>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72C97376" w14:textId="42E3DB7B" w:rsidR="007252B3" w:rsidRDefault="007252B3" w:rsidP="00B33DFB">
            <w:pPr>
              <w:jc w:val="left"/>
              <w:rPr>
                <w:rFonts w:eastAsia="Arial"/>
              </w:rPr>
            </w:pPr>
            <w:r w:rsidRPr="7272574F">
              <w:rPr>
                <w:rFonts w:eastAsia="Arial"/>
              </w:rPr>
              <w:t>Podmiot posiada uprawnienia do wywołania usługi</w:t>
            </w:r>
          </w:p>
        </w:tc>
      </w:tr>
      <w:tr w:rsidR="007252B3" w14:paraId="17156506"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88C75F2" w14:textId="77777777" w:rsidR="007252B3" w:rsidRDefault="007252B3" w:rsidP="00B33DFB">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2F958B7F" w14:textId="3A67DA38" w:rsidR="007252B3" w:rsidRDefault="007252B3" w:rsidP="00B33DFB">
            <w:pPr>
              <w:jc w:val="left"/>
              <w:rPr>
                <w:rFonts w:eastAsia="Arial"/>
              </w:rPr>
            </w:pPr>
            <w:r w:rsidRPr="7272574F">
              <w:rPr>
                <w:rFonts w:eastAsia="Arial"/>
              </w:rPr>
              <w:t>Został wyświetlony wynik dotyczący szczegółów harmonogramu MUŚ</w:t>
            </w:r>
          </w:p>
        </w:tc>
      </w:tr>
      <w:tr w:rsidR="007252B3" w14:paraId="55825B6E"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AD16183" w14:textId="77777777" w:rsidR="007252B3" w:rsidRDefault="007252B3" w:rsidP="00B33DFB">
            <w:pPr>
              <w:jc w:val="left"/>
              <w:rPr>
                <w:rFonts w:eastAsia="Arial"/>
                <w:b/>
                <w:color w:val="FFFFFF" w:themeColor="background1"/>
              </w:rPr>
            </w:pPr>
            <w:r w:rsidRPr="7272574F">
              <w:rPr>
                <w:rFonts w:eastAsia="Arial"/>
                <w:b/>
                <w:color w:val="FFFFFF" w:themeColor="background1"/>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3D969942" w14:textId="77777777" w:rsidR="007252B3" w:rsidRDefault="007252B3" w:rsidP="00B33DFB">
            <w:pPr>
              <w:jc w:val="left"/>
              <w:rPr>
                <w:rFonts w:eastAsia="Arial"/>
              </w:rPr>
            </w:pPr>
            <w:r w:rsidRPr="7272574F">
              <w:rPr>
                <w:rFonts w:eastAsia="Arial"/>
              </w:rPr>
              <w:t>Kody wyników operacji oraz opisy błędów z przetwarzania zostały załączone do niniejszego dokumentu</w:t>
            </w:r>
          </w:p>
        </w:tc>
      </w:tr>
    </w:tbl>
    <w:p w14:paraId="5D71F0F7" w14:textId="77360912" w:rsidR="001F2404" w:rsidRDefault="001F2404" w:rsidP="007252B3">
      <w:pPr>
        <w:jc w:val="left"/>
      </w:pPr>
    </w:p>
    <w:p w14:paraId="78B72D37" w14:textId="05155536" w:rsidR="001F2404" w:rsidRPr="008631F8" w:rsidRDefault="6B6C5C64" w:rsidP="00817F11">
      <w:pPr>
        <w:pStyle w:val="Nagwek2"/>
      </w:pPr>
      <w:bookmarkStart w:id="665" w:name="_Toc100149787"/>
      <w:bookmarkStart w:id="666" w:name="_Toc100563619"/>
      <w:bookmarkStart w:id="667" w:name="_Toc100563902"/>
      <w:bookmarkStart w:id="668" w:name="_Toc100565152"/>
      <w:bookmarkStart w:id="669" w:name="_Toc100149788"/>
      <w:bookmarkStart w:id="670" w:name="_Toc100563620"/>
      <w:bookmarkStart w:id="671" w:name="_Toc100563903"/>
      <w:bookmarkStart w:id="672" w:name="_Toc100565153"/>
      <w:bookmarkStart w:id="673" w:name="_Toc100149789"/>
      <w:bookmarkStart w:id="674" w:name="_Toc100563621"/>
      <w:bookmarkStart w:id="675" w:name="_Toc100563904"/>
      <w:bookmarkStart w:id="676" w:name="_Toc100565154"/>
      <w:bookmarkStart w:id="677" w:name="_Toc100149790"/>
      <w:bookmarkStart w:id="678" w:name="_Toc100563622"/>
      <w:bookmarkStart w:id="679" w:name="_Toc100563905"/>
      <w:bookmarkStart w:id="680" w:name="_Toc100565155"/>
      <w:bookmarkStart w:id="681" w:name="_Toc100149791"/>
      <w:bookmarkStart w:id="682" w:name="_Toc100563623"/>
      <w:bookmarkStart w:id="683" w:name="_Toc100563906"/>
      <w:bookmarkStart w:id="684" w:name="_Toc100565156"/>
      <w:bookmarkStart w:id="685" w:name="_Toc100149792"/>
      <w:bookmarkStart w:id="686" w:name="_Toc100563624"/>
      <w:bookmarkStart w:id="687" w:name="_Toc100563907"/>
      <w:bookmarkStart w:id="688" w:name="_Toc100565157"/>
      <w:bookmarkStart w:id="689" w:name="_Toc100149793"/>
      <w:bookmarkStart w:id="690" w:name="_Toc100563625"/>
      <w:bookmarkStart w:id="691" w:name="_Toc100563908"/>
      <w:bookmarkStart w:id="692" w:name="_Toc100565158"/>
      <w:bookmarkStart w:id="693" w:name="_Toc100149794"/>
      <w:bookmarkStart w:id="694" w:name="_Toc100563626"/>
      <w:bookmarkStart w:id="695" w:name="_Toc100563909"/>
      <w:bookmarkStart w:id="696" w:name="_Toc100565159"/>
      <w:bookmarkStart w:id="697" w:name="_Toc100149795"/>
      <w:bookmarkStart w:id="698" w:name="_Toc100563627"/>
      <w:bookmarkStart w:id="699" w:name="_Toc100563910"/>
      <w:bookmarkStart w:id="700" w:name="_Toc100565160"/>
      <w:bookmarkStart w:id="701" w:name="_Toc100149796"/>
      <w:bookmarkStart w:id="702" w:name="_Toc100563628"/>
      <w:bookmarkStart w:id="703" w:name="_Toc100563911"/>
      <w:bookmarkStart w:id="704" w:name="_Toc100565161"/>
      <w:bookmarkStart w:id="705" w:name="_Toc100149797"/>
      <w:bookmarkStart w:id="706" w:name="_Toc100563629"/>
      <w:bookmarkStart w:id="707" w:name="_Toc100563912"/>
      <w:bookmarkStart w:id="708" w:name="_Toc100565162"/>
      <w:bookmarkStart w:id="709" w:name="_Toc100149798"/>
      <w:bookmarkStart w:id="710" w:name="_Toc100563630"/>
      <w:bookmarkStart w:id="711" w:name="_Toc100563913"/>
      <w:bookmarkStart w:id="712" w:name="_Toc100565163"/>
      <w:bookmarkStart w:id="713" w:name="_Toc100149799"/>
      <w:bookmarkStart w:id="714" w:name="_Toc100563631"/>
      <w:bookmarkStart w:id="715" w:name="_Toc100563914"/>
      <w:bookmarkStart w:id="716" w:name="_Toc100565164"/>
      <w:bookmarkStart w:id="717" w:name="_Toc100149800"/>
      <w:bookmarkStart w:id="718" w:name="_Toc100563632"/>
      <w:bookmarkStart w:id="719" w:name="_Toc100563915"/>
      <w:bookmarkStart w:id="720" w:name="_Toc100565165"/>
      <w:bookmarkStart w:id="721" w:name="_Toc330704597"/>
      <w:bookmarkStart w:id="722" w:name="_Toc1558951069"/>
      <w:bookmarkStart w:id="723" w:name="_Toc1816157575"/>
      <w:bookmarkStart w:id="724" w:name="_Toc1138444294"/>
      <w:bookmarkStart w:id="725" w:name="_Toc1480784289"/>
      <w:bookmarkStart w:id="726" w:name="_Toc805474955"/>
      <w:bookmarkStart w:id="727" w:name="_Toc1743735197"/>
      <w:bookmarkStart w:id="728" w:name="_Toc806974892"/>
      <w:bookmarkStart w:id="729" w:name="_Toc116292172"/>
      <w:bookmarkStart w:id="730" w:name="_Toc118445871"/>
      <w:bookmarkStart w:id="731" w:name="_Toc1986080871"/>
      <w:bookmarkStart w:id="732" w:name="_Toc143855166"/>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roofErr w:type="spellStart"/>
      <w:r>
        <w:t>edytujHarmonogram</w:t>
      </w:r>
      <w:bookmarkEnd w:id="721"/>
      <w:bookmarkEnd w:id="722"/>
      <w:bookmarkEnd w:id="723"/>
      <w:bookmarkEnd w:id="724"/>
      <w:bookmarkEnd w:id="725"/>
      <w:bookmarkEnd w:id="726"/>
      <w:bookmarkEnd w:id="727"/>
      <w:bookmarkEnd w:id="728"/>
      <w:bookmarkEnd w:id="729"/>
      <w:bookmarkEnd w:id="730"/>
      <w:bookmarkEnd w:id="731"/>
      <w:bookmarkEnd w:id="732"/>
      <w:proofErr w:type="spellEnd"/>
    </w:p>
    <w:tbl>
      <w:tblPr>
        <w:tblW w:w="0" w:type="auto"/>
        <w:tblLayout w:type="fixed"/>
        <w:tblLook w:val="04A0" w:firstRow="1" w:lastRow="0" w:firstColumn="1" w:lastColumn="0" w:noHBand="0" w:noVBand="1"/>
      </w:tblPr>
      <w:tblGrid>
        <w:gridCol w:w="1812"/>
        <w:gridCol w:w="7248"/>
      </w:tblGrid>
      <w:tr w:rsidR="001F2404" w14:paraId="3483F8F3"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64E831B" w14:textId="77777777" w:rsidR="001F2404" w:rsidRDefault="001F2404" w:rsidP="00817EB2">
            <w:pPr>
              <w:jc w:val="left"/>
              <w:rPr>
                <w:rFonts w:eastAsia="Arial"/>
                <w:b/>
              </w:rPr>
            </w:pPr>
            <w:r w:rsidRPr="7272574F">
              <w:rPr>
                <w:rFonts w:eastAsia="Arial"/>
                <w:b/>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2D085A7B" w14:textId="2F10E242" w:rsidR="001F2404" w:rsidRDefault="001F2404" w:rsidP="00817EB2">
            <w:pPr>
              <w:jc w:val="left"/>
              <w:rPr>
                <w:rFonts w:eastAsia="Arial"/>
              </w:rPr>
            </w:pPr>
            <w:proofErr w:type="spellStart"/>
            <w:r>
              <w:rPr>
                <w:rFonts w:eastAsia="Arial"/>
              </w:rPr>
              <w:t>edytuj</w:t>
            </w:r>
            <w:r w:rsidRPr="7272574F">
              <w:rPr>
                <w:rFonts w:eastAsia="Arial"/>
              </w:rPr>
              <w:t>Harmonogram</w:t>
            </w:r>
            <w:proofErr w:type="spellEnd"/>
          </w:p>
        </w:tc>
      </w:tr>
      <w:tr w:rsidR="001F2404" w14:paraId="77A93BF5"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5F25B11" w14:textId="77777777" w:rsidR="001F2404" w:rsidRDefault="001F2404" w:rsidP="00817EB2">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7D9C7E61" w14:textId="77777777" w:rsidR="001F2404" w:rsidRDefault="001F2404" w:rsidP="00817EB2">
            <w:pPr>
              <w:jc w:val="left"/>
              <w:rPr>
                <w:rFonts w:eastAsia="Arial"/>
              </w:rPr>
            </w:pPr>
            <w:proofErr w:type="spellStart"/>
            <w:r w:rsidRPr="7272574F">
              <w:rPr>
                <w:rFonts w:eastAsia="Arial"/>
              </w:rPr>
              <w:t>ObslugaRejestracjiWS</w:t>
            </w:r>
            <w:proofErr w:type="spellEnd"/>
          </w:p>
        </w:tc>
      </w:tr>
      <w:tr w:rsidR="001F2404" w14:paraId="655C9F1B"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26E156C" w14:textId="77777777" w:rsidR="001F2404" w:rsidRDefault="001F2404" w:rsidP="00817EB2">
            <w:pPr>
              <w:jc w:val="left"/>
              <w:rPr>
                <w:rFonts w:eastAsia="Arial"/>
                <w:b/>
                <w:color w:val="FFFFFF" w:themeColor="background1"/>
              </w:rPr>
            </w:pPr>
            <w:r w:rsidRPr="7272574F">
              <w:rPr>
                <w:rFonts w:eastAsia="Arial"/>
                <w:b/>
                <w:color w:val="FFFFFF" w:themeColor="background1"/>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4D76E5D9" w14:textId="48411B5C" w:rsidR="001F2404" w:rsidRDefault="466F609C" w:rsidP="001A2AB5">
            <w:pPr>
              <w:spacing w:line="360" w:lineRule="auto"/>
              <w:jc w:val="left"/>
              <w:rPr>
                <w:rFonts w:eastAsia="Arial"/>
              </w:rPr>
            </w:pPr>
            <w:r>
              <w:t>Celem operacji jest aktualizacja danych harmonogramu świadczeń medycznych realizowanego w placówce MUŚ.</w:t>
            </w:r>
          </w:p>
        </w:tc>
      </w:tr>
      <w:tr w:rsidR="001F2404" w14:paraId="4366F3BB"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D50B084" w14:textId="77777777" w:rsidR="001F2404" w:rsidRDefault="001F2404" w:rsidP="00817EB2">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0B908C67" w14:textId="3B1B22B2" w:rsidR="001F2404" w:rsidRDefault="001F2404" w:rsidP="00817EB2">
            <w:r>
              <w:t xml:space="preserve">Wykonanie operacji </w:t>
            </w:r>
            <w:proofErr w:type="spellStart"/>
            <w:r>
              <w:t>edytujHarmonogram</w:t>
            </w:r>
            <w:proofErr w:type="spellEnd"/>
          </w:p>
        </w:tc>
      </w:tr>
      <w:tr w:rsidR="001F2404" w14:paraId="037B30AE"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FA11C22" w14:textId="77777777" w:rsidR="001F2404" w:rsidRDefault="001F2404" w:rsidP="00817EB2">
            <w:pPr>
              <w:jc w:val="left"/>
              <w:rPr>
                <w:rFonts w:eastAsia="Arial"/>
                <w:b/>
                <w:color w:val="FFFFFF" w:themeColor="background1"/>
              </w:rPr>
            </w:pPr>
            <w:r w:rsidRPr="7272574F">
              <w:rPr>
                <w:rFonts w:eastAsia="Arial"/>
                <w:b/>
                <w:color w:val="FFFFFF" w:themeColor="background1"/>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127F70F4" w14:textId="74A365CA" w:rsidR="001A2AB5" w:rsidRPr="001A2AB5" w:rsidRDefault="6BC655E4" w:rsidP="001A2AB5">
            <w:pPr>
              <w:autoSpaceDE w:val="0"/>
              <w:autoSpaceDN w:val="0"/>
              <w:adjustRightInd w:val="0"/>
              <w:spacing w:before="0" w:after="80" w:line="360" w:lineRule="auto"/>
              <w:jc w:val="left"/>
            </w:pPr>
            <w:r>
              <w:t xml:space="preserve">Operacja </w:t>
            </w:r>
            <w:proofErr w:type="spellStart"/>
            <w:r>
              <w:t>edytujHarmonogram</w:t>
            </w:r>
            <w:proofErr w:type="spellEnd"/>
            <w:r>
              <w:t xml:space="preserve"> pozwala na aktualizację danych harmonogramu przez dowolny MUŚ zarejestrowany w ramach tego samego podmiotu co MUŚ</w:t>
            </w:r>
            <w:r w:rsidR="00E2294A">
              <w:t>,</w:t>
            </w:r>
            <w:r>
              <w:t xml:space="preserve"> który utworzył harmonogram. Nie ma możliwości edycji harmonogramu jeśli w wyniku modyfikacji danych miałaby zostać usunięta co najmniej jedna procedura </w:t>
            </w:r>
            <w:r w:rsidR="7D508C44">
              <w:t>ICD-9</w:t>
            </w:r>
            <w:r w:rsidR="002573DA">
              <w:t>/kod programu profilaktyki</w:t>
            </w:r>
            <w:r w:rsidR="7D508C44">
              <w:t xml:space="preserve"> </w:t>
            </w:r>
            <w:r>
              <w:t>stosowana</w:t>
            </w:r>
            <w:r w:rsidR="00726DA1">
              <w:t>/stosowany</w:t>
            </w:r>
            <w:r>
              <w:t xml:space="preserve"> w ramach slotów/wizyt powiązanych z tym harmonogramem.</w:t>
            </w:r>
          </w:p>
          <w:p w14:paraId="50C849BE" w14:textId="6CD36ED1" w:rsidR="00726DA1" w:rsidRDefault="004A5E79" w:rsidP="001A2AB5">
            <w:pPr>
              <w:spacing w:line="360" w:lineRule="auto"/>
              <w:jc w:val="left"/>
            </w:pPr>
            <w:r w:rsidRPr="004A5E79">
              <w:t xml:space="preserve">Jeżeli MUŚ świadczy usługi w ramach programu profilaktyki, to w obiekcie ProceduraICD-9, w atrybucie </w:t>
            </w:r>
            <w:proofErr w:type="spellStart"/>
            <w:r w:rsidRPr="004A5E79">
              <w:t>kodProcedury</w:t>
            </w:r>
            <w:proofErr w:type="spellEnd"/>
            <w:r w:rsidRPr="004A5E79">
              <w:t xml:space="preserve"> należy podać kod realizowanego programu profilaktyki, a w atrybucie </w:t>
            </w:r>
            <w:proofErr w:type="spellStart"/>
            <w:r w:rsidRPr="004A5E79">
              <w:t>czasTrwania</w:t>
            </w:r>
            <w:proofErr w:type="spellEnd"/>
            <w:r w:rsidRPr="004A5E79">
              <w:t xml:space="preserve"> należy podać czas realizacji świadczeń związanych z realizowanym programem profilaktyki, a w atrybucie </w:t>
            </w:r>
            <w:proofErr w:type="spellStart"/>
            <w:r w:rsidRPr="004A5E79">
              <w:t>dodatkoweInformacje</w:t>
            </w:r>
            <w:proofErr w:type="spellEnd"/>
            <w:r w:rsidRPr="004A5E79">
              <w:t xml:space="preserve"> należy podać instrukcje dla pacjenta związane z realizowanym programem profilaktyki. Więc informacji na temat obsługi programów profilaktyki w Systemie Elektronicznej Rejestracji można znaleźć w rozdziale </w:t>
            </w:r>
            <w:r w:rsidR="00D25429">
              <w:fldChar w:fldCharType="begin"/>
            </w:r>
            <w:r w:rsidR="00D25429">
              <w:instrText xml:space="preserve"> REF _Ref137482919 \r \h </w:instrText>
            </w:r>
            <w:r w:rsidR="00D25429">
              <w:fldChar w:fldCharType="separate"/>
            </w:r>
            <w:r w:rsidR="0047657B">
              <w:t>12</w:t>
            </w:r>
            <w:r w:rsidR="00D25429">
              <w:fldChar w:fldCharType="end"/>
            </w:r>
            <w:r w:rsidRPr="004A5E79">
              <w:t>.</w:t>
            </w:r>
          </w:p>
          <w:p w14:paraId="05A76FDD" w14:textId="6C8BF87A" w:rsidR="001F2404" w:rsidRDefault="001A2AB5" w:rsidP="001A2AB5">
            <w:pPr>
              <w:spacing w:line="360" w:lineRule="auto"/>
              <w:jc w:val="left"/>
              <w:rPr>
                <w:rFonts w:eastAsia="Arial"/>
              </w:rPr>
            </w:pPr>
            <w:r w:rsidRPr="001A2AB5">
              <w:t xml:space="preserve">Operacja oprócz standardowego komunikatu Wynik, zawraca również obiekt </w:t>
            </w:r>
            <w:proofErr w:type="spellStart"/>
            <w:r w:rsidRPr="001A2AB5">
              <w:t>RaportZPrzetwarzaniaHarmonogramu</w:t>
            </w:r>
            <w:proofErr w:type="spellEnd"/>
            <w:r w:rsidRPr="001A2AB5">
              <w:t>, który zawiera szczegółowe informacje o statusie wykonania operacji dla każdego przesłanego w ramach danego pliku rekordu.</w:t>
            </w:r>
          </w:p>
        </w:tc>
      </w:tr>
      <w:tr w:rsidR="001F2404" w14:paraId="196C1BA7"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80729F3" w14:textId="77777777" w:rsidR="001F2404" w:rsidRDefault="001F2404" w:rsidP="00817EB2">
            <w:pPr>
              <w:jc w:val="left"/>
              <w:rPr>
                <w:rFonts w:eastAsia="Arial"/>
                <w:b/>
                <w:color w:val="FFFFFF" w:themeColor="background1"/>
              </w:rPr>
            </w:pPr>
            <w:r w:rsidRPr="7272574F">
              <w:rPr>
                <w:rFonts w:eastAsia="Arial"/>
                <w:b/>
                <w:color w:val="FFFFFF" w:themeColor="background1"/>
              </w:rPr>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1E2800F4" w14:textId="7FB94CBB" w:rsidR="0009193E" w:rsidRPr="0009193E" w:rsidRDefault="0009193E" w:rsidP="00E56E4A">
            <w:pPr>
              <w:pStyle w:val="Akapitzlist"/>
              <w:numPr>
                <w:ilvl w:val="0"/>
                <w:numId w:val="52"/>
              </w:numPr>
              <w:spacing w:after="80"/>
              <w:rPr>
                <w:rFonts w:ascii="Arial" w:hAnsi="Arial" w:cs="Arial"/>
              </w:rPr>
            </w:pPr>
            <w:r w:rsidRPr="0009193E">
              <w:rPr>
                <w:rFonts w:ascii="Arial" w:hAnsi="Arial" w:cs="Arial"/>
              </w:rPr>
              <w:t>Podmiot posiada uprawnienia do wywołania usługi</w:t>
            </w:r>
          </w:p>
          <w:p w14:paraId="35E12598" w14:textId="09BE68B2" w:rsidR="001F2404" w:rsidRPr="0009193E" w:rsidRDefault="0009193E" w:rsidP="00E56E4A">
            <w:pPr>
              <w:pStyle w:val="Akapitzlist"/>
              <w:numPr>
                <w:ilvl w:val="0"/>
                <w:numId w:val="52"/>
              </w:numPr>
              <w:spacing w:after="80"/>
              <w:rPr>
                <w:rFonts w:ascii="Arial" w:hAnsi="Arial" w:cs="Arial"/>
              </w:rPr>
            </w:pPr>
            <w:r w:rsidRPr="0009193E">
              <w:rPr>
                <w:rFonts w:ascii="Arial" w:hAnsi="Arial" w:cs="Arial"/>
              </w:rPr>
              <w:t>Dany MUŚ jest zarejestrowany w RPWDL</w:t>
            </w:r>
          </w:p>
        </w:tc>
      </w:tr>
      <w:tr w:rsidR="001F2404" w14:paraId="7FEA67D8"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36D8A91" w14:textId="77777777" w:rsidR="001F2404" w:rsidRDefault="001F2404" w:rsidP="00817EB2">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7C69BFA7" w14:textId="3D2B7CB2" w:rsidR="001F2404" w:rsidRDefault="0009193E" w:rsidP="00817EB2">
            <w:pPr>
              <w:jc w:val="left"/>
              <w:rPr>
                <w:rFonts w:eastAsia="Arial"/>
              </w:rPr>
            </w:pPr>
            <w:r>
              <w:rPr>
                <w:rFonts w:eastAsia="Arial"/>
              </w:rPr>
              <w:t>Zaktualizowany harmonogram</w:t>
            </w:r>
          </w:p>
        </w:tc>
      </w:tr>
      <w:tr w:rsidR="001F2404" w14:paraId="563AEF5A"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E9EC52C" w14:textId="77777777" w:rsidR="001F2404" w:rsidRDefault="001F2404" w:rsidP="00817EB2">
            <w:pPr>
              <w:jc w:val="left"/>
              <w:rPr>
                <w:rFonts w:eastAsia="Arial"/>
                <w:b/>
                <w:color w:val="FFFFFF" w:themeColor="background1"/>
              </w:rPr>
            </w:pPr>
            <w:r w:rsidRPr="7272574F">
              <w:rPr>
                <w:rFonts w:eastAsia="Arial"/>
                <w:b/>
                <w:color w:val="FFFFFF" w:themeColor="background1"/>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0BFF24FF" w14:textId="77777777" w:rsidR="001F2404" w:rsidRDefault="001F2404" w:rsidP="00817EB2">
            <w:pPr>
              <w:jc w:val="left"/>
              <w:rPr>
                <w:rFonts w:eastAsia="Arial"/>
              </w:rPr>
            </w:pPr>
            <w:r w:rsidRPr="7272574F">
              <w:rPr>
                <w:rFonts w:eastAsia="Arial"/>
              </w:rPr>
              <w:t>Kody wyników operacji oraz opisy błędów z przetwarzania zostały załączone do niniejszego dokumentu</w:t>
            </w:r>
          </w:p>
        </w:tc>
      </w:tr>
    </w:tbl>
    <w:p w14:paraId="07222364" w14:textId="77777777" w:rsidR="000420C7" w:rsidRPr="00E45662" w:rsidRDefault="000420C7" w:rsidP="00EA7948">
      <w:pPr>
        <w:pStyle w:val="Legenda"/>
        <w:framePr w:wrap="around"/>
      </w:pPr>
      <w:bookmarkStart w:id="733" w:name="_Toc94550710"/>
      <w:bookmarkStart w:id="734" w:name="_Toc96064525"/>
      <w:bookmarkStart w:id="735" w:name="_Toc96064724"/>
      <w:bookmarkStart w:id="736" w:name="_Toc100149802"/>
      <w:bookmarkStart w:id="737" w:name="_Toc100563634"/>
      <w:bookmarkStart w:id="738" w:name="_Toc100563917"/>
      <w:bookmarkStart w:id="739" w:name="_Toc100565167"/>
      <w:bookmarkStart w:id="740" w:name="_Toc94550711"/>
      <w:bookmarkStart w:id="741" w:name="_Toc96064526"/>
      <w:bookmarkStart w:id="742" w:name="_Toc96064725"/>
      <w:bookmarkStart w:id="743" w:name="_Toc100149803"/>
      <w:bookmarkStart w:id="744" w:name="_Toc100563635"/>
      <w:bookmarkStart w:id="745" w:name="_Toc100563918"/>
      <w:bookmarkStart w:id="746" w:name="_Toc100565168"/>
      <w:bookmarkStart w:id="747" w:name="_Toc100149804"/>
      <w:bookmarkStart w:id="748" w:name="_Toc100563636"/>
      <w:bookmarkStart w:id="749" w:name="_Toc100563919"/>
      <w:bookmarkStart w:id="750" w:name="_Toc100565169"/>
      <w:bookmarkStart w:id="751" w:name="_Toc100149805"/>
      <w:bookmarkStart w:id="752" w:name="_Toc100563637"/>
      <w:bookmarkStart w:id="753" w:name="_Toc100563920"/>
      <w:bookmarkStart w:id="754" w:name="_Toc100565170"/>
      <w:bookmarkStart w:id="755" w:name="_Toc100149806"/>
      <w:bookmarkStart w:id="756" w:name="_Toc100563638"/>
      <w:bookmarkStart w:id="757" w:name="_Toc100563921"/>
      <w:bookmarkStart w:id="758" w:name="_Toc100565171"/>
      <w:bookmarkStart w:id="759" w:name="_Ref95743330"/>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14:paraId="5A2BC56E" w14:textId="7FD0BBFC" w:rsidR="00E86EFC" w:rsidRDefault="6476296A" w:rsidP="00817F11">
      <w:pPr>
        <w:pStyle w:val="Nagwek2"/>
      </w:pPr>
      <w:bookmarkStart w:id="760" w:name="_Toc1588812119"/>
      <w:bookmarkStart w:id="761" w:name="_Toc1605660967"/>
      <w:bookmarkStart w:id="762" w:name="_Toc1435172114"/>
      <w:bookmarkStart w:id="763" w:name="_Toc1580245985"/>
      <w:bookmarkStart w:id="764" w:name="_Toc398166103"/>
      <w:bookmarkStart w:id="765" w:name="_Toc213136210"/>
      <w:bookmarkStart w:id="766" w:name="_Toc1005554918"/>
      <w:bookmarkStart w:id="767" w:name="_Toc614686813"/>
      <w:bookmarkStart w:id="768" w:name="_Toc116292173"/>
      <w:bookmarkStart w:id="769" w:name="_Ref116560451"/>
      <w:bookmarkStart w:id="770" w:name="_Toc118445872"/>
      <w:bookmarkStart w:id="771" w:name="_Ref126674769"/>
      <w:bookmarkStart w:id="772" w:name="_Ref131084049"/>
      <w:bookmarkStart w:id="773" w:name="_Toc1634103602"/>
      <w:bookmarkStart w:id="774" w:name="_Toc143855167"/>
      <w:proofErr w:type="spellStart"/>
      <w:r>
        <w:t>zapiszSloty</w:t>
      </w:r>
      <w:bookmarkEnd w:id="403"/>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E86EFC" w14:paraId="344D5CCB" w14:textId="77777777" w:rsidTr="1AB5E7CE">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C41F329" w14:textId="77777777" w:rsidR="00E86EFC" w:rsidRPr="00723276" w:rsidRDefault="00E86EFC" w:rsidP="00B33DFB">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91A62CE" w14:textId="6649E1BB" w:rsidR="00E86EFC" w:rsidRDefault="00CA0F34" w:rsidP="00B33DFB">
            <w:pPr>
              <w:jc w:val="left"/>
              <w:rPr>
                <w:szCs w:val="22"/>
              </w:rPr>
            </w:pPr>
            <w:proofErr w:type="spellStart"/>
            <w:r>
              <w:rPr>
                <w:szCs w:val="22"/>
              </w:rPr>
              <w:t>zapiszSloty</w:t>
            </w:r>
            <w:proofErr w:type="spellEnd"/>
          </w:p>
        </w:tc>
      </w:tr>
      <w:tr w:rsidR="00E86EFC" w14:paraId="421C4C5A" w14:textId="77777777" w:rsidTr="1AB5E7CE">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6ED9710" w14:textId="77777777" w:rsidR="00E86EFC" w:rsidRPr="00723276" w:rsidRDefault="00E86EFC" w:rsidP="00B33DFB">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3C906F2" w14:textId="77777777" w:rsidR="00E86EFC" w:rsidRDefault="00E86EFC" w:rsidP="00B33DFB">
            <w:pPr>
              <w:jc w:val="left"/>
              <w:rPr>
                <w:szCs w:val="22"/>
              </w:rPr>
            </w:pPr>
            <w:proofErr w:type="spellStart"/>
            <w:r>
              <w:rPr>
                <w:szCs w:val="22"/>
              </w:rPr>
              <w:t>ObslugaRejestracjiWS</w:t>
            </w:r>
            <w:proofErr w:type="spellEnd"/>
          </w:p>
        </w:tc>
      </w:tr>
      <w:tr w:rsidR="00E86EFC" w14:paraId="525EFFFE" w14:textId="77777777" w:rsidTr="1AB5E7CE">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2A9FBC0" w14:textId="77777777" w:rsidR="00E86EFC" w:rsidRPr="00723276" w:rsidRDefault="00E86EFC" w:rsidP="00B33DFB">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5E2BD388" w14:textId="2A81DB80" w:rsidR="00E86EFC" w:rsidRDefault="00CA0F34" w:rsidP="00B33DFB">
            <w:pPr>
              <w:jc w:val="left"/>
            </w:pPr>
            <w:r>
              <w:t>Celem operacji jest umożliwienie zapisania wolnych slotów przesłanymi przez Podmiot/MUŚ w harmonogramie.</w:t>
            </w:r>
          </w:p>
        </w:tc>
      </w:tr>
      <w:tr w:rsidR="00E86EFC" w14:paraId="1E0E3F55" w14:textId="77777777" w:rsidTr="1AB5E7CE">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18F8938" w14:textId="77777777" w:rsidR="00E86EFC" w:rsidRPr="00723276" w:rsidRDefault="00E86EFC" w:rsidP="00B33DFB">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1A8FE9EF" w14:textId="0E16A2C7" w:rsidR="00E86EFC" w:rsidRDefault="36FE28DB" w:rsidP="00B33DFB">
            <w:pPr>
              <w:jc w:val="left"/>
            </w:pPr>
            <w:r>
              <w:t xml:space="preserve">Wykonanie operacji </w:t>
            </w:r>
            <w:proofErr w:type="spellStart"/>
            <w:r>
              <w:t>zapiszSloty</w:t>
            </w:r>
            <w:proofErr w:type="spellEnd"/>
          </w:p>
        </w:tc>
      </w:tr>
      <w:tr w:rsidR="00E86EFC" w14:paraId="479C2E0C" w14:textId="77777777" w:rsidTr="1AB5E7CE">
        <w:trPr>
          <w:trHeight w:val="8220"/>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3A05AA0" w14:textId="77777777" w:rsidR="00E86EFC" w:rsidRPr="00723276" w:rsidRDefault="00E86EFC" w:rsidP="00B33DFB">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3FDCE839" w14:textId="77777777" w:rsidR="00CA0F34" w:rsidRPr="00CA0F34" w:rsidRDefault="00CA0F34" w:rsidP="00CA0F34">
            <w:pPr>
              <w:jc w:val="left"/>
            </w:pPr>
            <w:r w:rsidRPr="00CA0F34">
              <w:t xml:space="preserve">Operacja </w:t>
            </w:r>
            <w:proofErr w:type="spellStart"/>
            <w:r w:rsidRPr="00CA0F34">
              <w:t>zapiszSloty</w:t>
            </w:r>
            <w:proofErr w:type="spellEnd"/>
            <w:r w:rsidRPr="00CA0F34">
              <w:t xml:space="preserve"> służy do masowego dodawania wolnych slotów, które pogrupowane, przesyłane są w ramach danego harmonogramu do Systemu Elektronicznej Rejestracji.</w:t>
            </w:r>
          </w:p>
          <w:p w14:paraId="6A75A94F" w14:textId="1A138BAC" w:rsidR="00E86EFC" w:rsidRDefault="5DA47A5F" w:rsidP="46FDFA31">
            <w:pPr>
              <w:jc w:val="left"/>
            </w:pPr>
            <w:r>
              <w:t xml:space="preserve">Należy przy tym zaznaczyć, że opisywana operacja daje możliwość zarządzania tylko i wyłączenie wolnymi slotami, czyli takimi, do których po stronie Systemu Elektronicznej Rejestracji nie zostały jeszcze zapisane wizyty (przypisani pacjenci). Do zarządzania wizytami służą dedykowane operacje, </w:t>
            </w:r>
            <w:r w:rsidR="595BEC4E">
              <w:t xml:space="preserve">np.: </w:t>
            </w:r>
            <w:proofErr w:type="spellStart"/>
            <w:r w:rsidR="595BEC4E">
              <w:t>zapiszNaWizyte</w:t>
            </w:r>
            <w:proofErr w:type="spellEnd"/>
            <w:r w:rsidR="595BEC4E">
              <w:t xml:space="preserve">, </w:t>
            </w:r>
            <w:proofErr w:type="spellStart"/>
            <w:r w:rsidR="595BEC4E">
              <w:t>zmienTerminyWizyt</w:t>
            </w:r>
            <w:proofErr w:type="spellEnd"/>
            <w:r w:rsidR="595BEC4E">
              <w:t xml:space="preserve"> oraz </w:t>
            </w:r>
            <w:proofErr w:type="spellStart"/>
            <w:r w:rsidR="595BEC4E">
              <w:t>zmienDaneWizyty</w:t>
            </w:r>
            <w:proofErr w:type="spellEnd"/>
            <w:r w:rsidR="595BEC4E">
              <w:t>.</w:t>
            </w:r>
          </w:p>
          <w:p w14:paraId="68C8CDFB" w14:textId="14D17E81" w:rsidR="00FD0561" w:rsidRDefault="00577252" w:rsidP="2C4C837A">
            <w:r>
              <w:t>System ustawia status slotu, zgodnie z nw. algorytmem:</w:t>
            </w:r>
          </w:p>
          <w:p w14:paraId="339FF170" w14:textId="3EF7A7C1" w:rsidR="004B6A69" w:rsidRDefault="004B6A69" w:rsidP="2C4C837A">
            <w:r>
              <w:t xml:space="preserve">1. </w:t>
            </w:r>
            <w:r w:rsidR="00577252">
              <w:t xml:space="preserve">MUŚ </w:t>
            </w:r>
            <w:r w:rsidR="00806EED">
              <w:t xml:space="preserve">nieaktywowany </w:t>
            </w:r>
            <w:r w:rsidR="00577252">
              <w:t>- status</w:t>
            </w:r>
            <w:r w:rsidR="0055573B">
              <w:t xml:space="preserve"> slotu</w:t>
            </w:r>
            <w:r w:rsidR="00577252">
              <w:t xml:space="preserve"> NIEAKTYWNY</w:t>
            </w:r>
            <w:r w:rsidR="001D3CB9">
              <w:t xml:space="preserve">, </w:t>
            </w:r>
            <w:r w:rsidR="00664A1A">
              <w:t xml:space="preserve">System blokuje </w:t>
            </w:r>
            <w:r w:rsidR="00B6170A">
              <w:t>możliwość</w:t>
            </w:r>
            <w:r w:rsidR="00664A1A">
              <w:t xml:space="preserve"> zapisu slotów jeśli MUŚ ma </w:t>
            </w:r>
            <w:proofErr w:type="spellStart"/>
            <w:r w:rsidR="00664A1A">
              <w:t>czyAktywowany</w:t>
            </w:r>
            <w:proofErr w:type="spellEnd"/>
            <w:r w:rsidR="00664A1A">
              <w:t>=</w:t>
            </w:r>
            <w:proofErr w:type="spellStart"/>
            <w:r w:rsidR="00664A1A">
              <w:t>false</w:t>
            </w:r>
            <w:proofErr w:type="spellEnd"/>
            <w:r w:rsidR="001D3CB9">
              <w:t>,</w:t>
            </w:r>
            <w:r w:rsidR="00664A1A">
              <w:t xml:space="preserve"> a od czasu jego rejestracji </w:t>
            </w:r>
            <w:r w:rsidR="00F97D26">
              <w:t>minęło</w:t>
            </w:r>
            <w:r w:rsidR="00664A1A">
              <w:t xml:space="preserve"> więcej niż </w:t>
            </w:r>
            <w:r w:rsidR="00F97D26">
              <w:t xml:space="preserve">1-mc </w:t>
            </w:r>
            <w:r w:rsidR="00BC25FB">
              <w:t>(parametr konfigurowalny</w:t>
            </w:r>
            <w:r w:rsidR="00F97D26">
              <w:t>)</w:t>
            </w:r>
          </w:p>
          <w:p w14:paraId="242E12B1" w14:textId="20CA70AB" w:rsidR="00577252" w:rsidRDefault="004B6A69" w:rsidP="2C4C837A">
            <w:pPr>
              <w:jc w:val="left"/>
            </w:pPr>
            <w:r>
              <w:t xml:space="preserve">2. </w:t>
            </w:r>
            <w:r w:rsidR="00577252">
              <w:t xml:space="preserve">MUŚ </w:t>
            </w:r>
            <w:r w:rsidR="00806EED">
              <w:t>aktywowany:</w:t>
            </w:r>
          </w:p>
          <w:p w14:paraId="72F3CA56" w14:textId="082106D1" w:rsidR="00B13A7E" w:rsidRPr="00F46354" w:rsidRDefault="00577252" w:rsidP="2C4C837A">
            <w:pPr>
              <w:pStyle w:val="Akapitzlist"/>
              <w:numPr>
                <w:ilvl w:val="0"/>
                <w:numId w:val="75"/>
              </w:numPr>
              <w:jc w:val="left"/>
              <w:rPr>
                <w:rFonts w:ascii="Arial" w:eastAsia="Arial" w:hAnsi="Arial" w:cs="Arial"/>
              </w:rPr>
            </w:pPr>
            <w:r w:rsidRPr="00F46354">
              <w:rPr>
                <w:rFonts w:ascii="Arial" w:eastAsia="Arial" w:hAnsi="Arial" w:cs="Arial"/>
              </w:rPr>
              <w:t>Rodza</w:t>
            </w:r>
            <w:r w:rsidR="00B13A7E" w:rsidRPr="00F46354">
              <w:rPr>
                <w:rFonts w:ascii="Arial" w:eastAsia="Arial" w:hAnsi="Arial" w:cs="Arial"/>
              </w:rPr>
              <w:t>j</w:t>
            </w:r>
            <w:r w:rsidRPr="00F46354">
              <w:rPr>
                <w:rFonts w:ascii="Arial" w:eastAsia="Arial" w:hAnsi="Arial" w:cs="Arial"/>
              </w:rPr>
              <w:t xml:space="preserve"> slotu kontynuacja leczenia</w:t>
            </w:r>
            <w:r w:rsidR="00B13A7E" w:rsidRPr="00F46354">
              <w:rPr>
                <w:rFonts w:ascii="Arial" w:eastAsia="Arial" w:hAnsi="Arial" w:cs="Arial"/>
              </w:rPr>
              <w:t xml:space="preserve">: status </w:t>
            </w:r>
            <w:r w:rsidR="240BEFC1" w:rsidRPr="00F46354">
              <w:rPr>
                <w:rFonts w:ascii="Arial" w:eastAsia="Arial" w:hAnsi="Arial" w:cs="Arial"/>
              </w:rPr>
              <w:t>AKTYWNY</w:t>
            </w:r>
          </w:p>
          <w:p w14:paraId="630096C8" w14:textId="6D4970D1" w:rsidR="00577252" w:rsidRPr="00F46354" w:rsidRDefault="00577252" w:rsidP="00B13A7E">
            <w:pPr>
              <w:pStyle w:val="Akapitzlist"/>
              <w:numPr>
                <w:ilvl w:val="0"/>
                <w:numId w:val="75"/>
              </w:numPr>
              <w:jc w:val="left"/>
              <w:rPr>
                <w:rFonts w:ascii="Arial" w:eastAsia="Arial" w:hAnsi="Arial" w:cs="Arial"/>
              </w:rPr>
            </w:pPr>
            <w:r w:rsidRPr="00F46354">
              <w:rPr>
                <w:rFonts w:ascii="Arial" w:eastAsia="Arial" w:hAnsi="Arial" w:cs="Arial"/>
              </w:rPr>
              <w:t>Rodzaj slotu inny niż kontynuacja leczenia</w:t>
            </w:r>
            <w:r w:rsidR="00B13A7E" w:rsidRPr="00F46354">
              <w:rPr>
                <w:rFonts w:ascii="Arial" w:eastAsia="Arial" w:hAnsi="Arial" w:cs="Arial"/>
              </w:rPr>
              <w:t>:</w:t>
            </w:r>
          </w:p>
          <w:p w14:paraId="28A55B49" w14:textId="06F8EB07" w:rsidR="00577252" w:rsidRPr="0079335F" w:rsidRDefault="1B5F4820" w:rsidP="00B13A7E">
            <w:pPr>
              <w:pStyle w:val="Akapitzlist"/>
              <w:numPr>
                <w:ilvl w:val="1"/>
                <w:numId w:val="75"/>
              </w:numPr>
              <w:jc w:val="left"/>
              <w:rPr>
                <w:rFonts w:ascii="Arial" w:eastAsia="Arial" w:hAnsi="Arial" w:cs="Arial"/>
              </w:rPr>
            </w:pPr>
            <w:r w:rsidRPr="00F46354">
              <w:rPr>
                <w:rFonts w:ascii="Arial" w:eastAsia="Arial" w:hAnsi="Arial" w:cs="Arial"/>
              </w:rPr>
              <w:t xml:space="preserve">AKTYWNY- data slotu wykracza poza max. dozwolony termin </w:t>
            </w:r>
            <w:r w:rsidR="1DBD55CC" w:rsidRPr="00F46354">
              <w:rPr>
                <w:rFonts w:ascii="Arial" w:eastAsia="Arial" w:hAnsi="Arial" w:cs="Arial"/>
              </w:rPr>
              <w:t>umawiania wizyt dla dane</w:t>
            </w:r>
            <w:r w:rsidR="03BD06CB" w:rsidRPr="1AB5E7CE">
              <w:rPr>
                <w:rFonts w:ascii="Arial" w:eastAsia="Arial" w:hAnsi="Arial" w:cs="Arial"/>
              </w:rPr>
              <w:t>j  specjalności</w:t>
            </w:r>
            <w:r w:rsidR="00AC3A52">
              <w:rPr>
                <w:rFonts w:ascii="Arial" w:eastAsia="Arial" w:hAnsi="Arial" w:cs="Arial"/>
              </w:rPr>
              <w:t xml:space="preserve"> </w:t>
            </w:r>
            <w:r w:rsidR="00AC3A52" w:rsidRPr="00AC3A52">
              <w:rPr>
                <w:rFonts w:ascii="Arial" w:eastAsia="Arial" w:hAnsi="Arial" w:cs="Arial"/>
              </w:rPr>
              <w:t>lub jest już w przeszłości</w:t>
            </w:r>
            <w:r w:rsidR="00AC3A52">
              <w:rPr>
                <w:rFonts w:ascii="Arial" w:eastAsia="Arial" w:hAnsi="Arial" w:cs="Arial"/>
              </w:rPr>
              <w:t>.</w:t>
            </w:r>
            <w:r w:rsidR="1DBD55CC" w:rsidRPr="00F46354">
              <w:rPr>
                <w:rFonts w:ascii="Arial" w:eastAsia="Arial" w:hAnsi="Arial" w:cs="Arial"/>
              </w:rPr>
              <w:t>,</w:t>
            </w:r>
          </w:p>
          <w:p w14:paraId="6AABD72F" w14:textId="0C11A4C9" w:rsidR="00577252" w:rsidRPr="0079335F" w:rsidRDefault="1B5F4820" w:rsidP="2C4C837A">
            <w:pPr>
              <w:pStyle w:val="Akapitzlist"/>
              <w:numPr>
                <w:ilvl w:val="1"/>
                <w:numId w:val="75"/>
              </w:numPr>
              <w:jc w:val="left"/>
              <w:rPr>
                <w:rFonts w:ascii="Arial" w:eastAsia="Arial" w:hAnsi="Arial" w:cs="Arial"/>
              </w:rPr>
            </w:pPr>
            <w:r w:rsidRPr="00F46354">
              <w:rPr>
                <w:rFonts w:ascii="Arial" w:eastAsia="Arial" w:hAnsi="Arial" w:cs="Arial"/>
              </w:rPr>
              <w:t>NOWY - data slotu NIE wykracza poza max. dozwolony termin</w:t>
            </w:r>
            <w:r w:rsidR="1DBD55CC" w:rsidRPr="00F46354">
              <w:rPr>
                <w:rFonts w:ascii="Arial" w:eastAsia="Arial" w:hAnsi="Arial" w:cs="Arial"/>
              </w:rPr>
              <w:t xml:space="preserve"> umawiania wizyt dla dane</w:t>
            </w:r>
            <w:r w:rsidR="39D108B6" w:rsidRPr="1AB5E7CE">
              <w:rPr>
                <w:rFonts w:ascii="Arial" w:eastAsia="Arial" w:hAnsi="Arial" w:cs="Arial"/>
              </w:rPr>
              <w:t xml:space="preserve">j specjalności </w:t>
            </w:r>
            <w:r w:rsidR="00AC3A52" w:rsidRPr="00AC3A52">
              <w:rPr>
                <w:rFonts w:ascii="Arial" w:eastAsia="Arial" w:hAnsi="Arial" w:cs="Arial"/>
              </w:rPr>
              <w:t xml:space="preserve"> i jest większa lub równa dacie bieżącej</w:t>
            </w:r>
            <w:r w:rsidR="1DBD55CC" w:rsidRPr="00F46354">
              <w:rPr>
                <w:rFonts w:ascii="Arial" w:eastAsia="Arial" w:hAnsi="Arial" w:cs="Arial"/>
              </w:rPr>
              <w:t xml:space="preserve"> .</w:t>
            </w:r>
          </w:p>
          <w:p w14:paraId="423F53DF" w14:textId="278F6E31" w:rsidR="00513A0E" w:rsidRDefault="00513A0E" w:rsidP="2C4C837A">
            <w:pPr>
              <w:jc w:val="left"/>
            </w:pPr>
            <w:r>
              <w:t xml:space="preserve">W przypadku zapisywania slotów o statusie NOWY istnieje możliwość ustawienia atrybutu opcjonalnego </w:t>
            </w:r>
            <w:proofErr w:type="spellStart"/>
            <w:r>
              <w:t>czyNaWylacznosc</w:t>
            </w:r>
            <w:proofErr w:type="spellEnd"/>
            <w:r>
              <w:t xml:space="preserve">=TRUE. </w:t>
            </w:r>
            <w:r w:rsidR="005E0C0A">
              <w:t>Ustawienie takiej wartości informuje System Elektronicznej Rejestracji, że Podmiot (MUŚ) potrzebuje tego slotu na wyłączność na określony przedział czasu (domyślnie 30 minut).</w:t>
            </w:r>
            <w:r w:rsidR="00C132F6">
              <w:t xml:space="preserve"> Szczegółowe informacje dot. poszczególnych statusów slotu zostały opisane w rozdziale </w:t>
            </w:r>
            <w:r w:rsidR="00C132F6">
              <w:fldChar w:fldCharType="begin"/>
            </w:r>
            <w:r w:rsidR="00C132F6">
              <w:instrText xml:space="preserve"> REF _Ref126319897 \r \h </w:instrText>
            </w:r>
            <w:r w:rsidR="00C132F6">
              <w:fldChar w:fldCharType="separate"/>
            </w:r>
            <w:r w:rsidR="0047657B">
              <w:t>9</w:t>
            </w:r>
            <w:r w:rsidR="00C132F6">
              <w:fldChar w:fldCharType="end"/>
            </w:r>
            <w:r w:rsidR="00C132F6">
              <w:t>.</w:t>
            </w:r>
          </w:p>
          <w:p w14:paraId="15E52181" w14:textId="4405860A" w:rsidR="00E86EFC" w:rsidRDefault="45AC10CC" w:rsidP="2C4C837A">
            <w:pPr>
              <w:jc w:val="left"/>
            </w:pPr>
            <w:r>
              <w:t>Istnieje możliwość zapisania wolnego slotu do więcej niż jednego harmonogramu. Należy to wykonać sekwencyjnie, a system zweryfikuje czy slot był już wcześniej zapisany w bazie danych. Dzięki temu można wykonać tak zwane “współdzielenie” go między wieloma harmonogramami. Slot “współdzielony” nie może posiadać przypisanego Pracownika Medycznego. On zaś powinien być przypisany tylko do harmonogramu. Jeżeli wcześniej slot posiadał przypisanego pracownika relacja ta zostanie usunięta.</w:t>
            </w:r>
          </w:p>
          <w:p w14:paraId="14B1D98D" w14:textId="77777777" w:rsidR="00D55EA8" w:rsidRDefault="00D55EA8" w:rsidP="11425E2F">
            <w:pPr>
              <w:jc w:val="left"/>
            </w:pPr>
            <w:r>
              <w:t xml:space="preserve">System nie ogranicza okresu czasu </w:t>
            </w:r>
            <w:r w:rsidR="00BB77A8">
              <w:t xml:space="preserve">na jaki można </w:t>
            </w:r>
            <w:r w:rsidR="00CD56E9">
              <w:t xml:space="preserve">publikować </w:t>
            </w:r>
            <w:proofErr w:type="spellStart"/>
            <w:r w:rsidR="00CD56E9">
              <w:t>sloty</w:t>
            </w:r>
            <w:proofErr w:type="spellEnd"/>
            <w:r w:rsidR="00CD56E9">
              <w:t xml:space="preserve"> w ramach harmonogramu.</w:t>
            </w:r>
            <w:r>
              <w:t xml:space="preserve"> </w:t>
            </w:r>
          </w:p>
          <w:p w14:paraId="3A3BF9D7" w14:textId="629EB70C" w:rsidR="00A56D94" w:rsidRPr="004C1580" w:rsidRDefault="00A56D94" w:rsidP="00A56D94">
            <w:pPr>
              <w:jc w:val="left"/>
              <w:rPr>
                <w:rFonts w:ascii="Segoe UI" w:hAnsi="Segoe UI" w:cs="Segoe UI"/>
                <w:sz w:val="21"/>
                <w:szCs w:val="21"/>
                <w:lang w:eastAsia="pl-PL"/>
              </w:rPr>
            </w:pPr>
            <w:r>
              <w:t>W celu przesłania slotu</w:t>
            </w:r>
            <w:r w:rsidR="00274550">
              <w:t>,</w:t>
            </w:r>
            <w:r>
              <w:t xml:space="preserve"> w ramach którego będą realizowane szczepienia, należy w żądaniu wysłać uzupełnioną klasę </w:t>
            </w:r>
            <w:proofErr w:type="spellStart"/>
            <w:r>
              <w:t>DaneDodatkowe</w:t>
            </w:r>
            <w:proofErr w:type="spellEnd"/>
            <w:r>
              <w:t xml:space="preserve"> o atrybut reprezentujący kod szczepionki. Aktualnie obsługiwane kody szczepionek zawarte są w rozdziale </w:t>
            </w:r>
            <w:r>
              <w:fldChar w:fldCharType="begin"/>
            </w:r>
            <w:r>
              <w:instrText xml:space="preserve"> REF _Ref131083660 \r \h </w:instrText>
            </w:r>
            <w:r>
              <w:fldChar w:fldCharType="separate"/>
            </w:r>
            <w:r w:rsidR="0047657B">
              <w:t>13.17</w:t>
            </w:r>
            <w:r>
              <w:fldChar w:fldCharType="end"/>
            </w:r>
            <w:r>
              <w:t xml:space="preserve"> </w:t>
            </w:r>
            <w:r>
              <w:fldChar w:fldCharType="begin"/>
            </w:r>
            <w:r>
              <w:instrText xml:space="preserve"> REF _Ref131083660 \h </w:instrText>
            </w:r>
            <w:r>
              <w:fldChar w:fldCharType="separate"/>
            </w:r>
            <w:r w:rsidR="0047657B">
              <w:t>Kod szczepionki</w:t>
            </w:r>
            <w:r>
              <w:fldChar w:fldCharType="end"/>
            </w:r>
            <w:r>
              <w:t xml:space="preserve">. Jako nazwę atrybutu należy podać: </w:t>
            </w:r>
            <w:r w:rsidRPr="004C1580">
              <w:rPr>
                <w:rFonts w:ascii="Segoe UI" w:hAnsi="Segoe UI" w:cs="Segoe UI"/>
                <w:sz w:val="21"/>
                <w:szCs w:val="21"/>
                <w:lang w:eastAsia="pl-PL"/>
              </w:rPr>
              <w:t>KOD_SZCZEPIONKI</w:t>
            </w:r>
          </w:p>
          <w:p w14:paraId="5B9393DB" w14:textId="71CBA449" w:rsidR="001641C0" w:rsidRDefault="001641C0" w:rsidP="00A56D94">
            <w:pPr>
              <w:jc w:val="left"/>
            </w:pPr>
          </w:p>
        </w:tc>
      </w:tr>
      <w:tr w:rsidR="00E86EFC" w14:paraId="45C02BAF" w14:textId="77777777" w:rsidTr="1AB5E7CE">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D9F6078" w14:textId="77777777" w:rsidR="00E86EFC" w:rsidRPr="00723276" w:rsidRDefault="00E86EFC" w:rsidP="00B33DFB">
            <w:pPr>
              <w:jc w:val="left"/>
              <w:rPr>
                <w:b/>
                <w:szCs w:val="22"/>
              </w:rPr>
            </w:pPr>
            <w:r w:rsidRPr="00723276">
              <w:rPr>
                <w:b/>
                <w:szCs w:val="22"/>
              </w:rPr>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408C4EFB" w14:textId="0E29417A" w:rsidR="009E5B4F" w:rsidRPr="001A092B" w:rsidRDefault="009E5B4F" w:rsidP="005F66C7">
            <w:pPr>
              <w:pStyle w:val="Akapitzlist"/>
              <w:numPr>
                <w:ilvl w:val="0"/>
                <w:numId w:val="40"/>
              </w:numPr>
              <w:spacing w:line="360" w:lineRule="auto"/>
              <w:jc w:val="left"/>
              <w:rPr>
                <w:rFonts w:ascii="Arial" w:hAnsi="Arial" w:cs="Arial"/>
              </w:rPr>
            </w:pPr>
            <w:r w:rsidRPr="001A092B">
              <w:rPr>
                <w:rFonts w:ascii="Arial" w:hAnsi="Arial" w:cs="Arial"/>
              </w:rPr>
              <w:t xml:space="preserve">Zarejestrowany Podmiot/MUŚ w Systemie Elektronicznej Rejestracji za pomocą operacji </w:t>
            </w:r>
            <w:proofErr w:type="spellStart"/>
            <w:r w:rsidRPr="001A092B">
              <w:rPr>
                <w:rFonts w:ascii="Arial" w:hAnsi="Arial" w:cs="Arial"/>
              </w:rPr>
              <w:t>zapiszDaneMus</w:t>
            </w:r>
            <w:proofErr w:type="spellEnd"/>
            <w:r w:rsidRPr="001A092B">
              <w:rPr>
                <w:rFonts w:ascii="Arial" w:hAnsi="Arial" w:cs="Arial"/>
              </w:rPr>
              <w:t>.</w:t>
            </w:r>
          </w:p>
          <w:p w14:paraId="61BECE85" w14:textId="4C5B4DC9" w:rsidR="009E5B4F" w:rsidRPr="001A092B" w:rsidRDefault="009E5B4F" w:rsidP="005F66C7">
            <w:pPr>
              <w:pStyle w:val="Akapitzlist"/>
              <w:numPr>
                <w:ilvl w:val="0"/>
                <w:numId w:val="40"/>
              </w:numPr>
              <w:spacing w:line="360" w:lineRule="auto"/>
              <w:jc w:val="left"/>
              <w:rPr>
                <w:rFonts w:ascii="Arial" w:hAnsi="Arial" w:cs="Arial"/>
              </w:rPr>
            </w:pPr>
            <w:r w:rsidRPr="001A092B">
              <w:rPr>
                <w:rFonts w:ascii="Arial" w:hAnsi="Arial" w:cs="Arial"/>
              </w:rPr>
              <w:t xml:space="preserve">Przesłane do Systemu Elektronicznej rejestracji informacje o aktualnym składzie personelu Podmiotu/MUŚ realizującego świadczenia z wykorzystaniem operacji </w:t>
            </w:r>
            <w:proofErr w:type="spellStart"/>
            <w:r w:rsidR="001A092B">
              <w:rPr>
                <w:rFonts w:ascii="Arial" w:hAnsi="Arial" w:cs="Arial"/>
              </w:rPr>
              <w:t>importujPracownikowMedycznych</w:t>
            </w:r>
            <w:proofErr w:type="spellEnd"/>
            <w:r w:rsidR="001A092B">
              <w:rPr>
                <w:rFonts w:ascii="Arial" w:hAnsi="Arial" w:cs="Arial"/>
              </w:rPr>
              <w:t>.</w:t>
            </w:r>
          </w:p>
          <w:p w14:paraId="7005AE43" w14:textId="681D7BBD" w:rsidR="009E5B4F" w:rsidRPr="001A092B" w:rsidRDefault="009E5B4F" w:rsidP="005F66C7">
            <w:pPr>
              <w:pStyle w:val="Akapitzlist"/>
              <w:numPr>
                <w:ilvl w:val="0"/>
                <w:numId w:val="40"/>
              </w:numPr>
              <w:spacing w:line="360" w:lineRule="auto"/>
              <w:jc w:val="left"/>
              <w:rPr>
                <w:rFonts w:ascii="Arial" w:hAnsi="Arial" w:cs="Arial"/>
              </w:rPr>
            </w:pPr>
            <w:r w:rsidRPr="001A092B">
              <w:rPr>
                <w:rFonts w:ascii="Arial" w:hAnsi="Arial" w:cs="Arial"/>
              </w:rPr>
              <w:t>Przesłany harmonogram przez MUŚ z wykorzystaniem operacji</w:t>
            </w:r>
            <w:r w:rsidR="00376800">
              <w:rPr>
                <w:rFonts w:ascii="Arial" w:hAnsi="Arial" w:cs="Arial"/>
              </w:rPr>
              <w:t xml:space="preserve"> </w:t>
            </w:r>
            <w:proofErr w:type="spellStart"/>
            <w:r w:rsidR="00376800">
              <w:rPr>
                <w:rFonts w:ascii="Arial" w:hAnsi="Arial" w:cs="Arial"/>
              </w:rPr>
              <w:t>zapiszHarmonogram</w:t>
            </w:r>
            <w:proofErr w:type="spellEnd"/>
            <w:r w:rsidRPr="001A092B">
              <w:rPr>
                <w:rFonts w:ascii="Arial" w:hAnsi="Arial" w:cs="Arial"/>
              </w:rPr>
              <w:t>.</w:t>
            </w:r>
          </w:p>
          <w:p w14:paraId="5DE54758" w14:textId="531866F9" w:rsidR="00E86EFC" w:rsidRPr="009E5B4F" w:rsidRDefault="65B77037" w:rsidP="005F66C7">
            <w:pPr>
              <w:pStyle w:val="Akapitzlist"/>
              <w:numPr>
                <w:ilvl w:val="0"/>
                <w:numId w:val="40"/>
              </w:numPr>
              <w:spacing w:line="360" w:lineRule="auto"/>
              <w:jc w:val="left"/>
              <w:rPr>
                <w:rFonts w:eastAsia="Calibri" w:cs="Calibri"/>
                <w:sz w:val="20"/>
                <w:szCs w:val="20"/>
                <w:lang w:eastAsia="pl-PL"/>
              </w:rPr>
            </w:pPr>
            <w:r w:rsidRPr="14845A42">
              <w:rPr>
                <w:rFonts w:ascii="Arial" w:hAnsi="Arial" w:cs="Arial"/>
              </w:rPr>
              <w:t xml:space="preserve">Podczas wywołania operacji </w:t>
            </w:r>
            <w:proofErr w:type="spellStart"/>
            <w:r w:rsidRPr="14845A42">
              <w:rPr>
                <w:rFonts w:ascii="Arial" w:hAnsi="Arial" w:cs="Arial"/>
              </w:rPr>
              <w:t>zapiszSloty</w:t>
            </w:r>
            <w:proofErr w:type="spellEnd"/>
            <w:r w:rsidRPr="14845A42">
              <w:rPr>
                <w:rFonts w:ascii="Arial" w:hAnsi="Arial" w:cs="Arial"/>
              </w:rPr>
              <w:t xml:space="preserve"> można przesłać jeden harmonogram zawierający maksymalnie 5000 wolnych slotów.</w:t>
            </w:r>
          </w:p>
          <w:p w14:paraId="7644BAD3" w14:textId="508848D1" w:rsidR="00E86EFC" w:rsidRPr="009E5B4F" w:rsidRDefault="685B20D3" w:rsidP="005F66C7">
            <w:pPr>
              <w:pStyle w:val="Akapitzlist"/>
              <w:numPr>
                <w:ilvl w:val="0"/>
                <w:numId w:val="40"/>
              </w:numPr>
              <w:spacing w:line="360" w:lineRule="auto"/>
              <w:jc w:val="left"/>
              <w:rPr>
                <w:sz w:val="20"/>
                <w:szCs w:val="20"/>
                <w:lang w:eastAsia="pl-PL"/>
              </w:rPr>
            </w:pPr>
            <w:r w:rsidRPr="2EABC324">
              <w:rPr>
                <w:rFonts w:ascii="Arial" w:hAnsi="Arial" w:cs="Arial"/>
                <w:lang w:eastAsia="pl-PL"/>
              </w:rPr>
              <w:t>Zapisany slot otrzymuje status AKTYWNY.</w:t>
            </w:r>
          </w:p>
        </w:tc>
      </w:tr>
      <w:tr w:rsidR="00E86EFC" w14:paraId="5A957DD1" w14:textId="77777777" w:rsidTr="1AB5E7CE">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858BC4D" w14:textId="77777777" w:rsidR="00E86EFC" w:rsidRPr="00723276" w:rsidRDefault="00E86EFC" w:rsidP="00B33DFB">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7F3CCD1B" w14:textId="71AAC5AE" w:rsidR="00E86EFC" w:rsidRDefault="002A0C9E" w:rsidP="00B33DFB">
            <w:pPr>
              <w:jc w:val="left"/>
            </w:pPr>
            <w:r>
              <w:t xml:space="preserve"> Wolne </w:t>
            </w:r>
            <w:proofErr w:type="spellStart"/>
            <w:r>
              <w:t>sloty</w:t>
            </w:r>
            <w:proofErr w:type="spellEnd"/>
            <w:r>
              <w:t xml:space="preserve"> dodane </w:t>
            </w:r>
          </w:p>
        </w:tc>
      </w:tr>
      <w:tr w:rsidR="00E86EFC" w14:paraId="62248315" w14:textId="77777777" w:rsidTr="00B60167">
        <w:trPr>
          <w:trHeight w:val="1015"/>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408A241" w14:textId="77777777" w:rsidR="00E86EFC" w:rsidRPr="00723276" w:rsidRDefault="00E86EFC" w:rsidP="00B33DFB">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A455D99" w14:textId="5918BC24" w:rsidR="00E86EFC" w:rsidRPr="004261F4" w:rsidRDefault="000A545F" w:rsidP="00B33DFB">
            <w:pPr>
              <w:spacing w:line="288" w:lineRule="auto"/>
              <w:jc w:val="left"/>
            </w:pPr>
            <w:r w:rsidRPr="7272574F">
              <w:rPr>
                <w:rFonts w:eastAsia="Arial"/>
              </w:rPr>
              <w:t>Kody wyników operacji oraz opisy błędów z przetwarzania zostały załączone do niniejszego dokumentu</w:t>
            </w:r>
          </w:p>
        </w:tc>
      </w:tr>
    </w:tbl>
    <w:p w14:paraId="1A322CA3" w14:textId="4A5217CA" w:rsidR="005D2C28" w:rsidRDefault="6476296A" w:rsidP="00817F11">
      <w:pPr>
        <w:pStyle w:val="Nagwek2"/>
      </w:pPr>
      <w:bookmarkStart w:id="775" w:name="_Toc1064598747"/>
      <w:bookmarkStart w:id="776" w:name="_Toc1968629221"/>
      <w:bookmarkStart w:id="777" w:name="_Toc1918406808"/>
      <w:bookmarkStart w:id="778" w:name="_Toc1138197264"/>
      <w:bookmarkStart w:id="779" w:name="_Toc431038360"/>
      <w:bookmarkStart w:id="780" w:name="_Toc938918356"/>
      <w:bookmarkStart w:id="781" w:name="_Toc1708288191"/>
      <w:bookmarkStart w:id="782" w:name="_Toc1669662721"/>
      <w:bookmarkStart w:id="783" w:name="_Toc116292174"/>
      <w:bookmarkStart w:id="784" w:name="_Toc118445873"/>
      <w:bookmarkStart w:id="785" w:name="_Ref129123230"/>
      <w:bookmarkStart w:id="786" w:name="_Toc1367579383"/>
      <w:bookmarkStart w:id="787" w:name="_Toc143855168"/>
      <w:bookmarkStart w:id="788" w:name="_Ref143855904"/>
      <w:proofErr w:type="spellStart"/>
      <w:r>
        <w:t>edytujSloty</w:t>
      </w:r>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roofErr w:type="spellEnd"/>
    </w:p>
    <w:tbl>
      <w:tblPr>
        <w:tblW w:w="5000" w:type="pct"/>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Pr>
      <w:tblGrid>
        <w:gridCol w:w="1812"/>
        <w:gridCol w:w="7250"/>
      </w:tblGrid>
      <w:tr w:rsidR="005D2C28" w14:paraId="1FF8BD48" w14:textId="77777777" w:rsidTr="6CFA129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1E733B2" w14:textId="77777777" w:rsidR="005D2C28" w:rsidRPr="00723276" w:rsidRDefault="005D2C28" w:rsidP="00B33DFB">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DB6FC44" w14:textId="5F243DB7" w:rsidR="005D2C28" w:rsidRDefault="00E800DF" w:rsidP="00B33DFB">
            <w:pPr>
              <w:jc w:val="left"/>
              <w:rPr>
                <w:szCs w:val="22"/>
              </w:rPr>
            </w:pPr>
            <w:proofErr w:type="spellStart"/>
            <w:r>
              <w:rPr>
                <w:szCs w:val="22"/>
              </w:rPr>
              <w:t>edytujSloty</w:t>
            </w:r>
            <w:proofErr w:type="spellEnd"/>
          </w:p>
        </w:tc>
      </w:tr>
      <w:tr w:rsidR="005D2C28" w14:paraId="6D53BD25" w14:textId="77777777" w:rsidTr="6CFA129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482414F" w14:textId="77777777" w:rsidR="005D2C28" w:rsidRPr="00723276" w:rsidRDefault="005D2C28" w:rsidP="00B33DFB">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410387C" w14:textId="77777777" w:rsidR="005D2C28" w:rsidRDefault="005D2C28" w:rsidP="00B33DFB">
            <w:pPr>
              <w:jc w:val="left"/>
              <w:rPr>
                <w:szCs w:val="22"/>
              </w:rPr>
            </w:pPr>
            <w:proofErr w:type="spellStart"/>
            <w:r>
              <w:rPr>
                <w:szCs w:val="22"/>
              </w:rPr>
              <w:t>ObslugaRejestracjiWS</w:t>
            </w:r>
            <w:proofErr w:type="spellEnd"/>
          </w:p>
        </w:tc>
      </w:tr>
      <w:tr w:rsidR="005D2C28" w14:paraId="5089BBAC" w14:textId="77777777" w:rsidTr="6CFA129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08C14F3" w14:textId="77777777" w:rsidR="005D2C28" w:rsidRPr="00723276" w:rsidRDefault="005D2C28" w:rsidP="00B33DFB">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590C8651" w14:textId="2317AE66" w:rsidR="005D2C28" w:rsidRDefault="00E800DF" w:rsidP="00B33DFB">
            <w:pPr>
              <w:jc w:val="left"/>
            </w:pPr>
            <w:r>
              <w:t>Celem operacji jest umożliwienie edycji zapisanych wcześniej wolnych slotów.</w:t>
            </w:r>
          </w:p>
        </w:tc>
      </w:tr>
      <w:tr w:rsidR="005D2C28" w14:paraId="21FF5056" w14:textId="77777777" w:rsidTr="6CFA129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EF1A50D" w14:textId="77777777" w:rsidR="005D2C28" w:rsidRPr="00723276" w:rsidRDefault="005D2C28" w:rsidP="00B33DFB">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2755CF52" w14:textId="34EB3E7A" w:rsidR="005D2C28" w:rsidRDefault="647ED5E4" w:rsidP="00B33DFB">
            <w:pPr>
              <w:jc w:val="left"/>
            </w:pPr>
            <w:r>
              <w:t xml:space="preserve">Wykonanie operacji </w:t>
            </w:r>
            <w:proofErr w:type="spellStart"/>
            <w:r>
              <w:t>edytujSloty</w:t>
            </w:r>
            <w:proofErr w:type="spellEnd"/>
          </w:p>
        </w:tc>
      </w:tr>
      <w:tr w:rsidR="005D2C28" w14:paraId="598063B6" w14:textId="77777777" w:rsidTr="6CFA129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AB9BB06" w14:textId="77777777" w:rsidR="005D2C28" w:rsidRPr="00723276" w:rsidRDefault="005D2C28" w:rsidP="00B33DFB">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639C77E4" w14:textId="77777777" w:rsidR="00E800DF" w:rsidRPr="00E800DF" w:rsidRDefault="00E800DF" w:rsidP="00287A03">
            <w:pPr>
              <w:jc w:val="left"/>
            </w:pPr>
            <w:r w:rsidRPr="00E800DF">
              <w:t xml:space="preserve">Operacja </w:t>
            </w:r>
            <w:proofErr w:type="spellStart"/>
            <w:r w:rsidRPr="00E800DF">
              <w:t>edytujSloty</w:t>
            </w:r>
            <w:proofErr w:type="spellEnd"/>
            <w:r w:rsidRPr="00E800DF">
              <w:t xml:space="preserve"> służy do masowej modyfikacji zapisanych wolnych slotów. Należy przy tym zaznaczyć, że operacja daje możliwość edycji:</w:t>
            </w:r>
          </w:p>
          <w:p w14:paraId="04B04E5B" w14:textId="011A5787" w:rsidR="00E800DF" w:rsidRPr="005701CF" w:rsidRDefault="00E800DF" w:rsidP="005F66C7">
            <w:pPr>
              <w:pStyle w:val="Akapitzlist"/>
              <w:numPr>
                <w:ilvl w:val="0"/>
                <w:numId w:val="41"/>
              </w:numPr>
              <w:spacing w:line="360" w:lineRule="auto"/>
              <w:jc w:val="left"/>
              <w:rPr>
                <w:rFonts w:ascii="Arial" w:hAnsi="Arial" w:cs="Arial"/>
              </w:rPr>
            </w:pPr>
            <w:r w:rsidRPr="005701CF">
              <w:rPr>
                <w:rFonts w:ascii="Arial" w:hAnsi="Arial" w:cs="Arial"/>
              </w:rPr>
              <w:t>W zakresie czasu jest możliwa o ile w zmienianym czasie nie została zap</w:t>
            </w:r>
            <w:r w:rsidR="0079631F" w:rsidRPr="005701CF">
              <w:rPr>
                <w:rFonts w:ascii="Arial" w:hAnsi="Arial" w:cs="Arial"/>
              </w:rPr>
              <w:t>i</w:t>
            </w:r>
            <w:r w:rsidRPr="005701CF">
              <w:rPr>
                <w:rFonts w:ascii="Arial" w:hAnsi="Arial" w:cs="Arial"/>
              </w:rPr>
              <w:t>s</w:t>
            </w:r>
            <w:r w:rsidR="0079631F" w:rsidRPr="005701CF">
              <w:rPr>
                <w:rFonts w:ascii="Arial" w:hAnsi="Arial" w:cs="Arial"/>
              </w:rPr>
              <w:t>a</w:t>
            </w:r>
            <w:r w:rsidRPr="005701CF">
              <w:rPr>
                <w:rFonts w:ascii="Arial" w:hAnsi="Arial" w:cs="Arial"/>
              </w:rPr>
              <w:t>na jeszcze wizyta</w:t>
            </w:r>
            <w:r w:rsidR="0079631F" w:rsidRPr="005701CF">
              <w:rPr>
                <w:rFonts w:ascii="Arial" w:hAnsi="Arial" w:cs="Arial"/>
              </w:rPr>
              <w:t>.</w:t>
            </w:r>
          </w:p>
          <w:p w14:paraId="2427BA9F" w14:textId="49A27435" w:rsidR="0D9AEB4D" w:rsidRDefault="0D9AEB4D" w:rsidP="005F66C7">
            <w:pPr>
              <w:pStyle w:val="Akapitzlist"/>
              <w:numPr>
                <w:ilvl w:val="0"/>
                <w:numId w:val="41"/>
              </w:numPr>
              <w:spacing w:line="360" w:lineRule="auto"/>
              <w:jc w:val="left"/>
              <w:rPr>
                <w:rFonts w:ascii="Arial" w:hAnsi="Arial" w:cs="Arial"/>
              </w:rPr>
            </w:pPr>
            <w:r w:rsidRPr="46D4590F">
              <w:rPr>
                <w:rFonts w:ascii="Arial" w:hAnsi="Arial" w:cs="Arial"/>
              </w:rPr>
              <w:t xml:space="preserve">W zakresie trybu realizacji wizyty </w:t>
            </w:r>
            <w:r w:rsidR="00C26F80">
              <w:rPr>
                <w:rFonts w:ascii="Arial" w:hAnsi="Arial" w:cs="Arial"/>
              </w:rPr>
              <w:t xml:space="preserve">oraz rodzaju slotu </w:t>
            </w:r>
            <w:r w:rsidRPr="46D4590F">
              <w:rPr>
                <w:rFonts w:ascii="Arial" w:hAnsi="Arial" w:cs="Arial"/>
              </w:rPr>
              <w:t>jest możliwa o ile do slotu nie została przypisana jeszcze żadna wizyta</w:t>
            </w:r>
            <w:r w:rsidR="00C26F80">
              <w:rPr>
                <w:rFonts w:ascii="Arial" w:hAnsi="Arial" w:cs="Arial"/>
              </w:rPr>
              <w:t xml:space="preserve"> </w:t>
            </w:r>
            <w:r w:rsidR="00C26F80" w:rsidRPr="002402FA">
              <w:rPr>
                <w:rFonts w:ascii="Arial" w:hAnsi="Arial" w:cs="Arial"/>
              </w:rPr>
              <w:t xml:space="preserve">lub wizyty są w statusie </w:t>
            </w:r>
            <w:r w:rsidR="00C26F80" w:rsidRPr="002402FA">
              <w:rPr>
                <w:rFonts w:ascii="Arial" w:hAnsi="Arial" w:cs="Arial"/>
                <w:b/>
              </w:rPr>
              <w:t>ANULOWANA</w:t>
            </w:r>
            <w:r w:rsidR="00C26F80" w:rsidRPr="002402FA">
              <w:rPr>
                <w:rFonts w:ascii="Arial" w:hAnsi="Arial" w:cs="Arial"/>
              </w:rPr>
              <w:t xml:space="preserve">, </w:t>
            </w:r>
            <w:r w:rsidR="00C26F80" w:rsidRPr="002402FA">
              <w:rPr>
                <w:rFonts w:ascii="Arial" w:hAnsi="Arial" w:cs="Arial"/>
                <w:b/>
              </w:rPr>
              <w:t>REZERWACJA_TECHNICZNA</w:t>
            </w:r>
            <w:r w:rsidR="00C26F80" w:rsidRPr="002402FA">
              <w:rPr>
                <w:rFonts w:ascii="Arial" w:hAnsi="Arial" w:cs="Arial"/>
              </w:rPr>
              <w:t xml:space="preserve"> lub </w:t>
            </w:r>
            <w:r w:rsidR="00C26F80" w:rsidRPr="002402FA">
              <w:rPr>
                <w:rFonts w:ascii="Arial" w:hAnsi="Arial" w:cs="Arial"/>
                <w:b/>
              </w:rPr>
              <w:t>REZERWACJA</w:t>
            </w:r>
            <w:r w:rsidR="00C26F80" w:rsidRPr="002402FA">
              <w:rPr>
                <w:rFonts w:ascii="Arial" w:hAnsi="Arial" w:cs="Arial"/>
              </w:rPr>
              <w:t xml:space="preserve"> (dla której został przekroczony czas końca rezerwacji)</w:t>
            </w:r>
            <w:r w:rsidRPr="00C26F80">
              <w:rPr>
                <w:rFonts w:ascii="Arial" w:hAnsi="Arial" w:cs="Arial"/>
              </w:rPr>
              <w:t>.</w:t>
            </w:r>
            <w:r w:rsidRPr="00822297">
              <w:rPr>
                <w:rFonts w:ascii="Arial" w:hAnsi="Arial" w:cs="Arial"/>
                <w:szCs w:val="22"/>
              </w:rPr>
              <w:t xml:space="preserve"> </w:t>
            </w:r>
            <w:r w:rsidR="00E800DF" w:rsidRPr="00822297">
              <w:rPr>
                <w:rFonts w:ascii="Arial" w:hAnsi="Arial" w:cs="Arial"/>
                <w:szCs w:val="22"/>
              </w:rPr>
              <w:t xml:space="preserve">Jeśli jednak do slotu zostały już przypisane jakieś wizyty, należy wykorzystać operację </w:t>
            </w:r>
            <w:proofErr w:type="spellStart"/>
            <w:r w:rsidR="00E800DF" w:rsidRPr="00822297">
              <w:rPr>
                <w:rFonts w:ascii="Arial" w:hAnsi="Arial" w:cs="Arial"/>
                <w:szCs w:val="22"/>
              </w:rPr>
              <w:t>zmienTerminyWizyt</w:t>
            </w:r>
            <w:proofErr w:type="spellEnd"/>
            <w:r w:rsidR="00E800DF" w:rsidRPr="00822297">
              <w:rPr>
                <w:rFonts w:ascii="Arial" w:hAnsi="Arial" w:cs="Arial"/>
                <w:szCs w:val="22"/>
              </w:rPr>
              <w:t>.</w:t>
            </w:r>
          </w:p>
          <w:p w14:paraId="1F559528" w14:textId="434A361A" w:rsidR="005D2C28" w:rsidRPr="00B60167" w:rsidRDefault="58E6161C" w:rsidP="005F66C7">
            <w:pPr>
              <w:pStyle w:val="Akapitzlist"/>
              <w:numPr>
                <w:ilvl w:val="0"/>
                <w:numId w:val="41"/>
              </w:numPr>
              <w:spacing w:line="360" w:lineRule="auto"/>
              <w:jc w:val="left"/>
            </w:pPr>
            <w:r w:rsidRPr="3A2FED55">
              <w:rPr>
                <w:rFonts w:ascii="Arial" w:hAnsi="Arial" w:cs="Arial"/>
              </w:rPr>
              <w:t xml:space="preserve">W zakresie statusu slotu możliwa jest zmiana </w:t>
            </w:r>
            <w:r w:rsidR="553DE974" w:rsidRPr="3A2FED55">
              <w:rPr>
                <w:rFonts w:ascii="Arial" w:hAnsi="Arial" w:cs="Arial"/>
              </w:rPr>
              <w:t xml:space="preserve">zgodnie z diagramem stanów slotu (rozdział </w:t>
            </w:r>
            <w:r w:rsidR="00E71CAE">
              <w:rPr>
                <w:rFonts w:ascii="Arial" w:hAnsi="Arial" w:cs="Arial"/>
              </w:rPr>
              <w:fldChar w:fldCharType="begin"/>
            </w:r>
            <w:r w:rsidR="00E71CAE">
              <w:rPr>
                <w:rFonts w:ascii="Arial" w:hAnsi="Arial" w:cs="Arial"/>
              </w:rPr>
              <w:instrText xml:space="preserve"> REF _Ref129123192 \r \h </w:instrText>
            </w:r>
            <w:r w:rsidR="00E71CAE">
              <w:rPr>
                <w:rFonts w:ascii="Arial" w:hAnsi="Arial" w:cs="Arial"/>
              </w:rPr>
            </w:r>
            <w:r w:rsidR="00E71CAE">
              <w:rPr>
                <w:rFonts w:ascii="Arial" w:hAnsi="Arial" w:cs="Arial"/>
              </w:rPr>
              <w:fldChar w:fldCharType="separate"/>
            </w:r>
            <w:r w:rsidR="0047657B">
              <w:rPr>
                <w:rFonts w:ascii="Arial" w:hAnsi="Arial" w:cs="Arial"/>
              </w:rPr>
              <w:t>9</w:t>
            </w:r>
            <w:r w:rsidR="00E71CAE">
              <w:rPr>
                <w:rFonts w:ascii="Arial" w:hAnsi="Arial" w:cs="Arial"/>
              </w:rPr>
              <w:fldChar w:fldCharType="end"/>
            </w:r>
            <w:r w:rsidR="553DE974" w:rsidRPr="3A2FED55">
              <w:rPr>
                <w:rFonts w:ascii="Arial" w:hAnsi="Arial" w:cs="Arial"/>
              </w:rPr>
              <w:t>)</w:t>
            </w:r>
            <w:r w:rsidRPr="3A2FED55">
              <w:rPr>
                <w:rFonts w:ascii="Arial" w:hAnsi="Arial" w:cs="Arial"/>
              </w:rPr>
              <w:t>.</w:t>
            </w:r>
          </w:p>
          <w:p w14:paraId="2248AF78" w14:textId="5911E546" w:rsidR="00096F8D" w:rsidRPr="00B60167" w:rsidRDefault="7F6BA75E" w:rsidP="005F66C7">
            <w:pPr>
              <w:pStyle w:val="Akapitzlist"/>
              <w:numPr>
                <w:ilvl w:val="0"/>
                <w:numId w:val="41"/>
              </w:numPr>
              <w:spacing w:line="360" w:lineRule="auto"/>
              <w:jc w:val="left"/>
              <w:rPr>
                <w:rFonts w:ascii="Arial" w:hAnsi="Arial" w:cs="Arial"/>
              </w:rPr>
            </w:pPr>
            <w:r w:rsidRPr="00B60167">
              <w:rPr>
                <w:rFonts w:ascii="Arial" w:hAnsi="Arial" w:cs="Arial"/>
              </w:rPr>
              <w:t xml:space="preserve">W zakresie danych dodatkowych (np. kody szczepionek) możliwa jest zmiana danych. Usługa nie przyjmuje danych przyrostowo. Należy zawsze przesyłać komplet danych - jeżeli jakiś kod szczepionki nie zostanie podany (a był wcześniej), zostanie on usunięty z danego slotu. Jeżeli </w:t>
            </w:r>
            <w:proofErr w:type="spellStart"/>
            <w:r w:rsidRPr="00B60167">
              <w:rPr>
                <w:rFonts w:ascii="Arial" w:hAnsi="Arial" w:cs="Arial"/>
              </w:rPr>
              <w:t>daneDodatkowe</w:t>
            </w:r>
            <w:proofErr w:type="spellEnd"/>
            <w:r w:rsidRPr="00B60167">
              <w:rPr>
                <w:rFonts w:ascii="Arial" w:hAnsi="Arial" w:cs="Arial"/>
              </w:rPr>
              <w:t xml:space="preserve"> nie zostaną przekazane, wszystkie powiązane ze slotem dane dodatkowe zostaną usunięte.</w:t>
            </w:r>
          </w:p>
        </w:tc>
      </w:tr>
      <w:tr w:rsidR="005D2C28" w14:paraId="5EFB40FE" w14:textId="77777777" w:rsidTr="6CFA129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D7E2425" w14:textId="77777777" w:rsidR="005D2C28" w:rsidRPr="00723276" w:rsidRDefault="005D2C28" w:rsidP="00B33DFB">
            <w:pPr>
              <w:jc w:val="left"/>
              <w:rPr>
                <w:b/>
                <w:szCs w:val="22"/>
              </w:rPr>
            </w:pPr>
            <w:r w:rsidRPr="00723276">
              <w:rPr>
                <w:b/>
                <w:szCs w:val="22"/>
              </w:rPr>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43B39112" w14:textId="68594F77" w:rsidR="00172866" w:rsidRPr="005701CF" w:rsidRDefault="005701CF" w:rsidP="005F66C7">
            <w:pPr>
              <w:pStyle w:val="Akapitzlist"/>
              <w:numPr>
                <w:ilvl w:val="0"/>
                <w:numId w:val="42"/>
              </w:numPr>
              <w:spacing w:line="360" w:lineRule="auto"/>
              <w:jc w:val="left"/>
              <w:rPr>
                <w:rFonts w:ascii="Arial" w:hAnsi="Arial" w:cs="Arial"/>
              </w:rPr>
            </w:pPr>
            <w:r w:rsidRPr="005701CF">
              <w:rPr>
                <w:rFonts w:ascii="Arial" w:hAnsi="Arial" w:cs="Arial"/>
              </w:rPr>
              <w:t>Zapisany wolny slot</w:t>
            </w:r>
          </w:p>
          <w:p w14:paraId="5AD14092" w14:textId="568282E4" w:rsidR="00172866" w:rsidRPr="005701CF" w:rsidRDefault="00172866" w:rsidP="005F66C7">
            <w:pPr>
              <w:pStyle w:val="Akapitzlist"/>
              <w:numPr>
                <w:ilvl w:val="0"/>
                <w:numId w:val="42"/>
              </w:numPr>
              <w:spacing w:line="360" w:lineRule="auto"/>
              <w:jc w:val="left"/>
              <w:rPr>
                <w:rFonts w:ascii="Arial" w:hAnsi="Arial" w:cs="Arial"/>
              </w:rPr>
            </w:pPr>
            <w:proofErr w:type="spellStart"/>
            <w:r w:rsidRPr="005701CF">
              <w:rPr>
                <w:rFonts w:ascii="Arial" w:hAnsi="Arial" w:cs="Arial"/>
              </w:rPr>
              <w:t>Sloty</w:t>
            </w:r>
            <w:proofErr w:type="spellEnd"/>
            <w:r w:rsidRPr="005701CF">
              <w:rPr>
                <w:rFonts w:ascii="Arial" w:hAnsi="Arial" w:cs="Arial"/>
              </w:rPr>
              <w:t xml:space="preserve"> mogą być edytowane, tylko w ramach jednego, danego harmonogramu. </w:t>
            </w:r>
          </w:p>
          <w:p w14:paraId="5B3D6FEA" w14:textId="21C0E6AF" w:rsidR="005D2C28" w:rsidRDefault="00172866" w:rsidP="38E58609">
            <w:pPr>
              <w:pStyle w:val="Akapitzlist"/>
              <w:numPr>
                <w:ilvl w:val="0"/>
                <w:numId w:val="42"/>
              </w:numPr>
              <w:spacing w:line="360" w:lineRule="auto"/>
              <w:jc w:val="left"/>
              <w:rPr>
                <w:rFonts w:ascii="Arial" w:hAnsi="Arial" w:cs="Arial"/>
              </w:rPr>
            </w:pPr>
            <w:r w:rsidRPr="38E58609">
              <w:rPr>
                <w:rFonts w:ascii="Arial" w:hAnsi="Arial" w:cs="Arial"/>
              </w:rPr>
              <w:t xml:space="preserve">Podczas wywołania operacji </w:t>
            </w:r>
            <w:proofErr w:type="spellStart"/>
            <w:r w:rsidRPr="38E58609">
              <w:rPr>
                <w:rFonts w:ascii="Arial" w:hAnsi="Arial" w:cs="Arial"/>
              </w:rPr>
              <w:t>edytujSloty</w:t>
            </w:r>
            <w:proofErr w:type="spellEnd"/>
            <w:r w:rsidRPr="38E58609">
              <w:rPr>
                <w:rFonts w:ascii="Arial" w:hAnsi="Arial" w:cs="Arial"/>
              </w:rPr>
              <w:t xml:space="preserve"> można przesłać plik zawierający maksymalnie 5000 slotów podlegających edycji.</w:t>
            </w:r>
          </w:p>
        </w:tc>
      </w:tr>
      <w:tr w:rsidR="005D2C28" w14:paraId="29C7215B" w14:textId="77777777" w:rsidTr="6CFA129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7F93A12" w14:textId="77777777" w:rsidR="005D2C28" w:rsidRPr="00723276" w:rsidRDefault="005D2C28" w:rsidP="00B33DFB">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5F35B0A9" w14:textId="283B08DE" w:rsidR="005D2C28" w:rsidRDefault="002A0C9E" w:rsidP="00B33DFB">
            <w:pPr>
              <w:jc w:val="left"/>
            </w:pPr>
            <w:r>
              <w:t xml:space="preserve"> Wolne </w:t>
            </w:r>
            <w:proofErr w:type="spellStart"/>
            <w:r>
              <w:t>sloty</w:t>
            </w:r>
            <w:proofErr w:type="spellEnd"/>
            <w:r>
              <w:t xml:space="preserve"> zmodyfikowane</w:t>
            </w:r>
          </w:p>
        </w:tc>
      </w:tr>
      <w:tr w:rsidR="005D2C28" w14:paraId="53C0E8EC" w14:textId="77777777" w:rsidTr="6CFA129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757715B" w14:textId="77777777" w:rsidR="005D2C28" w:rsidRPr="00723276" w:rsidRDefault="005D2C28" w:rsidP="00B33DFB">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0A48CF8" w14:textId="4FA73B35" w:rsidR="005D2C28" w:rsidRPr="004261F4" w:rsidRDefault="00260EAE" w:rsidP="00B33DFB">
            <w:pPr>
              <w:spacing w:line="288" w:lineRule="auto"/>
              <w:jc w:val="left"/>
            </w:pPr>
            <w:r>
              <w:rPr>
                <w:rFonts w:eastAsia="Arial"/>
              </w:rPr>
              <w:t xml:space="preserve">Kody wyników operacji oraz opisy błędów z przetwarzania zostały </w:t>
            </w:r>
            <w:r w:rsidRPr="7272574F">
              <w:rPr>
                <w:rFonts w:eastAsia="Arial"/>
              </w:rPr>
              <w:t>załączone do niniejszego dokumentu</w:t>
            </w:r>
          </w:p>
        </w:tc>
      </w:tr>
    </w:tbl>
    <w:p w14:paraId="7C1EFDA3" w14:textId="4A5217CA" w:rsidR="00B75F3C" w:rsidRDefault="0982CADC" w:rsidP="00817F11">
      <w:pPr>
        <w:pStyle w:val="Nagwek2"/>
      </w:pPr>
      <w:bookmarkStart w:id="789" w:name="_Toc187967239"/>
      <w:bookmarkStart w:id="790" w:name="_Toc1039261191"/>
      <w:bookmarkStart w:id="791" w:name="_Toc639853198"/>
      <w:bookmarkStart w:id="792" w:name="_Toc340451615"/>
      <w:bookmarkStart w:id="793" w:name="_Toc799708438"/>
      <w:bookmarkStart w:id="794" w:name="_Toc65417124"/>
      <w:bookmarkStart w:id="795" w:name="_Toc481089425"/>
      <w:bookmarkStart w:id="796" w:name="_Toc1854818124"/>
      <w:bookmarkStart w:id="797" w:name="_Toc116292175"/>
      <w:bookmarkStart w:id="798" w:name="_Toc118445874"/>
      <w:bookmarkStart w:id="799" w:name="_Toc1836605401"/>
      <w:bookmarkStart w:id="800" w:name="_Ref142040929"/>
      <w:bookmarkStart w:id="801" w:name="_Toc143855169"/>
      <w:proofErr w:type="spellStart"/>
      <w:r>
        <w:t>usunSloty</w:t>
      </w:r>
      <w:bookmarkEnd w:id="789"/>
      <w:bookmarkEnd w:id="790"/>
      <w:bookmarkEnd w:id="791"/>
      <w:bookmarkEnd w:id="792"/>
      <w:bookmarkEnd w:id="793"/>
      <w:bookmarkEnd w:id="794"/>
      <w:bookmarkEnd w:id="795"/>
      <w:bookmarkEnd w:id="796"/>
      <w:bookmarkEnd w:id="797"/>
      <w:bookmarkEnd w:id="798"/>
      <w:bookmarkEnd w:id="799"/>
      <w:bookmarkEnd w:id="800"/>
      <w:bookmarkEnd w:id="801"/>
      <w:proofErr w:type="spellEnd"/>
    </w:p>
    <w:tbl>
      <w:tblPr>
        <w:tblW w:w="5000" w:type="pct"/>
        <w:tblBorders>
          <w:top w:val="single" w:sz="6" w:space="0" w:color="000000" w:themeColor="text1"/>
          <w:left w:val="single" w:sz="6" w:space="0" w:color="000000" w:themeColor="text1"/>
          <w:bottom w:val="single" w:sz="6" w:space="0" w:color="000000" w:themeColor="text1"/>
          <w:right w:val="single" w:sz="6" w:space="0" w:color="000000" w:themeColor="text1"/>
        </w:tblBorders>
        <w:tblLayout w:type="fixed"/>
        <w:tblCellMar>
          <w:top w:w="15" w:type="dxa"/>
          <w:left w:w="15" w:type="dxa"/>
          <w:bottom w:w="15" w:type="dxa"/>
          <w:right w:w="15" w:type="dxa"/>
        </w:tblCellMar>
        <w:tblLook w:val="04A0" w:firstRow="1" w:lastRow="0" w:firstColumn="1" w:lastColumn="0" w:noHBand="0" w:noVBand="1"/>
      </w:tblPr>
      <w:tblGrid>
        <w:gridCol w:w="1838"/>
        <w:gridCol w:w="7224"/>
      </w:tblGrid>
      <w:tr w:rsidR="00B75F3C" w14:paraId="4938FCF9" w14:textId="77777777" w:rsidTr="695AA2D3">
        <w:tc>
          <w:tcPr>
            <w:tcW w:w="1014"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BF53F90" w14:textId="77777777" w:rsidR="00B75F3C" w:rsidRPr="00723276" w:rsidRDefault="00B75F3C" w:rsidP="00B33DFB">
            <w:pPr>
              <w:jc w:val="left"/>
              <w:rPr>
                <w:b/>
                <w:szCs w:val="22"/>
              </w:rPr>
            </w:pPr>
            <w:r w:rsidRPr="00723276">
              <w:rPr>
                <w:b/>
                <w:szCs w:val="22"/>
              </w:rPr>
              <w:t>Nazwa</w:t>
            </w:r>
          </w:p>
        </w:tc>
        <w:tc>
          <w:tcPr>
            <w:tcW w:w="3986"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A946024" w14:textId="66245588" w:rsidR="00B75F3C" w:rsidRDefault="001A4C7F" w:rsidP="00B33DFB">
            <w:pPr>
              <w:jc w:val="left"/>
              <w:rPr>
                <w:szCs w:val="22"/>
              </w:rPr>
            </w:pPr>
            <w:proofErr w:type="spellStart"/>
            <w:r>
              <w:rPr>
                <w:szCs w:val="22"/>
              </w:rPr>
              <w:t>usunSloty</w:t>
            </w:r>
            <w:proofErr w:type="spellEnd"/>
          </w:p>
        </w:tc>
      </w:tr>
      <w:tr w:rsidR="00B75F3C" w14:paraId="0E198257" w14:textId="77777777" w:rsidTr="695AA2D3">
        <w:tc>
          <w:tcPr>
            <w:tcW w:w="1014"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A4DC9A1" w14:textId="77777777" w:rsidR="00B75F3C" w:rsidRPr="00723276" w:rsidRDefault="00B75F3C" w:rsidP="00B33DFB">
            <w:pPr>
              <w:jc w:val="left"/>
              <w:rPr>
                <w:b/>
                <w:szCs w:val="22"/>
              </w:rPr>
            </w:pPr>
            <w:r w:rsidRPr="00723276">
              <w:rPr>
                <w:b/>
                <w:szCs w:val="22"/>
              </w:rPr>
              <w:t>Interfejs</w:t>
            </w:r>
          </w:p>
        </w:tc>
        <w:tc>
          <w:tcPr>
            <w:tcW w:w="3986"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53CF1EB" w14:textId="77777777" w:rsidR="00B75F3C" w:rsidRDefault="00B75F3C" w:rsidP="00B33DFB">
            <w:pPr>
              <w:jc w:val="left"/>
              <w:rPr>
                <w:szCs w:val="22"/>
              </w:rPr>
            </w:pPr>
            <w:proofErr w:type="spellStart"/>
            <w:r>
              <w:rPr>
                <w:szCs w:val="22"/>
              </w:rPr>
              <w:t>ObslugaRejestracjiWS</w:t>
            </w:r>
            <w:proofErr w:type="spellEnd"/>
          </w:p>
        </w:tc>
      </w:tr>
      <w:tr w:rsidR="00B75F3C" w14:paraId="43E4F73A" w14:textId="77777777" w:rsidTr="695AA2D3">
        <w:tc>
          <w:tcPr>
            <w:tcW w:w="1014"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3A9FF67" w14:textId="77777777" w:rsidR="00B75F3C" w:rsidRPr="00723276" w:rsidRDefault="00B75F3C" w:rsidP="00B33DFB">
            <w:pPr>
              <w:jc w:val="left"/>
              <w:rPr>
                <w:b/>
                <w:szCs w:val="22"/>
              </w:rPr>
            </w:pPr>
            <w:r w:rsidRPr="00723276">
              <w:rPr>
                <w:b/>
                <w:szCs w:val="22"/>
              </w:rPr>
              <w:t>Cel</w:t>
            </w:r>
          </w:p>
        </w:tc>
        <w:tc>
          <w:tcPr>
            <w:tcW w:w="3986"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2BB7C3F2" w14:textId="266F5C4B" w:rsidR="00B75F3C" w:rsidRDefault="001A4C7F" w:rsidP="00B33DFB">
            <w:pPr>
              <w:jc w:val="left"/>
            </w:pPr>
            <w:r>
              <w:t>Celem operacji jest umożliwienie usunięcia zapisanych wcześniej wolnych slotów.</w:t>
            </w:r>
          </w:p>
        </w:tc>
      </w:tr>
      <w:tr w:rsidR="00B75F3C" w14:paraId="3CC62210" w14:textId="77777777" w:rsidTr="695AA2D3">
        <w:tc>
          <w:tcPr>
            <w:tcW w:w="1014"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1ED3D84" w14:textId="77777777" w:rsidR="00B75F3C" w:rsidRPr="00723276" w:rsidRDefault="00B75F3C" w:rsidP="00B33DFB">
            <w:pPr>
              <w:jc w:val="left"/>
              <w:rPr>
                <w:b/>
                <w:szCs w:val="22"/>
              </w:rPr>
            </w:pPr>
            <w:r w:rsidRPr="00723276">
              <w:rPr>
                <w:b/>
                <w:szCs w:val="22"/>
              </w:rPr>
              <w:t>Realizacja aktywności biznesowej</w:t>
            </w:r>
          </w:p>
        </w:tc>
        <w:tc>
          <w:tcPr>
            <w:tcW w:w="3986"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455DDBCD" w14:textId="31D8AF1F" w:rsidR="00B75F3C" w:rsidRDefault="51308093" w:rsidP="00B33DFB">
            <w:pPr>
              <w:jc w:val="left"/>
            </w:pPr>
            <w:r>
              <w:t xml:space="preserve">Wykonanie operacji </w:t>
            </w:r>
            <w:proofErr w:type="spellStart"/>
            <w:r>
              <w:t>usunSloty</w:t>
            </w:r>
            <w:proofErr w:type="spellEnd"/>
          </w:p>
        </w:tc>
      </w:tr>
      <w:tr w:rsidR="00B75F3C" w14:paraId="25FD8431" w14:textId="77777777" w:rsidTr="695AA2D3">
        <w:tc>
          <w:tcPr>
            <w:tcW w:w="1014"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8158A72" w14:textId="77777777" w:rsidR="00B75F3C" w:rsidRPr="00723276" w:rsidRDefault="00B75F3C" w:rsidP="00B33DFB">
            <w:pPr>
              <w:jc w:val="left"/>
              <w:rPr>
                <w:b/>
                <w:szCs w:val="22"/>
              </w:rPr>
            </w:pPr>
            <w:r w:rsidRPr="00723276">
              <w:rPr>
                <w:b/>
                <w:szCs w:val="22"/>
              </w:rPr>
              <w:t>Opis</w:t>
            </w:r>
          </w:p>
        </w:tc>
        <w:tc>
          <w:tcPr>
            <w:tcW w:w="3986"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59A3B073" w14:textId="77777777" w:rsidR="001A4C7F" w:rsidRPr="001A4C7F" w:rsidRDefault="001A4C7F" w:rsidP="00BB7E91">
            <w:pPr>
              <w:jc w:val="left"/>
            </w:pPr>
            <w:r w:rsidRPr="001A4C7F">
              <w:t xml:space="preserve">Operacja </w:t>
            </w:r>
            <w:proofErr w:type="spellStart"/>
            <w:r w:rsidRPr="001A4C7F">
              <w:t>usunSloty</w:t>
            </w:r>
            <w:proofErr w:type="spellEnd"/>
            <w:r w:rsidRPr="001A4C7F">
              <w:t xml:space="preserve"> służy do masowego usuwania wolnych slotów, które zostały przesyłane w ramach harmonogramów do Systemu Elektronicznej Rejestracji. Jeśli dany slot był przypisany do więcej niż jednego harmonogramu, to jego usunięcie powoduje usunięcie ze wszystkich harmonogramów.</w:t>
            </w:r>
          </w:p>
          <w:p w14:paraId="0D6CE799" w14:textId="2E533652" w:rsidR="00B75F3C" w:rsidRDefault="15EEB02F" w:rsidP="0047657B">
            <w:pPr>
              <w:autoSpaceDE w:val="0"/>
              <w:autoSpaceDN w:val="0"/>
              <w:adjustRightInd w:val="0"/>
              <w:spacing w:before="0" w:after="80" w:line="240" w:lineRule="auto"/>
              <w:jc w:val="left"/>
            </w:pPr>
            <w:r>
              <w:t xml:space="preserve">Należy przy tym zaznaczyć, że opisywana operacja daje możliwość usunięcia tylko i wyłączenie slotów, </w:t>
            </w:r>
            <w:r w:rsidR="001F4D7B" w:rsidRPr="0003030D">
              <w:t xml:space="preserve">do których nie jest przypisana żadna wizyta lub wizyty są w statusie </w:t>
            </w:r>
            <w:r w:rsidR="001F4D7B" w:rsidRPr="0003030D">
              <w:rPr>
                <w:b/>
              </w:rPr>
              <w:t>ANULOWANA</w:t>
            </w:r>
            <w:r w:rsidR="001F4D7B" w:rsidRPr="0003030D">
              <w:t xml:space="preserve">, </w:t>
            </w:r>
            <w:r w:rsidR="001F4D7B" w:rsidRPr="0003030D">
              <w:rPr>
                <w:b/>
              </w:rPr>
              <w:t>REZERWACJA_TECHNICZNA</w:t>
            </w:r>
            <w:r w:rsidR="001F4D7B" w:rsidRPr="0003030D">
              <w:t xml:space="preserve"> lub </w:t>
            </w:r>
            <w:r w:rsidR="001F4D7B" w:rsidRPr="0003030D">
              <w:rPr>
                <w:b/>
              </w:rPr>
              <w:t>REZERWACJA</w:t>
            </w:r>
            <w:r w:rsidR="001F4D7B" w:rsidRPr="0003030D">
              <w:t xml:space="preserve"> (dla której został przekroczony czas końca rezerwacji).</w:t>
            </w:r>
            <w:r>
              <w:t xml:space="preserve"> </w:t>
            </w:r>
          </w:p>
        </w:tc>
      </w:tr>
      <w:tr w:rsidR="00B75F3C" w14:paraId="739CCA9A" w14:textId="77777777" w:rsidTr="695AA2D3">
        <w:tc>
          <w:tcPr>
            <w:tcW w:w="1014"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9C51AB4" w14:textId="77777777" w:rsidR="00B75F3C" w:rsidRPr="008300DD" w:rsidRDefault="00B75F3C" w:rsidP="000F43D9">
            <w:pPr>
              <w:jc w:val="left"/>
              <w:rPr>
                <w:b/>
                <w:bCs/>
              </w:rPr>
            </w:pPr>
            <w:r w:rsidRPr="008300DD">
              <w:rPr>
                <w:b/>
                <w:bCs/>
              </w:rPr>
              <w:t>Warunki początkowe</w:t>
            </w:r>
          </w:p>
        </w:tc>
        <w:tc>
          <w:tcPr>
            <w:tcW w:w="3986"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768DAA8C" w14:textId="46D7CE05" w:rsidR="0091019B" w:rsidRPr="00E97277" w:rsidRDefault="00E14673" w:rsidP="00E56E4A">
            <w:pPr>
              <w:pStyle w:val="Akapitzlist"/>
              <w:numPr>
                <w:ilvl w:val="0"/>
                <w:numId w:val="43"/>
              </w:numPr>
              <w:spacing w:line="360" w:lineRule="auto"/>
              <w:jc w:val="left"/>
              <w:rPr>
                <w:rFonts w:ascii="Arial" w:hAnsi="Arial" w:cs="Arial"/>
              </w:rPr>
            </w:pPr>
            <w:r w:rsidRPr="00E97277">
              <w:rPr>
                <w:rFonts w:ascii="Arial" w:hAnsi="Arial" w:cs="Arial"/>
              </w:rPr>
              <w:t>Zapisany wolny slot z wykorzystaniem operacji</w:t>
            </w:r>
            <w:r w:rsidR="00ED425B" w:rsidRPr="00E97277">
              <w:rPr>
                <w:rFonts w:ascii="Arial" w:hAnsi="Arial" w:cs="Arial"/>
              </w:rPr>
              <w:t xml:space="preserve"> </w:t>
            </w:r>
            <w:proofErr w:type="spellStart"/>
            <w:r w:rsidR="00ED425B" w:rsidRPr="00E97277">
              <w:rPr>
                <w:rFonts w:ascii="Arial" w:hAnsi="Arial" w:cs="Arial"/>
              </w:rPr>
              <w:t>zapiszDaneMus</w:t>
            </w:r>
            <w:proofErr w:type="spellEnd"/>
            <w:r w:rsidRPr="00E97277">
              <w:rPr>
                <w:rFonts w:ascii="Arial" w:hAnsi="Arial" w:cs="Arial"/>
              </w:rPr>
              <w:t xml:space="preserve"> </w:t>
            </w:r>
          </w:p>
          <w:p w14:paraId="5031400D" w14:textId="726A8C73" w:rsidR="000F43D9" w:rsidRPr="00E97277" w:rsidRDefault="000F43D9" w:rsidP="00E56E4A">
            <w:pPr>
              <w:pStyle w:val="Akapitzlist"/>
              <w:numPr>
                <w:ilvl w:val="0"/>
                <w:numId w:val="43"/>
              </w:numPr>
              <w:spacing w:line="360" w:lineRule="auto"/>
              <w:jc w:val="left"/>
              <w:rPr>
                <w:rFonts w:ascii="Arial" w:hAnsi="Arial" w:cs="Arial"/>
              </w:rPr>
            </w:pPr>
            <w:r w:rsidRPr="00E97277">
              <w:rPr>
                <w:rFonts w:ascii="Arial" w:hAnsi="Arial" w:cs="Arial"/>
              </w:rPr>
              <w:t>Do slotu nie może być przypisana żadna wizyt</w:t>
            </w:r>
            <w:r w:rsidR="005D30EA" w:rsidRPr="00E97277">
              <w:rPr>
                <w:rFonts w:ascii="Arial" w:hAnsi="Arial" w:cs="Arial"/>
              </w:rPr>
              <w:t>a</w:t>
            </w:r>
            <w:r w:rsidRPr="00E97277">
              <w:rPr>
                <w:rFonts w:ascii="Arial" w:hAnsi="Arial" w:cs="Arial"/>
              </w:rPr>
              <w:t>.</w:t>
            </w:r>
          </w:p>
          <w:p w14:paraId="21C86293" w14:textId="59009A28" w:rsidR="00B75F3C" w:rsidRDefault="0BA1AEEE" w:rsidP="38E58609">
            <w:pPr>
              <w:pStyle w:val="Akapitzlist"/>
              <w:numPr>
                <w:ilvl w:val="0"/>
                <w:numId w:val="43"/>
              </w:numPr>
              <w:spacing w:line="360" w:lineRule="auto"/>
              <w:jc w:val="left"/>
              <w:rPr>
                <w:rFonts w:ascii="Arial" w:hAnsi="Arial" w:cs="Arial"/>
              </w:rPr>
            </w:pPr>
            <w:r w:rsidRPr="38E58609">
              <w:rPr>
                <w:rFonts w:ascii="Arial" w:hAnsi="Arial" w:cs="Arial"/>
              </w:rPr>
              <w:t xml:space="preserve">Podczas wywołania operacji </w:t>
            </w:r>
            <w:proofErr w:type="spellStart"/>
            <w:r w:rsidRPr="38E58609">
              <w:rPr>
                <w:rFonts w:ascii="Arial" w:hAnsi="Arial" w:cs="Arial"/>
              </w:rPr>
              <w:t>usunSloty</w:t>
            </w:r>
            <w:proofErr w:type="spellEnd"/>
            <w:r w:rsidRPr="38E58609">
              <w:rPr>
                <w:rFonts w:ascii="Arial" w:hAnsi="Arial" w:cs="Arial"/>
              </w:rPr>
              <w:t xml:space="preserve"> można przesłać plik zawierający maksymalnie 5000 slotów podlegających usunięciu.</w:t>
            </w:r>
          </w:p>
          <w:p w14:paraId="699E2921" w14:textId="63E62741" w:rsidR="00B75F3C" w:rsidRDefault="00B75F3C" w:rsidP="009829B7">
            <w:pPr>
              <w:spacing w:line="360" w:lineRule="auto"/>
              <w:ind w:left="360"/>
              <w:jc w:val="left"/>
            </w:pPr>
          </w:p>
        </w:tc>
      </w:tr>
      <w:tr w:rsidR="00B75F3C" w14:paraId="1FAFD53C" w14:textId="77777777" w:rsidTr="695AA2D3">
        <w:tc>
          <w:tcPr>
            <w:tcW w:w="1014"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1155A33" w14:textId="77777777" w:rsidR="00B75F3C" w:rsidRPr="00723276" w:rsidRDefault="00B75F3C" w:rsidP="00B33DFB">
            <w:pPr>
              <w:jc w:val="left"/>
              <w:rPr>
                <w:b/>
                <w:szCs w:val="22"/>
              </w:rPr>
            </w:pPr>
            <w:r w:rsidRPr="00723276">
              <w:rPr>
                <w:b/>
                <w:szCs w:val="22"/>
              </w:rPr>
              <w:t>Warunki końcowe</w:t>
            </w:r>
          </w:p>
        </w:tc>
        <w:tc>
          <w:tcPr>
            <w:tcW w:w="3986"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0C6827B8" w14:textId="524515DA" w:rsidR="003A2AC0" w:rsidRDefault="452217F6" w:rsidP="6A9D8429">
            <w:pPr>
              <w:pStyle w:val="Akapitzlist"/>
              <w:numPr>
                <w:ilvl w:val="0"/>
                <w:numId w:val="53"/>
              </w:numPr>
              <w:jc w:val="left"/>
            </w:pPr>
            <w:r w:rsidRPr="695AA2D3">
              <w:rPr>
                <w:rFonts w:ascii="Arial" w:hAnsi="Arial" w:cs="Arial"/>
              </w:rPr>
              <w:t xml:space="preserve">Usunięto </w:t>
            </w:r>
            <w:proofErr w:type="spellStart"/>
            <w:r w:rsidRPr="695AA2D3">
              <w:rPr>
                <w:rFonts w:ascii="Arial" w:hAnsi="Arial" w:cs="Arial"/>
              </w:rPr>
              <w:t>sloty</w:t>
            </w:r>
            <w:proofErr w:type="spellEnd"/>
            <w:r w:rsidRPr="695AA2D3">
              <w:rPr>
                <w:rFonts w:ascii="Arial" w:hAnsi="Arial" w:cs="Arial"/>
              </w:rPr>
              <w:t xml:space="preserve"> w ramach danego harmonogramu</w:t>
            </w:r>
            <w:r w:rsidR="29C55778">
              <w:t>.</w:t>
            </w:r>
          </w:p>
          <w:p w14:paraId="066622F3" w14:textId="17576D44" w:rsidR="003A2AC0" w:rsidRPr="0047657B" w:rsidRDefault="33A8140C" w:rsidP="00FE6A74">
            <w:pPr>
              <w:pStyle w:val="Akapitzlist"/>
              <w:numPr>
                <w:ilvl w:val="0"/>
                <w:numId w:val="53"/>
              </w:numPr>
              <w:jc w:val="left"/>
              <w:rPr>
                <w:rFonts w:ascii="Arial" w:hAnsi="Arial" w:cs="Arial"/>
              </w:rPr>
            </w:pPr>
            <w:r w:rsidRPr="0047657B">
              <w:rPr>
                <w:rFonts w:ascii="Arial" w:hAnsi="Arial" w:cs="Arial"/>
              </w:rPr>
              <w:t>SLOT usunięty otrzymuje status ANULOWANY i nie są możliwe żadne zmiany na takim slocie.</w:t>
            </w:r>
          </w:p>
          <w:p w14:paraId="0B3231DE" w14:textId="54A912F2" w:rsidR="00B75F3C" w:rsidRPr="00595029" w:rsidRDefault="00B75F3C" w:rsidP="009829B7">
            <w:pPr>
              <w:jc w:val="left"/>
              <w:rPr>
                <w:szCs w:val="22"/>
              </w:rPr>
            </w:pPr>
          </w:p>
        </w:tc>
      </w:tr>
      <w:tr w:rsidR="008300DD" w14:paraId="4EFD2079" w14:textId="77777777" w:rsidTr="695AA2D3">
        <w:tc>
          <w:tcPr>
            <w:tcW w:w="1014"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tcPr>
          <w:p w14:paraId="189E349F" w14:textId="70B1834C" w:rsidR="008300DD" w:rsidRPr="00723276" w:rsidRDefault="008300DD" w:rsidP="00B33DFB">
            <w:pPr>
              <w:jc w:val="left"/>
              <w:rPr>
                <w:b/>
                <w:szCs w:val="22"/>
              </w:rPr>
            </w:pPr>
            <w:r>
              <w:rPr>
                <w:b/>
                <w:szCs w:val="22"/>
              </w:rPr>
              <w:t>Błędy</w:t>
            </w:r>
          </w:p>
        </w:tc>
        <w:tc>
          <w:tcPr>
            <w:tcW w:w="3986"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0855647F" w14:textId="7EB2855D" w:rsidR="008300DD" w:rsidRPr="008300DD" w:rsidRDefault="008300DD" w:rsidP="008300DD">
            <w:pPr>
              <w:jc w:val="left"/>
            </w:pPr>
            <w:r>
              <w:rPr>
                <w:rFonts w:eastAsia="Arial"/>
              </w:rPr>
              <w:t xml:space="preserve">Kody wyników operacji oraz opisy błędów z przetwarzania zostały </w:t>
            </w:r>
            <w:r w:rsidRPr="7272574F">
              <w:rPr>
                <w:rFonts w:eastAsia="Arial"/>
              </w:rPr>
              <w:t>załączone do niniejszego dokumentu</w:t>
            </w:r>
          </w:p>
        </w:tc>
      </w:tr>
    </w:tbl>
    <w:p w14:paraId="7F3E1070" w14:textId="77E9615B" w:rsidR="00416830" w:rsidRDefault="2B443315" w:rsidP="00817F11">
      <w:pPr>
        <w:pStyle w:val="Nagwek2"/>
      </w:pPr>
      <w:bookmarkStart w:id="802" w:name="_Toc1821767607"/>
      <w:bookmarkStart w:id="803" w:name="_Toc1767084503"/>
      <w:bookmarkStart w:id="804" w:name="_Toc837786598"/>
      <w:bookmarkStart w:id="805" w:name="_Toc1118839412"/>
      <w:bookmarkStart w:id="806" w:name="_Toc1098185015"/>
      <w:bookmarkStart w:id="807" w:name="_Toc775248078"/>
      <w:bookmarkStart w:id="808" w:name="_Toc896656853"/>
      <w:bookmarkStart w:id="809" w:name="_Toc1884363542"/>
      <w:bookmarkStart w:id="810" w:name="_Toc116292176"/>
      <w:bookmarkStart w:id="811" w:name="_Toc118445875"/>
      <w:bookmarkStart w:id="812" w:name="_Toc161391612"/>
      <w:bookmarkStart w:id="813" w:name="_Toc143855170"/>
      <w:proofErr w:type="spellStart"/>
      <w:r>
        <w:t>pobierzListeSlotow</w:t>
      </w:r>
      <w:bookmarkEnd w:id="802"/>
      <w:bookmarkEnd w:id="803"/>
      <w:bookmarkEnd w:id="804"/>
      <w:bookmarkEnd w:id="805"/>
      <w:bookmarkEnd w:id="806"/>
      <w:bookmarkEnd w:id="807"/>
      <w:bookmarkEnd w:id="808"/>
      <w:bookmarkEnd w:id="809"/>
      <w:bookmarkEnd w:id="810"/>
      <w:bookmarkEnd w:id="811"/>
      <w:bookmarkEnd w:id="812"/>
      <w:bookmarkEnd w:id="813"/>
      <w:proofErr w:type="spellEnd"/>
    </w:p>
    <w:tbl>
      <w:tblPr>
        <w:tblW w:w="5000" w:type="pct"/>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Pr>
      <w:tblGrid>
        <w:gridCol w:w="1812"/>
        <w:gridCol w:w="7250"/>
      </w:tblGrid>
      <w:tr w:rsidR="00416830" w14:paraId="011DE177"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B098B7B" w14:textId="77777777" w:rsidR="00416830" w:rsidRPr="00723276" w:rsidRDefault="00416830" w:rsidP="00416830">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838ABA7" w14:textId="77777777" w:rsidR="00416830" w:rsidRDefault="00416830" w:rsidP="00416830">
            <w:pPr>
              <w:jc w:val="left"/>
              <w:rPr>
                <w:szCs w:val="22"/>
              </w:rPr>
            </w:pPr>
            <w:proofErr w:type="spellStart"/>
            <w:r>
              <w:rPr>
                <w:szCs w:val="22"/>
              </w:rPr>
              <w:t>pobierzListeSlotow</w:t>
            </w:r>
            <w:proofErr w:type="spellEnd"/>
          </w:p>
        </w:tc>
      </w:tr>
      <w:tr w:rsidR="00416830" w14:paraId="50FD335E"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25F43C1" w14:textId="77777777" w:rsidR="00416830" w:rsidRPr="00723276" w:rsidRDefault="00416830" w:rsidP="4B1A8FA4">
            <w:pPr>
              <w:jc w:val="left"/>
              <w:rPr>
                <w:b/>
                <w:bCs/>
              </w:rPr>
            </w:pPr>
            <w:r w:rsidRPr="4B1A8FA4">
              <w:rPr>
                <w:b/>
                <w:bCs/>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BB745CA" w14:textId="77777777" w:rsidR="00416830" w:rsidRDefault="00416830" w:rsidP="00416830">
            <w:pPr>
              <w:jc w:val="left"/>
              <w:rPr>
                <w:szCs w:val="22"/>
              </w:rPr>
            </w:pPr>
            <w:proofErr w:type="spellStart"/>
            <w:r>
              <w:rPr>
                <w:szCs w:val="22"/>
              </w:rPr>
              <w:t>ObslugaRejestracjiWS</w:t>
            </w:r>
            <w:proofErr w:type="spellEnd"/>
          </w:p>
        </w:tc>
      </w:tr>
      <w:tr w:rsidR="00416830" w14:paraId="2E4BDD3B"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CA886F3" w14:textId="77777777" w:rsidR="00416830" w:rsidRPr="00723276" w:rsidRDefault="00416830" w:rsidP="00416830">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84DDE0A" w14:textId="3FC07AE9" w:rsidR="00416830" w:rsidRDefault="00EB7F05" w:rsidP="00416830">
            <w:pPr>
              <w:jc w:val="left"/>
            </w:pPr>
            <w:r>
              <w:t>Celem operacji jest umożliwienie pobrania z systemu P1 slotów wchodzących w skład danego harmonogramu.</w:t>
            </w:r>
          </w:p>
        </w:tc>
      </w:tr>
      <w:tr w:rsidR="00416830" w14:paraId="76BF944C"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F72F1BB" w14:textId="77777777" w:rsidR="00416830" w:rsidRPr="00723276" w:rsidRDefault="00416830" w:rsidP="00416830">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7B06FD8" w14:textId="07FBACF2" w:rsidR="00416830" w:rsidRDefault="2ABDC417" w:rsidP="00416830">
            <w:pPr>
              <w:jc w:val="left"/>
            </w:pPr>
            <w:r>
              <w:t xml:space="preserve">Wykonanie operacji </w:t>
            </w:r>
            <w:proofErr w:type="spellStart"/>
            <w:r>
              <w:t>pobierzListeSlotow</w:t>
            </w:r>
            <w:proofErr w:type="spellEnd"/>
          </w:p>
        </w:tc>
      </w:tr>
      <w:tr w:rsidR="00416830" w14:paraId="5EA90437"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EA917DA" w14:textId="77777777" w:rsidR="00416830" w:rsidRPr="00723276" w:rsidRDefault="00416830" w:rsidP="00416830">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70E5DE6" w14:textId="0857C48B" w:rsidR="00EB7F05" w:rsidRPr="00EB7F05" w:rsidRDefault="7153BB9C" w:rsidP="00EB7F05">
            <w:pPr>
              <w:jc w:val="left"/>
            </w:pPr>
            <w:r>
              <w:t xml:space="preserve">Operacja </w:t>
            </w:r>
            <w:proofErr w:type="spellStart"/>
            <w:r>
              <w:t>pobierzListeSlotow</w:t>
            </w:r>
            <w:proofErr w:type="spellEnd"/>
            <w:r>
              <w:t xml:space="preserve"> służy do pobierania slotów zapisanych wcześniej przez dany Podmiot (MUŚ) w Systemie Elektronicznej Rejestracji. Operacja na podstawie wskazanego identyfikatora harmonogramu zwraca wszystkie </w:t>
            </w:r>
            <w:proofErr w:type="spellStart"/>
            <w:r>
              <w:t>sloty</w:t>
            </w:r>
            <w:proofErr w:type="spellEnd"/>
            <w:r>
              <w:t xml:space="preserve"> o statusie AKTYWNY i ZABLOKOWANY, które należą do danego harmonogramu.</w:t>
            </w:r>
            <w:r w:rsidR="00DC7755">
              <w:t xml:space="preserve"> Opcjonalnie, istnieje możliwość zawężenia listy zwracanych wizyt do podanego okresu.</w:t>
            </w:r>
          </w:p>
          <w:p w14:paraId="2D3533F2" w14:textId="08CC8367" w:rsidR="00EB7F05" w:rsidRPr="00EB7F05" w:rsidRDefault="00EB7F05" w:rsidP="00EB7F05">
            <w:pPr>
              <w:jc w:val="left"/>
            </w:pPr>
            <w:r>
              <w:t xml:space="preserve">Należy przy tym zaznaczyć, że opisywana operacja daje możliwość pobrania tylko i wyłączenie informacji o slotach. Do pobrania informacji o zapisanych wizytach służą dedykowane operacje, np.: </w:t>
            </w:r>
            <w:proofErr w:type="spellStart"/>
            <w:r w:rsidR="00D06FD5" w:rsidRPr="00D06FD5">
              <w:t>pobierzListeWizytSync</w:t>
            </w:r>
            <w:proofErr w:type="spellEnd"/>
            <w:r w:rsidR="00D06FD5" w:rsidRPr="00D06FD5">
              <w:t xml:space="preserve"> lub </w:t>
            </w:r>
            <w:proofErr w:type="spellStart"/>
            <w:r w:rsidR="00D06FD5" w:rsidRPr="00D06FD5">
              <w:t>pobierzListeWizyt</w:t>
            </w:r>
            <w:proofErr w:type="spellEnd"/>
            <w:r w:rsidR="00D06FD5" w:rsidRPr="00D06FD5">
              <w:t>.</w:t>
            </w:r>
          </w:p>
          <w:p w14:paraId="4133762B" w14:textId="72B9362F" w:rsidR="00EB7F05" w:rsidRPr="00EB7F05" w:rsidRDefault="12298EB7" w:rsidP="00EB7F05">
            <w:pPr>
              <w:jc w:val="left"/>
            </w:pPr>
            <w:r>
              <w:t>W celu optymalizacji pobierania danych w operacji został zaimplementowany mechanizm stronicowania</w:t>
            </w:r>
            <w:r w:rsidR="7BFE25F0">
              <w:t xml:space="preserve"> i sortowania, a sposób jego działania został szczegółowo opisany w piku XSD/WSDL.</w:t>
            </w:r>
          </w:p>
          <w:p w14:paraId="6D169A43" w14:textId="78F2FAFB" w:rsidR="00EB7F05" w:rsidRPr="00EB7F05" w:rsidRDefault="00EB7F05" w:rsidP="00EB7F05">
            <w:pPr>
              <w:jc w:val="left"/>
            </w:pPr>
          </w:p>
          <w:p w14:paraId="2804E3EF" w14:textId="26843837" w:rsidR="00416830" w:rsidRDefault="00EB7F05" w:rsidP="00EB7F05">
            <w:pPr>
              <w:jc w:val="left"/>
            </w:pPr>
            <w:r>
              <w:t>Usługa nie daje możliwości pobrania slotów należących do harmonogramów innych Podmiotów.</w:t>
            </w:r>
          </w:p>
        </w:tc>
      </w:tr>
      <w:tr w:rsidR="00416830" w14:paraId="78BE943B"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5139B42" w14:textId="77777777" w:rsidR="00416830" w:rsidRPr="00723276" w:rsidRDefault="00416830" w:rsidP="00416830">
            <w:pPr>
              <w:jc w:val="left"/>
              <w:rPr>
                <w:b/>
                <w:szCs w:val="22"/>
              </w:rPr>
            </w:pPr>
            <w:r w:rsidRPr="00723276">
              <w:rPr>
                <w:b/>
                <w:szCs w:val="22"/>
              </w:rPr>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C37EE52" w14:textId="200DCEF7" w:rsidR="00416830" w:rsidRDefault="00566111" w:rsidP="005258A6">
            <w:pPr>
              <w:pStyle w:val="Bezodstpw"/>
            </w:pPr>
            <w:r>
              <w:t xml:space="preserve">Przesłane przez Podmiot/MUŚ </w:t>
            </w:r>
            <w:proofErr w:type="spellStart"/>
            <w:r>
              <w:t>sloty</w:t>
            </w:r>
            <w:proofErr w:type="spellEnd"/>
            <w:r>
              <w:t xml:space="preserve"> z wykorzystaniem operacji </w:t>
            </w:r>
            <w:proofErr w:type="spellStart"/>
            <w:r w:rsidRPr="00566111">
              <w:rPr>
                <w:color w:val="000000"/>
              </w:rPr>
              <w:t>zapiszSloty</w:t>
            </w:r>
            <w:proofErr w:type="spellEnd"/>
            <w:r>
              <w:rPr>
                <w:i/>
                <w:iCs/>
                <w:color w:val="000000"/>
              </w:rPr>
              <w:t>.</w:t>
            </w:r>
          </w:p>
        </w:tc>
      </w:tr>
      <w:tr w:rsidR="00416830" w14:paraId="582E34E3"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2499079" w14:textId="77777777" w:rsidR="00416830" w:rsidRPr="00723276" w:rsidRDefault="00416830" w:rsidP="00416830">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B38414F" w14:textId="6E24F6AB" w:rsidR="00416830" w:rsidRDefault="00990AF2" w:rsidP="00416830">
            <w:pPr>
              <w:jc w:val="left"/>
            </w:pPr>
            <w:r>
              <w:t xml:space="preserve"> Zwrócona lista slotów dla danego harmonogramu</w:t>
            </w:r>
          </w:p>
        </w:tc>
      </w:tr>
      <w:tr w:rsidR="00416830" w14:paraId="5F537C95"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FAFC359" w14:textId="77777777" w:rsidR="00416830" w:rsidRPr="00723276" w:rsidRDefault="00416830" w:rsidP="00416830">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4E63A33" w14:textId="41C326C3" w:rsidR="00416830" w:rsidRPr="004261F4" w:rsidRDefault="00FD7194" w:rsidP="6859432F">
            <w:pPr>
              <w:spacing w:line="288" w:lineRule="auto"/>
              <w:jc w:val="left"/>
            </w:pPr>
            <w:r>
              <w:rPr>
                <w:rFonts w:eastAsia="Arial"/>
              </w:rPr>
              <w:t xml:space="preserve">Kody wyników operacji oraz opisy błędów z przetwarzania zostały </w:t>
            </w:r>
            <w:r w:rsidRPr="7272574F">
              <w:rPr>
                <w:rFonts w:eastAsia="Arial"/>
              </w:rPr>
              <w:t>załączone do niniejszego dokumentu</w:t>
            </w:r>
          </w:p>
        </w:tc>
      </w:tr>
    </w:tbl>
    <w:p w14:paraId="6327F2B9" w14:textId="77777777" w:rsidR="00683842" w:rsidRPr="00E45662" w:rsidRDefault="00683842" w:rsidP="00EA7948">
      <w:pPr>
        <w:pStyle w:val="Legenda"/>
        <w:framePr w:wrap="around"/>
      </w:pPr>
      <w:bookmarkStart w:id="814" w:name="_Toc100149811"/>
      <w:bookmarkStart w:id="815" w:name="_Toc100563643"/>
      <w:bookmarkStart w:id="816" w:name="_Toc100563926"/>
      <w:bookmarkStart w:id="817" w:name="_Toc100565176"/>
      <w:bookmarkStart w:id="818" w:name="_Toc100149812"/>
      <w:bookmarkStart w:id="819" w:name="_Toc100563644"/>
      <w:bookmarkStart w:id="820" w:name="_Toc100563927"/>
      <w:bookmarkStart w:id="821" w:name="_Toc100565177"/>
      <w:bookmarkStart w:id="822" w:name="_Toc100149813"/>
      <w:bookmarkStart w:id="823" w:name="_Toc100563645"/>
      <w:bookmarkStart w:id="824" w:name="_Toc100563928"/>
      <w:bookmarkStart w:id="825" w:name="_Toc100565178"/>
      <w:bookmarkStart w:id="826" w:name="_Toc100149814"/>
      <w:bookmarkStart w:id="827" w:name="_Toc100563646"/>
      <w:bookmarkStart w:id="828" w:name="_Toc100563929"/>
      <w:bookmarkStart w:id="829" w:name="_Toc100565179"/>
      <w:bookmarkStart w:id="830" w:name="_Toc100149815"/>
      <w:bookmarkStart w:id="831" w:name="_Toc100563647"/>
      <w:bookmarkStart w:id="832" w:name="_Toc100563930"/>
      <w:bookmarkStart w:id="833" w:name="_Toc100565180"/>
      <w:bookmarkStart w:id="834" w:name="_Toc100149816"/>
      <w:bookmarkStart w:id="835" w:name="_Toc100563648"/>
      <w:bookmarkStart w:id="836" w:name="_Toc100563931"/>
      <w:bookmarkStart w:id="837" w:name="_Toc100565181"/>
      <w:bookmarkStart w:id="838" w:name="_Toc100149817"/>
      <w:bookmarkStart w:id="839" w:name="_Toc100563649"/>
      <w:bookmarkStart w:id="840" w:name="_Toc100563932"/>
      <w:bookmarkStart w:id="841" w:name="_Toc100565182"/>
      <w:bookmarkStart w:id="842" w:name="_Toc100149818"/>
      <w:bookmarkStart w:id="843" w:name="_Toc100563650"/>
      <w:bookmarkStart w:id="844" w:name="_Toc100563933"/>
      <w:bookmarkStart w:id="845" w:name="_Toc100565183"/>
      <w:bookmarkStart w:id="846" w:name="_Toc100149819"/>
      <w:bookmarkStart w:id="847" w:name="_Toc100563651"/>
      <w:bookmarkStart w:id="848" w:name="_Toc100563934"/>
      <w:bookmarkStart w:id="849" w:name="_Toc100565184"/>
      <w:bookmarkStart w:id="850" w:name="_Toc100149820"/>
      <w:bookmarkStart w:id="851" w:name="_Toc100563652"/>
      <w:bookmarkStart w:id="852" w:name="_Toc100563935"/>
      <w:bookmarkStart w:id="853" w:name="_Toc100565185"/>
      <w:bookmarkStart w:id="854" w:name="_Toc100149821"/>
      <w:bookmarkStart w:id="855" w:name="_Toc100563653"/>
      <w:bookmarkStart w:id="856" w:name="_Toc100563936"/>
      <w:bookmarkStart w:id="857" w:name="_Toc100565186"/>
      <w:bookmarkStart w:id="858" w:name="_Toc100149822"/>
      <w:bookmarkStart w:id="859" w:name="_Toc100563654"/>
      <w:bookmarkStart w:id="860" w:name="_Toc100563937"/>
      <w:bookmarkStart w:id="861" w:name="_Toc100565187"/>
      <w:bookmarkStart w:id="862" w:name="_Toc100149823"/>
      <w:bookmarkStart w:id="863" w:name="_Toc100563655"/>
      <w:bookmarkStart w:id="864" w:name="_Toc100563938"/>
      <w:bookmarkStart w:id="865" w:name="_Toc100565188"/>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14:paraId="69186A7A" w14:textId="71DB3958" w:rsidR="000F0220" w:rsidRPr="00247692" w:rsidRDefault="58B2ACE6" w:rsidP="00817F11">
      <w:pPr>
        <w:pStyle w:val="Nagwek2"/>
      </w:pPr>
      <w:bookmarkStart w:id="866" w:name="_Toc1926272160"/>
      <w:bookmarkStart w:id="867" w:name="_Toc2052939494"/>
      <w:bookmarkStart w:id="868" w:name="_Toc302412830"/>
      <w:bookmarkStart w:id="869" w:name="_Toc2029607424"/>
      <w:bookmarkStart w:id="870" w:name="_Toc63971585"/>
      <w:bookmarkStart w:id="871" w:name="_Toc697583790"/>
      <w:bookmarkStart w:id="872" w:name="_Toc100911780"/>
      <w:bookmarkStart w:id="873" w:name="_Toc14032838"/>
      <w:bookmarkStart w:id="874" w:name="_Toc116292177"/>
      <w:bookmarkStart w:id="875" w:name="_Toc118445876"/>
      <w:bookmarkStart w:id="876" w:name="_Toc1487158459"/>
      <w:bookmarkStart w:id="877" w:name="_Toc143855171"/>
      <w:proofErr w:type="spellStart"/>
      <w:r>
        <w:t>wyszukajWolneTerminy</w:t>
      </w:r>
      <w:bookmarkEnd w:id="866"/>
      <w:bookmarkEnd w:id="867"/>
      <w:bookmarkEnd w:id="868"/>
      <w:bookmarkEnd w:id="869"/>
      <w:bookmarkEnd w:id="870"/>
      <w:bookmarkEnd w:id="871"/>
      <w:bookmarkEnd w:id="872"/>
      <w:bookmarkEnd w:id="873"/>
      <w:bookmarkEnd w:id="874"/>
      <w:bookmarkEnd w:id="875"/>
      <w:bookmarkEnd w:id="876"/>
      <w:bookmarkEnd w:id="877"/>
      <w:proofErr w:type="spellEnd"/>
    </w:p>
    <w:tbl>
      <w:tblPr>
        <w:tblW w:w="0" w:type="auto"/>
        <w:tblLook w:val="04A0" w:firstRow="1" w:lastRow="0" w:firstColumn="1" w:lastColumn="0" w:noHBand="0" w:noVBand="1"/>
      </w:tblPr>
      <w:tblGrid>
        <w:gridCol w:w="1811"/>
        <w:gridCol w:w="7241"/>
      </w:tblGrid>
      <w:tr w:rsidR="000F0220" w14:paraId="3FC76B92"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8B9AB5A" w14:textId="77777777" w:rsidR="000F0220" w:rsidRDefault="000F0220" w:rsidP="00817EB2">
            <w:pPr>
              <w:jc w:val="left"/>
              <w:rPr>
                <w:rFonts w:eastAsia="Arial"/>
                <w:b/>
                <w:bCs/>
              </w:rPr>
            </w:pPr>
            <w:r w:rsidRPr="4BB051E2">
              <w:rPr>
                <w:rFonts w:eastAsia="Arial"/>
                <w:b/>
                <w:bCs/>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35EF7E27" w14:textId="77777777" w:rsidR="000F0220" w:rsidRDefault="000F0220" w:rsidP="00817EB2">
            <w:pPr>
              <w:jc w:val="left"/>
              <w:rPr>
                <w:rFonts w:eastAsia="Arial"/>
              </w:rPr>
            </w:pPr>
            <w:proofErr w:type="spellStart"/>
            <w:r w:rsidRPr="3830002E">
              <w:rPr>
                <w:rFonts w:eastAsia="Arial"/>
              </w:rPr>
              <w:t>wyszukajWolneTerminy</w:t>
            </w:r>
            <w:proofErr w:type="spellEnd"/>
          </w:p>
        </w:tc>
      </w:tr>
      <w:tr w:rsidR="000F0220" w14:paraId="48FE21FB"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0768BDD" w14:textId="77777777" w:rsidR="000F0220" w:rsidRDefault="000F0220" w:rsidP="00817EB2">
            <w:pPr>
              <w:jc w:val="left"/>
              <w:rPr>
                <w:rFonts w:eastAsia="Arial"/>
                <w:b/>
                <w:bCs/>
                <w:color w:val="FFFFFF" w:themeColor="background1"/>
              </w:rPr>
            </w:pPr>
            <w:r w:rsidRPr="4BB051E2">
              <w:rPr>
                <w:rFonts w:eastAsia="Arial"/>
                <w:b/>
                <w:bCs/>
                <w:color w:val="FFFFFF" w:themeColor="background1"/>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3EE09698" w14:textId="77777777" w:rsidR="000F0220" w:rsidRDefault="000F0220" w:rsidP="00817EB2">
            <w:pPr>
              <w:jc w:val="left"/>
              <w:rPr>
                <w:rFonts w:eastAsia="Arial"/>
              </w:rPr>
            </w:pPr>
            <w:proofErr w:type="spellStart"/>
            <w:r w:rsidRPr="4BB051E2">
              <w:rPr>
                <w:rFonts w:eastAsia="Arial"/>
              </w:rPr>
              <w:t>ObslugaRejestracjiWS</w:t>
            </w:r>
            <w:proofErr w:type="spellEnd"/>
          </w:p>
        </w:tc>
      </w:tr>
      <w:tr w:rsidR="000F0220" w14:paraId="1964C6CE"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86A6F14" w14:textId="77777777" w:rsidR="000F0220" w:rsidRDefault="000F0220" w:rsidP="00817EB2">
            <w:pPr>
              <w:jc w:val="left"/>
              <w:rPr>
                <w:rFonts w:eastAsia="Arial"/>
                <w:b/>
                <w:bCs/>
                <w:color w:val="FFFFFF" w:themeColor="background1"/>
              </w:rPr>
            </w:pPr>
            <w:r w:rsidRPr="4BB051E2">
              <w:rPr>
                <w:rFonts w:eastAsia="Arial"/>
                <w:b/>
                <w:bCs/>
                <w:color w:val="FFFFFF" w:themeColor="background1"/>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06342464" w14:textId="5ADEBE75" w:rsidR="000F0220" w:rsidRDefault="0775E9CB" w:rsidP="00817EB2">
            <w:pPr>
              <w:jc w:val="left"/>
              <w:rPr>
                <w:rFonts w:eastAsia="Arial"/>
              </w:rPr>
            </w:pPr>
            <w:r w:rsidRPr="71891420">
              <w:rPr>
                <w:rFonts w:eastAsia="Arial"/>
              </w:rPr>
              <w:t>Celem operacji jest wyszukanie wolnych terminów realizacji wizyty przez pacjenta wg zadanych kryteriów za pośrednictwem AUA bądź systemu od dostawcy zewnętrznego.</w:t>
            </w:r>
          </w:p>
        </w:tc>
      </w:tr>
      <w:tr w:rsidR="000F0220" w14:paraId="1CD486BD"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A2B8256" w14:textId="77777777" w:rsidR="000F0220" w:rsidRDefault="000F0220" w:rsidP="00817EB2">
            <w:pPr>
              <w:jc w:val="left"/>
              <w:rPr>
                <w:rFonts w:eastAsia="Arial"/>
                <w:b/>
                <w:bCs/>
                <w:color w:val="FFFFFF" w:themeColor="background1"/>
              </w:rPr>
            </w:pPr>
            <w:r w:rsidRPr="4BB051E2">
              <w:rPr>
                <w:rFonts w:eastAsia="Arial"/>
                <w:b/>
                <w:bCs/>
                <w:color w:val="FFFFFF" w:themeColor="background1"/>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0233EB3F" w14:textId="77777777" w:rsidR="000F0220" w:rsidRDefault="000F0220" w:rsidP="00817EB2">
            <w:r>
              <w:t xml:space="preserve">Wykonanie operacji </w:t>
            </w:r>
            <w:proofErr w:type="spellStart"/>
            <w:r>
              <w:t>wyszukajWolneTerminy</w:t>
            </w:r>
            <w:proofErr w:type="spellEnd"/>
          </w:p>
        </w:tc>
      </w:tr>
      <w:tr w:rsidR="000F0220" w14:paraId="267805D7"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041B2A4" w14:textId="77777777" w:rsidR="000F0220" w:rsidRDefault="000F0220" w:rsidP="00817EB2">
            <w:pPr>
              <w:jc w:val="left"/>
              <w:rPr>
                <w:rFonts w:eastAsia="Arial"/>
                <w:b/>
                <w:bCs/>
                <w:color w:val="FFFFFF" w:themeColor="background1"/>
              </w:rPr>
            </w:pPr>
            <w:r w:rsidRPr="4BB051E2">
              <w:rPr>
                <w:rFonts w:eastAsia="Arial"/>
                <w:b/>
                <w:bCs/>
                <w:color w:val="FFFFFF" w:themeColor="background1"/>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31E2069C" w14:textId="08394ABF" w:rsidR="000F0220" w:rsidRDefault="736DD56D" w:rsidP="00397C80">
            <w:pPr>
              <w:spacing w:line="360" w:lineRule="auto"/>
              <w:jc w:val="left"/>
              <w:rPr>
                <w:rFonts w:eastAsia="Arial"/>
                <w:color w:val="D13438"/>
                <w:szCs w:val="22"/>
              </w:rPr>
            </w:pPr>
            <w:r w:rsidRPr="2AC2D0D3">
              <w:rPr>
                <w:rFonts w:eastAsia="Arial"/>
              </w:rPr>
              <w:t>Na podstawie danych pacjenta (w szczególności jego cech uprzywilejowania bądź ich braku), jego preferencji (określenie co by "wolał" - np. termin, miejsce) i informacji o przedmiocie wizyty ("co ma zostać zrealizowane") system zwraca listę konkretnych propozycji gdzie i kiedy można zapisać pacjenta na żądaną wizytę</w:t>
            </w:r>
            <w:r w:rsidR="7D7CF5F5" w:rsidRPr="2AC2D0D3">
              <w:rPr>
                <w:rFonts w:eastAsia="Arial"/>
              </w:rPr>
              <w:t xml:space="preserve">, </w:t>
            </w:r>
            <w:r w:rsidR="7D7CF5F5" w:rsidRPr="00111C79">
              <w:rPr>
                <w:rFonts w:eastAsia="Arial"/>
                <w:szCs w:val="22"/>
              </w:rPr>
              <w:t>w tym wizytę której przedmiotem jest szczepienie.</w:t>
            </w:r>
          </w:p>
          <w:p w14:paraId="5D4D2A47" w14:textId="6486E0E6" w:rsidR="000F0220" w:rsidRDefault="000F0220" w:rsidP="00397C80">
            <w:pPr>
              <w:spacing w:line="360" w:lineRule="auto"/>
              <w:jc w:val="left"/>
              <w:rPr>
                <w:rFonts w:eastAsia="Arial"/>
                <w:color w:val="D13438"/>
                <w:szCs w:val="22"/>
              </w:rPr>
            </w:pPr>
          </w:p>
          <w:p w14:paraId="04322F24" w14:textId="20C20CED" w:rsidR="000F0220" w:rsidRDefault="7D7CF5F5" w:rsidP="00397C80">
            <w:pPr>
              <w:spacing w:line="360" w:lineRule="auto"/>
              <w:jc w:val="left"/>
              <w:rPr>
                <w:rFonts w:eastAsia="Arial"/>
              </w:rPr>
            </w:pPr>
            <w:r w:rsidRPr="00397C80">
              <w:rPr>
                <w:rFonts w:eastAsia="Arial"/>
                <w:szCs w:val="22"/>
              </w:rPr>
              <w:t>W celu wyszukania terminu,</w:t>
            </w:r>
            <w:r w:rsidRPr="00397C80">
              <w:rPr>
                <w:rFonts w:eastAsia="Calibri"/>
                <w:szCs w:val="22"/>
              </w:rPr>
              <w:t xml:space="preserve"> w ramach którego będą realizowane szczepienia, należy w żądaniu </w:t>
            </w:r>
            <w:r w:rsidR="51D42781" w:rsidRPr="00397C80">
              <w:rPr>
                <w:rFonts w:eastAsia="Calibri"/>
                <w:szCs w:val="22"/>
              </w:rPr>
              <w:t>przesłać</w:t>
            </w:r>
            <w:r w:rsidRPr="00397C80">
              <w:rPr>
                <w:rFonts w:eastAsia="Calibri"/>
                <w:szCs w:val="22"/>
              </w:rPr>
              <w:t xml:space="preserve"> klasę </w:t>
            </w:r>
            <w:proofErr w:type="spellStart"/>
            <w:r w:rsidRPr="00397C80">
              <w:rPr>
                <w:rFonts w:eastAsia="Calibri"/>
                <w:szCs w:val="22"/>
              </w:rPr>
              <w:t>DaneSzczepionki</w:t>
            </w:r>
            <w:proofErr w:type="spellEnd"/>
            <w:r w:rsidRPr="00397C80">
              <w:rPr>
                <w:rFonts w:eastAsia="Calibri"/>
                <w:szCs w:val="22"/>
              </w:rPr>
              <w:t xml:space="preserve"> uzupełnioną przynajmniej o rodzaj.</w:t>
            </w:r>
            <w:r w:rsidR="510E0A84" w:rsidRPr="00397C80">
              <w:rPr>
                <w:rFonts w:eastAsia="Calibri"/>
                <w:szCs w:val="22"/>
              </w:rPr>
              <w:t xml:space="preserve"> Możliwe do wykorzystania rodzaje, typy i nazwy szczepionki są wymienione w rozdzial</w:t>
            </w:r>
            <w:r w:rsidR="30607D1D" w:rsidRPr="00397C80">
              <w:rPr>
                <w:rFonts w:eastAsia="Calibri"/>
                <w:szCs w:val="22"/>
              </w:rPr>
              <w:t>e 12.17 Kod szczepionki</w:t>
            </w:r>
            <w:r w:rsidR="736DD56D" w:rsidRPr="2AC2D0D3">
              <w:rPr>
                <w:rFonts w:eastAsia="Arial"/>
              </w:rPr>
              <w:t>.</w:t>
            </w:r>
          </w:p>
          <w:p w14:paraId="11DC6282" w14:textId="5CA15F74" w:rsidR="000F0220" w:rsidRDefault="384C1BC1" w:rsidP="2AC2D0D3">
            <w:pPr>
              <w:jc w:val="left"/>
              <w:rPr>
                <w:rFonts w:eastAsia="Arial"/>
              </w:rPr>
            </w:pPr>
            <w:r w:rsidRPr="2AC2D0D3">
              <w:rPr>
                <w:rFonts w:eastAsia="Arial"/>
              </w:rPr>
              <w:t>Nie podanie kodu procedury skutkuje wyszukaniem wszystkich dostępnych wizyt, które będą miały domyślny czas trwania wynikający z kodu specjalności placówki.</w:t>
            </w:r>
          </w:p>
          <w:p w14:paraId="136F0DFB" w14:textId="7778F94A" w:rsidR="000F0220" w:rsidRDefault="000F0220" w:rsidP="2AC2D0D3">
            <w:pPr>
              <w:jc w:val="left"/>
              <w:rPr>
                <w:rFonts w:eastAsia="Arial"/>
              </w:rPr>
            </w:pPr>
          </w:p>
        </w:tc>
      </w:tr>
      <w:tr w:rsidR="000F0220" w14:paraId="211001E0"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584D0A9" w14:textId="77777777" w:rsidR="000F0220" w:rsidRDefault="000F0220" w:rsidP="00817EB2">
            <w:pPr>
              <w:jc w:val="left"/>
              <w:rPr>
                <w:rFonts w:eastAsia="Arial"/>
                <w:b/>
                <w:bCs/>
                <w:color w:val="FFFFFF" w:themeColor="background1"/>
              </w:rPr>
            </w:pPr>
            <w:r w:rsidRPr="4BB051E2">
              <w:rPr>
                <w:rFonts w:eastAsia="Arial"/>
                <w:b/>
                <w:bCs/>
                <w:color w:val="FFFFFF" w:themeColor="background1"/>
              </w:rPr>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3345CF24" w14:textId="6C17CE03" w:rsidR="000F0220" w:rsidRDefault="000F0220" w:rsidP="71F40D8D">
            <w:pPr>
              <w:jc w:val="left"/>
              <w:rPr>
                <w:rFonts w:eastAsia="Arial"/>
              </w:rPr>
            </w:pPr>
            <w:r w:rsidRPr="71F40D8D">
              <w:rPr>
                <w:rFonts w:eastAsia="Arial"/>
              </w:rPr>
              <w:t>1.Pracownik zalogowany w SER</w:t>
            </w:r>
            <w:r w:rsidR="0004123B">
              <w:rPr>
                <w:rFonts w:eastAsia="Arial"/>
              </w:rPr>
              <w:t xml:space="preserve">  lub uwierzytelniony system zewnętrzny</w:t>
            </w:r>
          </w:p>
          <w:p w14:paraId="18287990" w14:textId="77777777" w:rsidR="000F0220" w:rsidRDefault="000F0220" w:rsidP="00817EB2">
            <w:pPr>
              <w:jc w:val="left"/>
              <w:rPr>
                <w:rFonts w:eastAsia="Arial"/>
              </w:rPr>
            </w:pPr>
            <w:r w:rsidRPr="3830002E">
              <w:rPr>
                <w:rFonts w:eastAsia="Arial"/>
              </w:rPr>
              <w:t>2.Pacjent znajduje się w bazie SER</w:t>
            </w:r>
          </w:p>
          <w:p w14:paraId="63CC48DA" w14:textId="77777777" w:rsidR="000F0220" w:rsidRDefault="000F0220" w:rsidP="00817EB2">
            <w:pPr>
              <w:jc w:val="left"/>
              <w:rPr>
                <w:rFonts w:eastAsia="Arial"/>
              </w:rPr>
            </w:pPr>
            <w:r w:rsidRPr="3830002E">
              <w:rPr>
                <w:rFonts w:eastAsia="Arial"/>
              </w:rPr>
              <w:t>3.Poprawnie określone parametry wizyty ("co ma zostać zrealizowane")</w:t>
            </w:r>
          </w:p>
          <w:p w14:paraId="2F13AE3C" w14:textId="77777777" w:rsidR="000F0220" w:rsidRDefault="000F0220" w:rsidP="00817EB2">
            <w:pPr>
              <w:jc w:val="left"/>
              <w:rPr>
                <w:rFonts w:eastAsia="Arial"/>
              </w:rPr>
            </w:pPr>
            <w:r w:rsidRPr="3830002E">
              <w:rPr>
                <w:rFonts w:eastAsia="Arial"/>
              </w:rPr>
              <w:t>4.Poprawnie określone kryteria wyboru wizyty ("co nam bardziej pasuje")</w:t>
            </w:r>
          </w:p>
        </w:tc>
      </w:tr>
      <w:tr w:rsidR="000F0220" w14:paraId="61B0A7F3"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E24AC30" w14:textId="77777777" w:rsidR="000F0220" w:rsidRDefault="000F0220" w:rsidP="00817EB2">
            <w:pPr>
              <w:jc w:val="left"/>
              <w:rPr>
                <w:rFonts w:eastAsia="Arial"/>
                <w:b/>
                <w:bCs/>
                <w:color w:val="FFFFFF" w:themeColor="background1"/>
              </w:rPr>
            </w:pPr>
            <w:r w:rsidRPr="4BB051E2">
              <w:rPr>
                <w:rFonts w:eastAsia="Arial"/>
                <w:b/>
                <w:bCs/>
                <w:color w:val="FFFFFF" w:themeColor="background1"/>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5FEEA805" w14:textId="4CC99632" w:rsidR="000F0220" w:rsidRDefault="000F0220" w:rsidP="00817EB2">
            <w:pPr>
              <w:jc w:val="left"/>
              <w:rPr>
                <w:rFonts w:eastAsia="Arial"/>
              </w:rPr>
            </w:pPr>
            <w:r w:rsidRPr="3830002E">
              <w:rPr>
                <w:rFonts w:eastAsia="Arial"/>
              </w:rPr>
              <w:t>Lista terminów w których może się odbyć wizyta (być może pusta jeśli kryteria zbyt dokładne)</w:t>
            </w:r>
          </w:p>
        </w:tc>
      </w:tr>
      <w:tr w:rsidR="000F0220" w14:paraId="6F6DF4E9"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127F0D7" w14:textId="77777777" w:rsidR="000F0220" w:rsidRDefault="000F0220" w:rsidP="00817EB2">
            <w:pPr>
              <w:jc w:val="left"/>
              <w:rPr>
                <w:rFonts w:eastAsia="Arial"/>
                <w:b/>
                <w:bCs/>
                <w:color w:val="FFFFFF" w:themeColor="background1"/>
              </w:rPr>
            </w:pPr>
            <w:r w:rsidRPr="4BB051E2">
              <w:rPr>
                <w:rFonts w:eastAsia="Arial"/>
                <w:b/>
                <w:bCs/>
                <w:color w:val="FFFFFF" w:themeColor="background1"/>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044F409A" w14:textId="77777777" w:rsidR="000F0220" w:rsidRDefault="000F0220" w:rsidP="00817EB2">
            <w:pPr>
              <w:jc w:val="left"/>
              <w:rPr>
                <w:rFonts w:eastAsia="Arial"/>
              </w:rPr>
            </w:pPr>
            <w:r w:rsidRPr="4BB051E2">
              <w:rPr>
                <w:rFonts w:eastAsia="Arial"/>
              </w:rPr>
              <w:t>Kody wyników operacji oraz opisy błędów z przetwarzania zostały załączone do niniejszego dokumentu</w:t>
            </w:r>
          </w:p>
        </w:tc>
      </w:tr>
    </w:tbl>
    <w:p w14:paraId="20DF59F7" w14:textId="68FBF3C8" w:rsidR="00416830" w:rsidRDefault="00416830" w:rsidP="00416830">
      <w:pPr>
        <w:jc w:val="left"/>
        <w:rPr>
          <w:sz w:val="24"/>
        </w:rPr>
      </w:pPr>
    </w:p>
    <w:p w14:paraId="658FE72E" w14:textId="68FBF3C8" w:rsidR="00985242" w:rsidRDefault="090162EE" w:rsidP="00817F11">
      <w:pPr>
        <w:pStyle w:val="Nagwek2"/>
      </w:pPr>
      <w:bookmarkStart w:id="878" w:name="_Ref94534530"/>
      <w:bookmarkStart w:id="879" w:name="_Toc755725178"/>
      <w:bookmarkStart w:id="880" w:name="_Toc178762975"/>
      <w:bookmarkStart w:id="881" w:name="_Toc1560162549"/>
      <w:bookmarkStart w:id="882" w:name="_Toc1980764896"/>
      <w:bookmarkStart w:id="883" w:name="_Toc241858436"/>
      <w:bookmarkStart w:id="884" w:name="_Toc1581586979"/>
      <w:bookmarkStart w:id="885" w:name="_Toc75594182"/>
      <w:bookmarkStart w:id="886" w:name="_Toc2013285536"/>
      <w:bookmarkStart w:id="887" w:name="_Toc116292178"/>
      <w:bookmarkStart w:id="888" w:name="_Toc118445877"/>
      <w:bookmarkStart w:id="889" w:name="_Toc902705238"/>
      <w:bookmarkStart w:id="890" w:name="_Toc143855172"/>
      <w:proofErr w:type="spellStart"/>
      <w:r>
        <w:t>pobierzListeWizytSync</w:t>
      </w:r>
      <w:bookmarkEnd w:id="878"/>
      <w:bookmarkEnd w:id="879"/>
      <w:bookmarkEnd w:id="880"/>
      <w:bookmarkEnd w:id="881"/>
      <w:bookmarkEnd w:id="882"/>
      <w:bookmarkEnd w:id="883"/>
      <w:bookmarkEnd w:id="884"/>
      <w:bookmarkEnd w:id="885"/>
      <w:bookmarkEnd w:id="886"/>
      <w:bookmarkEnd w:id="887"/>
      <w:bookmarkEnd w:id="888"/>
      <w:bookmarkEnd w:id="889"/>
      <w:bookmarkEnd w:id="890"/>
      <w:proofErr w:type="spellEnd"/>
    </w:p>
    <w:tbl>
      <w:tblPr>
        <w:tblW w:w="5000" w:type="pct"/>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Pr>
      <w:tblGrid>
        <w:gridCol w:w="1812"/>
        <w:gridCol w:w="7250"/>
      </w:tblGrid>
      <w:tr w:rsidR="00985242" w14:paraId="5D2786AF"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CA4BBFB" w14:textId="77777777" w:rsidR="00985242" w:rsidRPr="00723276" w:rsidRDefault="00985242" w:rsidP="00B33DFB">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6CC7815" w14:textId="628C0DD2" w:rsidR="00985242" w:rsidRDefault="00985242" w:rsidP="00B33DFB">
            <w:pPr>
              <w:jc w:val="left"/>
              <w:rPr>
                <w:szCs w:val="22"/>
              </w:rPr>
            </w:pPr>
            <w:proofErr w:type="spellStart"/>
            <w:r>
              <w:rPr>
                <w:szCs w:val="22"/>
              </w:rPr>
              <w:t>pobierzListeWizytSync</w:t>
            </w:r>
            <w:proofErr w:type="spellEnd"/>
          </w:p>
        </w:tc>
      </w:tr>
      <w:tr w:rsidR="00985242" w14:paraId="2B6AC387"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066C53C" w14:textId="77777777" w:rsidR="00985242" w:rsidRPr="00723276" w:rsidRDefault="00985242" w:rsidP="00B33DFB">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1A96A96" w14:textId="77777777" w:rsidR="00985242" w:rsidRDefault="00985242" w:rsidP="00B33DFB">
            <w:pPr>
              <w:jc w:val="left"/>
              <w:rPr>
                <w:szCs w:val="22"/>
              </w:rPr>
            </w:pPr>
            <w:proofErr w:type="spellStart"/>
            <w:r>
              <w:rPr>
                <w:szCs w:val="22"/>
              </w:rPr>
              <w:t>ObslugaRejestracjiWS</w:t>
            </w:r>
            <w:proofErr w:type="spellEnd"/>
          </w:p>
        </w:tc>
      </w:tr>
      <w:tr w:rsidR="00985242" w14:paraId="0EF2305F"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9DBCD03" w14:textId="77777777" w:rsidR="00985242" w:rsidRPr="00723276" w:rsidRDefault="00985242" w:rsidP="00B33DFB">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054C40E" w14:textId="24D5849C" w:rsidR="00985242" w:rsidRDefault="003843CA" w:rsidP="00B33DFB">
            <w:pPr>
              <w:jc w:val="left"/>
            </w:pPr>
            <w:r w:rsidRPr="003843CA">
              <w:t>Celem operacji jest umożliwienie pobrania z systemu P1 pełnej historii zapisanych wizyt dla danego harmonogramu w celu zaktualizowania tych danych po stronie Podmiotu (MUŚ).</w:t>
            </w:r>
          </w:p>
        </w:tc>
      </w:tr>
      <w:tr w:rsidR="00985242" w14:paraId="20379FDB"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C365379" w14:textId="77777777" w:rsidR="00985242" w:rsidRPr="00723276" w:rsidRDefault="00985242" w:rsidP="00B33DFB">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B2D342E" w14:textId="5C180BA0" w:rsidR="00985242" w:rsidRDefault="60C2DF0B" w:rsidP="00B33DFB">
            <w:pPr>
              <w:jc w:val="left"/>
            </w:pPr>
            <w:r>
              <w:t xml:space="preserve">Wykonanie operacji </w:t>
            </w:r>
            <w:proofErr w:type="spellStart"/>
            <w:r>
              <w:t>pobierzListeWizytSync</w:t>
            </w:r>
            <w:proofErr w:type="spellEnd"/>
          </w:p>
        </w:tc>
      </w:tr>
      <w:tr w:rsidR="00985242" w14:paraId="05AA7275"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0FC518E" w14:textId="77777777" w:rsidR="00985242" w:rsidRPr="00723276" w:rsidRDefault="00985242" w:rsidP="00B33DFB">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39170AF" w14:textId="2011A3EA" w:rsidR="00224ADB" w:rsidRPr="00224ADB" w:rsidRDefault="5D7E5B8C" w:rsidP="00224ADB">
            <w:pPr>
              <w:jc w:val="left"/>
              <w:rPr>
                <w:rFonts w:eastAsia="Arial"/>
              </w:rPr>
            </w:pPr>
            <w:r w:rsidRPr="6A9D8429">
              <w:rPr>
                <w:rFonts w:eastAsia="Arial"/>
              </w:rPr>
              <w:t xml:space="preserve">Operacja </w:t>
            </w:r>
            <w:proofErr w:type="spellStart"/>
            <w:r w:rsidRPr="6A9D8429">
              <w:rPr>
                <w:rFonts w:eastAsia="Arial"/>
              </w:rPr>
              <w:t>pobierzListeWizytSync</w:t>
            </w:r>
            <w:proofErr w:type="spellEnd"/>
            <w:r w:rsidRPr="6A9D8429">
              <w:rPr>
                <w:rFonts w:eastAsia="Arial"/>
              </w:rPr>
              <w:t xml:space="preserve"> służy do synchronizacji zapisanych wizyt w kierunku od Systemu Elektronicznej Rejestracji do Podmiotu (MUŚ). Operacja na podstawie wskazanego identyfikatora harmonogramu i daty ostatniej synchronizacji oraz zakresu dat, zwraca pełną historię wizyt, dzięki której System Podmiotu (MUŚ) może zsynchronizować swój harmonogram ze zm</w:t>
            </w:r>
            <w:r w:rsidR="3E1946F2" w:rsidRPr="6A9D8429">
              <w:rPr>
                <w:rFonts w:eastAsia="Arial"/>
              </w:rPr>
              <w:t>i</w:t>
            </w:r>
            <w:r w:rsidRPr="6A9D8429">
              <w:rPr>
                <w:rFonts w:eastAsia="Arial"/>
              </w:rPr>
              <w:t xml:space="preserve">anami jakie zostały zrealizowane po stronie Systemu Elektronicznej Rejestracji. </w:t>
            </w:r>
            <w:r w:rsidR="4E3B25C4" w:rsidRPr="6A9D8429">
              <w:rPr>
                <w:rFonts w:eastAsia="Arial"/>
              </w:rPr>
              <w:t>Zwracane są wizyty oznaczone statusem: Zapisana, Anulowana, Rezerwacja i Zrealizowana.</w:t>
            </w:r>
          </w:p>
          <w:p w14:paraId="3D9CC13E" w14:textId="77777777" w:rsidR="00224ADB" w:rsidRPr="00224ADB" w:rsidRDefault="00224ADB" w:rsidP="00596542">
            <w:pPr>
              <w:jc w:val="left"/>
              <w:rPr>
                <w:rFonts w:eastAsia="Arial"/>
              </w:rPr>
            </w:pPr>
            <w:r w:rsidRPr="126E8C42">
              <w:rPr>
                <w:rFonts w:eastAsia="Arial"/>
              </w:rPr>
              <w:t>Zmiany w wizytach mogą być realizowane przez:</w:t>
            </w:r>
          </w:p>
          <w:p w14:paraId="41AE2EEE" w14:textId="4B466BEB" w:rsidR="00224ADB" w:rsidRPr="00224ADB" w:rsidRDefault="00224ADB" w:rsidP="005F66C7">
            <w:pPr>
              <w:pStyle w:val="Akapitzlist"/>
              <w:numPr>
                <w:ilvl w:val="0"/>
                <w:numId w:val="38"/>
              </w:numPr>
              <w:spacing w:line="360" w:lineRule="auto"/>
              <w:jc w:val="left"/>
              <w:rPr>
                <w:rFonts w:ascii="Arial" w:eastAsia="Arial" w:hAnsi="Arial" w:cs="Arial"/>
              </w:rPr>
            </w:pPr>
            <w:r w:rsidRPr="29CE8C26">
              <w:rPr>
                <w:rFonts w:ascii="Arial" w:eastAsia="Arial" w:hAnsi="Arial" w:cs="Arial"/>
              </w:rPr>
              <w:t>Pacjenta, który może zapisać się na wizytę lub ją anulować</w:t>
            </w:r>
          </w:p>
          <w:p w14:paraId="524B3E45" w14:textId="6DFE0431" w:rsidR="00224ADB" w:rsidRPr="00224ADB" w:rsidRDefault="00224ADB" w:rsidP="005F66C7">
            <w:pPr>
              <w:pStyle w:val="Akapitzlist"/>
              <w:numPr>
                <w:ilvl w:val="0"/>
                <w:numId w:val="38"/>
              </w:numPr>
              <w:spacing w:line="360" w:lineRule="auto"/>
              <w:jc w:val="left"/>
              <w:rPr>
                <w:rFonts w:ascii="Arial" w:eastAsia="Arial" w:hAnsi="Arial" w:cs="Arial"/>
              </w:rPr>
            </w:pPr>
            <w:r w:rsidRPr="29CE8C26">
              <w:rPr>
                <w:rFonts w:ascii="Arial" w:eastAsia="Arial" w:hAnsi="Arial" w:cs="Arial"/>
              </w:rPr>
              <w:t>Podmiot (MUŚ), który może zapisać Pacjenta na wizytę do innego Podmiotu (MUŚ)</w:t>
            </w:r>
          </w:p>
          <w:p w14:paraId="2BA0C6CB" w14:textId="7465A581" w:rsidR="00224ADB" w:rsidRPr="00224ADB" w:rsidRDefault="00224ADB" w:rsidP="005F66C7">
            <w:pPr>
              <w:pStyle w:val="Akapitzlist"/>
              <w:numPr>
                <w:ilvl w:val="0"/>
                <w:numId w:val="38"/>
              </w:numPr>
              <w:spacing w:line="360" w:lineRule="auto"/>
              <w:jc w:val="left"/>
              <w:rPr>
                <w:rFonts w:ascii="Arial" w:eastAsia="Arial" w:hAnsi="Arial" w:cs="Arial"/>
              </w:rPr>
            </w:pPr>
            <w:r w:rsidRPr="29CE8C26">
              <w:rPr>
                <w:rFonts w:ascii="Arial" w:eastAsia="Arial" w:hAnsi="Arial" w:cs="Arial"/>
              </w:rPr>
              <w:t>Algorytm, który może zapisać Pacjenta na wizytę.</w:t>
            </w:r>
          </w:p>
          <w:p w14:paraId="51F71889" w14:textId="77777777" w:rsidR="00224ADB" w:rsidRPr="00224ADB" w:rsidRDefault="00224ADB" w:rsidP="00596542">
            <w:pPr>
              <w:jc w:val="left"/>
              <w:rPr>
                <w:rFonts w:eastAsia="Arial"/>
              </w:rPr>
            </w:pPr>
            <w:r w:rsidRPr="126E8C42">
              <w:rPr>
                <w:rFonts w:eastAsia="Arial"/>
              </w:rPr>
              <w:t>Usługa daje możliwości pobrania (synchronizacji) wizyt tylko zapisanych do Podmiotu (MUŚ) wywołującego operację.</w:t>
            </w:r>
          </w:p>
          <w:p w14:paraId="0F7521DB" w14:textId="2BD3D98B" w:rsidR="00224ADB" w:rsidRPr="00224ADB" w:rsidRDefault="00224ADB" w:rsidP="00FE59BF">
            <w:pPr>
              <w:jc w:val="left"/>
              <w:rPr>
                <w:rFonts w:eastAsia="Arial"/>
              </w:rPr>
            </w:pPr>
            <w:r w:rsidRPr="126E8C42">
              <w:rPr>
                <w:rFonts w:eastAsia="Arial"/>
              </w:rPr>
              <w:t>W celu optymalizacji pobierania danych (synchronizacji) został zastosowany mechanizm porcjowania, który działa w taki sposób, że dla danego harmonogramu należy wywołać usł</w:t>
            </w:r>
            <w:r w:rsidR="007000C5" w:rsidRPr="126E8C42">
              <w:rPr>
                <w:rFonts w:eastAsia="Arial"/>
              </w:rPr>
              <w:t>u</w:t>
            </w:r>
            <w:r w:rsidRPr="126E8C42">
              <w:rPr>
                <w:rFonts w:eastAsia="Arial"/>
              </w:rPr>
              <w:t xml:space="preserve">gę tyle razy z tymi samymi parametrami (z wyjątkiem parametru </w:t>
            </w:r>
            <w:proofErr w:type="spellStart"/>
            <w:r w:rsidRPr="126E8C42">
              <w:rPr>
                <w:rFonts w:eastAsia="Arial"/>
                <w:b/>
              </w:rPr>
              <w:t>dataCzasOstatniejSynchronizacji</w:t>
            </w:r>
            <w:proofErr w:type="spellEnd"/>
            <w:r w:rsidRPr="126E8C42">
              <w:rPr>
                <w:rFonts w:eastAsia="Arial"/>
              </w:rPr>
              <w:t xml:space="preserve">), aż zwróci ona pusty wynik. Przy kolejnym wywołaniu usługi należy podać wartość atrybutu </w:t>
            </w:r>
            <w:proofErr w:type="spellStart"/>
            <w:r w:rsidRPr="126E8C42">
              <w:rPr>
                <w:rFonts w:eastAsia="Arial"/>
                <w:b/>
              </w:rPr>
              <w:t>dataCzasModyfikacji</w:t>
            </w:r>
            <w:proofErr w:type="spellEnd"/>
            <w:r w:rsidRPr="126E8C42">
              <w:rPr>
                <w:rFonts w:eastAsia="Arial"/>
              </w:rPr>
              <w:t xml:space="preserve"> dla ostatniego rekordu z wcześniejszego wywołania.</w:t>
            </w:r>
          </w:p>
          <w:p w14:paraId="1BA0791F" w14:textId="77777777" w:rsidR="00224ADB" w:rsidRPr="00224ADB" w:rsidRDefault="00224ADB" w:rsidP="00FE59BF">
            <w:pPr>
              <w:jc w:val="left"/>
              <w:rPr>
                <w:rFonts w:eastAsia="Arial"/>
              </w:rPr>
            </w:pPr>
            <w:r w:rsidRPr="126E8C42">
              <w:rPr>
                <w:rFonts w:eastAsia="Arial"/>
              </w:rPr>
              <w:t>Jedna porcja zwracanych danych może zawierać maksymalnie 500 rekordów (zmodyfikowanych wizyt).</w:t>
            </w:r>
          </w:p>
          <w:p w14:paraId="76535454" w14:textId="77777777" w:rsidR="00224ADB" w:rsidRPr="00224ADB" w:rsidRDefault="00224ADB" w:rsidP="00FE59BF">
            <w:pPr>
              <w:jc w:val="left"/>
              <w:rPr>
                <w:rFonts w:eastAsia="Arial"/>
              </w:rPr>
            </w:pPr>
            <w:r w:rsidRPr="126E8C42">
              <w:rPr>
                <w:rFonts w:eastAsia="Arial"/>
              </w:rPr>
              <w:t>Możliwe scenariusze wywołania operacji:</w:t>
            </w:r>
          </w:p>
          <w:p w14:paraId="75D711F3" w14:textId="6B0657A9" w:rsidR="00224ADB" w:rsidRPr="00224ADB" w:rsidRDefault="00AE4E57" w:rsidP="005F66C7">
            <w:pPr>
              <w:pStyle w:val="Akapitzlist"/>
              <w:numPr>
                <w:ilvl w:val="0"/>
                <w:numId w:val="39"/>
              </w:numPr>
              <w:jc w:val="left"/>
              <w:rPr>
                <w:rFonts w:ascii="Arial" w:eastAsia="Arial" w:hAnsi="Arial" w:cs="Arial"/>
              </w:rPr>
            </w:pPr>
            <w:r w:rsidRPr="126E8C42">
              <w:rPr>
                <w:rFonts w:ascii="Arial" w:eastAsia="Arial" w:hAnsi="Arial" w:cs="Arial"/>
              </w:rPr>
              <w:t>Podany</w:t>
            </w:r>
            <w:r w:rsidR="00224ADB" w:rsidRPr="126E8C42">
              <w:rPr>
                <w:rFonts w:ascii="Arial" w:eastAsia="Arial" w:hAnsi="Arial" w:cs="Arial"/>
              </w:rPr>
              <w:t xml:space="preserve"> tylko identyfikator harmonogramu - operacja zwraca pełną historię wszystkich wizyt w ramach danego harmonogramu od bieżącej daty i czasu w przód do końcowej daty harmonogramu (data zakończenia ostatniej wizyty w harmonogramie).</w:t>
            </w:r>
          </w:p>
          <w:p w14:paraId="56D885CC" w14:textId="74E5FF6A" w:rsidR="00224ADB" w:rsidRPr="00224ADB" w:rsidRDefault="00AE4E57" w:rsidP="005F66C7">
            <w:pPr>
              <w:pStyle w:val="Akapitzlist"/>
              <w:numPr>
                <w:ilvl w:val="0"/>
                <w:numId w:val="39"/>
              </w:numPr>
              <w:jc w:val="left"/>
              <w:rPr>
                <w:rFonts w:ascii="Arial" w:eastAsia="Arial" w:hAnsi="Arial" w:cs="Arial"/>
              </w:rPr>
            </w:pPr>
            <w:r w:rsidRPr="126E8C42">
              <w:rPr>
                <w:rFonts w:ascii="Arial" w:eastAsia="Arial" w:hAnsi="Arial" w:cs="Arial"/>
              </w:rPr>
              <w:t>Podany</w:t>
            </w:r>
            <w:r w:rsidR="00224ADB" w:rsidRPr="126E8C42">
              <w:rPr>
                <w:rFonts w:ascii="Arial" w:eastAsia="Arial" w:hAnsi="Arial" w:cs="Arial"/>
              </w:rPr>
              <w:t xml:space="preserve"> został identyfikator harmonogramu oraz </w:t>
            </w:r>
            <w:proofErr w:type="spellStart"/>
            <w:r w:rsidR="00224ADB" w:rsidRPr="126E8C42">
              <w:rPr>
                <w:rFonts w:ascii="Arial" w:eastAsia="Arial" w:hAnsi="Arial" w:cs="Arial"/>
                <w:b/>
              </w:rPr>
              <w:t>dataCzasOstatniejSynchronizacji</w:t>
            </w:r>
            <w:proofErr w:type="spellEnd"/>
            <w:r w:rsidR="00224ADB" w:rsidRPr="126E8C42">
              <w:rPr>
                <w:rFonts w:ascii="Arial" w:eastAsia="Arial" w:hAnsi="Arial" w:cs="Arial"/>
              </w:rPr>
              <w:t xml:space="preserve"> - operacja zwraca pełną historię wszystkich wizyt, które zostały zmodyfikowane w ramach danego harmonogramu, począwszy od </w:t>
            </w:r>
            <w:proofErr w:type="spellStart"/>
            <w:r w:rsidR="00224ADB" w:rsidRPr="126E8C42">
              <w:rPr>
                <w:rFonts w:ascii="Arial" w:eastAsia="Arial" w:hAnsi="Arial" w:cs="Arial"/>
                <w:b/>
              </w:rPr>
              <w:t>dataCzasOstatniejSynchronizacji</w:t>
            </w:r>
            <w:proofErr w:type="spellEnd"/>
            <w:r w:rsidR="00224ADB" w:rsidRPr="126E8C42">
              <w:rPr>
                <w:rFonts w:ascii="Arial" w:eastAsia="Arial" w:hAnsi="Arial" w:cs="Arial"/>
              </w:rPr>
              <w:t>, aż do końcowej daty harmonogramu (data zakończenia ostatniej wizyty w harmonogramie).</w:t>
            </w:r>
          </w:p>
          <w:p w14:paraId="26B194E9" w14:textId="7FD5BB6B" w:rsidR="00985242" w:rsidRDefault="00AE4E57" w:rsidP="005F66C7">
            <w:pPr>
              <w:pStyle w:val="Akapitzlist"/>
              <w:numPr>
                <w:ilvl w:val="0"/>
                <w:numId w:val="39"/>
              </w:numPr>
              <w:jc w:val="left"/>
              <w:rPr>
                <w:rFonts w:ascii="Arial" w:eastAsia="Arial" w:hAnsi="Arial" w:cs="Arial"/>
              </w:rPr>
            </w:pPr>
            <w:r w:rsidRPr="126E8C42">
              <w:rPr>
                <w:rFonts w:ascii="Arial" w:eastAsia="Arial" w:hAnsi="Arial" w:cs="Arial"/>
              </w:rPr>
              <w:t>Podany</w:t>
            </w:r>
            <w:r w:rsidR="00224ADB" w:rsidRPr="126E8C42">
              <w:rPr>
                <w:rFonts w:ascii="Arial" w:eastAsia="Arial" w:hAnsi="Arial" w:cs="Arial"/>
              </w:rPr>
              <w:t xml:space="preserve"> został identyfikator harmonogramu, </w:t>
            </w:r>
            <w:proofErr w:type="spellStart"/>
            <w:r w:rsidR="00224ADB" w:rsidRPr="126E8C42">
              <w:rPr>
                <w:rFonts w:ascii="Arial" w:eastAsia="Arial" w:hAnsi="Arial" w:cs="Arial"/>
                <w:b/>
              </w:rPr>
              <w:t>dataCzasOstatniejSynchronizacji</w:t>
            </w:r>
            <w:proofErr w:type="spellEnd"/>
            <w:r w:rsidR="00224ADB" w:rsidRPr="126E8C42">
              <w:rPr>
                <w:rFonts w:ascii="Arial" w:eastAsia="Arial" w:hAnsi="Arial" w:cs="Arial"/>
              </w:rPr>
              <w:t xml:space="preserve"> oraz zakres </w:t>
            </w:r>
            <w:proofErr w:type="spellStart"/>
            <w:r w:rsidR="00224ADB" w:rsidRPr="126E8C42">
              <w:rPr>
                <w:rFonts w:ascii="Arial" w:eastAsia="Arial" w:hAnsi="Arial" w:cs="Arial"/>
                <w:b/>
              </w:rPr>
              <w:t>dataCzasOd</w:t>
            </w:r>
            <w:proofErr w:type="spellEnd"/>
            <w:r w:rsidR="00224ADB" w:rsidRPr="126E8C42">
              <w:rPr>
                <w:rFonts w:ascii="Arial" w:eastAsia="Arial" w:hAnsi="Arial" w:cs="Arial"/>
              </w:rPr>
              <w:t xml:space="preserve"> i </w:t>
            </w:r>
            <w:proofErr w:type="spellStart"/>
            <w:r w:rsidR="00224ADB" w:rsidRPr="126E8C42">
              <w:rPr>
                <w:rFonts w:ascii="Arial" w:eastAsia="Arial" w:hAnsi="Arial" w:cs="Arial"/>
                <w:b/>
              </w:rPr>
              <w:t>dataCzasDo</w:t>
            </w:r>
            <w:proofErr w:type="spellEnd"/>
            <w:r w:rsidR="00224ADB" w:rsidRPr="126E8C42">
              <w:rPr>
                <w:rFonts w:ascii="Arial" w:eastAsia="Arial" w:hAnsi="Arial" w:cs="Arial"/>
              </w:rPr>
              <w:t xml:space="preserve"> - operacja zwraca pełną historię wszystkich wizyt, które zostały zmodyfikowane w ramach danego harmonogramu w podanym zakresie z żądania. Jeśli zostanie podany zakres dat, to wtedy operacja zwróci wszystkie wizyty, których data i czas rozpoczęcia lub zakończenia wizyty zawiera się w przedziale domkniętym </w:t>
            </w:r>
            <w:r w:rsidR="00224ADB" w:rsidRPr="126E8C42">
              <w:rPr>
                <w:rFonts w:ascii="Arial" w:eastAsia="Arial" w:hAnsi="Arial" w:cs="Arial"/>
                <w:b/>
              </w:rPr>
              <w:t>[</w:t>
            </w:r>
            <w:proofErr w:type="spellStart"/>
            <w:r w:rsidR="00224ADB" w:rsidRPr="126E8C42">
              <w:rPr>
                <w:rFonts w:ascii="Arial" w:eastAsia="Arial" w:hAnsi="Arial" w:cs="Arial"/>
                <w:b/>
              </w:rPr>
              <w:t>dataCzasOd</w:t>
            </w:r>
            <w:proofErr w:type="spellEnd"/>
            <w:r w:rsidR="00224ADB" w:rsidRPr="126E8C42">
              <w:rPr>
                <w:rFonts w:ascii="Arial" w:eastAsia="Arial" w:hAnsi="Arial" w:cs="Arial"/>
              </w:rPr>
              <w:t xml:space="preserve">, </w:t>
            </w:r>
            <w:proofErr w:type="spellStart"/>
            <w:r w:rsidR="00224ADB" w:rsidRPr="126E8C42">
              <w:rPr>
                <w:rFonts w:ascii="Arial" w:eastAsia="Arial" w:hAnsi="Arial" w:cs="Arial"/>
                <w:b/>
              </w:rPr>
              <w:t>dataCzasDo</w:t>
            </w:r>
            <w:proofErr w:type="spellEnd"/>
            <w:r w:rsidR="00224ADB" w:rsidRPr="126E8C42">
              <w:rPr>
                <w:rFonts w:ascii="Arial" w:eastAsia="Arial" w:hAnsi="Arial" w:cs="Arial"/>
                <w:b/>
              </w:rPr>
              <w:t>]</w:t>
            </w:r>
            <w:r w:rsidR="00224ADB" w:rsidRPr="126E8C42">
              <w:rPr>
                <w:rFonts w:ascii="Arial" w:eastAsia="Arial" w:hAnsi="Arial" w:cs="Arial"/>
              </w:rPr>
              <w:t>.</w:t>
            </w:r>
          </w:p>
        </w:tc>
      </w:tr>
      <w:tr w:rsidR="00985242" w14:paraId="31B2AA7C"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6F5B4BD" w14:textId="77777777" w:rsidR="00985242" w:rsidRPr="00723276" w:rsidRDefault="00985242" w:rsidP="00B33DFB">
            <w:pPr>
              <w:jc w:val="left"/>
              <w:rPr>
                <w:b/>
                <w:szCs w:val="22"/>
              </w:rPr>
            </w:pPr>
            <w:r w:rsidRPr="00723276">
              <w:rPr>
                <w:b/>
                <w:szCs w:val="22"/>
              </w:rPr>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B23A661" w14:textId="15F8868A" w:rsidR="00DB49B2" w:rsidRPr="006A6077" w:rsidRDefault="004578FA" w:rsidP="006A6077">
            <w:pPr>
              <w:jc w:val="left"/>
              <w:rPr>
                <w:rFonts w:eastAsia="Arial"/>
              </w:rPr>
            </w:pPr>
            <w:r>
              <w:t xml:space="preserve">Przesłane przez Podmiot/MUŚ </w:t>
            </w:r>
            <w:proofErr w:type="spellStart"/>
            <w:r>
              <w:t>sloty</w:t>
            </w:r>
            <w:proofErr w:type="spellEnd"/>
            <w:r>
              <w:t xml:space="preserve"> z wykorzystaniem operacji </w:t>
            </w:r>
            <w:proofErr w:type="spellStart"/>
            <w:r w:rsidRPr="004578FA">
              <w:rPr>
                <w:color w:val="000000"/>
              </w:rPr>
              <w:t>zapiszSloty</w:t>
            </w:r>
            <w:proofErr w:type="spellEnd"/>
            <w:r w:rsidRPr="004578FA">
              <w:rPr>
                <w:color w:val="000000"/>
              </w:rPr>
              <w:t>.</w:t>
            </w:r>
          </w:p>
        </w:tc>
      </w:tr>
      <w:tr w:rsidR="00985242" w14:paraId="2A42BF26"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E432952" w14:textId="77777777" w:rsidR="00985242" w:rsidRPr="00723276" w:rsidRDefault="00985242" w:rsidP="00B33DFB">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194F332" w14:textId="67AACCCE" w:rsidR="00985242" w:rsidRDefault="00B52E7E" w:rsidP="00B33DFB">
            <w:pPr>
              <w:jc w:val="left"/>
              <w:rPr>
                <w:rFonts w:eastAsia="Arial"/>
              </w:rPr>
            </w:pPr>
            <w:r>
              <w:t xml:space="preserve"> Zwrócona pełna historia wizyt dla danego harmonogramu,</w:t>
            </w:r>
          </w:p>
        </w:tc>
      </w:tr>
      <w:tr w:rsidR="00985242" w14:paraId="5668859B"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DABE38E" w14:textId="77777777" w:rsidR="00985242" w:rsidRPr="00723276" w:rsidRDefault="00985242" w:rsidP="00B33DFB">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64594C1" w14:textId="2EBE3D5A" w:rsidR="00985242" w:rsidRPr="004261F4" w:rsidRDefault="00AB4C21" w:rsidP="00B33DFB">
            <w:pPr>
              <w:spacing w:line="288" w:lineRule="auto"/>
              <w:jc w:val="left"/>
              <w:rPr>
                <w:rFonts w:eastAsia="Arial"/>
              </w:rPr>
            </w:pPr>
            <w:r>
              <w:rPr>
                <w:rFonts w:eastAsia="Arial"/>
              </w:rPr>
              <w:t xml:space="preserve">Kody wyników operacji oraz opisy błędów z przetwarzania zostały </w:t>
            </w:r>
            <w:r w:rsidRPr="7272574F">
              <w:rPr>
                <w:rFonts w:eastAsia="Arial"/>
              </w:rPr>
              <w:t>załączone do niniejszego dokumentu</w:t>
            </w:r>
          </w:p>
        </w:tc>
      </w:tr>
    </w:tbl>
    <w:p w14:paraId="338B198B" w14:textId="77777777" w:rsidR="00416830" w:rsidRDefault="2B443315" w:rsidP="00817F11">
      <w:pPr>
        <w:pStyle w:val="Nagwek2"/>
      </w:pPr>
      <w:bookmarkStart w:id="891" w:name="_Ref94534543"/>
      <w:bookmarkStart w:id="892" w:name="_Toc553139184"/>
      <w:bookmarkStart w:id="893" w:name="_Toc1344289278"/>
      <w:bookmarkStart w:id="894" w:name="_Toc1148217825"/>
      <w:bookmarkStart w:id="895" w:name="_Toc279894"/>
      <w:bookmarkStart w:id="896" w:name="_Toc962181252"/>
      <w:bookmarkStart w:id="897" w:name="_Toc1129585191"/>
      <w:bookmarkStart w:id="898" w:name="_Toc266948050"/>
      <w:bookmarkStart w:id="899" w:name="_Toc1528002202"/>
      <w:bookmarkStart w:id="900" w:name="_Toc116292179"/>
      <w:bookmarkStart w:id="901" w:name="_Toc118445878"/>
      <w:bookmarkStart w:id="902" w:name="_Toc1253902279"/>
      <w:bookmarkStart w:id="903" w:name="_Toc143855173"/>
      <w:proofErr w:type="spellStart"/>
      <w:r>
        <w:t>pobierzListeWizyt</w:t>
      </w:r>
      <w:bookmarkEnd w:id="891"/>
      <w:bookmarkEnd w:id="892"/>
      <w:bookmarkEnd w:id="893"/>
      <w:bookmarkEnd w:id="894"/>
      <w:bookmarkEnd w:id="895"/>
      <w:bookmarkEnd w:id="896"/>
      <w:bookmarkEnd w:id="897"/>
      <w:bookmarkEnd w:id="898"/>
      <w:bookmarkEnd w:id="899"/>
      <w:bookmarkEnd w:id="900"/>
      <w:bookmarkEnd w:id="901"/>
      <w:bookmarkEnd w:id="902"/>
      <w:bookmarkEnd w:id="903"/>
      <w:proofErr w:type="spellEnd"/>
    </w:p>
    <w:tbl>
      <w:tblPr>
        <w:tblW w:w="5000" w:type="pct"/>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Pr>
      <w:tblGrid>
        <w:gridCol w:w="1812"/>
        <w:gridCol w:w="7250"/>
      </w:tblGrid>
      <w:tr w:rsidR="00416830" w14:paraId="502CA4CD"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A5FC7E7" w14:textId="77777777" w:rsidR="00416830" w:rsidRPr="00723276" w:rsidRDefault="00416830" w:rsidP="4B1A8FA4">
            <w:pPr>
              <w:jc w:val="left"/>
              <w:rPr>
                <w:b/>
                <w:bCs/>
              </w:rPr>
            </w:pPr>
            <w:r w:rsidRPr="4B1A8FA4">
              <w:rPr>
                <w:b/>
                <w:bCs/>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784E406" w14:textId="77777777" w:rsidR="00416830" w:rsidRDefault="00416830" w:rsidP="00416830">
            <w:pPr>
              <w:jc w:val="left"/>
              <w:rPr>
                <w:szCs w:val="22"/>
              </w:rPr>
            </w:pPr>
            <w:proofErr w:type="spellStart"/>
            <w:r>
              <w:rPr>
                <w:szCs w:val="22"/>
              </w:rPr>
              <w:t>pobierzListeWizyt</w:t>
            </w:r>
            <w:proofErr w:type="spellEnd"/>
          </w:p>
        </w:tc>
      </w:tr>
      <w:tr w:rsidR="00416830" w14:paraId="5995351E"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BBB3885" w14:textId="77777777" w:rsidR="00416830" w:rsidRPr="00723276" w:rsidRDefault="00416830" w:rsidP="4B1A8FA4">
            <w:pPr>
              <w:jc w:val="left"/>
              <w:rPr>
                <w:b/>
                <w:bCs/>
              </w:rPr>
            </w:pPr>
            <w:r w:rsidRPr="4B1A8FA4">
              <w:rPr>
                <w:b/>
                <w:bCs/>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8741D4F" w14:textId="77777777" w:rsidR="00416830" w:rsidRDefault="00416830" w:rsidP="00416830">
            <w:pPr>
              <w:jc w:val="left"/>
              <w:rPr>
                <w:szCs w:val="22"/>
              </w:rPr>
            </w:pPr>
            <w:proofErr w:type="spellStart"/>
            <w:r>
              <w:rPr>
                <w:szCs w:val="22"/>
              </w:rPr>
              <w:t>ObslugaRejestracjiWS</w:t>
            </w:r>
            <w:proofErr w:type="spellEnd"/>
          </w:p>
        </w:tc>
      </w:tr>
      <w:tr w:rsidR="00416830" w14:paraId="4D32AF55"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C239C6F" w14:textId="77777777" w:rsidR="00416830" w:rsidRPr="00723276" w:rsidRDefault="00416830" w:rsidP="00416830">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D3534AE" w14:textId="56F61A6F" w:rsidR="00416830" w:rsidRDefault="0216A38E" w:rsidP="00416830">
            <w:pPr>
              <w:jc w:val="left"/>
            </w:pPr>
            <w:r>
              <w:t>Celem operacji jest pobranie listy wizyt zgodnej z zadanymi kryteriami wejściowymi.</w:t>
            </w:r>
          </w:p>
        </w:tc>
      </w:tr>
      <w:tr w:rsidR="00416830" w14:paraId="290F7D9C"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C7D2B98" w14:textId="77777777" w:rsidR="00416830" w:rsidRPr="00723276" w:rsidRDefault="00416830" w:rsidP="00416830">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8FE2648" w14:textId="023F0120" w:rsidR="00416830" w:rsidRDefault="42E9D667" w:rsidP="00416830">
            <w:pPr>
              <w:jc w:val="left"/>
            </w:pPr>
            <w:r>
              <w:t xml:space="preserve">Wykonanie operacji </w:t>
            </w:r>
            <w:proofErr w:type="spellStart"/>
            <w:r>
              <w:t>pobierzListeWizyt</w:t>
            </w:r>
            <w:proofErr w:type="spellEnd"/>
          </w:p>
        </w:tc>
      </w:tr>
      <w:tr w:rsidR="00416830" w14:paraId="1CEB3D03"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252A143" w14:textId="77777777" w:rsidR="00416830" w:rsidRPr="00723276" w:rsidRDefault="00416830" w:rsidP="00416830">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AFF2F2A" w14:textId="2BCF0BE5" w:rsidR="00416830" w:rsidRDefault="35887CBD" w:rsidP="00416830">
            <w:pPr>
              <w:jc w:val="left"/>
            </w:pPr>
            <w:r>
              <w:t>Placówka ma możliwość pobrania wizyt w dwóch trybach:</w:t>
            </w:r>
          </w:p>
          <w:p w14:paraId="29B73D69" w14:textId="7382376B" w:rsidR="00416830" w:rsidRDefault="35887CBD" w:rsidP="2189488F">
            <w:pPr>
              <w:jc w:val="left"/>
            </w:pPr>
            <w:r>
              <w:t xml:space="preserve">1. W imieniu własnym - "swoje" wizyty, czyli realizowane przez daną placówkę. </w:t>
            </w:r>
          </w:p>
          <w:p w14:paraId="026BC16E" w14:textId="23F938AB" w:rsidR="00416830" w:rsidRDefault="73D38A99" w:rsidP="2189488F">
            <w:pPr>
              <w:jc w:val="left"/>
            </w:pPr>
            <w:r>
              <w:t>2. W imieniu pacjenta - wizyty danego pacjenta, nawet te realizowane poza "swoją" placówką</w:t>
            </w:r>
          </w:p>
          <w:p w14:paraId="38497656" w14:textId="1C937861" w:rsidR="60913E00" w:rsidRDefault="57304772" w:rsidP="60913E00">
            <w:pPr>
              <w:jc w:val="left"/>
            </w:pPr>
            <w:r>
              <w:t>W celu optymalizacji pobierania danych w operacji został zaimplementowany mechanizm stronicowania i sortowania, a sposób jego działania został szczegółowo opisany w piku XSD/WSDL.</w:t>
            </w:r>
          </w:p>
          <w:p w14:paraId="47016E24" w14:textId="780CC3CC" w:rsidR="00416830" w:rsidRDefault="40D0437D" w:rsidP="00416830">
            <w:pPr>
              <w:jc w:val="left"/>
              <w:rPr>
                <w:szCs w:val="22"/>
              </w:rPr>
            </w:pPr>
            <w:r>
              <w:t xml:space="preserve">Ponadto operacja zwraca obiekt </w:t>
            </w:r>
            <w:proofErr w:type="spellStart"/>
            <w:r>
              <w:t>raportZPrzetwarzania</w:t>
            </w:r>
            <w:proofErr w:type="spellEnd"/>
            <w:r w:rsidR="7992C46C">
              <w:t>,</w:t>
            </w:r>
            <w:r>
              <w:t xml:space="preserve"> który zawiera szczegółowe informacje o statusie wykonania operacji dla każdego przesłanego w ramach danego pliku rekordu.</w:t>
            </w:r>
          </w:p>
        </w:tc>
      </w:tr>
      <w:tr w:rsidR="00416830" w14:paraId="2DFFB217" w14:textId="77777777" w:rsidTr="4B1A8FA4">
        <w:trPr>
          <w:trHeight w:val="3218"/>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7905F14" w14:textId="77777777" w:rsidR="00416830" w:rsidRPr="00723276" w:rsidRDefault="00416830" w:rsidP="00416830">
            <w:pPr>
              <w:jc w:val="left"/>
              <w:rPr>
                <w:b/>
                <w:szCs w:val="22"/>
              </w:rPr>
            </w:pPr>
            <w:r w:rsidRPr="00723276">
              <w:rPr>
                <w:b/>
                <w:szCs w:val="22"/>
              </w:rPr>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59B443C" w14:textId="52354EAD" w:rsidR="00416830" w:rsidRDefault="3F90DC37" w:rsidP="3F90DC37">
            <w:pPr>
              <w:jc w:val="left"/>
              <w:rPr>
                <w:rFonts w:eastAsia="Arial"/>
                <w:szCs w:val="22"/>
              </w:rPr>
            </w:pPr>
            <w:r w:rsidRPr="3F90DC37">
              <w:rPr>
                <w:rFonts w:eastAsia="Arial"/>
                <w:color w:val="000000" w:themeColor="text1"/>
                <w:szCs w:val="22"/>
              </w:rPr>
              <w:t>Określone są parametry określające samo żądanie (MUŚ, Pacjent)</w:t>
            </w:r>
            <w:r w:rsidRPr="3F90DC37">
              <w:rPr>
                <w:rFonts w:eastAsia="Arial"/>
                <w:szCs w:val="22"/>
              </w:rPr>
              <w:t>, a także:</w:t>
            </w:r>
            <w:r w:rsidRPr="3F90DC37">
              <w:rPr>
                <w:rFonts w:eastAsia="Arial"/>
                <w:szCs w:val="22"/>
                <w:u w:val="single"/>
              </w:rPr>
              <w:t xml:space="preserve"> </w:t>
            </w:r>
          </w:p>
          <w:p w14:paraId="75BF40CF" w14:textId="3760A9AE" w:rsidR="00416830" w:rsidRDefault="3F90DC37" w:rsidP="3F90DC37">
            <w:pPr>
              <w:pStyle w:val="Akapitzlist"/>
              <w:numPr>
                <w:ilvl w:val="0"/>
                <w:numId w:val="9"/>
              </w:numPr>
              <w:jc w:val="left"/>
              <w:rPr>
                <w:rFonts w:eastAsia="Calibri" w:cs="Calibri"/>
                <w:szCs w:val="22"/>
              </w:rPr>
            </w:pPr>
            <w:r w:rsidRPr="3F90DC37">
              <w:rPr>
                <w:rFonts w:eastAsia="Calibri" w:cs="Calibri"/>
                <w:szCs w:val="22"/>
              </w:rPr>
              <w:t>Kryteria Wyszukiwania</w:t>
            </w:r>
            <w:r w:rsidRPr="3F90DC37">
              <w:rPr>
                <w:rFonts w:eastAsia="Calibri" w:cs="Calibri"/>
                <w:strike/>
                <w:szCs w:val="22"/>
              </w:rPr>
              <w:t xml:space="preserve"> oraz</w:t>
            </w:r>
            <w:r w:rsidRPr="3F90DC37">
              <w:rPr>
                <w:rFonts w:eastAsia="Calibri" w:cs="Calibri"/>
                <w:szCs w:val="22"/>
              </w:rPr>
              <w:t xml:space="preserve"> "filtry" - dodatkowe ograniczenia, aby zawęzić listę wizyt do interesującego obszaru.</w:t>
            </w:r>
          </w:p>
          <w:p w14:paraId="6562A47A" w14:textId="16F4A636" w:rsidR="00416830" w:rsidRDefault="3F90DC37" w:rsidP="3F90DC37">
            <w:pPr>
              <w:pStyle w:val="Akapitzlist"/>
              <w:numPr>
                <w:ilvl w:val="0"/>
                <w:numId w:val="9"/>
              </w:numPr>
              <w:jc w:val="left"/>
              <w:rPr>
                <w:rFonts w:eastAsia="Calibri" w:cs="Calibri"/>
                <w:szCs w:val="22"/>
              </w:rPr>
            </w:pPr>
            <w:r w:rsidRPr="3F90DC37">
              <w:rPr>
                <w:rFonts w:eastAsia="Calibri" w:cs="Calibri"/>
                <w:szCs w:val="22"/>
              </w:rPr>
              <w:t>Parametry Stronicowania – Parametry określające sposób podzielenia wyniku na mniejsze części tzw. strony.</w:t>
            </w:r>
          </w:p>
          <w:p w14:paraId="489C4494" w14:textId="2385BEC2" w:rsidR="00416830" w:rsidRDefault="00416830" w:rsidP="3F90DC37">
            <w:pPr>
              <w:jc w:val="left"/>
            </w:pPr>
          </w:p>
        </w:tc>
      </w:tr>
      <w:tr w:rsidR="00416830" w14:paraId="48A233E0"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55FEB68" w14:textId="77777777" w:rsidR="00416830" w:rsidRPr="00723276" w:rsidRDefault="00416830" w:rsidP="00416830">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BDBDDD7" w14:textId="5161B84A" w:rsidR="00416830" w:rsidRDefault="3F90DC37" w:rsidP="3F90DC37">
            <w:pPr>
              <w:pStyle w:val="Akapitzlist"/>
              <w:numPr>
                <w:ilvl w:val="0"/>
                <w:numId w:val="8"/>
              </w:numPr>
              <w:jc w:val="left"/>
              <w:rPr>
                <w:rFonts w:eastAsia="Calibri" w:cs="Calibri"/>
                <w:color w:val="000000" w:themeColor="text1"/>
                <w:szCs w:val="22"/>
              </w:rPr>
            </w:pPr>
            <w:r w:rsidRPr="3F90DC37">
              <w:rPr>
                <w:rFonts w:eastAsia="Calibri" w:cs="Calibri"/>
                <w:color w:val="000000" w:themeColor="text1"/>
                <w:szCs w:val="22"/>
              </w:rPr>
              <w:t>Lista wizyt spełniających zadane kryteria wyszukiwania</w:t>
            </w:r>
          </w:p>
          <w:p w14:paraId="43AB7070" w14:textId="613AE0FB" w:rsidR="00416830" w:rsidRDefault="3F90DC37" w:rsidP="3F90DC37">
            <w:pPr>
              <w:pStyle w:val="Akapitzlist"/>
              <w:numPr>
                <w:ilvl w:val="0"/>
                <w:numId w:val="8"/>
              </w:numPr>
              <w:jc w:val="left"/>
              <w:rPr>
                <w:rFonts w:eastAsia="Calibri" w:cs="Calibri"/>
                <w:szCs w:val="22"/>
              </w:rPr>
            </w:pPr>
            <w:r w:rsidRPr="3F90DC37">
              <w:rPr>
                <w:rFonts w:eastAsia="Calibri" w:cs="Calibri"/>
                <w:szCs w:val="22"/>
              </w:rPr>
              <w:t xml:space="preserve">Liczba pozycji - ogólna liczba wszystkich rekordów spełniających podane kryteria, która jest podawana, jeżeli w żądaniu flaga “czy podać liczbę rekordów” w parametrach stronicowania jest ustawiona na </w:t>
            </w:r>
            <w:proofErr w:type="spellStart"/>
            <w:r w:rsidRPr="3F90DC37">
              <w:rPr>
                <w:rFonts w:eastAsia="Calibri" w:cs="Calibri"/>
                <w:szCs w:val="22"/>
              </w:rPr>
              <w:t>true</w:t>
            </w:r>
            <w:proofErr w:type="spellEnd"/>
            <w:r w:rsidRPr="3F90DC37">
              <w:rPr>
                <w:rFonts w:eastAsia="Calibri" w:cs="Calibri"/>
                <w:szCs w:val="22"/>
              </w:rPr>
              <w:t>.</w:t>
            </w:r>
          </w:p>
          <w:p w14:paraId="0BD6C076" w14:textId="4B6DF4D8" w:rsidR="00416830" w:rsidRDefault="00416830" w:rsidP="3F90DC37">
            <w:pPr>
              <w:jc w:val="left"/>
            </w:pPr>
          </w:p>
        </w:tc>
      </w:tr>
      <w:tr w:rsidR="00416830" w14:paraId="5E75F6C4" w14:textId="77777777" w:rsidTr="4B1A8FA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1ACFD62" w14:textId="77777777" w:rsidR="00416830" w:rsidRPr="00723276" w:rsidRDefault="00416830" w:rsidP="00416830">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4814662" w14:textId="77777777" w:rsidR="00416830" w:rsidRDefault="00416830" w:rsidP="00416830">
            <w:pPr>
              <w:jc w:val="left"/>
              <w:rPr>
                <w:szCs w:val="22"/>
              </w:rPr>
            </w:pPr>
            <w:r>
              <w:rPr>
                <w:szCs w:val="22"/>
              </w:rPr>
              <w:t>Kody wyników operacji oraz opisy błędów z przetwarzania zostały załączone do niniejszego dokumentu</w:t>
            </w:r>
          </w:p>
        </w:tc>
      </w:tr>
    </w:tbl>
    <w:p w14:paraId="7251B526" w14:textId="0196A4DC" w:rsidR="00093E98" w:rsidRPr="00247692" w:rsidRDefault="772432D0" w:rsidP="00817F11">
      <w:pPr>
        <w:pStyle w:val="Nagwek2"/>
      </w:pPr>
      <w:bookmarkStart w:id="904" w:name="_Toc100149827"/>
      <w:bookmarkStart w:id="905" w:name="_Toc100563659"/>
      <w:bookmarkStart w:id="906" w:name="_Toc100563942"/>
      <w:bookmarkStart w:id="907" w:name="_Toc100565192"/>
      <w:bookmarkStart w:id="908" w:name="_Toc100149828"/>
      <w:bookmarkStart w:id="909" w:name="_Toc100563660"/>
      <w:bookmarkStart w:id="910" w:name="_Toc100563943"/>
      <w:bookmarkStart w:id="911" w:name="_Toc100565193"/>
      <w:bookmarkStart w:id="912" w:name="_Toc100149829"/>
      <w:bookmarkStart w:id="913" w:name="_Toc100563661"/>
      <w:bookmarkStart w:id="914" w:name="_Toc100563944"/>
      <w:bookmarkStart w:id="915" w:name="_Toc100565194"/>
      <w:bookmarkStart w:id="916" w:name="_Toc100149830"/>
      <w:bookmarkStart w:id="917" w:name="_Toc100563662"/>
      <w:bookmarkStart w:id="918" w:name="_Toc100563945"/>
      <w:bookmarkStart w:id="919" w:name="_Toc100565195"/>
      <w:bookmarkStart w:id="920" w:name="_Toc100149831"/>
      <w:bookmarkStart w:id="921" w:name="_Toc100563663"/>
      <w:bookmarkStart w:id="922" w:name="_Toc100563946"/>
      <w:bookmarkStart w:id="923" w:name="_Toc100565196"/>
      <w:bookmarkStart w:id="924" w:name="_Toc100149832"/>
      <w:bookmarkStart w:id="925" w:name="_Toc100563664"/>
      <w:bookmarkStart w:id="926" w:name="_Toc100563947"/>
      <w:bookmarkStart w:id="927" w:name="_Toc100565197"/>
      <w:bookmarkStart w:id="928" w:name="_Toc100149833"/>
      <w:bookmarkStart w:id="929" w:name="_Toc100563665"/>
      <w:bookmarkStart w:id="930" w:name="_Toc100563948"/>
      <w:bookmarkStart w:id="931" w:name="_Toc100565198"/>
      <w:bookmarkStart w:id="932" w:name="_Toc100149834"/>
      <w:bookmarkStart w:id="933" w:name="_Toc100563666"/>
      <w:bookmarkStart w:id="934" w:name="_Toc100563949"/>
      <w:bookmarkStart w:id="935" w:name="_Toc100565199"/>
      <w:bookmarkStart w:id="936" w:name="_Toc100149835"/>
      <w:bookmarkStart w:id="937" w:name="_Toc100563667"/>
      <w:bookmarkStart w:id="938" w:name="_Toc100563950"/>
      <w:bookmarkStart w:id="939" w:name="_Toc100565200"/>
      <w:bookmarkStart w:id="940" w:name="_Toc100149836"/>
      <w:bookmarkStart w:id="941" w:name="_Toc100563668"/>
      <w:bookmarkStart w:id="942" w:name="_Toc100563951"/>
      <w:bookmarkStart w:id="943" w:name="_Toc100565201"/>
      <w:bookmarkStart w:id="944" w:name="_Toc100149837"/>
      <w:bookmarkStart w:id="945" w:name="_Toc100563669"/>
      <w:bookmarkStart w:id="946" w:name="_Toc100563952"/>
      <w:bookmarkStart w:id="947" w:name="_Toc100565202"/>
      <w:bookmarkStart w:id="948" w:name="_Toc100149838"/>
      <w:bookmarkStart w:id="949" w:name="_Toc100563670"/>
      <w:bookmarkStart w:id="950" w:name="_Toc100563953"/>
      <w:bookmarkStart w:id="951" w:name="_Toc100565203"/>
      <w:bookmarkStart w:id="952" w:name="_Toc100149839"/>
      <w:bookmarkStart w:id="953" w:name="_Toc100563671"/>
      <w:bookmarkStart w:id="954" w:name="_Toc100563954"/>
      <w:bookmarkStart w:id="955" w:name="_Toc100565204"/>
      <w:bookmarkStart w:id="956" w:name="_Toc100149840"/>
      <w:bookmarkStart w:id="957" w:name="_Toc100563672"/>
      <w:bookmarkStart w:id="958" w:name="_Toc100563955"/>
      <w:bookmarkStart w:id="959" w:name="_Toc100565205"/>
      <w:bookmarkStart w:id="960" w:name="_Toc100149841"/>
      <w:bookmarkStart w:id="961" w:name="_Toc100563673"/>
      <w:bookmarkStart w:id="962" w:name="_Toc100563956"/>
      <w:bookmarkStart w:id="963" w:name="_Toc100565206"/>
      <w:bookmarkStart w:id="964" w:name="_Toc100149842"/>
      <w:bookmarkStart w:id="965" w:name="_Toc100563674"/>
      <w:bookmarkStart w:id="966" w:name="_Toc100563957"/>
      <w:bookmarkStart w:id="967" w:name="_Toc100565207"/>
      <w:bookmarkStart w:id="968" w:name="_Toc1226712990"/>
      <w:bookmarkStart w:id="969" w:name="_Toc1669698121"/>
      <w:bookmarkStart w:id="970" w:name="_Toc1401868304"/>
      <w:bookmarkStart w:id="971" w:name="_Toc1442114669"/>
      <w:bookmarkStart w:id="972" w:name="_Toc1288753545"/>
      <w:bookmarkStart w:id="973" w:name="_Toc227709612"/>
      <w:bookmarkStart w:id="974" w:name="_Toc31750041"/>
      <w:bookmarkStart w:id="975" w:name="_Toc988893187"/>
      <w:bookmarkStart w:id="976" w:name="_Toc116292180"/>
      <w:bookmarkStart w:id="977" w:name="_Toc118445879"/>
      <w:bookmarkStart w:id="978" w:name="_Toc272945757"/>
      <w:bookmarkStart w:id="979" w:name="_Toc143855174"/>
      <w:bookmarkStart w:id="980" w:name="_Ref94533831"/>
      <w:bookmarkStart w:id="981" w:name="_Ref94533837"/>
      <w:bookmarkStart w:id="982" w:name="_Ref94533846"/>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roofErr w:type="spellStart"/>
      <w:r>
        <w:t>rezerwujWizyte</w:t>
      </w:r>
      <w:bookmarkEnd w:id="968"/>
      <w:bookmarkEnd w:id="969"/>
      <w:bookmarkEnd w:id="970"/>
      <w:bookmarkEnd w:id="971"/>
      <w:bookmarkEnd w:id="972"/>
      <w:bookmarkEnd w:id="973"/>
      <w:bookmarkEnd w:id="974"/>
      <w:bookmarkEnd w:id="975"/>
      <w:bookmarkEnd w:id="976"/>
      <w:bookmarkEnd w:id="977"/>
      <w:bookmarkEnd w:id="978"/>
      <w:bookmarkEnd w:id="979"/>
      <w:proofErr w:type="spellEnd"/>
    </w:p>
    <w:tbl>
      <w:tblPr>
        <w:tblW w:w="0" w:type="auto"/>
        <w:tblLayout w:type="fixed"/>
        <w:tblLook w:val="04A0" w:firstRow="1" w:lastRow="0" w:firstColumn="1" w:lastColumn="0" w:noHBand="0" w:noVBand="1"/>
      </w:tblPr>
      <w:tblGrid>
        <w:gridCol w:w="1812"/>
        <w:gridCol w:w="7248"/>
      </w:tblGrid>
      <w:tr w:rsidR="00093E98" w14:paraId="6F5A0FC7"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39F588F" w14:textId="77777777" w:rsidR="00093E98" w:rsidRDefault="00093E98" w:rsidP="00817EB2">
            <w:pPr>
              <w:jc w:val="left"/>
              <w:rPr>
                <w:rFonts w:eastAsia="Arial"/>
                <w:b/>
              </w:rPr>
            </w:pPr>
            <w:r w:rsidRPr="7272574F">
              <w:rPr>
                <w:rFonts w:eastAsia="Arial"/>
                <w:b/>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53153333" w14:textId="77777777" w:rsidR="00093E98" w:rsidRDefault="00093E98" w:rsidP="00817EB2">
            <w:pPr>
              <w:jc w:val="left"/>
              <w:rPr>
                <w:rFonts w:eastAsia="Arial"/>
              </w:rPr>
            </w:pPr>
            <w:proofErr w:type="spellStart"/>
            <w:r w:rsidRPr="7272574F">
              <w:rPr>
                <w:rFonts w:eastAsia="Arial"/>
              </w:rPr>
              <w:t>rezerwujWizyte</w:t>
            </w:r>
            <w:proofErr w:type="spellEnd"/>
          </w:p>
        </w:tc>
      </w:tr>
      <w:tr w:rsidR="00093E98" w14:paraId="760D3290"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D1C46D7" w14:textId="77777777" w:rsidR="00093E98" w:rsidRDefault="00093E98" w:rsidP="00817EB2">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70D6A88E" w14:textId="77777777" w:rsidR="00093E98" w:rsidRDefault="00093E98" w:rsidP="00817EB2">
            <w:pPr>
              <w:jc w:val="left"/>
              <w:rPr>
                <w:rFonts w:eastAsia="Arial"/>
              </w:rPr>
            </w:pPr>
            <w:proofErr w:type="spellStart"/>
            <w:r w:rsidRPr="7272574F">
              <w:rPr>
                <w:rFonts w:eastAsia="Arial"/>
              </w:rPr>
              <w:t>ObslugaRejestracjiWS</w:t>
            </w:r>
            <w:proofErr w:type="spellEnd"/>
          </w:p>
        </w:tc>
      </w:tr>
      <w:tr w:rsidR="00093E98" w14:paraId="2E4AB54E"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359BC90" w14:textId="77777777" w:rsidR="00093E98" w:rsidRDefault="00093E98" w:rsidP="00817EB2">
            <w:pPr>
              <w:jc w:val="left"/>
              <w:rPr>
                <w:rFonts w:eastAsia="Arial"/>
                <w:b/>
                <w:color w:val="FFFFFF" w:themeColor="background1"/>
              </w:rPr>
            </w:pPr>
            <w:r w:rsidRPr="7272574F">
              <w:rPr>
                <w:rFonts w:eastAsia="Arial"/>
                <w:b/>
                <w:color w:val="FFFFFF" w:themeColor="background1"/>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54A3E310" w14:textId="77777777" w:rsidR="00093E98" w:rsidRDefault="00093E98" w:rsidP="00817EB2">
            <w:pPr>
              <w:jc w:val="left"/>
              <w:rPr>
                <w:rFonts w:eastAsia="Arial"/>
              </w:rPr>
            </w:pPr>
            <w:r w:rsidRPr="7272574F">
              <w:rPr>
                <w:rFonts w:eastAsia="Arial"/>
              </w:rPr>
              <w:t>Celem operacji jest rezerwacja wizyty przez placówkę celem uzyskania identyfikatora wizyty niezbędnego do zapisania się na wizytę.</w:t>
            </w:r>
          </w:p>
        </w:tc>
      </w:tr>
      <w:tr w:rsidR="00093E98" w14:paraId="409CA137"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31A38AC" w14:textId="77777777" w:rsidR="00093E98" w:rsidRDefault="00093E98" w:rsidP="00817EB2">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1FFCCEF7" w14:textId="77777777" w:rsidR="00093E98" w:rsidRDefault="00093E98" w:rsidP="00817EB2">
            <w:r>
              <w:t xml:space="preserve">Wykonanie operacji </w:t>
            </w:r>
            <w:proofErr w:type="spellStart"/>
            <w:r>
              <w:t>rezerwujWizyte</w:t>
            </w:r>
            <w:proofErr w:type="spellEnd"/>
          </w:p>
        </w:tc>
      </w:tr>
      <w:tr w:rsidR="00093E98" w14:paraId="0A8DA973"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3E19066" w14:textId="77777777" w:rsidR="00093E98" w:rsidRDefault="00093E98" w:rsidP="00817EB2">
            <w:pPr>
              <w:jc w:val="left"/>
              <w:rPr>
                <w:rFonts w:eastAsia="Arial"/>
                <w:b/>
                <w:color w:val="FFFFFF" w:themeColor="background1"/>
              </w:rPr>
            </w:pPr>
            <w:r w:rsidRPr="7272574F">
              <w:rPr>
                <w:rFonts w:eastAsia="Arial"/>
                <w:b/>
                <w:color w:val="FFFFFF" w:themeColor="background1"/>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0F6D7598" w14:textId="3C2906D0" w:rsidR="00093E98" w:rsidRDefault="00093E98" w:rsidP="00817EB2">
            <w:pPr>
              <w:jc w:val="left"/>
              <w:rPr>
                <w:rFonts w:eastAsia="Arial"/>
              </w:rPr>
            </w:pPr>
            <w:r w:rsidRPr="2AC2D0D3">
              <w:rPr>
                <w:rFonts w:eastAsia="Arial"/>
              </w:rPr>
              <w:t xml:space="preserve">Operacja </w:t>
            </w:r>
            <w:proofErr w:type="spellStart"/>
            <w:r w:rsidRPr="2AC2D0D3">
              <w:rPr>
                <w:rFonts w:eastAsia="Arial"/>
              </w:rPr>
              <w:t>rezerwujWizyte</w:t>
            </w:r>
            <w:proofErr w:type="spellEnd"/>
            <w:r w:rsidRPr="2AC2D0D3">
              <w:rPr>
                <w:rFonts w:eastAsia="Arial"/>
              </w:rPr>
              <w:t xml:space="preserve"> służy do masowej rezerwacji terminu wizyty</w:t>
            </w:r>
            <w:r w:rsidR="66474973" w:rsidRPr="2AC2D0D3">
              <w:rPr>
                <w:rFonts w:eastAsia="Arial"/>
              </w:rPr>
              <w:t>, w tym wizyty której przedmiotem jest szczepienie</w:t>
            </w:r>
            <w:r w:rsidRPr="2AC2D0D3">
              <w:rPr>
                <w:rFonts w:eastAsia="Arial"/>
              </w:rPr>
              <w:t xml:space="preserve"> przez użytkownika wywołującego operację np. pracownika administracyjnego, pacjenta. System weryfikuje możliwość rezerwacji wizyty pod kątem aktualnie dostępnych terminów. Rezerwacja wizyty jest dokonywana na identyfikator użytkownika z kontekstu wywołania operacji na czas określony w systemie P1 potrzebny placówce na ew. wprowadzenie danych pacjenta (domyślnie 5 min) .</w:t>
            </w:r>
          </w:p>
          <w:p w14:paraId="75450834" w14:textId="77777777" w:rsidR="00093E98" w:rsidRDefault="00093E98" w:rsidP="00817EB2">
            <w:pPr>
              <w:jc w:val="left"/>
              <w:rPr>
                <w:rFonts w:eastAsia="Arial"/>
              </w:rPr>
            </w:pPr>
            <w:r w:rsidRPr="46D4590F">
              <w:rPr>
                <w:rFonts w:eastAsia="Arial"/>
              </w:rPr>
              <w:t xml:space="preserve">Operacja oprócz standardowego komunikatu </w:t>
            </w:r>
            <w:proofErr w:type="spellStart"/>
            <w:r w:rsidRPr="46D4590F">
              <w:rPr>
                <w:rFonts w:eastAsia="Arial"/>
              </w:rPr>
              <w:t>WynikMT</w:t>
            </w:r>
            <w:proofErr w:type="spellEnd"/>
            <w:r w:rsidRPr="46D4590F">
              <w:rPr>
                <w:rFonts w:eastAsia="Arial"/>
              </w:rPr>
              <w:t xml:space="preserve">, zwraca również obiekt </w:t>
            </w:r>
            <w:proofErr w:type="spellStart"/>
            <w:r w:rsidRPr="46D4590F">
              <w:rPr>
                <w:rFonts w:eastAsia="Arial"/>
              </w:rPr>
              <w:t>raportZPrzetwarzaniaRezerwujWizyte</w:t>
            </w:r>
            <w:proofErr w:type="spellEnd"/>
            <w:r w:rsidRPr="46D4590F">
              <w:rPr>
                <w:rFonts w:eastAsia="Arial"/>
              </w:rPr>
              <w:t>, który zawiera szczegółowe informacje o statusie wykonania operacji dla każdego przesłanego w ramach żądania rekordu. W przypadku pozytywnego wyniku rezerwacji zwracany jest identyfikator wizyty OID oraz data i czas końca obowiązywania rezerwacji.</w:t>
            </w:r>
          </w:p>
          <w:p w14:paraId="7BDAE427" w14:textId="00BCA933" w:rsidR="00093E98" w:rsidRDefault="00093E98" w:rsidP="51991CC7">
            <w:pPr>
              <w:jc w:val="left"/>
              <w:rPr>
                <w:rFonts w:eastAsia="Arial"/>
              </w:rPr>
            </w:pPr>
            <w:r w:rsidRPr="2C4C837A">
              <w:rPr>
                <w:rFonts w:eastAsia="Arial"/>
              </w:rPr>
              <w:t>Rezerwacja wizyty możliwa jest tylko dla slotu o statusie AKTYWNY</w:t>
            </w:r>
            <w:r w:rsidR="3F29EE22" w:rsidRPr="2C4C837A">
              <w:rPr>
                <w:rFonts w:eastAsia="Arial"/>
              </w:rPr>
              <w:t>,</w:t>
            </w:r>
            <w:r w:rsidR="547CAD2A" w:rsidRPr="2C4C837A">
              <w:rPr>
                <w:rFonts w:eastAsia="Arial"/>
              </w:rPr>
              <w:t xml:space="preserve"> lub NIEAKTYWNY gdy MUŚ do którego przypisany jest slot jest oznaczony </w:t>
            </w:r>
            <w:proofErr w:type="spellStart"/>
            <w:r w:rsidR="547CAD2A" w:rsidRPr="2C4C837A">
              <w:rPr>
                <w:rFonts w:eastAsia="Arial"/>
              </w:rPr>
              <w:t>czyAk</w:t>
            </w:r>
            <w:r w:rsidR="3B111C97" w:rsidRPr="2C4C837A">
              <w:rPr>
                <w:rFonts w:eastAsia="Arial"/>
              </w:rPr>
              <w:t>tywowany</w:t>
            </w:r>
            <w:proofErr w:type="spellEnd"/>
            <w:r w:rsidR="547CAD2A" w:rsidRPr="2C4C837A">
              <w:rPr>
                <w:rFonts w:eastAsia="Arial"/>
              </w:rPr>
              <w:t>=</w:t>
            </w:r>
            <w:proofErr w:type="spellStart"/>
            <w:r w:rsidR="547CAD2A" w:rsidRPr="2C4C837A">
              <w:rPr>
                <w:rFonts w:eastAsia="Arial"/>
              </w:rPr>
              <w:t>false</w:t>
            </w:r>
            <w:proofErr w:type="spellEnd"/>
            <w:r w:rsidR="547CAD2A" w:rsidRPr="2C4C837A">
              <w:rPr>
                <w:rFonts w:eastAsia="Arial"/>
              </w:rPr>
              <w:t xml:space="preserve"> a od daty jego rejestracji nie </w:t>
            </w:r>
            <w:r w:rsidR="3B111C97" w:rsidRPr="2C4C837A">
              <w:rPr>
                <w:rFonts w:eastAsia="Arial"/>
              </w:rPr>
              <w:t>minęło</w:t>
            </w:r>
            <w:r w:rsidR="547CAD2A" w:rsidRPr="2C4C837A">
              <w:rPr>
                <w:rFonts w:eastAsia="Arial"/>
              </w:rPr>
              <w:t xml:space="preserve"> więcej niż </w:t>
            </w:r>
            <w:r w:rsidR="3B111C97" w:rsidRPr="2C4C837A">
              <w:rPr>
                <w:rFonts w:eastAsia="Arial"/>
              </w:rPr>
              <w:t>1-mc (parametr konfiguracyjny P1)</w:t>
            </w:r>
            <w:r w:rsidR="3F29EE22" w:rsidRPr="2C4C837A">
              <w:rPr>
                <w:rFonts w:eastAsia="Arial"/>
              </w:rPr>
              <w:t>.</w:t>
            </w:r>
          </w:p>
          <w:p w14:paraId="7458B7BC" w14:textId="5ED1DC8E" w:rsidR="00093E98" w:rsidRDefault="51991CC7" w:rsidP="51991CC7">
            <w:pPr>
              <w:jc w:val="left"/>
              <w:rPr>
                <w:rFonts w:eastAsia="Arial"/>
              </w:rPr>
            </w:pPr>
            <w:r w:rsidRPr="51991CC7">
              <w:rPr>
                <w:rFonts w:eastAsia="Arial"/>
              </w:rPr>
              <w:t>System wymaga podania identyfikatora harmonogramu, jeśli slot w ramach którego następuje rezerwacja wizyty jest przypisany do kilku harmonogramów (w przypadku, gdy slot jest przypisany tylko do jednego harmonogramu wówczas użycie identyfikatora harmonogramu w żądaniu jest opcjonalne – system sam przypisze do wizyty odpowiedni identyfikator harmonogramu).</w:t>
            </w:r>
          </w:p>
        </w:tc>
      </w:tr>
      <w:tr w:rsidR="00093E98" w14:paraId="1C00BDFF"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7AA67E2" w14:textId="77777777" w:rsidR="00093E98" w:rsidRDefault="00093E98" w:rsidP="00817EB2">
            <w:pPr>
              <w:jc w:val="left"/>
              <w:rPr>
                <w:rFonts w:eastAsia="Arial"/>
                <w:b/>
                <w:color w:val="FFFFFF" w:themeColor="background1"/>
              </w:rPr>
            </w:pPr>
            <w:r w:rsidRPr="7272574F">
              <w:rPr>
                <w:rFonts w:eastAsia="Arial"/>
                <w:b/>
                <w:color w:val="FFFFFF" w:themeColor="background1"/>
              </w:rPr>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5F603166" w14:textId="77777777" w:rsidR="00093E98" w:rsidRDefault="00093E98" w:rsidP="00817EB2">
            <w:pPr>
              <w:jc w:val="left"/>
              <w:rPr>
                <w:rFonts w:eastAsia="Arial"/>
              </w:rPr>
            </w:pPr>
            <w:r w:rsidRPr="7272574F">
              <w:rPr>
                <w:rFonts w:eastAsia="Arial"/>
              </w:rPr>
              <w:t>1. MUŚ wywołujący operację zarejestrowany w systemie SER.</w:t>
            </w:r>
          </w:p>
          <w:p w14:paraId="08541044" w14:textId="77777777" w:rsidR="00093E98" w:rsidRDefault="00093E98" w:rsidP="00817EB2">
            <w:pPr>
              <w:jc w:val="left"/>
              <w:rPr>
                <w:rFonts w:eastAsia="Arial"/>
              </w:rPr>
            </w:pPr>
            <w:r w:rsidRPr="7272574F">
              <w:rPr>
                <w:rFonts w:eastAsia="Arial"/>
              </w:rPr>
              <w:t>2. Wolny termin dla wskazanego w żądaniu identyfikatora slotu.</w:t>
            </w:r>
          </w:p>
        </w:tc>
      </w:tr>
      <w:tr w:rsidR="00093E98" w14:paraId="16741F98"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385A970" w14:textId="77777777" w:rsidR="00093E98" w:rsidRDefault="00093E98" w:rsidP="00817EB2">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19C22AAC" w14:textId="77777777" w:rsidR="00093E98" w:rsidRDefault="00093E98" w:rsidP="00817EB2">
            <w:pPr>
              <w:jc w:val="left"/>
              <w:rPr>
                <w:rFonts w:eastAsia="Arial"/>
              </w:rPr>
            </w:pPr>
            <w:r w:rsidRPr="7272574F">
              <w:rPr>
                <w:rFonts w:eastAsia="Arial"/>
              </w:rPr>
              <w:t>1.Zarezerwowany termin wizyty.</w:t>
            </w:r>
          </w:p>
          <w:p w14:paraId="48EBBB10" w14:textId="21EDFB10" w:rsidR="00093E98" w:rsidRDefault="00093E98" w:rsidP="00817EB2">
            <w:pPr>
              <w:jc w:val="left"/>
              <w:rPr>
                <w:rFonts w:eastAsia="Arial"/>
              </w:rPr>
            </w:pPr>
            <w:r w:rsidRPr="7272574F">
              <w:rPr>
                <w:rFonts w:eastAsia="Arial"/>
              </w:rPr>
              <w:t>2.Uzyskany identyfikator wizyty w Systemie P1.</w:t>
            </w:r>
          </w:p>
        </w:tc>
      </w:tr>
      <w:tr w:rsidR="00093E98" w14:paraId="3B9EA41B" w14:textId="77777777" w:rsidTr="2AC2D0D3">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FECC855" w14:textId="77777777" w:rsidR="00093E98" w:rsidRDefault="00093E98" w:rsidP="00817EB2">
            <w:pPr>
              <w:jc w:val="left"/>
              <w:rPr>
                <w:rFonts w:eastAsia="Arial"/>
                <w:b/>
                <w:color w:val="FFFFFF" w:themeColor="background1"/>
              </w:rPr>
            </w:pPr>
            <w:r w:rsidRPr="7272574F">
              <w:rPr>
                <w:rFonts w:eastAsia="Arial"/>
                <w:b/>
                <w:color w:val="FFFFFF" w:themeColor="background1"/>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39CE54F9" w14:textId="77777777" w:rsidR="00093E98" w:rsidRDefault="00093E98" w:rsidP="00817EB2">
            <w:pPr>
              <w:jc w:val="left"/>
              <w:rPr>
                <w:rFonts w:eastAsia="Arial"/>
              </w:rPr>
            </w:pPr>
            <w:r w:rsidRPr="7272574F">
              <w:rPr>
                <w:rFonts w:eastAsia="Arial"/>
              </w:rPr>
              <w:t>Kody wyników operacji oraz opisy błędów z przetwarzania zostały załączone do niniejszego dokumentu</w:t>
            </w:r>
          </w:p>
        </w:tc>
      </w:tr>
    </w:tbl>
    <w:p w14:paraId="6BF1BC97" w14:textId="77777777" w:rsidR="00093E98" w:rsidRPr="00093E98" w:rsidRDefault="00093E98" w:rsidP="00093E98">
      <w:pPr>
        <w:rPr>
          <w:lang w:eastAsia="pl-PL"/>
        </w:rPr>
      </w:pPr>
    </w:p>
    <w:p w14:paraId="674891C2" w14:textId="1E524CD2" w:rsidR="00416830" w:rsidRDefault="2B443315" w:rsidP="00817F11">
      <w:pPr>
        <w:pStyle w:val="Nagwek2"/>
      </w:pPr>
      <w:bookmarkStart w:id="983" w:name="_Toc1720811639"/>
      <w:bookmarkStart w:id="984" w:name="_Toc632592629"/>
      <w:bookmarkStart w:id="985" w:name="_Toc1350624737"/>
      <w:bookmarkStart w:id="986" w:name="_Toc132132741"/>
      <w:bookmarkStart w:id="987" w:name="_Toc488807236"/>
      <w:bookmarkStart w:id="988" w:name="_Toc125789985"/>
      <w:bookmarkStart w:id="989" w:name="_Toc580401785"/>
      <w:bookmarkStart w:id="990" w:name="_Toc169862866"/>
      <w:bookmarkStart w:id="991" w:name="_Toc116292181"/>
      <w:bookmarkStart w:id="992" w:name="_Toc118445880"/>
      <w:bookmarkStart w:id="993" w:name="_Toc1853343895"/>
      <w:bookmarkStart w:id="994" w:name="_Toc143855175"/>
      <w:proofErr w:type="spellStart"/>
      <w:r>
        <w:t>zapiszNaWizyte</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416830" w14:paraId="2E9921EA" w14:textId="77777777" w:rsidTr="277B09E5">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60CBEB4" w14:textId="77777777" w:rsidR="00416830" w:rsidRPr="00723276" w:rsidRDefault="00416830" w:rsidP="00416830">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1FCE991" w14:textId="77777777" w:rsidR="00416830" w:rsidRDefault="00416830" w:rsidP="00416830">
            <w:pPr>
              <w:jc w:val="left"/>
              <w:rPr>
                <w:szCs w:val="22"/>
              </w:rPr>
            </w:pPr>
            <w:proofErr w:type="spellStart"/>
            <w:r>
              <w:rPr>
                <w:szCs w:val="22"/>
              </w:rPr>
              <w:t>zapiszNaWizyte</w:t>
            </w:r>
            <w:proofErr w:type="spellEnd"/>
          </w:p>
        </w:tc>
      </w:tr>
      <w:tr w:rsidR="00416830" w14:paraId="7CFFCB4E" w14:textId="77777777" w:rsidTr="277B09E5">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3B6D75D" w14:textId="77777777" w:rsidR="00416830" w:rsidRPr="00723276" w:rsidRDefault="00416830" w:rsidP="4B1A8FA4">
            <w:pPr>
              <w:jc w:val="left"/>
              <w:rPr>
                <w:b/>
                <w:bCs/>
              </w:rPr>
            </w:pPr>
            <w:r w:rsidRPr="4B1A8FA4">
              <w:rPr>
                <w:b/>
                <w:bCs/>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870DDF4" w14:textId="77777777" w:rsidR="00416830" w:rsidRDefault="00416830" w:rsidP="00416830">
            <w:pPr>
              <w:jc w:val="left"/>
              <w:rPr>
                <w:szCs w:val="22"/>
              </w:rPr>
            </w:pPr>
            <w:proofErr w:type="spellStart"/>
            <w:r>
              <w:rPr>
                <w:szCs w:val="22"/>
              </w:rPr>
              <w:t>ObslugaRejestracjiWS</w:t>
            </w:r>
            <w:proofErr w:type="spellEnd"/>
          </w:p>
        </w:tc>
      </w:tr>
      <w:tr w:rsidR="00416830" w14:paraId="5690758E" w14:textId="77777777" w:rsidTr="277B09E5">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C275E3A" w14:textId="77777777" w:rsidR="00416830" w:rsidRPr="00723276" w:rsidRDefault="00416830" w:rsidP="00416830">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D56D0AF" w14:textId="53F795BF" w:rsidR="00416830" w:rsidRDefault="110E83D6" w:rsidP="00416830">
            <w:pPr>
              <w:jc w:val="left"/>
            </w:pPr>
            <w:r>
              <w:t>Celem operacji jest zapisanie pacjenta na wizytę przez placówkę.</w:t>
            </w:r>
          </w:p>
        </w:tc>
      </w:tr>
      <w:tr w:rsidR="00416830" w14:paraId="37E9605C" w14:textId="77777777" w:rsidTr="277B09E5">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EFABA53" w14:textId="77777777" w:rsidR="00416830" w:rsidRPr="00723276" w:rsidRDefault="00416830" w:rsidP="00416830">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C9980A7" w14:textId="1E8E9FF9" w:rsidR="00416830" w:rsidRDefault="2A39AD41" w:rsidP="00416830">
            <w:pPr>
              <w:jc w:val="left"/>
            </w:pPr>
            <w:r>
              <w:t xml:space="preserve">Wykonanie operacji </w:t>
            </w:r>
            <w:proofErr w:type="spellStart"/>
            <w:r>
              <w:t>z</w:t>
            </w:r>
            <w:r w:rsidR="42E9D667">
              <w:t>apisz</w:t>
            </w:r>
            <w:r w:rsidR="0C52B433">
              <w:t>NaWizyte</w:t>
            </w:r>
            <w:proofErr w:type="spellEnd"/>
          </w:p>
        </w:tc>
      </w:tr>
      <w:tr w:rsidR="00416830" w14:paraId="5DAF0DBB" w14:textId="77777777" w:rsidTr="277B09E5">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F226D29" w14:textId="77777777" w:rsidR="00416830" w:rsidRPr="00723276" w:rsidRDefault="00416830" w:rsidP="00416830">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D640749" w14:textId="79EED69C" w:rsidR="00416830" w:rsidRDefault="4C4633AE" w:rsidP="30030480">
            <w:pPr>
              <w:jc w:val="left"/>
            </w:pPr>
            <w:r>
              <w:t xml:space="preserve">Operacja </w:t>
            </w:r>
            <w:proofErr w:type="spellStart"/>
            <w:r>
              <w:t>ZapiszNaWizyte</w:t>
            </w:r>
            <w:proofErr w:type="spellEnd"/>
            <w:r>
              <w:t xml:space="preserve"> służy do ostatecznego zapisania pacjenta na zarezerwowaną wcześniej wizytę</w:t>
            </w:r>
            <w:r w:rsidR="744B244F">
              <w:t>,</w:t>
            </w:r>
            <w:r w:rsidR="47520489">
              <w:t xml:space="preserve"> </w:t>
            </w:r>
            <w:r w:rsidR="1B57F9A6">
              <w:t>w tym wizytę przedmiotem której jest szczepienie</w:t>
            </w:r>
            <w:r w:rsidR="0B8230F1">
              <w:t xml:space="preserve"> lub realizowaną w ramach programu profilaktycznego</w:t>
            </w:r>
            <w:r>
              <w:t>.</w:t>
            </w:r>
          </w:p>
          <w:p w14:paraId="14E238EB" w14:textId="050F5DFE" w:rsidR="002F1C0B" w:rsidRDefault="002F1C0B" w:rsidP="002F1C0B">
            <w:pPr>
              <w:jc w:val="left"/>
            </w:pPr>
            <w:r>
              <w:t xml:space="preserve">Jako </w:t>
            </w:r>
            <w:proofErr w:type="spellStart"/>
            <w:r>
              <w:t>dokumentPodstawaWizyty</w:t>
            </w:r>
            <w:proofErr w:type="spellEnd"/>
            <w:r>
              <w:t>, można podać dokumenty</w:t>
            </w:r>
            <w:r w:rsidR="002940B2">
              <w:t xml:space="preserve"> wymienione w </w:t>
            </w:r>
            <w:r w:rsidR="002940B2">
              <w:fldChar w:fldCharType="begin"/>
            </w:r>
            <w:r w:rsidR="002940B2">
              <w:instrText xml:space="preserve"> REF _Ref115690040 \h </w:instrText>
            </w:r>
            <w:r w:rsidR="002940B2">
              <w:fldChar w:fldCharType="separate"/>
            </w:r>
            <w:r w:rsidR="0047657B">
              <w:t xml:space="preserve">Tabela </w:t>
            </w:r>
            <w:r w:rsidR="0047657B">
              <w:rPr>
                <w:noProof/>
              </w:rPr>
              <w:t>14</w:t>
            </w:r>
            <w:r w:rsidR="0047657B">
              <w:t>. Dokumenty akceptowalne, jako podstawa zapisu na wizytę.</w:t>
            </w:r>
            <w:r w:rsidR="002940B2">
              <w:fldChar w:fldCharType="end"/>
            </w:r>
          </w:p>
          <w:p w14:paraId="74A5669B" w14:textId="41D9EB7D" w:rsidR="379B4803" w:rsidRDefault="379B4803" w:rsidP="0519EE12">
            <w:pPr>
              <w:jc w:val="left"/>
              <w:rPr>
                <w:rFonts w:eastAsia="Arial"/>
              </w:rPr>
            </w:pPr>
            <w:r>
              <w:t xml:space="preserve">W przypadku zapisu na szczepienie w żądaniu </w:t>
            </w:r>
            <w:r w:rsidR="14C6C1F4" w:rsidRPr="00F3026E">
              <w:rPr>
                <w:rFonts w:eastAsia="Arial"/>
              </w:rPr>
              <w:t>należy wysłać klasę</w:t>
            </w:r>
            <w:r w:rsidR="14C6C1F4" w:rsidRPr="00F3026E">
              <w:rPr>
                <w:rFonts w:eastAsia="Arial"/>
                <w:u w:val="single"/>
              </w:rPr>
              <w:t xml:space="preserve"> </w:t>
            </w:r>
            <w:proofErr w:type="spellStart"/>
            <w:r w:rsidR="14C6C1F4" w:rsidRPr="00F3026E">
              <w:rPr>
                <w:rFonts w:eastAsia="Arial"/>
              </w:rPr>
              <w:t>DaneDodatkowe</w:t>
            </w:r>
            <w:proofErr w:type="spellEnd"/>
            <w:r w:rsidR="14C6C1F4" w:rsidRPr="00F3026E">
              <w:rPr>
                <w:rFonts w:eastAsia="Arial"/>
              </w:rPr>
              <w:t xml:space="preserve"> </w:t>
            </w:r>
            <w:r w:rsidR="624688A8" w:rsidRPr="00F3026E">
              <w:rPr>
                <w:rFonts w:eastAsia="Arial"/>
              </w:rPr>
              <w:t xml:space="preserve">uzupełnioną </w:t>
            </w:r>
            <w:r w:rsidR="14C6C1F4" w:rsidRPr="00F3026E">
              <w:rPr>
                <w:rFonts w:eastAsia="Arial"/>
              </w:rPr>
              <w:t>o atrybut reprezentujący kod szczepionki. Aktualnie obsługiwane kody szczepionek zawarte są w rozdziale 11.17 Kod szczepionki. Jako nazwę atrybutu należy podać: KOD_SZCZEPIONKI</w:t>
            </w:r>
          </w:p>
          <w:p w14:paraId="36C2792A" w14:textId="5F11717C" w:rsidR="00416830" w:rsidRDefault="4C4633AE" w:rsidP="00416830">
            <w:pPr>
              <w:jc w:val="left"/>
              <w:rPr>
                <w:szCs w:val="22"/>
              </w:rPr>
            </w:pPr>
            <w:r w:rsidRPr="30030480">
              <w:rPr>
                <w:rFonts w:eastAsia="Arial"/>
              </w:rPr>
              <w:t xml:space="preserve">Operacja oprócz standardowego komunikatu </w:t>
            </w:r>
            <w:proofErr w:type="spellStart"/>
            <w:r w:rsidRPr="30030480">
              <w:rPr>
                <w:rFonts w:eastAsia="Arial"/>
              </w:rPr>
              <w:t>WynikMT</w:t>
            </w:r>
            <w:proofErr w:type="spellEnd"/>
            <w:r w:rsidRPr="30030480">
              <w:rPr>
                <w:rFonts w:eastAsia="Arial"/>
              </w:rPr>
              <w:t xml:space="preserve">, zwraca również obiekt </w:t>
            </w:r>
            <w:proofErr w:type="spellStart"/>
            <w:r w:rsidRPr="30030480">
              <w:rPr>
                <w:rFonts w:eastAsia="Arial"/>
              </w:rPr>
              <w:t>raportZPrzetwarzania</w:t>
            </w:r>
            <w:r w:rsidR="00ED20AB">
              <w:rPr>
                <w:rFonts w:eastAsia="Arial"/>
              </w:rPr>
              <w:t>W</w:t>
            </w:r>
            <w:r w:rsidRPr="30030480">
              <w:rPr>
                <w:rFonts w:eastAsia="Arial"/>
              </w:rPr>
              <w:t>izyt</w:t>
            </w:r>
            <w:proofErr w:type="spellEnd"/>
            <w:r w:rsidRPr="30030480">
              <w:rPr>
                <w:rFonts w:eastAsia="Arial"/>
              </w:rPr>
              <w:t>, który zawiera szczegółowe informacje o statusie wykonania operacji dla każdego przesłanego w ramach żądania rekordu.</w:t>
            </w:r>
          </w:p>
        </w:tc>
      </w:tr>
      <w:tr w:rsidR="00416830" w14:paraId="056794A3" w14:textId="77777777" w:rsidTr="277B09E5">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FAEB818" w14:textId="77777777" w:rsidR="00416830" w:rsidRPr="00723276" w:rsidRDefault="00416830" w:rsidP="00416830">
            <w:pPr>
              <w:jc w:val="left"/>
              <w:rPr>
                <w:b/>
                <w:szCs w:val="22"/>
              </w:rPr>
            </w:pPr>
            <w:r w:rsidRPr="00723276">
              <w:rPr>
                <w:b/>
                <w:szCs w:val="22"/>
              </w:rPr>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B45B636" w14:textId="4965A009" w:rsidR="00416830" w:rsidRDefault="15C6E166" w:rsidP="00416830">
            <w:pPr>
              <w:jc w:val="left"/>
            </w:pPr>
            <w:r>
              <w:t>1.Pracownik zalogowany do SER</w:t>
            </w:r>
          </w:p>
          <w:p w14:paraId="2B38291D" w14:textId="621DFA34" w:rsidR="00416830" w:rsidRDefault="15C6E166" w:rsidP="040F09FD">
            <w:pPr>
              <w:jc w:val="left"/>
            </w:pPr>
            <w:r>
              <w:t>2.Pacjent ma zarezerwowaną wizytę</w:t>
            </w:r>
          </w:p>
          <w:p w14:paraId="0CD93F8C" w14:textId="66AD7884" w:rsidR="00416830" w:rsidRDefault="15C6E166" w:rsidP="00416830">
            <w:pPr>
              <w:jc w:val="left"/>
            </w:pPr>
            <w:r>
              <w:t>3.Do usługi przekazywane są dane zarezerwowanej wizyty oraz skierowania (jeśli wizyta jest w oparciu o nie)</w:t>
            </w:r>
          </w:p>
        </w:tc>
      </w:tr>
      <w:tr w:rsidR="00416830" w14:paraId="3DBE0B47" w14:textId="77777777" w:rsidTr="277B09E5">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1BDDC39" w14:textId="77777777" w:rsidR="00416830" w:rsidRPr="00723276" w:rsidRDefault="00416830" w:rsidP="00416830">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CAB4E91" w14:textId="588A32C0" w:rsidR="00416830" w:rsidRDefault="62B9CD1B" w:rsidP="00416830">
            <w:pPr>
              <w:jc w:val="left"/>
            </w:pPr>
            <w:r>
              <w:t>1.Pacjent jest zapisany na wizytę</w:t>
            </w:r>
          </w:p>
          <w:p w14:paraId="5F664AF3" w14:textId="52C445E9" w:rsidR="00416830" w:rsidRDefault="62B9CD1B" w:rsidP="040F09FD">
            <w:pPr>
              <w:jc w:val="left"/>
            </w:pPr>
            <w:r>
              <w:t>2.Pacjent już nie ma zarezerwowanej wizyty</w:t>
            </w:r>
          </w:p>
          <w:p w14:paraId="1BB65A97" w14:textId="19908344" w:rsidR="00416830" w:rsidRDefault="62B9CD1B" w:rsidP="00416830">
            <w:pPr>
              <w:jc w:val="left"/>
            </w:pPr>
            <w:r>
              <w:t>3.Skierowanie (jeśli było podstawą do zapisu na wizytę) nie może być powtórnie użyte</w:t>
            </w:r>
          </w:p>
        </w:tc>
      </w:tr>
      <w:tr w:rsidR="00416830" w14:paraId="0D9170A5" w14:textId="77777777" w:rsidTr="277B09E5">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EC37404" w14:textId="77777777" w:rsidR="00416830" w:rsidRPr="00723276" w:rsidRDefault="00416830" w:rsidP="00416830">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B469365" w14:textId="77777777" w:rsidR="00416830" w:rsidRDefault="00416830" w:rsidP="00416830">
            <w:pPr>
              <w:jc w:val="left"/>
              <w:rPr>
                <w:szCs w:val="22"/>
              </w:rPr>
            </w:pPr>
            <w:r>
              <w:rPr>
                <w:szCs w:val="22"/>
              </w:rPr>
              <w:t>Kody wyników operacji oraz opisy błędów z przetwarzania zostały załączone do niniejszego dokumentu</w:t>
            </w:r>
          </w:p>
        </w:tc>
      </w:tr>
    </w:tbl>
    <w:p w14:paraId="1F9B3399" w14:textId="77777777" w:rsidR="00416830" w:rsidRDefault="00416830" w:rsidP="00416830">
      <w:pPr>
        <w:jc w:val="left"/>
        <w:rPr>
          <w:sz w:val="24"/>
        </w:rPr>
      </w:pPr>
    </w:p>
    <w:p w14:paraId="5F44A310" w14:textId="6F29D035" w:rsidR="003C73F7" w:rsidRDefault="4115B064" w:rsidP="00817F11">
      <w:pPr>
        <w:pStyle w:val="Nagwek2"/>
      </w:pPr>
      <w:bookmarkStart w:id="995" w:name="_Toc100149845"/>
      <w:bookmarkStart w:id="996" w:name="_Toc100563677"/>
      <w:bookmarkStart w:id="997" w:name="_Toc100563960"/>
      <w:bookmarkStart w:id="998" w:name="_Toc100565210"/>
      <w:bookmarkStart w:id="999" w:name="_Toc100149846"/>
      <w:bookmarkStart w:id="1000" w:name="_Toc100563678"/>
      <w:bookmarkStart w:id="1001" w:name="_Toc100563961"/>
      <w:bookmarkStart w:id="1002" w:name="_Toc100565211"/>
      <w:bookmarkStart w:id="1003" w:name="_Toc100149847"/>
      <w:bookmarkStart w:id="1004" w:name="_Toc100563679"/>
      <w:bookmarkStart w:id="1005" w:name="_Toc100563962"/>
      <w:bookmarkStart w:id="1006" w:name="_Toc100565212"/>
      <w:bookmarkStart w:id="1007" w:name="_Toc100149848"/>
      <w:bookmarkStart w:id="1008" w:name="_Toc100563680"/>
      <w:bookmarkStart w:id="1009" w:name="_Toc100563963"/>
      <w:bookmarkStart w:id="1010" w:name="_Toc100565213"/>
      <w:bookmarkStart w:id="1011" w:name="_Toc100149849"/>
      <w:bookmarkStart w:id="1012" w:name="_Toc100563681"/>
      <w:bookmarkStart w:id="1013" w:name="_Toc100563964"/>
      <w:bookmarkStart w:id="1014" w:name="_Toc100565214"/>
      <w:bookmarkStart w:id="1015" w:name="_Toc100149850"/>
      <w:bookmarkStart w:id="1016" w:name="_Toc100563682"/>
      <w:bookmarkStart w:id="1017" w:name="_Toc100563965"/>
      <w:bookmarkStart w:id="1018" w:name="_Toc100565215"/>
      <w:bookmarkStart w:id="1019" w:name="_Toc100149851"/>
      <w:bookmarkStart w:id="1020" w:name="_Toc100563683"/>
      <w:bookmarkStart w:id="1021" w:name="_Toc100563966"/>
      <w:bookmarkStart w:id="1022" w:name="_Toc100565216"/>
      <w:bookmarkStart w:id="1023" w:name="_Toc100149852"/>
      <w:bookmarkStart w:id="1024" w:name="_Toc100563684"/>
      <w:bookmarkStart w:id="1025" w:name="_Toc100563967"/>
      <w:bookmarkStart w:id="1026" w:name="_Toc100565217"/>
      <w:bookmarkStart w:id="1027" w:name="_Toc100149853"/>
      <w:bookmarkStart w:id="1028" w:name="_Toc100563685"/>
      <w:bookmarkStart w:id="1029" w:name="_Toc100563968"/>
      <w:bookmarkStart w:id="1030" w:name="_Toc100565218"/>
      <w:bookmarkStart w:id="1031" w:name="_Toc100149854"/>
      <w:bookmarkStart w:id="1032" w:name="_Toc100563686"/>
      <w:bookmarkStart w:id="1033" w:name="_Toc100563969"/>
      <w:bookmarkStart w:id="1034" w:name="_Toc100565219"/>
      <w:bookmarkStart w:id="1035" w:name="_Toc100149855"/>
      <w:bookmarkStart w:id="1036" w:name="_Toc100563687"/>
      <w:bookmarkStart w:id="1037" w:name="_Toc100563970"/>
      <w:bookmarkStart w:id="1038" w:name="_Toc100565220"/>
      <w:bookmarkStart w:id="1039" w:name="_Toc100149856"/>
      <w:bookmarkStart w:id="1040" w:name="_Toc100563688"/>
      <w:bookmarkStart w:id="1041" w:name="_Toc100563971"/>
      <w:bookmarkStart w:id="1042" w:name="_Toc100565221"/>
      <w:bookmarkStart w:id="1043" w:name="_Toc100149857"/>
      <w:bookmarkStart w:id="1044" w:name="_Toc100563689"/>
      <w:bookmarkStart w:id="1045" w:name="_Toc100563972"/>
      <w:bookmarkStart w:id="1046" w:name="_Toc100565222"/>
      <w:bookmarkStart w:id="1047" w:name="_Toc100149858"/>
      <w:bookmarkStart w:id="1048" w:name="_Toc100563690"/>
      <w:bookmarkStart w:id="1049" w:name="_Toc100563973"/>
      <w:bookmarkStart w:id="1050" w:name="_Toc100565223"/>
      <w:bookmarkStart w:id="1051" w:name="_Toc100149859"/>
      <w:bookmarkStart w:id="1052" w:name="_Toc100563691"/>
      <w:bookmarkStart w:id="1053" w:name="_Toc100563974"/>
      <w:bookmarkStart w:id="1054" w:name="_Toc100565224"/>
      <w:bookmarkStart w:id="1055" w:name="_Toc100149860"/>
      <w:bookmarkStart w:id="1056" w:name="_Toc100563692"/>
      <w:bookmarkStart w:id="1057" w:name="_Toc100563975"/>
      <w:bookmarkStart w:id="1058" w:name="_Toc100565225"/>
      <w:bookmarkStart w:id="1059" w:name="_Toc100149861"/>
      <w:bookmarkStart w:id="1060" w:name="_Toc100563693"/>
      <w:bookmarkStart w:id="1061" w:name="_Toc100563976"/>
      <w:bookmarkStart w:id="1062" w:name="_Toc100565226"/>
      <w:bookmarkStart w:id="1063" w:name="_Toc100149862"/>
      <w:bookmarkStart w:id="1064" w:name="_Toc100563694"/>
      <w:bookmarkStart w:id="1065" w:name="_Toc100563977"/>
      <w:bookmarkStart w:id="1066" w:name="_Toc100565227"/>
      <w:bookmarkStart w:id="1067" w:name="_Toc1224810328"/>
      <w:bookmarkStart w:id="1068" w:name="_Toc1730288734"/>
      <w:bookmarkStart w:id="1069" w:name="_Toc314862669"/>
      <w:bookmarkStart w:id="1070" w:name="_Toc1995999278"/>
      <w:bookmarkStart w:id="1071" w:name="_Toc461047294"/>
      <w:bookmarkStart w:id="1072" w:name="_Toc1461121555"/>
      <w:bookmarkStart w:id="1073" w:name="_Toc2017062512"/>
      <w:bookmarkStart w:id="1074" w:name="_Toc1309872743"/>
      <w:bookmarkStart w:id="1075" w:name="_Toc116292182"/>
      <w:bookmarkStart w:id="1076" w:name="_Toc118445881"/>
      <w:bookmarkStart w:id="1077" w:name="_Toc756236136"/>
      <w:bookmarkStart w:id="1078" w:name="_Toc143855176"/>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roofErr w:type="spellStart"/>
      <w:r>
        <w:t>anulujWizyt</w:t>
      </w:r>
      <w:r w:rsidR="32F3F272">
        <w:t>y</w:t>
      </w:r>
      <w:bookmarkEnd w:id="1067"/>
      <w:bookmarkEnd w:id="1068"/>
      <w:bookmarkEnd w:id="1069"/>
      <w:bookmarkEnd w:id="1070"/>
      <w:bookmarkEnd w:id="1071"/>
      <w:bookmarkEnd w:id="1072"/>
      <w:bookmarkEnd w:id="1073"/>
      <w:bookmarkEnd w:id="1074"/>
      <w:bookmarkEnd w:id="1075"/>
      <w:bookmarkEnd w:id="1076"/>
      <w:bookmarkEnd w:id="1077"/>
      <w:bookmarkEnd w:id="1078"/>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3C73F7" w14:paraId="7926033A"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7309346" w14:textId="77777777" w:rsidR="003C73F7" w:rsidRPr="00723276" w:rsidRDefault="003C73F7" w:rsidP="00817EB2">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D8EC4F0" w14:textId="1EC24C15" w:rsidR="003C73F7" w:rsidRDefault="003C73F7" w:rsidP="00817EB2">
            <w:pPr>
              <w:jc w:val="left"/>
            </w:pPr>
            <w:proofErr w:type="spellStart"/>
            <w:r w:rsidRPr="00652C57">
              <w:t>anulujWizyt</w:t>
            </w:r>
            <w:r w:rsidR="00F52129">
              <w:t>y</w:t>
            </w:r>
            <w:proofErr w:type="spellEnd"/>
          </w:p>
        </w:tc>
      </w:tr>
      <w:tr w:rsidR="003C73F7" w14:paraId="117C079D"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256B252" w14:textId="77777777" w:rsidR="003C73F7" w:rsidRPr="00723276" w:rsidRDefault="003C73F7" w:rsidP="00817EB2">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303BD26" w14:textId="77777777" w:rsidR="003C73F7" w:rsidRDefault="003C73F7" w:rsidP="00817EB2">
            <w:pPr>
              <w:jc w:val="left"/>
              <w:rPr>
                <w:szCs w:val="22"/>
              </w:rPr>
            </w:pPr>
            <w:proofErr w:type="spellStart"/>
            <w:r w:rsidRPr="290D2227">
              <w:rPr>
                <w:rFonts w:eastAsia="Arial"/>
                <w:szCs w:val="22"/>
              </w:rPr>
              <w:t>ObslugaRejestracjiWS</w:t>
            </w:r>
            <w:proofErr w:type="spellEnd"/>
          </w:p>
        </w:tc>
      </w:tr>
      <w:tr w:rsidR="003C73F7" w14:paraId="1891E0F7"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E3CDD56" w14:textId="77777777" w:rsidR="003C73F7" w:rsidRPr="00723276" w:rsidRDefault="003C73F7" w:rsidP="00817EB2">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0041B22" w14:textId="354499D7" w:rsidR="003C73F7" w:rsidRDefault="003C73F7" w:rsidP="00817EB2">
            <w:pPr>
              <w:jc w:val="left"/>
            </w:pPr>
            <w:r>
              <w:t>Celem operacji jest anulowanie z poziomu placówki</w:t>
            </w:r>
            <w:r w:rsidR="2A9EE70A">
              <w:t xml:space="preserve"> </w:t>
            </w:r>
            <w:r>
              <w:t>zapisanych/umówionych wizyt</w:t>
            </w:r>
            <w:r w:rsidR="7CEFCB7F">
              <w:t xml:space="preserve">. Można to wykonać </w:t>
            </w:r>
            <w:r w:rsidR="1667D6BE">
              <w:t>poprzez wskazanie konkretne</w:t>
            </w:r>
            <w:r w:rsidR="7CEFCB7F">
              <w:t xml:space="preserve">j wizyty </w:t>
            </w:r>
            <w:r w:rsidR="1667D6BE">
              <w:t>lub zakresu</w:t>
            </w:r>
            <w:r w:rsidR="7CEFCB7F">
              <w:t xml:space="preserve"> dat dla wizyt</w:t>
            </w:r>
            <w:r w:rsidR="3373C6A5">
              <w:t>.</w:t>
            </w:r>
            <w:r w:rsidR="7CEFCB7F">
              <w:t xml:space="preserve"> </w:t>
            </w:r>
          </w:p>
        </w:tc>
      </w:tr>
      <w:tr w:rsidR="003C73F7" w14:paraId="2DBC1F88"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F700FA4" w14:textId="77777777" w:rsidR="003C73F7" w:rsidRPr="00723276" w:rsidRDefault="003C73F7" w:rsidP="00817EB2">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914CAFC" w14:textId="27F90368" w:rsidR="003C73F7" w:rsidRDefault="003C73F7" w:rsidP="00817EB2">
            <w:pPr>
              <w:jc w:val="left"/>
            </w:pPr>
            <w:r>
              <w:t xml:space="preserve">Wykonanie operacji </w:t>
            </w:r>
            <w:proofErr w:type="spellStart"/>
            <w:r>
              <w:t>anulujWizyt</w:t>
            </w:r>
            <w:r w:rsidR="00052CC8">
              <w:t>y</w:t>
            </w:r>
            <w:proofErr w:type="spellEnd"/>
          </w:p>
        </w:tc>
      </w:tr>
      <w:tr w:rsidR="003C73F7" w14:paraId="43D9F785"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5127328" w14:textId="77777777" w:rsidR="003C73F7" w:rsidRPr="00723276" w:rsidRDefault="003C73F7" w:rsidP="00817EB2">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FD89BB3" w14:textId="5B3E5537" w:rsidR="003C73F7" w:rsidRPr="00E56410" w:rsidRDefault="003C73F7" w:rsidP="00146FAC">
            <w:pPr>
              <w:autoSpaceDE w:val="0"/>
              <w:autoSpaceDN w:val="0"/>
              <w:adjustRightInd w:val="0"/>
              <w:spacing w:after="80" w:line="276" w:lineRule="auto"/>
              <w:rPr>
                <w:rFonts w:eastAsia="Arial"/>
              </w:rPr>
            </w:pPr>
            <w:r w:rsidRPr="6A9D8429">
              <w:rPr>
                <w:rFonts w:eastAsia="Arial"/>
              </w:rPr>
              <w:t>Usługa pozwala</w:t>
            </w:r>
            <w:r w:rsidR="2A9EE70A" w:rsidRPr="6A9D8429">
              <w:rPr>
                <w:rFonts w:eastAsia="Arial"/>
              </w:rPr>
              <w:t xml:space="preserve"> </w:t>
            </w:r>
            <w:r w:rsidRPr="6A9D8429">
              <w:rPr>
                <w:rFonts w:eastAsia="Arial"/>
              </w:rPr>
              <w:t>na wyszukanie zapisanych i lub umówionych wizyt/wizyty i ich anulowanie przez placówkę</w:t>
            </w:r>
            <w:r w:rsidR="579BF74A" w:rsidRPr="6A9D8429">
              <w:rPr>
                <w:rFonts w:eastAsia="Arial"/>
              </w:rPr>
              <w:t xml:space="preserve">. Dla wizyt pierwszorazowych anulowanie powoduje przywrócenia zgłoszenia pacjenta do poczekalni albo utworzenie nowego zgłoszenia, jeśli pacjent został zapisany bezpośrednio na wizytę (z data zgłoszenia do poczekalni taką sam jak data anulowanej wizyty). </w:t>
            </w:r>
          </w:p>
        </w:tc>
      </w:tr>
      <w:tr w:rsidR="003C73F7" w14:paraId="36E46B2D"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BF98CD3" w14:textId="77777777" w:rsidR="003C73F7" w:rsidRPr="00723276" w:rsidRDefault="003C73F7" w:rsidP="00817EB2">
            <w:pPr>
              <w:jc w:val="left"/>
              <w:rPr>
                <w:b/>
                <w:szCs w:val="22"/>
              </w:rPr>
            </w:pPr>
            <w:r w:rsidRPr="00723276">
              <w:rPr>
                <w:b/>
                <w:szCs w:val="22"/>
              </w:rPr>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F9C3685" w14:textId="480EBACB" w:rsidR="003C73F7" w:rsidRPr="005F66C7" w:rsidRDefault="003C73F7" w:rsidP="00861CB1">
            <w:pPr>
              <w:spacing w:after="80"/>
              <w:rPr>
                <w:rFonts w:eastAsia="Arial"/>
                <w:szCs w:val="22"/>
              </w:rPr>
            </w:pPr>
            <w:r w:rsidRPr="0FC944AB">
              <w:rPr>
                <w:rFonts w:eastAsia="Arial"/>
              </w:rPr>
              <w:t>Istniejące wizyty</w:t>
            </w:r>
            <w:r w:rsidR="005F66C7" w:rsidRPr="0FC944AB">
              <w:rPr>
                <w:rFonts w:eastAsia="Arial"/>
              </w:rPr>
              <w:t xml:space="preserve"> </w:t>
            </w:r>
            <w:r w:rsidR="005F66C7" w:rsidRPr="0FC944AB">
              <w:rPr>
                <w:rFonts w:eastAsia="Calibri"/>
                <w:lang w:eastAsia="pl-PL"/>
              </w:rPr>
              <w:t>o statusie zapisane, które trzeba anulować</w:t>
            </w:r>
          </w:p>
        </w:tc>
      </w:tr>
      <w:tr w:rsidR="003C73F7" w14:paraId="486377F7"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3F07589" w14:textId="77777777" w:rsidR="003C73F7" w:rsidRPr="00723276" w:rsidRDefault="003C73F7" w:rsidP="00817EB2">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8B074E4" w14:textId="570C06AE" w:rsidR="003C73F7" w:rsidRDefault="003C73F7" w:rsidP="6A9D8429">
            <w:pPr>
              <w:pStyle w:val="Akapitzlist"/>
              <w:numPr>
                <w:ilvl w:val="0"/>
                <w:numId w:val="58"/>
              </w:numPr>
              <w:spacing w:after="80"/>
              <w:rPr>
                <w:rFonts w:ascii="Arial" w:eastAsia="Arial" w:hAnsi="Arial" w:cs="Arial"/>
              </w:rPr>
            </w:pPr>
            <w:r w:rsidRPr="6A9D8429">
              <w:rPr>
                <w:rFonts w:ascii="Arial" w:eastAsia="Arial" w:hAnsi="Arial" w:cs="Arial"/>
              </w:rPr>
              <w:t>Wizyta/wizyty została anulowana</w:t>
            </w:r>
          </w:p>
          <w:p w14:paraId="6ADA00F4" w14:textId="5A51F4C3" w:rsidR="003C73F7" w:rsidRDefault="2053554A" w:rsidP="6A9D8429">
            <w:pPr>
              <w:pStyle w:val="Akapitzlist"/>
              <w:numPr>
                <w:ilvl w:val="0"/>
                <w:numId w:val="58"/>
              </w:numPr>
              <w:spacing w:after="80"/>
              <w:rPr>
                <w:rFonts w:ascii="Arial" w:eastAsia="Arial" w:hAnsi="Arial" w:cs="Arial"/>
              </w:rPr>
            </w:pPr>
            <w:r w:rsidRPr="6A9D8429">
              <w:rPr>
                <w:rFonts w:ascii="Arial" w:eastAsia="Arial" w:hAnsi="Arial" w:cs="Arial"/>
              </w:rPr>
              <w:t>Zgłoszenie pacjenta do poczekalni (dla wizyt pierwszorazowych)</w:t>
            </w:r>
          </w:p>
        </w:tc>
      </w:tr>
      <w:tr w:rsidR="003C73F7" w14:paraId="329E3664"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AFE2B27" w14:textId="77777777" w:rsidR="003C73F7" w:rsidRPr="00723276" w:rsidRDefault="003C73F7" w:rsidP="00817EB2">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3CA4AA3" w14:textId="77777777" w:rsidR="003C73F7" w:rsidRDefault="003C73F7" w:rsidP="00817EB2">
            <w:pPr>
              <w:jc w:val="left"/>
              <w:rPr>
                <w:szCs w:val="22"/>
              </w:rPr>
            </w:pPr>
            <w:r>
              <w:rPr>
                <w:szCs w:val="22"/>
              </w:rPr>
              <w:t>Kody wyników operacji oraz opisy błędów z przetwarzania zostały załączone do niniejszego dokumentu</w:t>
            </w:r>
          </w:p>
        </w:tc>
      </w:tr>
    </w:tbl>
    <w:p w14:paraId="6B1BAEE1" w14:textId="6319C1CC" w:rsidR="00416830" w:rsidRDefault="00416830" w:rsidP="290D2227">
      <w:pPr>
        <w:jc w:val="left"/>
        <w:rPr>
          <w:szCs w:val="22"/>
        </w:rPr>
      </w:pPr>
    </w:p>
    <w:p w14:paraId="72450C2E" w14:textId="03508E91" w:rsidR="00052CC8" w:rsidRDefault="40026F54" w:rsidP="00817F11">
      <w:pPr>
        <w:pStyle w:val="Nagwek2"/>
      </w:pPr>
      <w:bookmarkStart w:id="1079" w:name="_Toc2115450389"/>
      <w:bookmarkStart w:id="1080" w:name="_Toc2041437888"/>
      <w:bookmarkStart w:id="1081" w:name="_Toc484380191"/>
      <w:bookmarkStart w:id="1082" w:name="_Toc1705138765"/>
      <w:bookmarkStart w:id="1083" w:name="_Toc1749168746"/>
      <w:bookmarkStart w:id="1084" w:name="_Toc474174987"/>
      <w:bookmarkStart w:id="1085" w:name="_Toc1260669947"/>
      <w:bookmarkStart w:id="1086" w:name="_Toc1788748177"/>
      <w:bookmarkStart w:id="1087" w:name="_Toc116292183"/>
      <w:bookmarkStart w:id="1088" w:name="_Toc118445882"/>
      <w:bookmarkStart w:id="1089" w:name="_Toc51068508"/>
      <w:bookmarkStart w:id="1090" w:name="_Toc143855177"/>
      <w:proofErr w:type="spellStart"/>
      <w:r>
        <w:t>z</w:t>
      </w:r>
      <w:r w:rsidR="79AC5A7F">
        <w:t>akonczWizyty</w:t>
      </w:r>
      <w:bookmarkEnd w:id="1079"/>
      <w:bookmarkEnd w:id="1080"/>
      <w:bookmarkEnd w:id="1081"/>
      <w:bookmarkEnd w:id="1082"/>
      <w:bookmarkEnd w:id="1083"/>
      <w:bookmarkEnd w:id="1084"/>
      <w:bookmarkEnd w:id="1085"/>
      <w:bookmarkEnd w:id="1086"/>
      <w:bookmarkEnd w:id="1087"/>
      <w:bookmarkEnd w:id="1088"/>
      <w:bookmarkEnd w:id="1089"/>
      <w:bookmarkEnd w:id="1090"/>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052CC8" w14:paraId="04E68093" w14:textId="77777777" w:rsidTr="4647DBE8">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DF1330D" w14:textId="77777777" w:rsidR="00052CC8" w:rsidRPr="00723276" w:rsidRDefault="2F2F30CC" w:rsidP="6A9D8429">
            <w:pPr>
              <w:jc w:val="left"/>
              <w:rPr>
                <w:b/>
                <w:bCs/>
              </w:rPr>
            </w:pPr>
            <w:r w:rsidRPr="6A9D8429">
              <w:rPr>
                <w:b/>
                <w:bCs/>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9405AC2" w14:textId="007211DE" w:rsidR="00052CC8" w:rsidRDefault="00881A0D" w:rsidP="00817EB2">
            <w:pPr>
              <w:jc w:val="left"/>
            </w:pPr>
            <w:proofErr w:type="spellStart"/>
            <w:r>
              <w:t>zakonczWizyty</w:t>
            </w:r>
            <w:proofErr w:type="spellEnd"/>
          </w:p>
        </w:tc>
      </w:tr>
      <w:tr w:rsidR="00052CC8" w14:paraId="45C83AAF" w14:textId="77777777" w:rsidTr="4647DBE8">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9DF2E71" w14:textId="77777777" w:rsidR="00052CC8" w:rsidRPr="00723276" w:rsidRDefault="2F2F30CC" w:rsidP="6A9D8429">
            <w:pPr>
              <w:jc w:val="left"/>
              <w:rPr>
                <w:b/>
                <w:bCs/>
              </w:rPr>
            </w:pPr>
            <w:r w:rsidRPr="6A9D8429">
              <w:rPr>
                <w:b/>
                <w:bCs/>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20570E1" w14:textId="77777777" w:rsidR="00052CC8" w:rsidRDefault="2F2F30CC" w:rsidP="6A9D8429">
            <w:pPr>
              <w:jc w:val="left"/>
              <w:rPr>
                <w:rFonts w:eastAsia="Arial"/>
              </w:rPr>
            </w:pPr>
            <w:proofErr w:type="spellStart"/>
            <w:r w:rsidRPr="6A9D8429">
              <w:rPr>
                <w:rFonts w:eastAsia="Arial"/>
              </w:rPr>
              <w:t>ObslugaRejestracjiWS</w:t>
            </w:r>
            <w:proofErr w:type="spellEnd"/>
          </w:p>
        </w:tc>
      </w:tr>
      <w:tr w:rsidR="00052CC8" w14:paraId="73E150D5" w14:textId="77777777" w:rsidTr="4647DBE8">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D802856" w14:textId="77777777" w:rsidR="00052CC8" w:rsidRPr="00723276" w:rsidRDefault="2F2F30CC" w:rsidP="6A9D8429">
            <w:pPr>
              <w:jc w:val="left"/>
              <w:rPr>
                <w:b/>
                <w:bCs/>
              </w:rPr>
            </w:pPr>
            <w:r w:rsidRPr="6A9D8429">
              <w:rPr>
                <w:b/>
                <w:bCs/>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8984023" w14:textId="0D07D159" w:rsidR="00052CC8" w:rsidRDefault="431A9CC6" w:rsidP="00817EB2">
            <w:pPr>
              <w:jc w:val="left"/>
            </w:pPr>
            <w:r>
              <w:t>Celem operacji jest zamknięcie wizyt pacjenta/ów.</w:t>
            </w:r>
          </w:p>
        </w:tc>
      </w:tr>
      <w:tr w:rsidR="00052CC8" w14:paraId="781B815B" w14:textId="77777777" w:rsidTr="4647DBE8">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5E6FE95" w14:textId="77777777" w:rsidR="00052CC8" w:rsidRPr="00723276" w:rsidRDefault="2F2F30CC" w:rsidP="6A9D8429">
            <w:pPr>
              <w:jc w:val="left"/>
              <w:rPr>
                <w:b/>
                <w:bCs/>
              </w:rPr>
            </w:pPr>
            <w:r w:rsidRPr="6A9D8429">
              <w:rPr>
                <w:b/>
                <w:bCs/>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9C14FB4" w14:textId="30721475" w:rsidR="00052CC8" w:rsidRDefault="2F2F30CC" w:rsidP="00817EB2">
            <w:pPr>
              <w:jc w:val="left"/>
            </w:pPr>
            <w:r>
              <w:t xml:space="preserve">Wykonanie operacji </w:t>
            </w:r>
            <w:proofErr w:type="spellStart"/>
            <w:r w:rsidR="00881A0D">
              <w:t>zakoncz</w:t>
            </w:r>
            <w:r>
              <w:t>Wizyty</w:t>
            </w:r>
            <w:proofErr w:type="spellEnd"/>
          </w:p>
        </w:tc>
      </w:tr>
      <w:tr w:rsidR="00052CC8" w14:paraId="3FD87572" w14:textId="77777777" w:rsidTr="4647DBE8">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23E7F83" w14:textId="77777777" w:rsidR="00052CC8" w:rsidRPr="00723276" w:rsidRDefault="2F2F30CC" w:rsidP="6A9D8429">
            <w:pPr>
              <w:jc w:val="left"/>
              <w:rPr>
                <w:b/>
                <w:bCs/>
              </w:rPr>
            </w:pPr>
            <w:r w:rsidRPr="6A9D8429">
              <w:rPr>
                <w:b/>
                <w:bCs/>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0D92BD2" w14:textId="6E0493D9" w:rsidR="00052CC8" w:rsidRPr="000F634C" w:rsidRDefault="75CFA2F2" w:rsidP="623F7276">
            <w:pPr>
              <w:jc w:val="left"/>
              <w:rPr>
                <w:lang w:eastAsia="pl-PL"/>
              </w:rPr>
            </w:pPr>
            <w:r>
              <w:t>Operacja wykonywana przez placówkę.</w:t>
            </w:r>
            <w:r w:rsidR="5A1AD165">
              <w:t xml:space="preserve"> Oznaczenie wizyty jako zakończonej pozwala zapisać pacjenta na kontynuację </w:t>
            </w:r>
            <w:proofErr w:type="spellStart"/>
            <w:r w:rsidR="5A1AD165">
              <w:t>leczenia.</w:t>
            </w:r>
            <w:r>
              <w:t>Operacja</w:t>
            </w:r>
            <w:proofErr w:type="spellEnd"/>
            <w:r>
              <w:t xml:space="preserve"> masowa - umożliwia jednoczesne zamknięcie wielu wizyt.</w:t>
            </w:r>
          </w:p>
          <w:p w14:paraId="26941933" w14:textId="695888F8" w:rsidR="00052CC8" w:rsidRPr="000F634C" w:rsidRDefault="23EB095B" w:rsidP="623F7276">
            <w:pPr>
              <w:jc w:val="left"/>
              <w:rPr>
                <w:b/>
                <w:bCs/>
              </w:rPr>
            </w:pPr>
            <w:r>
              <w:t xml:space="preserve">W przypadku gdy </w:t>
            </w:r>
            <w:r w:rsidR="148440CC">
              <w:t xml:space="preserve">wizyta ma status ZREALIZOWANA i dot. szczepienia (posiada procedurę ICD-9 wskazujący na szczepienie oraz informację o podanej szczepionce </w:t>
            </w:r>
            <w:proofErr w:type="spellStart"/>
            <w:r w:rsidR="148440CC">
              <w:t>kodSzczepionki</w:t>
            </w:r>
            <w:proofErr w:type="spellEnd"/>
            <w:r w:rsidR="148440CC">
              <w:t>) traktuje si</w:t>
            </w:r>
            <w:r w:rsidR="02C7AA8E">
              <w:t xml:space="preserve">ę, </w:t>
            </w:r>
            <w:r w:rsidR="148440CC">
              <w:t xml:space="preserve">że wizyta </w:t>
            </w:r>
            <w:r w:rsidR="148440CC" w:rsidRPr="00B60167">
              <w:rPr>
                <w:b/>
                <w:bCs/>
              </w:rPr>
              <w:t>zakończyła się podaniem pacjento</w:t>
            </w:r>
            <w:r w:rsidR="719D7F8B" w:rsidRPr="00B60167">
              <w:rPr>
                <w:b/>
                <w:bCs/>
              </w:rPr>
              <w:t>wi dawki szczepionki.</w:t>
            </w:r>
          </w:p>
          <w:p w14:paraId="79C319F3" w14:textId="22F94B75" w:rsidR="00052CC8" w:rsidRPr="000F634C" w:rsidRDefault="621A1D26" w:rsidP="623F7276">
            <w:pPr>
              <w:jc w:val="left"/>
              <w:rPr>
                <w:b/>
                <w:bCs/>
              </w:rPr>
            </w:pPr>
            <w:r w:rsidRPr="623F7276">
              <w:rPr>
                <w:b/>
                <w:bCs/>
              </w:rPr>
              <w:t xml:space="preserve">UWAGA: Informacja ta jest wykorzystywana do wyliczania minimalnych odstępów pomiędzy kolejnymi dawkami </w:t>
            </w:r>
            <w:r w:rsidR="56C41D4C" w:rsidRPr="623F7276">
              <w:rPr>
                <w:b/>
                <w:bCs/>
              </w:rPr>
              <w:t>szczepionek</w:t>
            </w:r>
            <w:r w:rsidRPr="623F7276">
              <w:rPr>
                <w:b/>
                <w:bCs/>
              </w:rPr>
              <w:t xml:space="preserve"> pacjenta.</w:t>
            </w:r>
          </w:p>
          <w:p w14:paraId="57BFE766" w14:textId="04FC9568" w:rsidR="00052CC8" w:rsidRPr="000F634C" w:rsidRDefault="5A4883FE" w:rsidP="00B60167">
            <w:pPr>
              <w:jc w:val="left"/>
            </w:pPr>
            <w:r w:rsidRPr="6CFA1294">
              <w:t xml:space="preserve"> </w:t>
            </w:r>
          </w:p>
          <w:p w14:paraId="20199C48" w14:textId="3F8D1A27" w:rsidR="00052CC8" w:rsidRPr="002237CB" w:rsidRDefault="5A4883FE" w:rsidP="6CFA1294">
            <w:pPr>
              <w:jc w:val="left"/>
            </w:pPr>
            <w:r w:rsidRPr="6CFA1294">
              <w:t>W innych przypadkach, mimo że pacjent był na wiz</w:t>
            </w:r>
            <w:r w:rsidR="79A5239C" w:rsidRPr="6CFA1294">
              <w:t>ycie,</w:t>
            </w:r>
            <w:r w:rsidRPr="6CFA1294">
              <w:t xml:space="preserve"> traktuje si</w:t>
            </w:r>
            <w:r w:rsidR="59B0B127" w:rsidRPr="6CFA1294">
              <w:t>ę,</w:t>
            </w:r>
            <w:r w:rsidR="7D01E2E3" w:rsidRPr="6CFA1294">
              <w:t xml:space="preserve"> </w:t>
            </w:r>
            <w:r w:rsidRPr="6CFA1294">
              <w:t>że nie nastąpiło</w:t>
            </w:r>
            <w:r w:rsidR="45303DE6" w:rsidRPr="6CFA1294">
              <w:t xml:space="preserve"> podanie mu dawki szczepionki z winy:</w:t>
            </w:r>
            <w:r w:rsidRPr="6CFA1294">
              <w:t xml:space="preserve"> </w:t>
            </w:r>
          </w:p>
          <w:p w14:paraId="6C226490" w14:textId="0185CE98" w:rsidR="00052CC8" w:rsidRPr="002237CB" w:rsidRDefault="10E571CA" w:rsidP="00B60167">
            <w:pPr>
              <w:pStyle w:val="Akapitzlist"/>
              <w:numPr>
                <w:ilvl w:val="0"/>
                <w:numId w:val="2"/>
              </w:numPr>
              <w:spacing w:line="396" w:lineRule="auto"/>
              <w:jc w:val="left"/>
            </w:pPr>
            <w:r w:rsidRPr="00B60167">
              <w:t>pacjenta – pacjent nie został zakwalifikowany do szczepienia np.: ze względów zdrowotnych</w:t>
            </w:r>
            <w:r w:rsidR="5897DA75">
              <w:t>.</w:t>
            </w:r>
          </w:p>
          <w:p w14:paraId="39437FE7" w14:textId="2D379147" w:rsidR="00052CC8" w:rsidRPr="000F634C" w:rsidRDefault="5585149D" w:rsidP="00B60167">
            <w:pPr>
              <w:pStyle w:val="Akapitzlist"/>
              <w:numPr>
                <w:ilvl w:val="0"/>
                <w:numId w:val="2"/>
              </w:numPr>
              <w:spacing w:line="396" w:lineRule="auto"/>
              <w:jc w:val="left"/>
            </w:pPr>
            <w:r w:rsidRPr="00B60167">
              <w:t xml:space="preserve">placówki – placówka nie miała zapewnionej dawki szczepionki lub zabrakło </w:t>
            </w:r>
            <w:r w:rsidR="4C3B7B8D">
              <w:t xml:space="preserve">pracownika medycznego uprawnionego </w:t>
            </w:r>
            <w:r w:rsidRPr="00B60167">
              <w:t>do wykonania kwalifikacji/szczepienia.</w:t>
            </w:r>
          </w:p>
          <w:p w14:paraId="42AE9D61" w14:textId="68FC6B27" w:rsidR="00052CC8" w:rsidRPr="000F634C" w:rsidRDefault="75CFA2F2" w:rsidP="623F7276">
            <w:pPr>
              <w:jc w:val="left"/>
              <w:rPr>
                <w:lang w:eastAsia="pl-PL"/>
              </w:rPr>
            </w:pPr>
            <w:r>
              <w:br/>
            </w:r>
          </w:p>
        </w:tc>
      </w:tr>
      <w:tr w:rsidR="00052CC8" w14:paraId="4A96217C" w14:textId="77777777" w:rsidTr="4647DBE8">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E1E5CC5" w14:textId="77777777" w:rsidR="00052CC8" w:rsidRPr="00723276" w:rsidRDefault="2F2F30CC" w:rsidP="6A9D8429">
            <w:pPr>
              <w:jc w:val="left"/>
              <w:rPr>
                <w:b/>
                <w:bCs/>
              </w:rPr>
            </w:pPr>
            <w:r w:rsidRPr="6A9D8429">
              <w:rPr>
                <w:b/>
                <w:bCs/>
              </w:rPr>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462D3A1" w14:textId="7F396C37" w:rsidR="00A433AD" w:rsidRPr="000F634C" w:rsidRDefault="431A9CC6" w:rsidP="6A9D8429">
            <w:pPr>
              <w:autoSpaceDE w:val="0"/>
              <w:autoSpaceDN w:val="0"/>
              <w:adjustRightInd w:val="0"/>
              <w:spacing w:before="0" w:after="80" w:line="240" w:lineRule="auto"/>
              <w:jc w:val="left"/>
              <w:rPr>
                <w:rFonts w:eastAsia="Calibri" w:cs="Calibri"/>
                <w:sz w:val="20"/>
                <w:szCs w:val="20"/>
                <w:lang w:eastAsia="pl-PL"/>
              </w:rPr>
            </w:pPr>
            <w:r w:rsidRPr="6A9D8429">
              <w:rPr>
                <w:rFonts w:eastAsia="Arial"/>
              </w:rPr>
              <w:t>Użytkownik posiada listę identyfikatorów wizyty wraz z nowymi statusami i opisami powodu zmiany stanu wizyty</w:t>
            </w:r>
          </w:p>
          <w:p w14:paraId="1DD9E0EA" w14:textId="2FEA6B15" w:rsidR="00052CC8" w:rsidRPr="00881A0D" w:rsidRDefault="00052CC8" w:rsidP="6A9D8429">
            <w:pPr>
              <w:spacing w:after="80"/>
              <w:rPr>
                <w:rFonts w:eastAsia="Arial"/>
              </w:rPr>
            </w:pPr>
          </w:p>
        </w:tc>
      </w:tr>
      <w:tr w:rsidR="00052CC8" w14:paraId="75E449FC" w14:textId="77777777" w:rsidTr="4647DBE8">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C8F7FE3" w14:textId="77777777" w:rsidR="00052CC8" w:rsidRPr="00723276" w:rsidRDefault="2F2F30CC" w:rsidP="6A9D8429">
            <w:pPr>
              <w:jc w:val="left"/>
              <w:rPr>
                <w:b/>
                <w:bCs/>
              </w:rPr>
            </w:pPr>
            <w:r w:rsidRPr="6A9D8429">
              <w:rPr>
                <w:b/>
                <w:bCs/>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05CE4CC" w14:textId="58F96414" w:rsidR="00502785" w:rsidRPr="00FC6BB0" w:rsidRDefault="77B33485" w:rsidP="00FC6BB0">
            <w:pPr>
              <w:autoSpaceDE w:val="0"/>
              <w:autoSpaceDN w:val="0"/>
              <w:adjustRightInd w:val="0"/>
              <w:spacing w:before="0" w:after="80" w:line="240" w:lineRule="auto"/>
              <w:jc w:val="left"/>
              <w:rPr>
                <w:rFonts w:eastAsia="Arial"/>
              </w:rPr>
            </w:pPr>
            <w:r w:rsidRPr="6A9D8429">
              <w:rPr>
                <w:rFonts w:eastAsia="Arial"/>
              </w:rPr>
              <w:t>Wizyty zamknięte</w:t>
            </w:r>
            <w:r w:rsidR="476E8210" w:rsidRPr="6A9D8429">
              <w:rPr>
                <w:rFonts w:eastAsia="Arial"/>
              </w:rPr>
              <w:t xml:space="preserve"> ze statusem zgodnym z przesłanym w usłudze</w:t>
            </w:r>
          </w:p>
          <w:p w14:paraId="282A329C" w14:textId="4F1AC0DF" w:rsidR="00052CC8" w:rsidRDefault="00052CC8" w:rsidP="00FC6BB0">
            <w:pPr>
              <w:spacing w:after="80"/>
            </w:pPr>
          </w:p>
        </w:tc>
      </w:tr>
      <w:tr w:rsidR="00052CC8" w14:paraId="7E9BA260" w14:textId="77777777" w:rsidTr="4647DBE8">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1F7350B" w14:textId="77777777" w:rsidR="00052CC8" w:rsidRPr="00723276" w:rsidRDefault="2F2F30CC" w:rsidP="6A9D8429">
            <w:pPr>
              <w:jc w:val="left"/>
              <w:rPr>
                <w:b/>
                <w:bCs/>
              </w:rPr>
            </w:pPr>
            <w:r w:rsidRPr="6A9D8429">
              <w:rPr>
                <w:b/>
                <w:bCs/>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3BAC170" w14:textId="77777777" w:rsidR="00052CC8" w:rsidRDefault="2F2F30CC" w:rsidP="00817EB2">
            <w:pPr>
              <w:jc w:val="left"/>
            </w:pPr>
            <w:r>
              <w:t>Kody wyników operacji oraz opisy błędów z przetwarzania zostały załączone do niniejszego dokumentu</w:t>
            </w:r>
          </w:p>
        </w:tc>
      </w:tr>
    </w:tbl>
    <w:p w14:paraId="2CDF1296" w14:textId="04412014" w:rsidR="003B71CB" w:rsidRPr="003B71CB" w:rsidRDefault="003B71CB" w:rsidP="003B71CB">
      <w:pPr>
        <w:jc w:val="left"/>
      </w:pPr>
    </w:p>
    <w:p w14:paraId="1545A28E" w14:textId="77777777" w:rsidR="000F0220" w:rsidRDefault="58B2ACE6" w:rsidP="00817F11">
      <w:pPr>
        <w:pStyle w:val="Nagwek2"/>
      </w:pPr>
      <w:bookmarkStart w:id="1091" w:name="_Toc260266257"/>
      <w:bookmarkStart w:id="1092" w:name="_Toc463266753"/>
      <w:bookmarkStart w:id="1093" w:name="_Toc318381467"/>
      <w:bookmarkStart w:id="1094" w:name="_Toc1971097673"/>
      <w:bookmarkStart w:id="1095" w:name="_Toc328688584"/>
      <w:bookmarkStart w:id="1096" w:name="_Toc2077767263"/>
      <w:bookmarkStart w:id="1097" w:name="_Toc1841844340"/>
      <w:bookmarkStart w:id="1098" w:name="_Toc163247272"/>
      <w:bookmarkStart w:id="1099" w:name="_Toc116292184"/>
      <w:bookmarkStart w:id="1100" w:name="_Toc118445883"/>
      <w:bookmarkStart w:id="1101" w:name="_Toc180017000"/>
      <w:bookmarkStart w:id="1102" w:name="_Toc143855178"/>
      <w:proofErr w:type="spellStart"/>
      <w:r>
        <w:t>zapiszWizyteNagla</w:t>
      </w:r>
      <w:bookmarkEnd w:id="1091"/>
      <w:bookmarkEnd w:id="1092"/>
      <w:bookmarkEnd w:id="1093"/>
      <w:bookmarkEnd w:id="1094"/>
      <w:bookmarkEnd w:id="1095"/>
      <w:bookmarkEnd w:id="1096"/>
      <w:bookmarkEnd w:id="1097"/>
      <w:bookmarkEnd w:id="1098"/>
      <w:bookmarkEnd w:id="1099"/>
      <w:bookmarkEnd w:id="1100"/>
      <w:bookmarkEnd w:id="1101"/>
      <w:bookmarkEnd w:id="1102"/>
      <w:proofErr w:type="spellEnd"/>
    </w:p>
    <w:tbl>
      <w:tblPr>
        <w:tblW w:w="0" w:type="auto"/>
        <w:tblLook w:val="04A0" w:firstRow="1" w:lastRow="0" w:firstColumn="1" w:lastColumn="0" w:noHBand="0" w:noVBand="1"/>
      </w:tblPr>
      <w:tblGrid>
        <w:gridCol w:w="1811"/>
        <w:gridCol w:w="7241"/>
      </w:tblGrid>
      <w:tr w:rsidR="000F0220" w14:paraId="20001054"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B79D523" w14:textId="77777777" w:rsidR="000F0220" w:rsidRDefault="000F0220" w:rsidP="00817EB2">
            <w:pPr>
              <w:jc w:val="left"/>
              <w:rPr>
                <w:rFonts w:eastAsia="Arial"/>
                <w:b/>
                <w:bCs/>
              </w:rPr>
            </w:pPr>
            <w:r w:rsidRPr="7215ABD2">
              <w:rPr>
                <w:rFonts w:eastAsia="Arial"/>
                <w:b/>
                <w:bCs/>
              </w:rPr>
              <w:t>Nazwa</w:t>
            </w:r>
          </w:p>
        </w:tc>
        <w:tc>
          <w:tcPr>
            <w:tcW w:w="7241" w:type="dxa"/>
            <w:tcBorders>
              <w:top w:val="single" w:sz="8" w:space="0" w:color="auto"/>
              <w:left w:val="single" w:sz="8" w:space="0" w:color="auto"/>
              <w:bottom w:val="single" w:sz="8" w:space="0" w:color="auto"/>
              <w:right w:val="single" w:sz="8" w:space="0" w:color="auto"/>
            </w:tcBorders>
            <w:vAlign w:val="center"/>
          </w:tcPr>
          <w:p w14:paraId="7BF2785A" w14:textId="77777777" w:rsidR="000F0220" w:rsidRDefault="000F0220" w:rsidP="00817EB2">
            <w:pPr>
              <w:jc w:val="left"/>
              <w:rPr>
                <w:rFonts w:eastAsia="Arial"/>
              </w:rPr>
            </w:pPr>
            <w:proofErr w:type="spellStart"/>
            <w:r>
              <w:rPr>
                <w:rFonts w:eastAsia="Arial"/>
              </w:rPr>
              <w:t>zapiszWizyteNagla</w:t>
            </w:r>
            <w:proofErr w:type="spellEnd"/>
          </w:p>
        </w:tc>
      </w:tr>
      <w:tr w:rsidR="000F0220" w14:paraId="1B710B82"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D7F3544"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Interfejs</w:t>
            </w:r>
          </w:p>
        </w:tc>
        <w:tc>
          <w:tcPr>
            <w:tcW w:w="7241" w:type="dxa"/>
            <w:tcBorders>
              <w:top w:val="single" w:sz="8" w:space="0" w:color="auto"/>
              <w:left w:val="single" w:sz="8" w:space="0" w:color="auto"/>
              <w:bottom w:val="single" w:sz="8" w:space="0" w:color="auto"/>
              <w:right w:val="single" w:sz="8" w:space="0" w:color="auto"/>
            </w:tcBorders>
            <w:vAlign w:val="center"/>
          </w:tcPr>
          <w:p w14:paraId="542B47DF" w14:textId="77777777" w:rsidR="000F0220" w:rsidRDefault="000F0220" w:rsidP="00817EB2">
            <w:pPr>
              <w:jc w:val="left"/>
              <w:rPr>
                <w:rFonts w:eastAsia="Arial"/>
              </w:rPr>
            </w:pPr>
            <w:proofErr w:type="spellStart"/>
            <w:r w:rsidRPr="7215ABD2">
              <w:rPr>
                <w:rFonts w:eastAsia="Arial"/>
              </w:rPr>
              <w:t>ObslugaRejestracjiWS</w:t>
            </w:r>
            <w:proofErr w:type="spellEnd"/>
          </w:p>
        </w:tc>
      </w:tr>
      <w:tr w:rsidR="000F0220" w14:paraId="3D28AF19"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AD3375E"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Cel</w:t>
            </w:r>
          </w:p>
        </w:tc>
        <w:tc>
          <w:tcPr>
            <w:tcW w:w="7241" w:type="dxa"/>
            <w:tcBorders>
              <w:top w:val="single" w:sz="8" w:space="0" w:color="auto"/>
              <w:left w:val="single" w:sz="8" w:space="0" w:color="auto"/>
              <w:bottom w:val="single" w:sz="8" w:space="0" w:color="auto"/>
              <w:right w:val="single" w:sz="8" w:space="0" w:color="auto"/>
            </w:tcBorders>
            <w:vAlign w:val="center"/>
          </w:tcPr>
          <w:p w14:paraId="73FFF360" w14:textId="77777777" w:rsidR="000F0220" w:rsidRDefault="000F0220" w:rsidP="00817EB2">
            <w:pPr>
              <w:jc w:val="left"/>
              <w:rPr>
                <w:rFonts w:eastAsia="Arial"/>
              </w:rPr>
            </w:pPr>
            <w:r w:rsidRPr="003250B6">
              <w:rPr>
                <w:rFonts w:eastAsia="Arial"/>
              </w:rPr>
              <w:t>Celem operacji jest zapisanie na wizytę nagłą przez placówkę, w sytuacji kiedy pacjent nie posiadał umówionej wizyty a realizacja świadczenia jest podyk</w:t>
            </w:r>
            <w:r>
              <w:rPr>
                <w:rFonts w:eastAsia="Arial"/>
              </w:rPr>
              <w:t>t</w:t>
            </w:r>
            <w:r w:rsidRPr="003250B6">
              <w:rPr>
                <w:rFonts w:eastAsia="Arial"/>
              </w:rPr>
              <w:t>owana sytuacją wyj</w:t>
            </w:r>
            <w:r>
              <w:rPr>
                <w:rFonts w:eastAsia="Arial"/>
              </w:rPr>
              <w:t>ą</w:t>
            </w:r>
            <w:r w:rsidRPr="003250B6">
              <w:rPr>
                <w:rFonts w:eastAsia="Arial"/>
              </w:rPr>
              <w:t>tko</w:t>
            </w:r>
            <w:r>
              <w:rPr>
                <w:rFonts w:eastAsia="Arial"/>
              </w:rPr>
              <w:t>wą</w:t>
            </w:r>
            <w:r w:rsidRPr="003250B6">
              <w:rPr>
                <w:rFonts w:eastAsia="Arial"/>
              </w:rPr>
              <w:t xml:space="preserve"> ratując</w:t>
            </w:r>
            <w:r>
              <w:rPr>
                <w:rFonts w:eastAsia="Arial"/>
              </w:rPr>
              <w:t>ą</w:t>
            </w:r>
            <w:r w:rsidRPr="003250B6">
              <w:rPr>
                <w:rFonts w:eastAsia="Arial"/>
              </w:rPr>
              <w:t xml:space="preserve"> zdrowie i życie ludzkie (co do zasady operacja realizowana w trakcie lub po zakończeniu realizacji wizyty).</w:t>
            </w:r>
          </w:p>
        </w:tc>
      </w:tr>
      <w:tr w:rsidR="000F0220" w14:paraId="24D9FF5C"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CD22A6C"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Realizacja aktywności biznesowej</w:t>
            </w:r>
          </w:p>
        </w:tc>
        <w:tc>
          <w:tcPr>
            <w:tcW w:w="7241" w:type="dxa"/>
            <w:tcBorders>
              <w:top w:val="single" w:sz="8" w:space="0" w:color="auto"/>
              <w:left w:val="single" w:sz="8" w:space="0" w:color="auto"/>
              <w:bottom w:val="single" w:sz="8" w:space="0" w:color="auto"/>
              <w:right w:val="single" w:sz="8" w:space="0" w:color="auto"/>
            </w:tcBorders>
            <w:vAlign w:val="center"/>
          </w:tcPr>
          <w:p w14:paraId="05B250FF" w14:textId="77777777" w:rsidR="000F0220" w:rsidRDefault="000F0220" w:rsidP="00817EB2">
            <w:r>
              <w:t xml:space="preserve">Wykonanie operacji </w:t>
            </w:r>
            <w:proofErr w:type="spellStart"/>
            <w:r>
              <w:t>zapiszWizyteNagla</w:t>
            </w:r>
            <w:proofErr w:type="spellEnd"/>
          </w:p>
        </w:tc>
      </w:tr>
      <w:tr w:rsidR="000F0220" w14:paraId="44060F34"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A263327"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Opis</w:t>
            </w:r>
          </w:p>
        </w:tc>
        <w:tc>
          <w:tcPr>
            <w:tcW w:w="7241" w:type="dxa"/>
            <w:tcBorders>
              <w:top w:val="single" w:sz="8" w:space="0" w:color="auto"/>
              <w:left w:val="single" w:sz="8" w:space="0" w:color="auto"/>
              <w:bottom w:val="single" w:sz="8" w:space="0" w:color="auto"/>
              <w:right w:val="single" w:sz="8" w:space="0" w:color="auto"/>
            </w:tcBorders>
            <w:vAlign w:val="center"/>
          </w:tcPr>
          <w:p w14:paraId="06854AFE" w14:textId="71C865FC" w:rsidR="000F0220" w:rsidRPr="001676B6" w:rsidRDefault="000F0220" w:rsidP="00817EB2">
            <w:pPr>
              <w:jc w:val="left"/>
              <w:rPr>
                <w:rFonts w:eastAsia="Arial"/>
              </w:rPr>
            </w:pPr>
            <w:r w:rsidRPr="6A9D8429">
              <w:rPr>
                <w:rFonts w:eastAsia="Arial"/>
              </w:rPr>
              <w:t xml:space="preserve">Operacja </w:t>
            </w:r>
            <w:proofErr w:type="spellStart"/>
            <w:r w:rsidRPr="6A9D8429">
              <w:rPr>
                <w:rFonts w:eastAsia="Arial"/>
              </w:rPr>
              <w:t>zapiszWizyteNagla</w:t>
            </w:r>
            <w:proofErr w:type="spellEnd"/>
            <w:r w:rsidRPr="6A9D8429">
              <w:rPr>
                <w:rFonts w:eastAsia="Arial"/>
              </w:rPr>
              <w:t xml:space="preserve"> służy do zapisu wizyty przez użytkownika wywołującego operację np. pracownika administracyjnego. System rejestruj</w:t>
            </w:r>
            <w:r w:rsidR="137F8C38" w:rsidRPr="6A9D8429">
              <w:rPr>
                <w:rFonts w:eastAsia="Arial"/>
              </w:rPr>
              <w:t>e</w:t>
            </w:r>
            <w:r w:rsidRPr="6A9D8429">
              <w:rPr>
                <w:rFonts w:eastAsia="Arial"/>
              </w:rPr>
              <w:t xml:space="preserve"> wizytę nagłą niezależnie od aktualnie dostępnych terminów (tworzony jest nowy slot dedykowany pod wizytę nagł</w:t>
            </w:r>
            <w:r w:rsidR="137F8C38" w:rsidRPr="6A9D8429">
              <w:rPr>
                <w:rFonts w:eastAsia="Arial"/>
              </w:rPr>
              <w:t>ą</w:t>
            </w:r>
            <w:r w:rsidRPr="6A9D8429">
              <w:rPr>
                <w:rFonts w:eastAsia="Arial"/>
              </w:rPr>
              <w:t xml:space="preserve"> - taki sam czas rozpoczęcia, zakończenia co wizyta).</w:t>
            </w:r>
          </w:p>
          <w:p w14:paraId="429AB45C" w14:textId="77777777" w:rsidR="000F0220" w:rsidRDefault="000F0220" w:rsidP="00817EB2">
            <w:pPr>
              <w:jc w:val="left"/>
              <w:rPr>
                <w:rFonts w:eastAsia="Arial"/>
              </w:rPr>
            </w:pPr>
            <w:r w:rsidRPr="001676B6">
              <w:rPr>
                <w:rFonts w:eastAsia="Arial"/>
              </w:rPr>
              <w:t xml:space="preserve">Operacja oprócz standardowego komunikatu </w:t>
            </w:r>
            <w:proofErr w:type="spellStart"/>
            <w:r w:rsidRPr="001676B6">
              <w:rPr>
                <w:rFonts w:eastAsia="Arial"/>
              </w:rPr>
              <w:t>WynikMT</w:t>
            </w:r>
            <w:proofErr w:type="spellEnd"/>
            <w:r w:rsidRPr="001676B6">
              <w:rPr>
                <w:rFonts w:eastAsia="Arial"/>
              </w:rPr>
              <w:t xml:space="preserve">, zwraca również obiekt </w:t>
            </w:r>
            <w:proofErr w:type="spellStart"/>
            <w:r w:rsidRPr="001676B6">
              <w:rPr>
                <w:rFonts w:eastAsia="Arial"/>
              </w:rPr>
              <w:t>raportZPrzetwarzaniaWizyt</w:t>
            </w:r>
            <w:r>
              <w:rPr>
                <w:rFonts w:eastAsia="Arial"/>
              </w:rPr>
              <w:t>y</w:t>
            </w:r>
            <w:r w:rsidRPr="001676B6">
              <w:rPr>
                <w:rFonts w:eastAsia="Arial"/>
              </w:rPr>
              <w:t>Nag</w:t>
            </w:r>
            <w:r>
              <w:rPr>
                <w:rFonts w:eastAsia="Arial"/>
              </w:rPr>
              <w:t>lej</w:t>
            </w:r>
            <w:proofErr w:type="spellEnd"/>
            <w:r w:rsidRPr="001676B6">
              <w:rPr>
                <w:rFonts w:eastAsia="Arial"/>
              </w:rPr>
              <w:t>, który zawiera szczegółowe informacje o statusie wykonania operacji dla każdego przesłanego w ramach żądania rekordu. W przypadku pozytywnego wyniku zapisu wizyty nagłej zwracana jest informacja z data takiej wizyty, statusem wizyty</w:t>
            </w:r>
          </w:p>
        </w:tc>
      </w:tr>
      <w:tr w:rsidR="000F0220" w14:paraId="26A55E83"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782194E"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Warunki początkowe</w:t>
            </w:r>
          </w:p>
        </w:tc>
        <w:tc>
          <w:tcPr>
            <w:tcW w:w="7241" w:type="dxa"/>
            <w:tcBorders>
              <w:top w:val="single" w:sz="8" w:space="0" w:color="auto"/>
              <w:left w:val="single" w:sz="8" w:space="0" w:color="auto"/>
              <w:bottom w:val="single" w:sz="8" w:space="0" w:color="auto"/>
              <w:right w:val="single" w:sz="8" w:space="0" w:color="auto"/>
            </w:tcBorders>
            <w:vAlign w:val="center"/>
          </w:tcPr>
          <w:p w14:paraId="15118FE4" w14:textId="77777777" w:rsidR="000F0220" w:rsidRPr="00EE6C79" w:rsidRDefault="000F0220" w:rsidP="00817EB2">
            <w:pPr>
              <w:jc w:val="left"/>
              <w:rPr>
                <w:rFonts w:eastAsia="Arial"/>
                <w:szCs w:val="22"/>
              </w:rPr>
            </w:pPr>
            <w:r w:rsidRPr="00EE6C79">
              <w:rPr>
                <w:rFonts w:eastAsia="Arial"/>
                <w:szCs w:val="22"/>
              </w:rPr>
              <w:t>1. MUŚ wywołujący operację zarejestrowany w systemie SER.</w:t>
            </w:r>
          </w:p>
          <w:p w14:paraId="5DC9ED67" w14:textId="77777777" w:rsidR="000F0220" w:rsidRPr="00ED4D5A" w:rsidRDefault="000F0220" w:rsidP="00817EB2">
            <w:pPr>
              <w:jc w:val="left"/>
              <w:rPr>
                <w:rFonts w:eastAsia="Arial"/>
                <w:szCs w:val="22"/>
              </w:rPr>
            </w:pPr>
            <w:r w:rsidRPr="00EE6C79">
              <w:rPr>
                <w:rFonts w:eastAsia="Arial"/>
                <w:szCs w:val="22"/>
              </w:rPr>
              <w:t>2. Brak wymaganego wolnego terminu dla wskazanego w żądaniu identyfikatora slotu.</w:t>
            </w:r>
          </w:p>
        </w:tc>
      </w:tr>
      <w:tr w:rsidR="000F0220" w14:paraId="05B80422"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127961E"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Warunki końcowe</w:t>
            </w:r>
          </w:p>
        </w:tc>
        <w:tc>
          <w:tcPr>
            <w:tcW w:w="7241" w:type="dxa"/>
            <w:tcBorders>
              <w:top w:val="single" w:sz="8" w:space="0" w:color="auto"/>
              <w:left w:val="single" w:sz="8" w:space="0" w:color="auto"/>
              <w:bottom w:val="single" w:sz="8" w:space="0" w:color="auto"/>
              <w:right w:val="single" w:sz="8" w:space="0" w:color="auto"/>
            </w:tcBorders>
            <w:vAlign w:val="center"/>
          </w:tcPr>
          <w:p w14:paraId="56B6BE29" w14:textId="77777777" w:rsidR="000F0220" w:rsidRPr="00EE6C79" w:rsidRDefault="000F0220" w:rsidP="00817EB2">
            <w:pPr>
              <w:spacing w:line="360" w:lineRule="auto"/>
              <w:jc w:val="left"/>
              <w:rPr>
                <w:rFonts w:eastAsia="Arial"/>
              </w:rPr>
            </w:pPr>
            <w:r w:rsidRPr="00EE6C79">
              <w:rPr>
                <w:rFonts w:eastAsia="Arial"/>
              </w:rPr>
              <w:t>1.Zarejestrowana wizyta nagła.</w:t>
            </w:r>
          </w:p>
          <w:p w14:paraId="3BAA0CC0" w14:textId="5FE8E2C7" w:rsidR="000F0220" w:rsidRDefault="000F0220" w:rsidP="00817EB2">
            <w:pPr>
              <w:pStyle w:val="Akapitzlist"/>
              <w:spacing w:line="360" w:lineRule="auto"/>
              <w:ind w:left="0"/>
              <w:jc w:val="left"/>
              <w:rPr>
                <w:rFonts w:ascii="Arial" w:eastAsia="Arial" w:hAnsi="Arial" w:cs="Arial"/>
              </w:rPr>
            </w:pPr>
            <w:r w:rsidRPr="00EE6C79">
              <w:rPr>
                <w:rFonts w:ascii="Arial" w:eastAsia="Arial" w:hAnsi="Arial" w:cs="Arial"/>
              </w:rPr>
              <w:t>2.Uzyskany identyfikator wizyty w Systemie P1.</w:t>
            </w:r>
          </w:p>
        </w:tc>
      </w:tr>
      <w:tr w:rsidR="000F0220" w14:paraId="18C3D4BE"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F8352C8"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Błędy</w:t>
            </w:r>
          </w:p>
        </w:tc>
        <w:tc>
          <w:tcPr>
            <w:tcW w:w="7241" w:type="dxa"/>
            <w:tcBorders>
              <w:top w:val="single" w:sz="8" w:space="0" w:color="auto"/>
              <w:left w:val="single" w:sz="8" w:space="0" w:color="auto"/>
              <w:bottom w:val="single" w:sz="8" w:space="0" w:color="auto"/>
              <w:right w:val="single" w:sz="8" w:space="0" w:color="auto"/>
            </w:tcBorders>
            <w:vAlign w:val="center"/>
          </w:tcPr>
          <w:p w14:paraId="6C0BB8F7" w14:textId="77777777" w:rsidR="000F0220" w:rsidRDefault="000F0220" w:rsidP="00817EB2">
            <w:pPr>
              <w:jc w:val="left"/>
              <w:rPr>
                <w:rFonts w:eastAsia="Arial"/>
              </w:rPr>
            </w:pPr>
            <w:r w:rsidRPr="7215ABD2">
              <w:rPr>
                <w:rFonts w:eastAsia="Arial"/>
              </w:rPr>
              <w:t>Kody wyników operacji oraz opisy błędów z przetwarzania zostały załączone do niniejszego dokumentu</w:t>
            </w:r>
          </w:p>
        </w:tc>
      </w:tr>
    </w:tbl>
    <w:p w14:paraId="2BC53DFD" w14:textId="77777777" w:rsidR="000F0220" w:rsidRDefault="000F0220" w:rsidP="00EA7948">
      <w:pPr>
        <w:pStyle w:val="Legenda"/>
        <w:framePr w:wrap="around"/>
      </w:pPr>
      <w:bookmarkStart w:id="1103" w:name="_Toc96064539"/>
      <w:bookmarkStart w:id="1104" w:name="_Toc96064738"/>
      <w:bookmarkEnd w:id="1103"/>
      <w:bookmarkEnd w:id="1104"/>
    </w:p>
    <w:p w14:paraId="48E7D8E5" w14:textId="79302334" w:rsidR="000F0220" w:rsidRPr="005A0DAF" w:rsidRDefault="58B2ACE6" w:rsidP="00817F11">
      <w:pPr>
        <w:pStyle w:val="Nagwek2"/>
      </w:pPr>
      <w:bookmarkStart w:id="1105" w:name="_Toc543526530"/>
      <w:bookmarkStart w:id="1106" w:name="_Toc524016861"/>
      <w:bookmarkStart w:id="1107" w:name="_Toc1258300104"/>
      <w:bookmarkStart w:id="1108" w:name="_Toc1512678774"/>
      <w:bookmarkStart w:id="1109" w:name="_Toc331575362"/>
      <w:bookmarkStart w:id="1110" w:name="_Toc2017250231"/>
      <w:bookmarkStart w:id="1111" w:name="_Toc1299534069"/>
      <w:bookmarkStart w:id="1112" w:name="_Toc553951579"/>
      <w:bookmarkStart w:id="1113" w:name="_Toc116292185"/>
      <w:bookmarkStart w:id="1114" w:name="_Toc118445884"/>
      <w:bookmarkStart w:id="1115" w:name="_Toc1139275925"/>
      <w:bookmarkStart w:id="1116" w:name="_Toc143855179"/>
      <w:proofErr w:type="spellStart"/>
      <w:r>
        <w:t>edytujWizyteNagla</w:t>
      </w:r>
      <w:bookmarkEnd w:id="1105"/>
      <w:bookmarkEnd w:id="1106"/>
      <w:bookmarkEnd w:id="1107"/>
      <w:bookmarkEnd w:id="1108"/>
      <w:bookmarkEnd w:id="1109"/>
      <w:bookmarkEnd w:id="1110"/>
      <w:bookmarkEnd w:id="1111"/>
      <w:bookmarkEnd w:id="1112"/>
      <w:bookmarkEnd w:id="1113"/>
      <w:bookmarkEnd w:id="1114"/>
      <w:bookmarkEnd w:id="1115"/>
      <w:bookmarkEnd w:id="1116"/>
      <w:proofErr w:type="spellEnd"/>
    </w:p>
    <w:tbl>
      <w:tblPr>
        <w:tblW w:w="0" w:type="auto"/>
        <w:tblLook w:val="04A0" w:firstRow="1" w:lastRow="0" w:firstColumn="1" w:lastColumn="0" w:noHBand="0" w:noVBand="1"/>
      </w:tblPr>
      <w:tblGrid>
        <w:gridCol w:w="1811"/>
        <w:gridCol w:w="7241"/>
      </w:tblGrid>
      <w:tr w:rsidR="000F0220" w14:paraId="2BEBD59F"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17895B3" w14:textId="77777777" w:rsidR="000F0220" w:rsidRDefault="000F0220" w:rsidP="00817EB2">
            <w:pPr>
              <w:jc w:val="left"/>
              <w:rPr>
                <w:rFonts w:eastAsia="Arial"/>
                <w:b/>
                <w:bCs/>
              </w:rPr>
            </w:pPr>
            <w:r w:rsidRPr="7215ABD2">
              <w:rPr>
                <w:rFonts w:eastAsia="Arial"/>
                <w:b/>
                <w:bCs/>
              </w:rPr>
              <w:t>Nazwa</w:t>
            </w:r>
          </w:p>
        </w:tc>
        <w:tc>
          <w:tcPr>
            <w:tcW w:w="7241" w:type="dxa"/>
            <w:tcBorders>
              <w:top w:val="single" w:sz="8" w:space="0" w:color="auto"/>
              <w:left w:val="single" w:sz="8" w:space="0" w:color="auto"/>
              <w:bottom w:val="single" w:sz="8" w:space="0" w:color="auto"/>
              <w:right w:val="single" w:sz="8" w:space="0" w:color="auto"/>
            </w:tcBorders>
            <w:vAlign w:val="center"/>
          </w:tcPr>
          <w:p w14:paraId="0A13929A" w14:textId="77777777" w:rsidR="000F0220" w:rsidRDefault="000F0220" w:rsidP="00817EB2">
            <w:pPr>
              <w:jc w:val="left"/>
              <w:rPr>
                <w:rFonts w:eastAsia="Arial"/>
              </w:rPr>
            </w:pPr>
            <w:proofErr w:type="spellStart"/>
            <w:r>
              <w:rPr>
                <w:rFonts w:eastAsia="Arial"/>
              </w:rPr>
              <w:t>edytujWizyteNagla</w:t>
            </w:r>
            <w:proofErr w:type="spellEnd"/>
          </w:p>
        </w:tc>
      </w:tr>
      <w:tr w:rsidR="000F0220" w14:paraId="7152BC47"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16EF22B"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Interfejs</w:t>
            </w:r>
          </w:p>
        </w:tc>
        <w:tc>
          <w:tcPr>
            <w:tcW w:w="7241" w:type="dxa"/>
            <w:tcBorders>
              <w:top w:val="single" w:sz="8" w:space="0" w:color="auto"/>
              <w:left w:val="single" w:sz="8" w:space="0" w:color="auto"/>
              <w:bottom w:val="single" w:sz="8" w:space="0" w:color="auto"/>
              <w:right w:val="single" w:sz="8" w:space="0" w:color="auto"/>
            </w:tcBorders>
            <w:vAlign w:val="center"/>
          </w:tcPr>
          <w:p w14:paraId="684D1CB2" w14:textId="77777777" w:rsidR="000F0220" w:rsidRDefault="000F0220" w:rsidP="00817EB2">
            <w:pPr>
              <w:jc w:val="left"/>
              <w:rPr>
                <w:rFonts w:eastAsia="Arial"/>
              </w:rPr>
            </w:pPr>
            <w:proofErr w:type="spellStart"/>
            <w:r w:rsidRPr="7215ABD2">
              <w:rPr>
                <w:rFonts w:eastAsia="Arial"/>
              </w:rPr>
              <w:t>ObslugaRejestracjiWS</w:t>
            </w:r>
            <w:proofErr w:type="spellEnd"/>
          </w:p>
        </w:tc>
      </w:tr>
      <w:tr w:rsidR="000F0220" w14:paraId="0BDBED61"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E0DEFA0"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Cel</w:t>
            </w:r>
          </w:p>
        </w:tc>
        <w:tc>
          <w:tcPr>
            <w:tcW w:w="7241" w:type="dxa"/>
            <w:tcBorders>
              <w:top w:val="single" w:sz="8" w:space="0" w:color="auto"/>
              <w:left w:val="single" w:sz="8" w:space="0" w:color="auto"/>
              <w:bottom w:val="single" w:sz="8" w:space="0" w:color="auto"/>
              <w:right w:val="single" w:sz="8" w:space="0" w:color="auto"/>
            </w:tcBorders>
            <w:vAlign w:val="center"/>
          </w:tcPr>
          <w:p w14:paraId="47AE7C1B" w14:textId="77777777" w:rsidR="000F0220" w:rsidRDefault="000F0220" w:rsidP="00817EB2">
            <w:pPr>
              <w:jc w:val="left"/>
              <w:rPr>
                <w:rFonts w:eastAsia="Arial"/>
              </w:rPr>
            </w:pPr>
            <w:r w:rsidRPr="00E56EAE">
              <w:rPr>
                <w:rFonts w:eastAsia="Arial"/>
              </w:rPr>
              <w:t>Celem operacji jest aktualizacja danych przekazanych przez MUS w ramach zapisywania na wizytę nagłą przez placówkę.</w:t>
            </w:r>
          </w:p>
        </w:tc>
      </w:tr>
      <w:tr w:rsidR="000F0220" w14:paraId="1E16C849"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F2E665A"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Realizacja aktywności biznesowej</w:t>
            </w:r>
          </w:p>
        </w:tc>
        <w:tc>
          <w:tcPr>
            <w:tcW w:w="7241" w:type="dxa"/>
            <w:tcBorders>
              <w:top w:val="single" w:sz="8" w:space="0" w:color="auto"/>
              <w:left w:val="single" w:sz="8" w:space="0" w:color="auto"/>
              <w:bottom w:val="single" w:sz="8" w:space="0" w:color="auto"/>
              <w:right w:val="single" w:sz="8" w:space="0" w:color="auto"/>
            </w:tcBorders>
            <w:vAlign w:val="center"/>
          </w:tcPr>
          <w:p w14:paraId="02194272" w14:textId="77777777" w:rsidR="000F0220" w:rsidRDefault="000F0220" w:rsidP="00817EB2">
            <w:r>
              <w:t xml:space="preserve">Wykonanie operacji </w:t>
            </w:r>
            <w:proofErr w:type="spellStart"/>
            <w:r>
              <w:t>edytujWizyteNagla</w:t>
            </w:r>
            <w:proofErr w:type="spellEnd"/>
          </w:p>
        </w:tc>
      </w:tr>
      <w:tr w:rsidR="000F0220" w14:paraId="1B9761A8"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B0E6D30"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Opis</w:t>
            </w:r>
          </w:p>
        </w:tc>
        <w:tc>
          <w:tcPr>
            <w:tcW w:w="7241" w:type="dxa"/>
            <w:tcBorders>
              <w:top w:val="single" w:sz="8" w:space="0" w:color="auto"/>
              <w:left w:val="single" w:sz="8" w:space="0" w:color="auto"/>
              <w:bottom w:val="single" w:sz="8" w:space="0" w:color="auto"/>
              <w:right w:val="single" w:sz="8" w:space="0" w:color="auto"/>
            </w:tcBorders>
            <w:vAlign w:val="center"/>
          </w:tcPr>
          <w:p w14:paraId="237FC506" w14:textId="77777777" w:rsidR="000F0220" w:rsidRPr="00E56EAE" w:rsidRDefault="000F0220" w:rsidP="00817EB2">
            <w:pPr>
              <w:jc w:val="left"/>
              <w:rPr>
                <w:rFonts w:eastAsia="Arial"/>
              </w:rPr>
            </w:pPr>
            <w:r w:rsidRPr="00E56EAE">
              <w:rPr>
                <w:rFonts w:eastAsia="Arial"/>
              </w:rPr>
              <w:t xml:space="preserve">Operacja </w:t>
            </w:r>
            <w:proofErr w:type="spellStart"/>
            <w:r w:rsidRPr="00E56EAE">
              <w:rPr>
                <w:rFonts w:eastAsia="Arial"/>
              </w:rPr>
              <w:t>edytujWizyteNagla</w:t>
            </w:r>
            <w:proofErr w:type="spellEnd"/>
            <w:r w:rsidRPr="00E56EAE">
              <w:rPr>
                <w:rFonts w:eastAsia="Arial"/>
              </w:rPr>
              <w:t xml:space="preserve"> służy do aktualizacji danych przekazanych przez MUS w ramach zapisywania na wizytę nagłą przez użytkownika wywołującego operację np. pracownika administracyjnego. </w:t>
            </w:r>
            <w:r>
              <w:t>Podczas aktualizacji danych, jeśli niewymagany atrybut nie zostanie uzupełniony to zostanie wykasowana jego poprzednia wartość.</w:t>
            </w:r>
          </w:p>
          <w:p w14:paraId="77B630F2" w14:textId="77777777" w:rsidR="000F0220" w:rsidRDefault="000F0220" w:rsidP="00817EB2">
            <w:pPr>
              <w:jc w:val="left"/>
              <w:rPr>
                <w:rFonts w:eastAsia="Arial"/>
              </w:rPr>
            </w:pPr>
            <w:r w:rsidRPr="00E56EAE">
              <w:rPr>
                <w:rFonts w:eastAsia="Arial"/>
              </w:rPr>
              <w:t xml:space="preserve">Operacja oprócz standardowego komunikatu </w:t>
            </w:r>
            <w:proofErr w:type="spellStart"/>
            <w:r w:rsidRPr="00E56EAE">
              <w:rPr>
                <w:rFonts w:eastAsia="Arial"/>
              </w:rPr>
              <w:t>WynikMT</w:t>
            </w:r>
            <w:proofErr w:type="spellEnd"/>
            <w:r w:rsidRPr="00E56EAE">
              <w:rPr>
                <w:rFonts w:eastAsia="Arial"/>
              </w:rPr>
              <w:t xml:space="preserve">, zwraca również obiekt </w:t>
            </w:r>
            <w:proofErr w:type="spellStart"/>
            <w:r w:rsidRPr="00E56EAE">
              <w:rPr>
                <w:rFonts w:eastAsia="Arial"/>
              </w:rPr>
              <w:t>raportZPrzetwarzaniaWizyt</w:t>
            </w:r>
            <w:r>
              <w:rPr>
                <w:rFonts w:eastAsia="Arial"/>
              </w:rPr>
              <w:t>y</w:t>
            </w:r>
            <w:r w:rsidRPr="00E56EAE">
              <w:rPr>
                <w:rFonts w:eastAsia="Arial"/>
              </w:rPr>
              <w:t>Nagl</w:t>
            </w:r>
            <w:r>
              <w:rPr>
                <w:rFonts w:eastAsia="Arial"/>
              </w:rPr>
              <w:t>ej</w:t>
            </w:r>
            <w:proofErr w:type="spellEnd"/>
            <w:r w:rsidRPr="00E56EAE">
              <w:rPr>
                <w:rFonts w:eastAsia="Arial"/>
              </w:rPr>
              <w:t>, który zawiera szczegółowe informacje o statusie wykonania operacji dla każdego przesłanego w ramach żądania rekordu.</w:t>
            </w:r>
          </w:p>
          <w:p w14:paraId="2380B5D7" w14:textId="77777777" w:rsidR="000F0220" w:rsidRPr="00C71A7E" w:rsidRDefault="000F0220" w:rsidP="00817EB2">
            <w:pPr>
              <w:autoSpaceDE w:val="0"/>
              <w:autoSpaceDN w:val="0"/>
              <w:adjustRightInd w:val="0"/>
              <w:spacing w:before="0" w:after="80" w:line="240" w:lineRule="auto"/>
              <w:jc w:val="left"/>
              <w:rPr>
                <w:rFonts w:eastAsia="Arial"/>
              </w:rPr>
            </w:pPr>
            <w:r w:rsidRPr="00C71A7E">
              <w:rPr>
                <w:rFonts w:eastAsia="Arial"/>
              </w:rPr>
              <w:t xml:space="preserve">Uwaga! Podczas wywołania operacji </w:t>
            </w:r>
            <w:proofErr w:type="spellStart"/>
            <w:r w:rsidRPr="00C71A7E">
              <w:rPr>
                <w:rFonts w:eastAsia="Arial"/>
              </w:rPr>
              <w:t>edytujWizyteNagla</w:t>
            </w:r>
            <w:proofErr w:type="spellEnd"/>
            <w:r w:rsidRPr="00C71A7E">
              <w:rPr>
                <w:rFonts w:eastAsia="Arial"/>
              </w:rPr>
              <w:t xml:space="preserve">, nie należy przesyłać w żądaniu klasy </w:t>
            </w:r>
            <w:proofErr w:type="spellStart"/>
            <w:r w:rsidRPr="00C71A7E">
              <w:rPr>
                <w:rFonts w:eastAsia="Arial"/>
              </w:rPr>
              <w:t>DaneESkierowania</w:t>
            </w:r>
            <w:proofErr w:type="spellEnd"/>
            <w:r w:rsidRPr="00C71A7E">
              <w:rPr>
                <w:rFonts w:eastAsia="Arial"/>
              </w:rPr>
              <w:t>.</w:t>
            </w:r>
          </w:p>
          <w:p w14:paraId="1BCCD1C0" w14:textId="77777777" w:rsidR="000F0220" w:rsidRDefault="000F0220" w:rsidP="00817EB2">
            <w:pPr>
              <w:jc w:val="left"/>
              <w:rPr>
                <w:rFonts w:eastAsia="Arial"/>
              </w:rPr>
            </w:pPr>
          </w:p>
        </w:tc>
      </w:tr>
      <w:tr w:rsidR="000F0220" w14:paraId="50FCC88A"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98A38A2"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Warunki początkowe</w:t>
            </w:r>
          </w:p>
        </w:tc>
        <w:tc>
          <w:tcPr>
            <w:tcW w:w="7241" w:type="dxa"/>
            <w:tcBorders>
              <w:top w:val="single" w:sz="8" w:space="0" w:color="auto"/>
              <w:left w:val="single" w:sz="8" w:space="0" w:color="auto"/>
              <w:bottom w:val="single" w:sz="8" w:space="0" w:color="auto"/>
              <w:right w:val="single" w:sz="8" w:space="0" w:color="auto"/>
            </w:tcBorders>
            <w:vAlign w:val="center"/>
          </w:tcPr>
          <w:p w14:paraId="66AB6715" w14:textId="77777777" w:rsidR="000F0220" w:rsidRDefault="000F0220" w:rsidP="00E56E4A">
            <w:pPr>
              <w:pStyle w:val="Akapitzlist"/>
              <w:numPr>
                <w:ilvl w:val="0"/>
                <w:numId w:val="44"/>
              </w:numPr>
              <w:spacing w:line="360" w:lineRule="auto"/>
              <w:jc w:val="left"/>
              <w:rPr>
                <w:rFonts w:ascii="Arial" w:eastAsia="Arial" w:hAnsi="Arial" w:cs="Arial"/>
                <w:szCs w:val="22"/>
              </w:rPr>
            </w:pPr>
            <w:r w:rsidRPr="00BB4F7A">
              <w:rPr>
                <w:rFonts w:ascii="Arial" w:eastAsia="Arial" w:hAnsi="Arial" w:cs="Arial"/>
                <w:szCs w:val="22"/>
              </w:rPr>
              <w:t>MUŚ wywołujący operację zarejestrowany w systemie SER.</w:t>
            </w:r>
          </w:p>
          <w:p w14:paraId="589E6E5D" w14:textId="77777777" w:rsidR="000F0220" w:rsidRPr="00ED4D5A" w:rsidRDefault="000F0220" w:rsidP="00E56E4A">
            <w:pPr>
              <w:pStyle w:val="Akapitzlist"/>
              <w:numPr>
                <w:ilvl w:val="0"/>
                <w:numId w:val="44"/>
              </w:numPr>
              <w:spacing w:line="360" w:lineRule="auto"/>
              <w:jc w:val="left"/>
              <w:rPr>
                <w:rFonts w:ascii="Arial" w:eastAsia="Arial" w:hAnsi="Arial" w:cs="Arial"/>
                <w:szCs w:val="22"/>
              </w:rPr>
            </w:pPr>
            <w:r w:rsidRPr="00BB4F7A">
              <w:rPr>
                <w:rFonts w:ascii="Arial" w:eastAsia="Arial" w:hAnsi="Arial" w:cs="Arial"/>
                <w:szCs w:val="22"/>
              </w:rPr>
              <w:t>Wizyta nagła jest zapisana w systemie</w:t>
            </w:r>
          </w:p>
        </w:tc>
      </w:tr>
      <w:tr w:rsidR="000F0220" w14:paraId="5A2B41DA"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CA63F69"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Warunki końcowe</w:t>
            </w:r>
          </w:p>
        </w:tc>
        <w:tc>
          <w:tcPr>
            <w:tcW w:w="7241" w:type="dxa"/>
            <w:tcBorders>
              <w:top w:val="single" w:sz="8" w:space="0" w:color="auto"/>
              <w:left w:val="single" w:sz="8" w:space="0" w:color="auto"/>
              <w:bottom w:val="single" w:sz="8" w:space="0" w:color="auto"/>
              <w:right w:val="single" w:sz="8" w:space="0" w:color="auto"/>
            </w:tcBorders>
            <w:vAlign w:val="center"/>
          </w:tcPr>
          <w:p w14:paraId="60DB5A7C" w14:textId="77777777" w:rsidR="000F0220" w:rsidRPr="00E66826" w:rsidRDefault="000F0220" w:rsidP="00E66826">
            <w:pPr>
              <w:spacing w:line="360" w:lineRule="auto"/>
              <w:jc w:val="left"/>
              <w:rPr>
                <w:rFonts w:eastAsia="Arial"/>
              </w:rPr>
            </w:pPr>
            <w:r w:rsidRPr="00E66826">
              <w:rPr>
                <w:rFonts w:eastAsia="Arial"/>
                <w:szCs w:val="22"/>
              </w:rPr>
              <w:t>Dane wizyty nagłej zostały edytowane w systemie SER</w:t>
            </w:r>
          </w:p>
        </w:tc>
      </w:tr>
      <w:tr w:rsidR="000F0220" w14:paraId="34F91141"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88A3D3C"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Błędy</w:t>
            </w:r>
          </w:p>
        </w:tc>
        <w:tc>
          <w:tcPr>
            <w:tcW w:w="7241" w:type="dxa"/>
            <w:tcBorders>
              <w:top w:val="single" w:sz="8" w:space="0" w:color="auto"/>
              <w:left w:val="single" w:sz="8" w:space="0" w:color="auto"/>
              <w:bottom w:val="single" w:sz="8" w:space="0" w:color="auto"/>
              <w:right w:val="single" w:sz="8" w:space="0" w:color="auto"/>
            </w:tcBorders>
            <w:vAlign w:val="center"/>
          </w:tcPr>
          <w:p w14:paraId="7A5BF5FE" w14:textId="77777777" w:rsidR="000F0220" w:rsidRDefault="000F0220" w:rsidP="00817EB2">
            <w:pPr>
              <w:jc w:val="left"/>
              <w:rPr>
                <w:rFonts w:eastAsia="Arial"/>
              </w:rPr>
            </w:pPr>
            <w:r w:rsidRPr="7215ABD2">
              <w:rPr>
                <w:rFonts w:eastAsia="Arial"/>
              </w:rPr>
              <w:t>Kody wyników operacji oraz opisy błędów z przetwarzania zostały załączone do niniejszego dokumentu</w:t>
            </w:r>
          </w:p>
        </w:tc>
      </w:tr>
    </w:tbl>
    <w:p w14:paraId="6417AB7B" w14:textId="77777777" w:rsidR="00DB0405" w:rsidRDefault="00DB0405" w:rsidP="000F0220">
      <w:pPr>
        <w:rPr>
          <w:szCs w:val="22"/>
        </w:rPr>
      </w:pPr>
    </w:p>
    <w:p w14:paraId="707D19FD" w14:textId="77777777" w:rsidR="000F0220" w:rsidRDefault="58B2ACE6" w:rsidP="00817F11">
      <w:pPr>
        <w:pStyle w:val="Nagwek2"/>
      </w:pPr>
      <w:bookmarkStart w:id="1117" w:name="_Toc96064560"/>
      <w:bookmarkStart w:id="1118" w:name="_Toc96064759"/>
      <w:bookmarkStart w:id="1119" w:name="_Toc1437102990"/>
      <w:bookmarkStart w:id="1120" w:name="_Toc97411083"/>
      <w:bookmarkStart w:id="1121" w:name="_Toc275530896"/>
      <w:bookmarkStart w:id="1122" w:name="_Toc813523698"/>
      <w:bookmarkStart w:id="1123" w:name="_Toc1551411491"/>
      <w:bookmarkStart w:id="1124" w:name="_Toc99771539"/>
      <w:bookmarkStart w:id="1125" w:name="_Toc1374886966"/>
      <w:bookmarkStart w:id="1126" w:name="_Toc1201645090"/>
      <w:bookmarkStart w:id="1127" w:name="_Toc116292186"/>
      <w:bookmarkStart w:id="1128" w:name="_Toc118445885"/>
      <w:bookmarkStart w:id="1129" w:name="_Toc413921124"/>
      <w:bookmarkStart w:id="1130" w:name="_Toc143855180"/>
      <w:bookmarkEnd w:id="1117"/>
      <w:bookmarkEnd w:id="1118"/>
      <w:proofErr w:type="spellStart"/>
      <w:r>
        <w:t>usunWizyteNagla</w:t>
      </w:r>
      <w:bookmarkEnd w:id="1119"/>
      <w:bookmarkEnd w:id="1120"/>
      <w:bookmarkEnd w:id="1121"/>
      <w:bookmarkEnd w:id="1122"/>
      <w:bookmarkEnd w:id="1123"/>
      <w:bookmarkEnd w:id="1124"/>
      <w:bookmarkEnd w:id="1125"/>
      <w:bookmarkEnd w:id="1126"/>
      <w:bookmarkEnd w:id="1127"/>
      <w:bookmarkEnd w:id="1128"/>
      <w:bookmarkEnd w:id="1129"/>
      <w:bookmarkEnd w:id="1130"/>
      <w:proofErr w:type="spellEnd"/>
    </w:p>
    <w:tbl>
      <w:tblPr>
        <w:tblW w:w="0" w:type="auto"/>
        <w:tblLook w:val="04A0" w:firstRow="1" w:lastRow="0" w:firstColumn="1" w:lastColumn="0" w:noHBand="0" w:noVBand="1"/>
      </w:tblPr>
      <w:tblGrid>
        <w:gridCol w:w="1811"/>
        <w:gridCol w:w="7241"/>
      </w:tblGrid>
      <w:tr w:rsidR="000F0220" w14:paraId="5282D21A"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A5AF261" w14:textId="77777777" w:rsidR="000F0220" w:rsidRDefault="000F0220" w:rsidP="00817EB2">
            <w:pPr>
              <w:jc w:val="left"/>
              <w:rPr>
                <w:rFonts w:eastAsia="Arial"/>
                <w:b/>
                <w:bCs/>
              </w:rPr>
            </w:pPr>
            <w:r w:rsidRPr="7215ABD2">
              <w:rPr>
                <w:rFonts w:eastAsia="Arial"/>
                <w:b/>
                <w:bCs/>
              </w:rPr>
              <w:t>Nazwa</w:t>
            </w:r>
          </w:p>
        </w:tc>
        <w:tc>
          <w:tcPr>
            <w:tcW w:w="7241" w:type="dxa"/>
            <w:tcBorders>
              <w:top w:val="single" w:sz="8" w:space="0" w:color="auto"/>
              <w:left w:val="single" w:sz="8" w:space="0" w:color="auto"/>
              <w:bottom w:val="single" w:sz="8" w:space="0" w:color="auto"/>
              <w:right w:val="single" w:sz="8" w:space="0" w:color="auto"/>
            </w:tcBorders>
            <w:vAlign w:val="center"/>
          </w:tcPr>
          <w:p w14:paraId="5E112344" w14:textId="77777777" w:rsidR="000F0220" w:rsidRDefault="000F0220" w:rsidP="00817EB2">
            <w:pPr>
              <w:jc w:val="left"/>
              <w:rPr>
                <w:rFonts w:eastAsia="Arial"/>
              </w:rPr>
            </w:pPr>
            <w:proofErr w:type="spellStart"/>
            <w:r>
              <w:rPr>
                <w:rFonts w:eastAsia="Arial"/>
              </w:rPr>
              <w:t>usunWizyteNagla</w:t>
            </w:r>
            <w:proofErr w:type="spellEnd"/>
          </w:p>
        </w:tc>
      </w:tr>
      <w:tr w:rsidR="000F0220" w14:paraId="7C61D846"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FC30695"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Interfejs</w:t>
            </w:r>
          </w:p>
        </w:tc>
        <w:tc>
          <w:tcPr>
            <w:tcW w:w="7241" w:type="dxa"/>
            <w:tcBorders>
              <w:top w:val="single" w:sz="8" w:space="0" w:color="auto"/>
              <w:left w:val="single" w:sz="8" w:space="0" w:color="auto"/>
              <w:bottom w:val="single" w:sz="8" w:space="0" w:color="auto"/>
              <w:right w:val="single" w:sz="8" w:space="0" w:color="auto"/>
            </w:tcBorders>
            <w:vAlign w:val="center"/>
          </w:tcPr>
          <w:p w14:paraId="77E08BD8" w14:textId="77777777" w:rsidR="000F0220" w:rsidRDefault="000F0220" w:rsidP="00817EB2">
            <w:pPr>
              <w:jc w:val="left"/>
              <w:rPr>
                <w:rFonts w:eastAsia="Arial"/>
              </w:rPr>
            </w:pPr>
            <w:proofErr w:type="spellStart"/>
            <w:r w:rsidRPr="7215ABD2">
              <w:rPr>
                <w:rFonts w:eastAsia="Arial"/>
              </w:rPr>
              <w:t>ObslugaRejestracjiWS</w:t>
            </w:r>
            <w:proofErr w:type="spellEnd"/>
          </w:p>
        </w:tc>
      </w:tr>
      <w:tr w:rsidR="000F0220" w14:paraId="7EDBAB1E"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0B2EA8B"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Cel</w:t>
            </w:r>
          </w:p>
        </w:tc>
        <w:tc>
          <w:tcPr>
            <w:tcW w:w="7241" w:type="dxa"/>
            <w:tcBorders>
              <w:top w:val="single" w:sz="8" w:space="0" w:color="auto"/>
              <w:left w:val="single" w:sz="8" w:space="0" w:color="auto"/>
              <w:bottom w:val="single" w:sz="8" w:space="0" w:color="auto"/>
              <w:right w:val="single" w:sz="8" w:space="0" w:color="auto"/>
            </w:tcBorders>
            <w:vAlign w:val="center"/>
          </w:tcPr>
          <w:p w14:paraId="7ADCACBC" w14:textId="77777777" w:rsidR="000F0220" w:rsidRDefault="000F0220" w:rsidP="00817EB2">
            <w:pPr>
              <w:jc w:val="left"/>
              <w:rPr>
                <w:rFonts w:eastAsia="Arial"/>
              </w:rPr>
            </w:pPr>
            <w:r w:rsidRPr="00E84663">
              <w:rPr>
                <w:rFonts w:eastAsia="Arial"/>
              </w:rPr>
              <w:t>Celem operacji jest usunięcie wizyty nagłej przez placówkę, w sytuacji gdy bł</w:t>
            </w:r>
            <w:r>
              <w:rPr>
                <w:rFonts w:eastAsia="Arial"/>
              </w:rPr>
              <w:t>ę</w:t>
            </w:r>
            <w:r w:rsidRPr="00E84663">
              <w:rPr>
                <w:rFonts w:eastAsia="Arial"/>
              </w:rPr>
              <w:t>dnie wizyt</w:t>
            </w:r>
            <w:r>
              <w:rPr>
                <w:rFonts w:eastAsia="Arial"/>
              </w:rPr>
              <w:t>a</w:t>
            </w:r>
            <w:r w:rsidRPr="00E84663">
              <w:rPr>
                <w:rFonts w:eastAsia="Arial"/>
              </w:rPr>
              <w:t xml:space="preserve"> została zarejestrowana jako sytuacja nagła.</w:t>
            </w:r>
          </w:p>
        </w:tc>
      </w:tr>
      <w:tr w:rsidR="000F0220" w14:paraId="1D9A30DA"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C40A3CB"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Realizacja aktywności biznesowej</w:t>
            </w:r>
          </w:p>
        </w:tc>
        <w:tc>
          <w:tcPr>
            <w:tcW w:w="7241" w:type="dxa"/>
            <w:tcBorders>
              <w:top w:val="single" w:sz="8" w:space="0" w:color="auto"/>
              <w:left w:val="single" w:sz="8" w:space="0" w:color="auto"/>
              <w:bottom w:val="single" w:sz="8" w:space="0" w:color="auto"/>
              <w:right w:val="single" w:sz="8" w:space="0" w:color="auto"/>
            </w:tcBorders>
            <w:vAlign w:val="center"/>
          </w:tcPr>
          <w:p w14:paraId="66D8935C" w14:textId="77777777" w:rsidR="000F0220" w:rsidRDefault="000F0220" w:rsidP="00817EB2">
            <w:r>
              <w:t xml:space="preserve">Wykonanie operacji </w:t>
            </w:r>
            <w:proofErr w:type="spellStart"/>
            <w:r>
              <w:t>usunWizyteNagla</w:t>
            </w:r>
            <w:proofErr w:type="spellEnd"/>
          </w:p>
        </w:tc>
      </w:tr>
      <w:tr w:rsidR="000F0220" w14:paraId="4CA8E76E"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F50DB69"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Opis</w:t>
            </w:r>
          </w:p>
        </w:tc>
        <w:tc>
          <w:tcPr>
            <w:tcW w:w="7241" w:type="dxa"/>
            <w:tcBorders>
              <w:top w:val="single" w:sz="8" w:space="0" w:color="auto"/>
              <w:left w:val="single" w:sz="8" w:space="0" w:color="auto"/>
              <w:bottom w:val="single" w:sz="8" w:space="0" w:color="auto"/>
              <w:right w:val="single" w:sz="8" w:space="0" w:color="auto"/>
            </w:tcBorders>
            <w:vAlign w:val="center"/>
          </w:tcPr>
          <w:p w14:paraId="1BFE182C" w14:textId="7820D988" w:rsidR="000F0220" w:rsidRPr="00E84663" w:rsidRDefault="000F0220" w:rsidP="00817EB2">
            <w:pPr>
              <w:jc w:val="left"/>
              <w:rPr>
                <w:rFonts w:eastAsia="Arial"/>
              </w:rPr>
            </w:pPr>
            <w:r w:rsidRPr="00E84663">
              <w:rPr>
                <w:rFonts w:eastAsia="Arial"/>
              </w:rPr>
              <w:t xml:space="preserve">Operacja </w:t>
            </w:r>
            <w:proofErr w:type="spellStart"/>
            <w:r w:rsidRPr="00E84663">
              <w:rPr>
                <w:rFonts w:eastAsia="Arial"/>
              </w:rPr>
              <w:t>usunWizyteNagla</w:t>
            </w:r>
            <w:proofErr w:type="spellEnd"/>
            <w:r w:rsidRPr="00E84663">
              <w:rPr>
                <w:rFonts w:eastAsia="Arial"/>
              </w:rPr>
              <w:t xml:space="preserve"> służy do usunięcia wizyty nagłej zapisanej w systemie. Usunięcie wizyty nagłej nie wiąże się z trwałym jej usunięciem z systemu - wizyta otrzymuje status ANULOWANA.  </w:t>
            </w:r>
          </w:p>
          <w:p w14:paraId="7DF21F54" w14:textId="77777777" w:rsidR="000F0220" w:rsidRDefault="000F0220" w:rsidP="00817EB2">
            <w:pPr>
              <w:jc w:val="left"/>
              <w:rPr>
                <w:rFonts w:eastAsia="Arial"/>
              </w:rPr>
            </w:pPr>
            <w:r w:rsidRPr="00E84663">
              <w:rPr>
                <w:rFonts w:eastAsia="Arial"/>
              </w:rPr>
              <w:t xml:space="preserve">Operacja oprócz standardowego komunikatu </w:t>
            </w:r>
            <w:proofErr w:type="spellStart"/>
            <w:r w:rsidRPr="00E84663">
              <w:rPr>
                <w:rFonts w:eastAsia="Arial"/>
              </w:rPr>
              <w:t>WynikMT</w:t>
            </w:r>
            <w:proofErr w:type="spellEnd"/>
            <w:r w:rsidRPr="00E84663">
              <w:rPr>
                <w:rFonts w:eastAsia="Arial"/>
              </w:rPr>
              <w:t xml:space="preserve">, zwraca również obiekt </w:t>
            </w:r>
            <w:proofErr w:type="spellStart"/>
            <w:r w:rsidRPr="00E84663">
              <w:rPr>
                <w:rFonts w:eastAsia="Arial"/>
              </w:rPr>
              <w:t>RaportZPrzetwarzaniaWizyt</w:t>
            </w:r>
            <w:r>
              <w:rPr>
                <w:rFonts w:eastAsia="Arial"/>
              </w:rPr>
              <w:t>y</w:t>
            </w:r>
            <w:r w:rsidRPr="00E84663">
              <w:rPr>
                <w:rFonts w:eastAsia="Arial"/>
              </w:rPr>
              <w:t>Nagl</w:t>
            </w:r>
            <w:r>
              <w:rPr>
                <w:rFonts w:eastAsia="Arial"/>
              </w:rPr>
              <w:t>ej</w:t>
            </w:r>
            <w:proofErr w:type="spellEnd"/>
            <w:r w:rsidRPr="00E84663">
              <w:rPr>
                <w:rFonts w:eastAsia="Arial"/>
              </w:rPr>
              <w:t>, który zawiera szczegółowe informacje o statusie wykonania operacji dla każdego przesłanego w ramach żądania rekordu.</w:t>
            </w:r>
          </w:p>
        </w:tc>
      </w:tr>
      <w:tr w:rsidR="000F0220" w14:paraId="3C59AAD9"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6C34201"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Warunki początkowe</w:t>
            </w:r>
          </w:p>
        </w:tc>
        <w:tc>
          <w:tcPr>
            <w:tcW w:w="7241" w:type="dxa"/>
            <w:tcBorders>
              <w:top w:val="single" w:sz="8" w:space="0" w:color="auto"/>
              <w:left w:val="single" w:sz="8" w:space="0" w:color="auto"/>
              <w:bottom w:val="single" w:sz="8" w:space="0" w:color="auto"/>
              <w:right w:val="single" w:sz="8" w:space="0" w:color="auto"/>
            </w:tcBorders>
            <w:vAlign w:val="center"/>
          </w:tcPr>
          <w:p w14:paraId="0BC7C814" w14:textId="77777777" w:rsidR="000F0220" w:rsidRPr="00723274" w:rsidRDefault="000F0220" w:rsidP="00E56E4A">
            <w:pPr>
              <w:pStyle w:val="Akapitzlist"/>
              <w:numPr>
                <w:ilvl w:val="0"/>
                <w:numId w:val="46"/>
              </w:numPr>
              <w:spacing w:line="360" w:lineRule="auto"/>
              <w:jc w:val="left"/>
              <w:rPr>
                <w:rFonts w:ascii="Arial" w:eastAsia="Arial" w:hAnsi="Arial" w:cs="Arial"/>
                <w:szCs w:val="22"/>
              </w:rPr>
            </w:pPr>
            <w:r w:rsidRPr="00723274">
              <w:rPr>
                <w:rFonts w:ascii="Arial" w:eastAsia="Arial" w:hAnsi="Arial" w:cs="Arial"/>
                <w:szCs w:val="22"/>
              </w:rPr>
              <w:t>MUŚ wywołujący operację zarejestrowany w systemie SER.</w:t>
            </w:r>
          </w:p>
          <w:p w14:paraId="0A536516" w14:textId="77777777" w:rsidR="000F0220" w:rsidRPr="00723274" w:rsidRDefault="000F0220" w:rsidP="00E56E4A">
            <w:pPr>
              <w:pStyle w:val="Akapitzlist"/>
              <w:numPr>
                <w:ilvl w:val="0"/>
                <w:numId w:val="46"/>
              </w:numPr>
              <w:spacing w:line="360" w:lineRule="auto"/>
              <w:jc w:val="left"/>
              <w:rPr>
                <w:rFonts w:ascii="Arial" w:eastAsia="Arial" w:hAnsi="Arial" w:cs="Arial"/>
                <w:szCs w:val="22"/>
              </w:rPr>
            </w:pPr>
            <w:r w:rsidRPr="00723274">
              <w:rPr>
                <w:rFonts w:ascii="Arial" w:eastAsia="Arial" w:hAnsi="Arial" w:cs="Arial"/>
                <w:szCs w:val="22"/>
              </w:rPr>
              <w:t>Wizyta nagła jest zapisana w systemie</w:t>
            </w:r>
          </w:p>
        </w:tc>
      </w:tr>
      <w:tr w:rsidR="000F0220" w14:paraId="3157EEBD"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6FC26F7"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Warunki końcowe</w:t>
            </w:r>
          </w:p>
        </w:tc>
        <w:tc>
          <w:tcPr>
            <w:tcW w:w="7241" w:type="dxa"/>
            <w:tcBorders>
              <w:top w:val="single" w:sz="8" w:space="0" w:color="auto"/>
              <w:left w:val="single" w:sz="8" w:space="0" w:color="auto"/>
              <w:bottom w:val="single" w:sz="8" w:space="0" w:color="auto"/>
              <w:right w:val="single" w:sz="8" w:space="0" w:color="auto"/>
            </w:tcBorders>
            <w:vAlign w:val="center"/>
          </w:tcPr>
          <w:p w14:paraId="226FAD4C" w14:textId="77777777" w:rsidR="000F0220" w:rsidRPr="00723274" w:rsidRDefault="000F0220" w:rsidP="00861CB1">
            <w:pPr>
              <w:spacing w:line="360" w:lineRule="auto"/>
              <w:jc w:val="left"/>
              <w:rPr>
                <w:rFonts w:eastAsia="Arial"/>
                <w:szCs w:val="22"/>
              </w:rPr>
            </w:pPr>
            <w:r w:rsidRPr="46C77060">
              <w:rPr>
                <w:rFonts w:eastAsia="Arial"/>
              </w:rPr>
              <w:t>Dane wizyty nagłej zostały usunięte z systemu SER</w:t>
            </w:r>
          </w:p>
        </w:tc>
      </w:tr>
      <w:tr w:rsidR="000F0220" w14:paraId="2F3A7862" w14:textId="77777777" w:rsidTr="00817EB2">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56E8FFF" w14:textId="77777777" w:rsidR="000F0220" w:rsidRDefault="000F0220" w:rsidP="00817EB2">
            <w:pPr>
              <w:jc w:val="left"/>
              <w:rPr>
                <w:rFonts w:eastAsia="Arial"/>
                <w:b/>
                <w:bCs/>
                <w:color w:val="FFFFFF" w:themeColor="background1"/>
              </w:rPr>
            </w:pPr>
            <w:r w:rsidRPr="7215ABD2">
              <w:rPr>
                <w:rFonts w:eastAsia="Arial"/>
                <w:b/>
                <w:bCs/>
                <w:color w:val="FFFFFF" w:themeColor="background1"/>
              </w:rPr>
              <w:t>Błędy</w:t>
            </w:r>
          </w:p>
        </w:tc>
        <w:tc>
          <w:tcPr>
            <w:tcW w:w="7241" w:type="dxa"/>
            <w:tcBorders>
              <w:top w:val="single" w:sz="8" w:space="0" w:color="auto"/>
              <w:left w:val="single" w:sz="8" w:space="0" w:color="auto"/>
              <w:bottom w:val="single" w:sz="8" w:space="0" w:color="auto"/>
              <w:right w:val="single" w:sz="8" w:space="0" w:color="auto"/>
            </w:tcBorders>
            <w:vAlign w:val="center"/>
          </w:tcPr>
          <w:p w14:paraId="4D96DA1D" w14:textId="77777777" w:rsidR="000F0220" w:rsidRDefault="000F0220" w:rsidP="00817EB2">
            <w:pPr>
              <w:jc w:val="left"/>
              <w:rPr>
                <w:rFonts w:eastAsia="Arial"/>
              </w:rPr>
            </w:pPr>
            <w:r w:rsidRPr="7215ABD2">
              <w:rPr>
                <w:rFonts w:eastAsia="Arial"/>
              </w:rPr>
              <w:t>Kody wyników operacji oraz opisy błędów z przetwarzania zostały załączone do niniejszego dokumentu</w:t>
            </w:r>
          </w:p>
        </w:tc>
      </w:tr>
    </w:tbl>
    <w:p w14:paraId="70D05D1F" w14:textId="049169E6" w:rsidR="00AD79B9" w:rsidRDefault="00AD79B9" w:rsidP="4BB051E2">
      <w:pPr>
        <w:jc w:val="left"/>
        <w:rPr>
          <w:szCs w:val="22"/>
        </w:rPr>
      </w:pPr>
    </w:p>
    <w:p w14:paraId="0E6045D0" w14:textId="77777777" w:rsidR="00093E98" w:rsidRDefault="772432D0" w:rsidP="00817F11">
      <w:pPr>
        <w:pStyle w:val="Nagwek2"/>
      </w:pPr>
      <w:bookmarkStart w:id="1131" w:name="_Toc110822643"/>
      <w:bookmarkStart w:id="1132" w:name="_Toc1675528512"/>
      <w:bookmarkStart w:id="1133" w:name="_Toc986825728"/>
      <w:bookmarkStart w:id="1134" w:name="_Toc2029732030"/>
      <w:bookmarkStart w:id="1135" w:name="_Toc1945455942"/>
      <w:bookmarkStart w:id="1136" w:name="_Toc516938588"/>
      <w:bookmarkStart w:id="1137" w:name="_Toc164646266"/>
      <w:bookmarkStart w:id="1138" w:name="_Toc382135374"/>
      <w:bookmarkStart w:id="1139" w:name="_Toc116292187"/>
      <w:bookmarkStart w:id="1140" w:name="_Toc118445886"/>
      <w:bookmarkStart w:id="1141" w:name="_Toc2144993801"/>
      <w:bookmarkStart w:id="1142" w:name="_Toc143855181"/>
      <w:proofErr w:type="spellStart"/>
      <w:r>
        <w:t>zmienTerminyWizyt</w:t>
      </w:r>
      <w:bookmarkEnd w:id="1131"/>
      <w:bookmarkEnd w:id="1132"/>
      <w:bookmarkEnd w:id="1133"/>
      <w:bookmarkEnd w:id="1134"/>
      <w:bookmarkEnd w:id="1135"/>
      <w:bookmarkEnd w:id="1136"/>
      <w:bookmarkEnd w:id="1137"/>
      <w:bookmarkEnd w:id="1138"/>
      <w:bookmarkEnd w:id="1139"/>
      <w:bookmarkEnd w:id="1140"/>
      <w:bookmarkEnd w:id="1141"/>
      <w:bookmarkEnd w:id="1142"/>
      <w:proofErr w:type="spellEnd"/>
    </w:p>
    <w:tbl>
      <w:tblPr>
        <w:tblW w:w="5000" w:type="pct"/>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Pr>
      <w:tblGrid>
        <w:gridCol w:w="1812"/>
        <w:gridCol w:w="7250"/>
      </w:tblGrid>
      <w:tr w:rsidR="00093E98" w14:paraId="13618612" w14:textId="77777777" w:rsidTr="18D7C3D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E6307CB" w14:textId="77777777" w:rsidR="00093E98" w:rsidRPr="00723276" w:rsidRDefault="00093E98" w:rsidP="00817EB2">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82EB84F" w14:textId="77777777" w:rsidR="00093E98" w:rsidRDefault="00093E98" w:rsidP="00817EB2">
            <w:pPr>
              <w:jc w:val="left"/>
              <w:rPr>
                <w:szCs w:val="22"/>
              </w:rPr>
            </w:pPr>
            <w:proofErr w:type="spellStart"/>
            <w:r w:rsidRPr="00B65DD2">
              <w:rPr>
                <w:szCs w:val="22"/>
              </w:rPr>
              <w:t>zmien</w:t>
            </w:r>
            <w:r>
              <w:rPr>
                <w:szCs w:val="22"/>
              </w:rPr>
              <w:t>TerminyWizyt</w:t>
            </w:r>
            <w:proofErr w:type="spellEnd"/>
          </w:p>
        </w:tc>
      </w:tr>
      <w:tr w:rsidR="00093E98" w14:paraId="7EA85F9A" w14:textId="77777777" w:rsidTr="18D7C3D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F610C13" w14:textId="77777777" w:rsidR="00093E98" w:rsidRPr="00723276" w:rsidRDefault="00093E98" w:rsidP="00817EB2">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918FCD5" w14:textId="77777777" w:rsidR="00093E98" w:rsidRDefault="00093E98" w:rsidP="00817EB2">
            <w:pPr>
              <w:jc w:val="left"/>
              <w:rPr>
                <w:szCs w:val="22"/>
              </w:rPr>
            </w:pPr>
            <w:proofErr w:type="spellStart"/>
            <w:r>
              <w:rPr>
                <w:szCs w:val="22"/>
              </w:rPr>
              <w:t>ObslugaRejestracjiWS</w:t>
            </w:r>
            <w:proofErr w:type="spellEnd"/>
          </w:p>
        </w:tc>
      </w:tr>
      <w:tr w:rsidR="00093E98" w14:paraId="5954785D" w14:textId="77777777" w:rsidTr="18D7C3D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C688A30" w14:textId="77777777" w:rsidR="00093E98" w:rsidRPr="00723276" w:rsidRDefault="00093E98" w:rsidP="00817EB2">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718A14FF" w14:textId="77777777" w:rsidR="00093E98" w:rsidRDefault="00093E98" w:rsidP="00817EB2">
            <w:pPr>
              <w:jc w:val="left"/>
            </w:pPr>
            <w:r w:rsidRPr="002924D7">
              <w:t>Celem operacji jest umożliwienie Podmiotowi/MUŚ masowej zmiany terminów zapisanych wizyt.</w:t>
            </w:r>
          </w:p>
        </w:tc>
      </w:tr>
      <w:tr w:rsidR="00093E98" w14:paraId="57B716E3" w14:textId="77777777" w:rsidTr="18D7C3D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89A8033" w14:textId="77777777" w:rsidR="00093E98" w:rsidRPr="00723276" w:rsidRDefault="00093E98" w:rsidP="00817EB2">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7A34D407" w14:textId="77777777" w:rsidR="00093E98" w:rsidRDefault="00093E98" w:rsidP="00817EB2">
            <w:pPr>
              <w:jc w:val="left"/>
            </w:pPr>
            <w:r>
              <w:t xml:space="preserve">Wykonanie operacji </w:t>
            </w:r>
            <w:proofErr w:type="spellStart"/>
            <w:r w:rsidRPr="00B65DD2">
              <w:rPr>
                <w:szCs w:val="22"/>
              </w:rPr>
              <w:t>zmien</w:t>
            </w:r>
            <w:r>
              <w:rPr>
                <w:szCs w:val="22"/>
              </w:rPr>
              <w:t>TerminyWizyt</w:t>
            </w:r>
            <w:proofErr w:type="spellEnd"/>
          </w:p>
        </w:tc>
      </w:tr>
      <w:tr w:rsidR="00093E98" w14:paraId="1695AA79" w14:textId="77777777" w:rsidTr="18D7C3D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5F5F688" w14:textId="77777777" w:rsidR="00093E98" w:rsidRPr="00723276" w:rsidRDefault="00093E98" w:rsidP="00817EB2">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67FF80BE" w14:textId="77777777" w:rsidR="00093E98" w:rsidRDefault="00093E98" w:rsidP="00817EB2">
            <w:pPr>
              <w:jc w:val="left"/>
            </w:pPr>
            <w:r>
              <w:t xml:space="preserve">Operacja </w:t>
            </w:r>
            <w:proofErr w:type="spellStart"/>
            <w:r>
              <w:t>zmienTerminyWizyt</w:t>
            </w:r>
            <w:proofErr w:type="spellEnd"/>
            <w:r>
              <w:t xml:space="preserve"> daje możliwość masowej zmiany terminów wizyt. W przypadku np. awarii sprzętu lub nagłej nieobecności osoby z personelu, która miała realizować dane wizyty można, z wykorzystaniem niniejszej operacji, zmienić wiele terminów wizyt. </w:t>
            </w:r>
          </w:p>
          <w:p w14:paraId="4FFAE1D9" w14:textId="77777777" w:rsidR="00093E98" w:rsidRDefault="00093E98" w:rsidP="00817EB2">
            <w:pPr>
              <w:jc w:val="left"/>
            </w:pPr>
            <w:r>
              <w:t>W celu zapewnienia możliwości późniejszego zaraportowania powodów zmian terminów do aplikacji AP-KOLCE, operacja wymaga podania kodów wykorzystywanych przez tę aplikację.</w:t>
            </w:r>
          </w:p>
          <w:p w14:paraId="66B72017" w14:textId="77777777" w:rsidR="00093E98" w:rsidRPr="003134F6" w:rsidRDefault="00093E98" w:rsidP="00817EB2">
            <w:pPr>
              <w:jc w:val="left"/>
            </w:pPr>
            <w:r>
              <w:t xml:space="preserve">Operacja, oprócz zwracania standardowego komunikatu </w:t>
            </w:r>
            <w:proofErr w:type="spellStart"/>
            <w:r>
              <w:t>WynikMT</w:t>
            </w:r>
            <w:proofErr w:type="spellEnd"/>
            <w:r>
              <w:t xml:space="preserve"> (definicja w wspolne.xsd), zwraca również obiekt </w:t>
            </w:r>
            <w:proofErr w:type="spellStart"/>
            <w:r>
              <w:t>raportZPrzetwarzaniaWizyt</w:t>
            </w:r>
            <w:proofErr w:type="spellEnd"/>
            <w:r>
              <w:t xml:space="preserve"> (definicja w rejestracja.xsd), który zawiera szczegółowe informacje o statusie wykonania operacji dla każdego </w:t>
            </w:r>
            <w:r w:rsidRPr="003134F6">
              <w:t>przesłanego rekordu.</w:t>
            </w:r>
          </w:p>
          <w:p w14:paraId="1A56FF87" w14:textId="2981C45B" w:rsidR="00093E98" w:rsidRDefault="00093E98" w:rsidP="00817EB2">
            <w:pPr>
              <w:jc w:val="left"/>
            </w:pPr>
            <w:r>
              <w:t>Operacja</w:t>
            </w:r>
            <w:r w:rsidRPr="18D7C3D4">
              <w:rPr>
                <w:i/>
                <w:iCs/>
              </w:rPr>
              <w:t xml:space="preserve"> </w:t>
            </w:r>
            <w:proofErr w:type="spellStart"/>
            <w:r w:rsidRPr="18D7C3D4">
              <w:rPr>
                <w:i/>
                <w:iCs/>
              </w:rPr>
              <w:t>zmienTerminWizyty</w:t>
            </w:r>
            <w:proofErr w:type="spellEnd"/>
            <w:r>
              <w:t xml:space="preserve"> umożliwia dokonanie zmiany terminu jedynie przez podmiot, który wystawił ten slot. Istnieje możliwość zmiany terminu jeśli status nowego slotu danej wizyty jest aktywny. Jeżeli slot, na który jest dokonywana zmiana terminu wizyty jest slotem współdzielonym, należy podać zawsze identyfikator harmonogramu. Jednocześnie ustawienie flagi </w:t>
            </w:r>
            <w:proofErr w:type="spellStart"/>
            <w:r>
              <w:t>czySlotZablokowany</w:t>
            </w:r>
            <w:proofErr w:type="spellEnd"/>
            <w:r>
              <w:t xml:space="preserve"> pozwala na zablokowanie pierwotnego slotu, tak aby nie było już możliwości umawiania na nim wizyt (np. gdy awaria urządzenia).</w:t>
            </w:r>
            <w:r>
              <w:br/>
            </w:r>
            <w:r w:rsidR="03D817F3">
              <w:t>Przy zmianie terminu można jednocześnie zmienić część danych wizyty, ale tylko tak zwane dane dodatkow</w:t>
            </w:r>
            <w:r w:rsidR="75C4B21D">
              <w:t xml:space="preserve">e np. kod szczepionki, na którą został zapisany pacjent. Należy przy tym pamiętać, </w:t>
            </w:r>
            <w:r w:rsidR="42ECD53B">
              <w:t xml:space="preserve">że nowe dane przekazane w żądaniu podlegają weryfikacji podobnie jak przy zapisie, a wizyta </w:t>
            </w:r>
            <w:r w:rsidR="3712A33F">
              <w:t>przed zmianą</w:t>
            </w:r>
            <w:r w:rsidR="21891F8C">
              <w:t xml:space="preserve"> musi</w:t>
            </w:r>
            <w:r w:rsidR="3712A33F">
              <w:t xml:space="preserve"> być wizytą posiadającą ten sam typ danych dodatkowych (np. </w:t>
            </w:r>
            <w:r w:rsidR="673559F1">
              <w:t>k</w:t>
            </w:r>
            <w:r w:rsidR="3712A33F">
              <w:t>od szczepionki)</w:t>
            </w:r>
            <w:r w:rsidR="1D999755">
              <w:t xml:space="preserve">. System nie pozwala na usunięcie wprowadzonych </w:t>
            </w:r>
            <w:r w:rsidR="256B7679">
              <w:t xml:space="preserve">danych dodatkowych, można je tylko zaktualizować. </w:t>
            </w:r>
          </w:p>
        </w:tc>
      </w:tr>
      <w:tr w:rsidR="00093E98" w14:paraId="771C60FA" w14:textId="77777777" w:rsidTr="18D7C3D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6B9A1ED" w14:textId="77777777" w:rsidR="00093E98" w:rsidRPr="00723276" w:rsidRDefault="00093E98" w:rsidP="00817EB2">
            <w:pPr>
              <w:jc w:val="left"/>
              <w:rPr>
                <w:b/>
                <w:szCs w:val="22"/>
              </w:rPr>
            </w:pPr>
            <w:r w:rsidRPr="00723276">
              <w:rPr>
                <w:b/>
                <w:szCs w:val="22"/>
              </w:rPr>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1A85BCE5" w14:textId="549DB35B" w:rsidR="00093E98" w:rsidRPr="002924D7" w:rsidRDefault="00093E98" w:rsidP="00B454CD">
            <w:pPr>
              <w:pStyle w:val="Akapitzlist"/>
              <w:numPr>
                <w:ilvl w:val="0"/>
                <w:numId w:val="50"/>
              </w:numPr>
              <w:spacing w:line="360" w:lineRule="auto"/>
            </w:pPr>
            <w:r w:rsidRPr="002924D7">
              <w:rPr>
                <w:rFonts w:ascii="Arial" w:hAnsi="Arial" w:cs="Arial"/>
              </w:rPr>
              <w:t>Zapisanie w Systemie Elektronicznej Rejestracji wizyty z wykorzystaniem operacji</w:t>
            </w:r>
            <w:r w:rsidR="00B454CD">
              <w:rPr>
                <w:rFonts w:ascii="Arial" w:hAnsi="Arial" w:cs="Arial"/>
              </w:rPr>
              <w:t xml:space="preserve"> </w:t>
            </w:r>
            <w:proofErr w:type="spellStart"/>
            <w:r w:rsidR="00B454CD">
              <w:rPr>
                <w:rFonts w:ascii="Arial" w:hAnsi="Arial" w:cs="Arial"/>
              </w:rPr>
              <w:t>zapiszNaWizyte</w:t>
            </w:r>
            <w:proofErr w:type="spellEnd"/>
            <w:r w:rsidR="00B454CD">
              <w:rPr>
                <w:rFonts w:ascii="Arial" w:hAnsi="Arial" w:cs="Arial"/>
              </w:rPr>
              <w:t>.</w:t>
            </w:r>
          </w:p>
          <w:p w14:paraId="4854C528" w14:textId="77777777" w:rsidR="00093E98" w:rsidRPr="002924D7" w:rsidRDefault="00093E98" w:rsidP="00E56E4A">
            <w:pPr>
              <w:pStyle w:val="Akapitzlist"/>
              <w:numPr>
                <w:ilvl w:val="0"/>
                <w:numId w:val="50"/>
              </w:numPr>
              <w:spacing w:line="360" w:lineRule="auto"/>
              <w:jc w:val="left"/>
              <w:rPr>
                <w:rFonts w:ascii="Arial" w:hAnsi="Arial" w:cs="Arial"/>
              </w:rPr>
            </w:pPr>
            <w:r w:rsidRPr="002924D7">
              <w:rPr>
                <w:rFonts w:ascii="Arial" w:hAnsi="Arial" w:cs="Arial"/>
              </w:rPr>
              <w:t xml:space="preserve">Podczas wywołania operacji </w:t>
            </w:r>
            <w:proofErr w:type="spellStart"/>
            <w:r w:rsidRPr="002924D7">
              <w:rPr>
                <w:rFonts w:ascii="Arial" w:hAnsi="Arial" w:cs="Arial"/>
              </w:rPr>
              <w:t>zmienTerminyWizyt</w:t>
            </w:r>
            <w:proofErr w:type="spellEnd"/>
            <w:r w:rsidRPr="002924D7">
              <w:rPr>
                <w:rFonts w:ascii="Arial" w:hAnsi="Arial" w:cs="Arial"/>
              </w:rPr>
              <w:t xml:space="preserve"> można przesłać żądanie zawierające maksymalnie 1000 rekordów.</w:t>
            </w:r>
          </w:p>
        </w:tc>
      </w:tr>
      <w:tr w:rsidR="00093E98" w14:paraId="1778A0D7" w14:textId="77777777" w:rsidTr="18D7C3D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6C141AC" w14:textId="77777777" w:rsidR="00093E98" w:rsidRPr="00723276" w:rsidRDefault="00093E98" w:rsidP="00817EB2">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0F0117DD" w14:textId="1A5353BB" w:rsidR="00093E98" w:rsidRPr="001A50A4" w:rsidRDefault="00093E98" w:rsidP="00817EB2">
            <w:pPr>
              <w:autoSpaceDE w:val="0"/>
              <w:autoSpaceDN w:val="0"/>
              <w:adjustRightInd w:val="0"/>
              <w:spacing w:before="0" w:after="80" w:line="360" w:lineRule="auto"/>
              <w:jc w:val="left"/>
              <w:rPr>
                <w:rFonts w:eastAsia="Calibri"/>
                <w:szCs w:val="22"/>
                <w:lang w:eastAsia="pl-PL"/>
              </w:rPr>
            </w:pPr>
            <w:r w:rsidRPr="001A50A4">
              <w:rPr>
                <w:rFonts w:eastAsia="Calibri"/>
                <w:szCs w:val="22"/>
                <w:lang w:eastAsia="pl-PL"/>
              </w:rPr>
              <w:t>1. Zmieniony status pierwotnej wizyty na</w:t>
            </w:r>
            <w:r w:rsidR="00B66893">
              <w:rPr>
                <w:rFonts w:eastAsia="Calibri"/>
                <w:szCs w:val="22"/>
                <w:lang w:eastAsia="pl-PL"/>
              </w:rPr>
              <w:t xml:space="preserve"> REZERWACJA_TECHNICZNA</w:t>
            </w:r>
          </w:p>
          <w:p w14:paraId="067A28B7" w14:textId="4B726441" w:rsidR="00093E98" w:rsidRPr="001A50A4" w:rsidRDefault="00093E98" w:rsidP="00817EB2">
            <w:pPr>
              <w:autoSpaceDE w:val="0"/>
              <w:autoSpaceDN w:val="0"/>
              <w:adjustRightInd w:val="0"/>
              <w:spacing w:before="0" w:after="80" w:line="360" w:lineRule="auto"/>
              <w:jc w:val="left"/>
              <w:rPr>
                <w:rFonts w:ascii="Calibri" w:eastAsia="Calibri" w:hAnsi="Calibri" w:cs="Calibri"/>
                <w:sz w:val="20"/>
                <w:szCs w:val="20"/>
                <w:lang w:eastAsia="pl-PL"/>
              </w:rPr>
            </w:pPr>
            <w:r w:rsidRPr="001A50A4">
              <w:rPr>
                <w:rFonts w:eastAsia="Calibri"/>
                <w:szCs w:val="22"/>
                <w:lang w:eastAsia="pl-PL"/>
              </w:rPr>
              <w:t>2. Utworzona nowa wizyta o statusie ZAPISANA z nowym terminem</w:t>
            </w:r>
          </w:p>
        </w:tc>
      </w:tr>
      <w:tr w:rsidR="00093E98" w14:paraId="405D281F" w14:textId="77777777" w:rsidTr="18D7C3D4">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9BF1FF7" w14:textId="77777777" w:rsidR="00093E98" w:rsidRPr="00723276" w:rsidRDefault="00093E98" w:rsidP="00817EB2">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43A01A1" w14:textId="77777777" w:rsidR="00093E98" w:rsidRPr="004261F4" w:rsidRDefault="00093E98" w:rsidP="00817EB2">
            <w:pPr>
              <w:spacing w:line="288" w:lineRule="auto"/>
              <w:jc w:val="left"/>
            </w:pPr>
            <w:r w:rsidRPr="7215ABD2">
              <w:rPr>
                <w:rFonts w:eastAsia="Arial"/>
              </w:rPr>
              <w:t>Kody wyników operacji oraz opisy błędów z przetwarzania zostały załączone do niniejszego dokumentu</w:t>
            </w:r>
          </w:p>
        </w:tc>
      </w:tr>
    </w:tbl>
    <w:p w14:paraId="50D914A9" w14:textId="77777777" w:rsidR="00093E98" w:rsidRPr="002924D7" w:rsidRDefault="00093E98" w:rsidP="00093E98">
      <w:pPr>
        <w:rPr>
          <w:lang w:eastAsia="pl-PL"/>
        </w:rPr>
      </w:pPr>
    </w:p>
    <w:p w14:paraId="32FA8AB6" w14:textId="77777777" w:rsidR="00093E98" w:rsidRDefault="772432D0" w:rsidP="00817F11">
      <w:pPr>
        <w:pStyle w:val="Nagwek2"/>
      </w:pPr>
      <w:bookmarkStart w:id="1143" w:name="_Toc1612991320"/>
      <w:bookmarkStart w:id="1144" w:name="_Toc484101585"/>
      <w:bookmarkStart w:id="1145" w:name="_Toc222531484"/>
      <w:bookmarkStart w:id="1146" w:name="_Toc641298444"/>
      <w:bookmarkStart w:id="1147" w:name="_Toc1058307559"/>
      <w:bookmarkStart w:id="1148" w:name="_Toc500059164"/>
      <w:bookmarkStart w:id="1149" w:name="_Toc2058070616"/>
      <w:bookmarkStart w:id="1150" w:name="_Toc909794214"/>
      <w:bookmarkStart w:id="1151" w:name="_Toc116292188"/>
      <w:bookmarkStart w:id="1152" w:name="_Toc118445887"/>
      <w:bookmarkStart w:id="1153" w:name="_Toc441142051"/>
      <w:bookmarkStart w:id="1154" w:name="_Toc143855182"/>
      <w:proofErr w:type="spellStart"/>
      <w:r>
        <w:t>zmienDaneWizyty</w:t>
      </w:r>
      <w:bookmarkEnd w:id="1143"/>
      <w:bookmarkEnd w:id="1144"/>
      <w:bookmarkEnd w:id="1145"/>
      <w:bookmarkEnd w:id="1146"/>
      <w:bookmarkEnd w:id="1147"/>
      <w:bookmarkEnd w:id="1148"/>
      <w:bookmarkEnd w:id="1149"/>
      <w:bookmarkEnd w:id="1150"/>
      <w:bookmarkEnd w:id="1151"/>
      <w:bookmarkEnd w:id="1152"/>
      <w:bookmarkEnd w:id="1153"/>
      <w:bookmarkEnd w:id="1154"/>
      <w:proofErr w:type="spellEnd"/>
    </w:p>
    <w:tbl>
      <w:tblPr>
        <w:tblW w:w="5000" w:type="pct"/>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top w:w="15" w:type="dxa"/>
          <w:left w:w="15" w:type="dxa"/>
          <w:bottom w:w="15" w:type="dxa"/>
          <w:right w:w="15" w:type="dxa"/>
        </w:tblCellMar>
        <w:tblLook w:val="04A0" w:firstRow="1" w:lastRow="0" w:firstColumn="1" w:lastColumn="0" w:noHBand="0" w:noVBand="1"/>
      </w:tblPr>
      <w:tblGrid>
        <w:gridCol w:w="1812"/>
        <w:gridCol w:w="7250"/>
      </w:tblGrid>
      <w:tr w:rsidR="00093E98" w14:paraId="0356D6B7" w14:textId="77777777" w:rsidTr="2044E1EA">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0A8307F" w14:textId="77777777" w:rsidR="00093E98" w:rsidRPr="00723276" w:rsidRDefault="00093E98" w:rsidP="00817EB2">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F5963CF" w14:textId="77777777" w:rsidR="00093E98" w:rsidRDefault="00093E98" w:rsidP="00817EB2">
            <w:pPr>
              <w:jc w:val="left"/>
              <w:rPr>
                <w:szCs w:val="22"/>
              </w:rPr>
            </w:pPr>
            <w:proofErr w:type="spellStart"/>
            <w:r w:rsidRPr="00B65DD2">
              <w:rPr>
                <w:szCs w:val="22"/>
              </w:rPr>
              <w:t>zmienDaneWizyty</w:t>
            </w:r>
            <w:proofErr w:type="spellEnd"/>
          </w:p>
        </w:tc>
      </w:tr>
      <w:tr w:rsidR="00093E98" w14:paraId="3E040B9F" w14:textId="77777777" w:rsidTr="2044E1EA">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577EE24" w14:textId="77777777" w:rsidR="00093E98" w:rsidRPr="00723276" w:rsidRDefault="00093E98" w:rsidP="00817EB2">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4F7B5BE" w14:textId="77777777" w:rsidR="00093E98" w:rsidRDefault="00093E98" w:rsidP="00817EB2">
            <w:pPr>
              <w:jc w:val="left"/>
              <w:rPr>
                <w:szCs w:val="22"/>
              </w:rPr>
            </w:pPr>
            <w:proofErr w:type="spellStart"/>
            <w:r>
              <w:rPr>
                <w:szCs w:val="22"/>
              </w:rPr>
              <w:t>ObslugaRejestracjiWS</w:t>
            </w:r>
            <w:proofErr w:type="spellEnd"/>
          </w:p>
        </w:tc>
      </w:tr>
      <w:tr w:rsidR="00093E98" w14:paraId="0C22D09E" w14:textId="77777777" w:rsidTr="2044E1EA">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C3EA52F" w14:textId="77777777" w:rsidR="00093E98" w:rsidRPr="00723276" w:rsidRDefault="00093E98" w:rsidP="00817EB2">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4A53CE6C" w14:textId="77777777" w:rsidR="00093E98" w:rsidRDefault="00093E98" w:rsidP="00817EB2">
            <w:pPr>
              <w:jc w:val="left"/>
            </w:pPr>
            <w:r w:rsidRPr="0024641F">
              <w:t>Celem operacji jest umożliwienie Podmiotowi/MUŚ zmiany danych (oprócz terminów) opisujących zapisaną wizytę.</w:t>
            </w:r>
          </w:p>
        </w:tc>
      </w:tr>
      <w:tr w:rsidR="00093E98" w14:paraId="1542F7D7" w14:textId="77777777" w:rsidTr="2044E1EA">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EA9E689" w14:textId="77777777" w:rsidR="00093E98" w:rsidRPr="00723276" w:rsidRDefault="00093E98" w:rsidP="00817EB2">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46FDE4E5" w14:textId="77777777" w:rsidR="00093E98" w:rsidRDefault="00093E98" w:rsidP="00817EB2">
            <w:pPr>
              <w:jc w:val="left"/>
            </w:pPr>
            <w:r>
              <w:t xml:space="preserve">Wykonanie operacji </w:t>
            </w:r>
            <w:proofErr w:type="spellStart"/>
            <w:r w:rsidRPr="00B65DD2">
              <w:rPr>
                <w:szCs w:val="22"/>
              </w:rPr>
              <w:t>zmienDaneWizyty</w:t>
            </w:r>
            <w:proofErr w:type="spellEnd"/>
          </w:p>
        </w:tc>
      </w:tr>
      <w:tr w:rsidR="00093E98" w14:paraId="6504C67A" w14:textId="77777777" w:rsidTr="2044E1EA">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52AB3FE" w14:textId="77777777" w:rsidR="00093E98" w:rsidRPr="00723276" w:rsidRDefault="00093E98" w:rsidP="00817EB2">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1247FCA8" w14:textId="77777777" w:rsidR="00093E98" w:rsidRDefault="00093E98" w:rsidP="00817EB2">
            <w:pPr>
              <w:jc w:val="left"/>
              <w:rPr>
                <w:rFonts w:eastAsia="Arial"/>
              </w:rPr>
            </w:pPr>
            <w:r w:rsidRPr="582CCEC7">
              <w:rPr>
                <w:rFonts w:eastAsia="Arial"/>
              </w:rPr>
              <w:t xml:space="preserve">Operacja </w:t>
            </w:r>
            <w:proofErr w:type="spellStart"/>
            <w:r w:rsidRPr="582CCEC7">
              <w:rPr>
                <w:rFonts w:eastAsia="Arial"/>
              </w:rPr>
              <w:t>zmienDaneWizyty</w:t>
            </w:r>
            <w:proofErr w:type="spellEnd"/>
            <w:r w:rsidRPr="582CCEC7">
              <w:rPr>
                <w:rFonts w:eastAsia="Arial"/>
              </w:rPr>
              <w:t xml:space="preserve">  daje możliwość zmiany danych opisujących wizytę. </w:t>
            </w:r>
          </w:p>
          <w:p w14:paraId="6EB4634A" w14:textId="77777777" w:rsidR="00093E98" w:rsidRDefault="00093E98" w:rsidP="00817EB2">
            <w:pPr>
              <w:jc w:val="left"/>
              <w:rPr>
                <w:rFonts w:eastAsia="Arial"/>
              </w:rPr>
            </w:pPr>
            <w:r w:rsidRPr="582CCEC7">
              <w:rPr>
                <w:rFonts w:eastAsia="Arial"/>
              </w:rPr>
              <w:t>Dane, które można zmienić:</w:t>
            </w:r>
          </w:p>
          <w:p w14:paraId="1951F8CF" w14:textId="77777777" w:rsidR="00093E98" w:rsidRDefault="00093E98" w:rsidP="00E56E4A">
            <w:pPr>
              <w:pStyle w:val="Akapitzlist"/>
              <w:numPr>
                <w:ilvl w:val="0"/>
                <w:numId w:val="48"/>
              </w:numPr>
              <w:jc w:val="left"/>
              <w:rPr>
                <w:rFonts w:ascii="Arial" w:eastAsia="Arial" w:hAnsi="Arial" w:cs="Arial"/>
              </w:rPr>
            </w:pPr>
            <w:r w:rsidRPr="582CCEC7">
              <w:rPr>
                <w:rFonts w:ascii="Arial" w:eastAsia="Arial" w:hAnsi="Arial" w:cs="Arial"/>
              </w:rPr>
              <w:t>Dane kontaktowe - podstawowe dane kontaktowe pacjenta w usługach - atrybuty: email, telefon</w:t>
            </w:r>
          </w:p>
          <w:p w14:paraId="78C2D877" w14:textId="77777777" w:rsidR="00093E98" w:rsidRDefault="00093E98" w:rsidP="00E56E4A">
            <w:pPr>
              <w:pStyle w:val="Akapitzlist"/>
              <w:numPr>
                <w:ilvl w:val="0"/>
                <w:numId w:val="48"/>
              </w:numPr>
              <w:jc w:val="left"/>
              <w:rPr>
                <w:rFonts w:ascii="Arial" w:eastAsia="Arial" w:hAnsi="Arial" w:cs="Arial"/>
              </w:rPr>
            </w:pPr>
            <w:r w:rsidRPr="582CCEC7">
              <w:rPr>
                <w:rFonts w:ascii="Arial" w:eastAsia="Arial" w:hAnsi="Arial" w:cs="Arial"/>
              </w:rPr>
              <w:t>Opis - parametr opisujący dodatkowe informacji o wizycie</w:t>
            </w:r>
          </w:p>
          <w:p w14:paraId="65F74111" w14:textId="77777777" w:rsidR="00093E98" w:rsidRDefault="00093E98" w:rsidP="00E56E4A">
            <w:pPr>
              <w:pStyle w:val="Akapitzlist"/>
              <w:numPr>
                <w:ilvl w:val="0"/>
                <w:numId w:val="48"/>
              </w:numPr>
              <w:jc w:val="left"/>
              <w:rPr>
                <w:rFonts w:ascii="Arial" w:eastAsia="Arial" w:hAnsi="Arial" w:cs="Arial"/>
              </w:rPr>
            </w:pPr>
            <w:r w:rsidRPr="582CCEC7">
              <w:rPr>
                <w:rFonts w:ascii="Arial" w:eastAsia="Arial" w:hAnsi="Arial" w:cs="Arial"/>
              </w:rPr>
              <w:t xml:space="preserve">Dane Teleporady - parametry do kontaktu zdalnego z pacjentem - atrybuty: </w:t>
            </w:r>
            <w:proofErr w:type="spellStart"/>
            <w:r w:rsidRPr="582CCEC7">
              <w:rPr>
                <w:rFonts w:ascii="Arial" w:eastAsia="Arial" w:hAnsi="Arial" w:cs="Arial"/>
              </w:rPr>
              <w:t>linkDlaPacjenta</w:t>
            </w:r>
            <w:proofErr w:type="spellEnd"/>
            <w:r w:rsidRPr="582CCEC7">
              <w:rPr>
                <w:rFonts w:ascii="Arial" w:eastAsia="Arial" w:hAnsi="Arial" w:cs="Arial"/>
              </w:rPr>
              <w:t xml:space="preserve">, </w:t>
            </w:r>
            <w:proofErr w:type="spellStart"/>
            <w:r w:rsidRPr="582CCEC7">
              <w:rPr>
                <w:rFonts w:ascii="Arial" w:eastAsia="Arial" w:hAnsi="Arial" w:cs="Arial"/>
              </w:rPr>
              <w:t>linkDlaLekarza</w:t>
            </w:r>
            <w:proofErr w:type="spellEnd"/>
            <w:r w:rsidRPr="582CCEC7">
              <w:rPr>
                <w:rFonts w:ascii="Arial" w:eastAsia="Arial" w:hAnsi="Arial" w:cs="Arial"/>
              </w:rPr>
              <w:t xml:space="preserve">, </w:t>
            </w:r>
            <w:proofErr w:type="spellStart"/>
            <w:r w:rsidRPr="582CCEC7">
              <w:rPr>
                <w:rFonts w:ascii="Arial" w:eastAsia="Arial" w:hAnsi="Arial" w:cs="Arial"/>
              </w:rPr>
              <w:t>numerTelefonu</w:t>
            </w:r>
            <w:proofErr w:type="spellEnd"/>
            <w:r w:rsidRPr="582CCEC7">
              <w:rPr>
                <w:rFonts w:ascii="Arial" w:eastAsia="Arial" w:hAnsi="Arial" w:cs="Arial"/>
              </w:rPr>
              <w:t xml:space="preserve">, </w:t>
            </w:r>
            <w:proofErr w:type="spellStart"/>
            <w:r w:rsidRPr="582CCEC7">
              <w:rPr>
                <w:rFonts w:ascii="Arial" w:eastAsia="Arial" w:hAnsi="Arial" w:cs="Arial"/>
              </w:rPr>
              <w:t>kodTeleporady</w:t>
            </w:r>
            <w:proofErr w:type="spellEnd"/>
          </w:p>
          <w:p w14:paraId="5988227C" w14:textId="77777777" w:rsidR="00093E98" w:rsidRPr="007632BF" w:rsidRDefault="00093E98" w:rsidP="00E56E4A">
            <w:pPr>
              <w:pStyle w:val="Akapitzlist"/>
              <w:numPr>
                <w:ilvl w:val="0"/>
                <w:numId w:val="48"/>
              </w:numPr>
              <w:jc w:val="left"/>
              <w:rPr>
                <w:rFonts w:ascii="Arial" w:eastAsia="Arial" w:hAnsi="Arial" w:cs="Arial"/>
              </w:rPr>
            </w:pPr>
            <w:r w:rsidRPr="007632BF">
              <w:rPr>
                <w:rFonts w:ascii="Arial" w:eastAsia="Arial" w:hAnsi="Arial" w:cs="Arial"/>
              </w:rPr>
              <w:t xml:space="preserve">Dokument Podstawa Wizyty - Klasa reprezentująca dokument będący podstawą zapisania pacjenta na wizytę - atrybuty: </w:t>
            </w:r>
            <w:proofErr w:type="spellStart"/>
            <w:r w:rsidRPr="007632BF">
              <w:rPr>
                <w:rFonts w:ascii="Arial" w:eastAsia="Arial" w:hAnsi="Arial" w:cs="Arial"/>
              </w:rPr>
              <w:t>identyfikatorDokumentu</w:t>
            </w:r>
            <w:proofErr w:type="spellEnd"/>
            <w:r w:rsidRPr="007632BF">
              <w:rPr>
                <w:rFonts w:ascii="Arial" w:eastAsia="Arial" w:hAnsi="Arial" w:cs="Arial"/>
              </w:rPr>
              <w:t xml:space="preserve"> - OID jako </w:t>
            </w:r>
            <w:proofErr w:type="spellStart"/>
            <w:r w:rsidRPr="007632BF">
              <w:rPr>
                <w:rFonts w:ascii="Arial" w:eastAsia="Arial" w:hAnsi="Arial" w:cs="Arial"/>
              </w:rPr>
              <w:t>root</w:t>
            </w:r>
            <w:proofErr w:type="spellEnd"/>
            <w:r w:rsidRPr="007632BF">
              <w:rPr>
                <w:rFonts w:ascii="Arial" w:eastAsia="Arial" w:hAnsi="Arial" w:cs="Arial"/>
              </w:rPr>
              <w:t xml:space="preserve"> i </w:t>
            </w:r>
            <w:proofErr w:type="spellStart"/>
            <w:r w:rsidRPr="007632BF">
              <w:rPr>
                <w:rFonts w:ascii="Arial" w:eastAsia="Arial" w:hAnsi="Arial" w:cs="Arial"/>
              </w:rPr>
              <w:t>ext</w:t>
            </w:r>
            <w:proofErr w:type="spellEnd"/>
            <w:r w:rsidRPr="007632BF">
              <w:rPr>
                <w:rFonts w:ascii="Arial" w:eastAsia="Arial" w:hAnsi="Arial" w:cs="Arial"/>
              </w:rPr>
              <w:t xml:space="preserve"> (możliwość zmiany jest tylko fragmentu </w:t>
            </w:r>
            <w:proofErr w:type="spellStart"/>
            <w:r w:rsidRPr="007632BF">
              <w:rPr>
                <w:rFonts w:ascii="Arial" w:eastAsia="Arial" w:hAnsi="Arial" w:cs="Arial"/>
              </w:rPr>
              <w:t>ext</w:t>
            </w:r>
            <w:proofErr w:type="spellEnd"/>
            <w:r w:rsidRPr="007632BF">
              <w:rPr>
                <w:rFonts w:ascii="Arial" w:eastAsia="Arial" w:hAnsi="Arial" w:cs="Arial"/>
              </w:rPr>
              <w:t xml:space="preserve"> dla karty </w:t>
            </w:r>
            <w:proofErr w:type="spellStart"/>
            <w:r w:rsidRPr="007632BF">
              <w:rPr>
                <w:rFonts w:ascii="Arial" w:eastAsia="Arial" w:hAnsi="Arial" w:cs="Arial"/>
              </w:rPr>
              <w:t>DiLO</w:t>
            </w:r>
            <w:proofErr w:type="spellEnd"/>
            <w:r w:rsidRPr="007632BF">
              <w:rPr>
                <w:rFonts w:ascii="Arial" w:eastAsia="Arial" w:hAnsi="Arial" w:cs="Arial"/>
              </w:rPr>
              <w:t xml:space="preserve"> i Skierowania Papierowego)</w:t>
            </w:r>
          </w:p>
          <w:p w14:paraId="569FCBCF" w14:textId="77777777" w:rsidR="00093E98" w:rsidRPr="007632BF" w:rsidRDefault="00093E98" w:rsidP="00E56E4A">
            <w:pPr>
              <w:pStyle w:val="Akapitzlist"/>
              <w:numPr>
                <w:ilvl w:val="0"/>
                <w:numId w:val="48"/>
              </w:numPr>
              <w:jc w:val="left"/>
              <w:rPr>
                <w:rFonts w:ascii="Arial" w:eastAsia="Arial" w:hAnsi="Arial" w:cs="Arial"/>
              </w:rPr>
            </w:pPr>
            <w:r w:rsidRPr="007632BF">
              <w:rPr>
                <w:rFonts w:ascii="Arial" w:eastAsia="Arial" w:hAnsi="Arial" w:cs="Arial"/>
              </w:rPr>
              <w:t xml:space="preserve">Dokument Podstawa Uprawnień – Klasa reprezentująca cechy dostępności danego pacjenta w kontekście danej wizyty – atrybuty: </w:t>
            </w:r>
            <w:proofErr w:type="spellStart"/>
            <w:r w:rsidRPr="007632BF">
              <w:rPr>
                <w:rFonts w:ascii="Arial" w:eastAsia="Arial" w:hAnsi="Arial" w:cs="Arial"/>
              </w:rPr>
              <w:t>kodCechyDostepnosci</w:t>
            </w:r>
            <w:proofErr w:type="spellEnd"/>
            <w:r w:rsidRPr="007632BF">
              <w:rPr>
                <w:rFonts w:ascii="Arial" w:eastAsia="Arial" w:hAnsi="Arial" w:cs="Arial"/>
              </w:rPr>
              <w:t xml:space="preserve">, </w:t>
            </w:r>
            <w:proofErr w:type="spellStart"/>
            <w:r w:rsidRPr="007632BF">
              <w:rPr>
                <w:rFonts w:ascii="Arial" w:eastAsia="Arial" w:hAnsi="Arial" w:cs="Arial"/>
              </w:rPr>
              <w:t>identyfikatorDokumentuUprawnien</w:t>
            </w:r>
            <w:proofErr w:type="spellEnd"/>
            <w:r w:rsidRPr="007632BF">
              <w:rPr>
                <w:rFonts w:ascii="Arial" w:eastAsia="Arial" w:hAnsi="Arial" w:cs="Arial"/>
              </w:rPr>
              <w:t xml:space="preserve">, </w:t>
            </w:r>
            <w:proofErr w:type="spellStart"/>
            <w:r w:rsidRPr="007632BF">
              <w:rPr>
                <w:rFonts w:ascii="Arial" w:eastAsia="Arial" w:hAnsi="Arial" w:cs="Arial"/>
              </w:rPr>
              <w:t>dataWydania</w:t>
            </w:r>
            <w:proofErr w:type="spellEnd"/>
            <w:r w:rsidRPr="007632BF">
              <w:rPr>
                <w:rFonts w:ascii="Arial" w:eastAsia="Arial" w:hAnsi="Arial" w:cs="Arial"/>
              </w:rPr>
              <w:t xml:space="preserve">, </w:t>
            </w:r>
            <w:proofErr w:type="spellStart"/>
            <w:r w:rsidRPr="007632BF">
              <w:rPr>
                <w:rFonts w:ascii="Arial" w:eastAsia="Arial" w:hAnsi="Arial" w:cs="Arial"/>
              </w:rPr>
              <w:t>dataWaznosci</w:t>
            </w:r>
            <w:proofErr w:type="spellEnd"/>
          </w:p>
          <w:p w14:paraId="4B5A9918" w14:textId="2115FD14" w:rsidR="00093E98" w:rsidRPr="007632BF" w:rsidRDefault="00093E98" w:rsidP="00E56E4A">
            <w:pPr>
              <w:pStyle w:val="Akapitzlist"/>
              <w:numPr>
                <w:ilvl w:val="0"/>
                <w:numId w:val="48"/>
              </w:numPr>
              <w:jc w:val="left"/>
              <w:rPr>
                <w:rFonts w:ascii="Arial" w:eastAsia="Arial" w:hAnsi="Arial" w:cs="Arial"/>
              </w:rPr>
            </w:pPr>
            <w:r w:rsidRPr="007632BF">
              <w:rPr>
                <w:rFonts w:ascii="Arial" w:eastAsia="Arial" w:hAnsi="Arial" w:cs="Arial"/>
              </w:rPr>
              <w:t xml:space="preserve">Tryb Realizacji wizyty - </w:t>
            </w:r>
            <w:proofErr w:type="spellStart"/>
            <w:r w:rsidRPr="007632BF">
              <w:rPr>
                <w:rFonts w:ascii="Arial" w:eastAsia="Arial" w:hAnsi="Arial" w:cs="Arial"/>
              </w:rPr>
              <w:t>kodTrybuRealizacji</w:t>
            </w:r>
            <w:proofErr w:type="spellEnd"/>
            <w:r w:rsidRPr="007632BF">
              <w:rPr>
                <w:rFonts w:ascii="Arial" w:eastAsia="Arial" w:hAnsi="Arial" w:cs="Arial"/>
              </w:rPr>
              <w:t xml:space="preserve"> - Wartość kodowa atrybutu słownikowego określająca tryb realizacji wizyty</w:t>
            </w:r>
            <w:r>
              <w:rPr>
                <w:rFonts w:ascii="Arial" w:eastAsia="Arial" w:hAnsi="Arial" w:cs="Arial"/>
              </w:rPr>
              <w:t xml:space="preserve"> </w:t>
            </w:r>
            <w:r w:rsidRPr="00E83773">
              <w:rPr>
                <w:rFonts w:ascii="Arial" w:eastAsia="Arial" w:hAnsi="Arial" w:cs="Arial"/>
              </w:rPr>
              <w:t xml:space="preserve">(Szczegóły w rozdziale Słowniki: </w:t>
            </w:r>
            <w:r w:rsidRPr="00E83773">
              <w:rPr>
                <w:rFonts w:ascii="Arial" w:hAnsi="Arial" w:cs="Arial"/>
              </w:rPr>
              <w:fldChar w:fldCharType="begin"/>
            </w:r>
            <w:r w:rsidRPr="00E83773">
              <w:rPr>
                <w:rFonts w:ascii="Arial" w:hAnsi="Arial" w:cs="Arial"/>
              </w:rPr>
              <w:instrText xml:space="preserve"> REF _Ref95743615 \r \h </w:instrText>
            </w:r>
            <w:r>
              <w:rPr>
                <w:rFonts w:ascii="Arial" w:hAnsi="Arial" w:cs="Arial"/>
              </w:rPr>
              <w:instrText xml:space="preserve"> \* MERGEFORMAT </w:instrText>
            </w:r>
            <w:r w:rsidRPr="00E83773">
              <w:rPr>
                <w:rFonts w:ascii="Arial" w:hAnsi="Arial" w:cs="Arial"/>
              </w:rPr>
            </w:r>
            <w:r w:rsidRPr="00E83773">
              <w:rPr>
                <w:rFonts w:ascii="Arial" w:hAnsi="Arial" w:cs="Arial"/>
              </w:rPr>
              <w:fldChar w:fldCharType="separate"/>
            </w:r>
            <w:r w:rsidR="0047657B">
              <w:rPr>
                <w:rFonts w:ascii="Arial" w:hAnsi="Arial" w:cs="Arial"/>
              </w:rPr>
              <w:t>13.4</w:t>
            </w:r>
            <w:r w:rsidRPr="00E83773">
              <w:rPr>
                <w:rFonts w:ascii="Arial" w:hAnsi="Arial" w:cs="Arial"/>
              </w:rPr>
              <w:fldChar w:fldCharType="end"/>
            </w:r>
            <w:r w:rsidRPr="00E83773">
              <w:rPr>
                <w:rFonts w:ascii="Arial" w:eastAsia="Arial" w:hAnsi="Arial" w:cs="Arial"/>
              </w:rPr>
              <w:t xml:space="preserve"> </w:t>
            </w:r>
            <w:r w:rsidRPr="00E83773">
              <w:rPr>
                <w:rFonts w:ascii="Arial" w:hAnsi="Arial" w:cs="Arial"/>
              </w:rPr>
              <w:fldChar w:fldCharType="begin"/>
            </w:r>
            <w:r w:rsidRPr="00E83773">
              <w:rPr>
                <w:rFonts w:ascii="Arial" w:hAnsi="Arial" w:cs="Arial"/>
              </w:rPr>
              <w:instrText xml:space="preserve"> REF _Ref95743618 \h </w:instrText>
            </w:r>
            <w:r>
              <w:rPr>
                <w:rFonts w:ascii="Arial" w:hAnsi="Arial" w:cs="Arial"/>
              </w:rPr>
              <w:instrText xml:space="preserve"> \* MERGEFORMAT </w:instrText>
            </w:r>
            <w:r w:rsidRPr="00E83773">
              <w:rPr>
                <w:rFonts w:ascii="Arial" w:hAnsi="Arial" w:cs="Arial"/>
              </w:rPr>
            </w:r>
            <w:r w:rsidRPr="00E83773">
              <w:rPr>
                <w:rFonts w:ascii="Arial" w:hAnsi="Arial" w:cs="Arial"/>
              </w:rPr>
              <w:fldChar w:fldCharType="separate"/>
            </w:r>
            <w:r w:rsidR="0047657B" w:rsidRPr="0047657B">
              <w:rPr>
                <w:rFonts w:ascii="Arial" w:hAnsi="Arial" w:cs="Arial"/>
              </w:rPr>
              <w:t>Tryby realizacji wizyty</w:t>
            </w:r>
            <w:r w:rsidRPr="00E83773">
              <w:rPr>
                <w:rFonts w:ascii="Arial" w:hAnsi="Arial" w:cs="Arial"/>
              </w:rPr>
              <w:fldChar w:fldCharType="end"/>
            </w:r>
            <w:r w:rsidRPr="00E83773">
              <w:rPr>
                <w:rFonts w:ascii="Arial" w:eastAsia="Arial" w:hAnsi="Arial" w:cs="Arial"/>
              </w:rPr>
              <w:t>)</w:t>
            </w:r>
          </w:p>
          <w:p w14:paraId="6DAFFFD6" w14:textId="77777777" w:rsidR="00093E98" w:rsidRPr="007632BF" w:rsidRDefault="00093E98" w:rsidP="00E56E4A">
            <w:pPr>
              <w:pStyle w:val="Akapitzlist"/>
              <w:numPr>
                <w:ilvl w:val="0"/>
                <w:numId w:val="48"/>
              </w:numPr>
              <w:jc w:val="left"/>
              <w:rPr>
                <w:rFonts w:ascii="Arial" w:eastAsia="Arial" w:hAnsi="Arial" w:cs="Arial"/>
              </w:rPr>
            </w:pPr>
            <w:r w:rsidRPr="007632BF">
              <w:rPr>
                <w:rFonts w:ascii="Arial" w:eastAsia="Arial" w:hAnsi="Arial" w:cs="Arial"/>
              </w:rPr>
              <w:t xml:space="preserve">Podstawowe Dane Pacjenta - klasa reprezentująca dane pacjenta takie jak: </w:t>
            </w:r>
            <w:proofErr w:type="spellStart"/>
            <w:r w:rsidRPr="007632BF">
              <w:rPr>
                <w:rFonts w:ascii="Arial" w:eastAsia="Arial" w:hAnsi="Arial" w:cs="Arial"/>
              </w:rPr>
              <w:t>dataUrodzenia</w:t>
            </w:r>
            <w:proofErr w:type="spellEnd"/>
            <w:r w:rsidRPr="007632BF">
              <w:rPr>
                <w:rFonts w:ascii="Arial" w:eastAsia="Arial" w:hAnsi="Arial" w:cs="Arial"/>
              </w:rPr>
              <w:t xml:space="preserve">; imiona; nazwisko; </w:t>
            </w:r>
            <w:proofErr w:type="spellStart"/>
            <w:r w:rsidRPr="007632BF">
              <w:rPr>
                <w:rFonts w:ascii="Arial" w:eastAsia="Arial" w:hAnsi="Arial" w:cs="Arial"/>
              </w:rPr>
              <w:t>kodPłci</w:t>
            </w:r>
            <w:proofErr w:type="spellEnd"/>
          </w:p>
          <w:p w14:paraId="13F6B7F2" w14:textId="77777777" w:rsidR="00093E98" w:rsidRPr="007632BF" w:rsidRDefault="00093E98" w:rsidP="00E56E4A">
            <w:pPr>
              <w:pStyle w:val="Akapitzlist"/>
              <w:numPr>
                <w:ilvl w:val="0"/>
                <w:numId w:val="48"/>
              </w:numPr>
              <w:jc w:val="left"/>
              <w:rPr>
                <w:rFonts w:ascii="Arial" w:eastAsia="Arial" w:hAnsi="Arial" w:cs="Arial"/>
              </w:rPr>
            </w:pPr>
            <w:r w:rsidRPr="007632BF">
              <w:rPr>
                <w:rFonts w:ascii="Arial" w:eastAsia="Arial" w:hAnsi="Arial" w:cs="Arial"/>
              </w:rPr>
              <w:t xml:space="preserve">Dane Karty DILO - klasa reprezentująca otrzymane dane z karty takie jak: </w:t>
            </w:r>
            <w:proofErr w:type="spellStart"/>
            <w:r w:rsidRPr="007632BF">
              <w:rPr>
                <w:rFonts w:ascii="Arial" w:eastAsia="Arial" w:hAnsi="Arial" w:cs="Arial"/>
              </w:rPr>
              <w:t>dataDecyzjiOZalozeniuKarty</w:t>
            </w:r>
            <w:proofErr w:type="spellEnd"/>
            <w:r w:rsidRPr="007632BF">
              <w:rPr>
                <w:rFonts w:ascii="Arial" w:eastAsia="Arial" w:hAnsi="Arial" w:cs="Arial"/>
              </w:rPr>
              <w:t xml:space="preserve">; </w:t>
            </w:r>
            <w:proofErr w:type="spellStart"/>
            <w:r w:rsidRPr="007632BF">
              <w:rPr>
                <w:rFonts w:ascii="Arial" w:eastAsia="Arial" w:hAnsi="Arial" w:cs="Arial"/>
              </w:rPr>
              <w:t>identyfikatorOpiekuna</w:t>
            </w:r>
            <w:proofErr w:type="spellEnd"/>
            <w:r w:rsidRPr="007632BF">
              <w:rPr>
                <w:rFonts w:ascii="Arial" w:eastAsia="Arial" w:hAnsi="Arial" w:cs="Arial"/>
              </w:rPr>
              <w:t xml:space="preserve">, </w:t>
            </w:r>
            <w:proofErr w:type="spellStart"/>
            <w:r w:rsidRPr="007632BF">
              <w:rPr>
                <w:rFonts w:ascii="Arial" w:eastAsia="Arial" w:hAnsi="Arial" w:cs="Arial"/>
              </w:rPr>
              <w:t>kodEtapuSso</w:t>
            </w:r>
            <w:proofErr w:type="spellEnd"/>
            <w:r w:rsidRPr="007632BF">
              <w:rPr>
                <w:rFonts w:ascii="Arial" w:eastAsia="Arial" w:hAnsi="Arial" w:cs="Arial"/>
              </w:rPr>
              <w:t xml:space="preserve">; </w:t>
            </w:r>
            <w:proofErr w:type="spellStart"/>
            <w:r w:rsidRPr="007632BF">
              <w:rPr>
                <w:rFonts w:ascii="Arial" w:eastAsia="Arial" w:hAnsi="Arial" w:cs="Arial"/>
              </w:rPr>
              <w:t>kodRozpoznania</w:t>
            </w:r>
            <w:proofErr w:type="spellEnd"/>
          </w:p>
          <w:p w14:paraId="7AFB747C" w14:textId="17EBE787" w:rsidR="00093E98" w:rsidRDefault="00093E98" w:rsidP="00E56E4A">
            <w:pPr>
              <w:pStyle w:val="Akapitzlist"/>
              <w:numPr>
                <w:ilvl w:val="0"/>
                <w:numId w:val="48"/>
              </w:numPr>
              <w:jc w:val="left"/>
              <w:rPr>
                <w:rFonts w:ascii="Arial" w:eastAsia="Arial" w:hAnsi="Arial" w:cs="Arial"/>
              </w:rPr>
            </w:pPr>
            <w:r w:rsidRPr="6A9D8429">
              <w:rPr>
                <w:rFonts w:ascii="Arial" w:eastAsia="Arial" w:hAnsi="Arial" w:cs="Arial"/>
              </w:rPr>
              <w:t>Dane Skierowania Papierowego - Klasa reprezentuje podstawowe dane zawarte w skierowaniu papierowym wraz z Procedur</w:t>
            </w:r>
            <w:r w:rsidR="4AAFF085" w:rsidRPr="6A9D8429">
              <w:rPr>
                <w:rFonts w:ascii="Arial" w:eastAsia="Arial" w:hAnsi="Arial" w:cs="Arial"/>
              </w:rPr>
              <w:t xml:space="preserve">ą ICD-9, </w:t>
            </w:r>
            <w:proofErr w:type="spellStart"/>
            <w:r w:rsidR="4AAFF085" w:rsidRPr="6A9D8429">
              <w:rPr>
                <w:rFonts w:ascii="Arial" w:eastAsia="Arial" w:hAnsi="Arial" w:cs="Arial"/>
              </w:rPr>
              <w:t>kodemOkolicyCia</w:t>
            </w:r>
            <w:r w:rsidR="4B8176B9" w:rsidRPr="6A9D8429">
              <w:rPr>
                <w:rFonts w:ascii="Arial" w:eastAsia="Arial" w:hAnsi="Arial" w:cs="Arial"/>
              </w:rPr>
              <w:t>l</w:t>
            </w:r>
            <w:r w:rsidR="4AAFF085" w:rsidRPr="6A9D8429">
              <w:rPr>
                <w:rFonts w:ascii="Arial" w:eastAsia="Arial" w:hAnsi="Arial" w:cs="Arial"/>
              </w:rPr>
              <w:t>a</w:t>
            </w:r>
            <w:proofErr w:type="spellEnd"/>
            <w:r w:rsidR="4AAFF085" w:rsidRPr="6A9D8429">
              <w:rPr>
                <w:rFonts w:ascii="Arial" w:eastAsia="Arial" w:hAnsi="Arial" w:cs="Arial"/>
              </w:rPr>
              <w:t xml:space="preserve"> oraz </w:t>
            </w:r>
            <w:proofErr w:type="spellStart"/>
            <w:r w:rsidR="4AAFF085" w:rsidRPr="6A9D8429">
              <w:rPr>
                <w:rFonts w:ascii="Arial" w:eastAsia="Arial" w:hAnsi="Arial" w:cs="Arial"/>
              </w:rPr>
              <w:t>kodemStronyCiala</w:t>
            </w:r>
            <w:proofErr w:type="spellEnd"/>
            <w:r w:rsidR="4AAFF085" w:rsidRPr="6A9D8429">
              <w:rPr>
                <w:rFonts w:ascii="Arial" w:eastAsia="Arial" w:hAnsi="Arial" w:cs="Arial"/>
              </w:rPr>
              <w:t>.</w:t>
            </w:r>
          </w:p>
          <w:p w14:paraId="7AD2E01E" w14:textId="6D4148FA" w:rsidR="26AF75FF" w:rsidRPr="00E569FE" w:rsidRDefault="26AF75FF" w:rsidP="18ADCA8C">
            <w:pPr>
              <w:pStyle w:val="Akapitzlist"/>
              <w:numPr>
                <w:ilvl w:val="0"/>
                <w:numId w:val="48"/>
              </w:numPr>
              <w:jc w:val="left"/>
              <w:rPr>
                <w:rFonts w:ascii="Arial" w:eastAsia="Arial" w:hAnsi="Arial" w:cs="Arial"/>
              </w:rPr>
            </w:pPr>
            <w:r w:rsidRPr="00E569FE">
              <w:rPr>
                <w:rFonts w:ascii="Arial" w:eastAsia="Arial" w:hAnsi="Arial" w:cs="Arial"/>
                <w:szCs w:val="22"/>
              </w:rPr>
              <w:t>Dane Dodatkowe - klasa reprezentuje dodatkowe dane, które rozszerzają dane slotów, wizyt w kontekście np. obsługi szczepień. Istnieje możliwość zmiany tylko jeżeli wizyta miała takie dane, a usunięcie nie jest możliwe.</w:t>
            </w:r>
          </w:p>
          <w:p w14:paraId="105D9839" w14:textId="5DDDCC08" w:rsidR="18ADCA8C" w:rsidRDefault="18ADCA8C" w:rsidP="00B60167">
            <w:pPr>
              <w:jc w:val="left"/>
              <w:rPr>
                <w:szCs w:val="22"/>
              </w:rPr>
            </w:pPr>
          </w:p>
          <w:p w14:paraId="4EBF3A4E" w14:textId="6BCEE95C" w:rsidR="005159FA" w:rsidRDefault="005159FA" w:rsidP="00817EB2">
            <w:pPr>
              <w:ind w:left="360"/>
              <w:jc w:val="left"/>
            </w:pPr>
            <w:r>
              <w:t xml:space="preserve">Uwaga! </w:t>
            </w:r>
            <w:r w:rsidR="009A5C55" w:rsidRPr="005159FA">
              <w:t>Podanie w żądaniu danych będzie skutkowało ich aktualizacją, a przekazanie pustej wartości spowoduje ich wykasowanie.</w:t>
            </w:r>
            <w:r w:rsidR="00093E98">
              <w:t xml:space="preserve"> </w:t>
            </w:r>
          </w:p>
          <w:p w14:paraId="1BB0B462" w14:textId="4EB34732" w:rsidR="00093E98" w:rsidRPr="00E83773" w:rsidRDefault="00093E98" w:rsidP="00817EB2">
            <w:pPr>
              <w:ind w:left="360"/>
              <w:jc w:val="left"/>
              <w:rPr>
                <w:rFonts w:eastAsia="Arial"/>
              </w:rPr>
            </w:pPr>
            <w:r>
              <w:t xml:space="preserve">Podczas wywołania operacji </w:t>
            </w:r>
            <w:proofErr w:type="spellStart"/>
            <w:r w:rsidRPr="6A9D8429">
              <w:rPr>
                <w:i/>
                <w:iCs/>
                <w:color w:val="000000" w:themeColor="text1"/>
              </w:rPr>
              <w:t>zmienDaneWizyty</w:t>
            </w:r>
            <w:proofErr w:type="spellEnd"/>
            <w:r>
              <w:t xml:space="preserve">, </w:t>
            </w:r>
            <w:r w:rsidRPr="6A9D8429">
              <w:rPr>
                <w:b/>
                <w:bCs/>
                <w:color w:val="000000" w:themeColor="text1"/>
              </w:rPr>
              <w:t>nie należy</w:t>
            </w:r>
            <w:r>
              <w:t xml:space="preserve"> przesyłać w żąd</w:t>
            </w:r>
            <w:r w:rsidR="7D508C44">
              <w:t>a</w:t>
            </w:r>
            <w:r>
              <w:t xml:space="preserve">niu klasy </w:t>
            </w:r>
            <w:proofErr w:type="spellStart"/>
            <w:r w:rsidRPr="6A9D8429">
              <w:rPr>
                <w:i/>
                <w:iCs/>
                <w:color w:val="000000" w:themeColor="text1"/>
              </w:rPr>
              <w:t>DaneESkierowania</w:t>
            </w:r>
            <w:proofErr w:type="spellEnd"/>
            <w:r>
              <w:t>.</w:t>
            </w:r>
          </w:p>
        </w:tc>
      </w:tr>
      <w:tr w:rsidR="00093E98" w14:paraId="1CCD3E14" w14:textId="77777777" w:rsidTr="2044E1EA">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33F1CFA" w14:textId="77777777" w:rsidR="00093E98" w:rsidRPr="00723276" w:rsidRDefault="00093E98" w:rsidP="00817EB2">
            <w:pPr>
              <w:jc w:val="left"/>
              <w:rPr>
                <w:b/>
                <w:szCs w:val="22"/>
              </w:rPr>
            </w:pPr>
            <w:r w:rsidRPr="00723276">
              <w:rPr>
                <w:b/>
                <w:szCs w:val="22"/>
              </w:rPr>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533493C7" w14:textId="594410D4" w:rsidR="00937F29" w:rsidRPr="00937F29" w:rsidRDefault="00093E98" w:rsidP="00E56E4A">
            <w:pPr>
              <w:pStyle w:val="Akapitzlist"/>
              <w:numPr>
                <w:ilvl w:val="0"/>
                <w:numId w:val="49"/>
              </w:numPr>
              <w:spacing w:line="360" w:lineRule="auto"/>
              <w:jc w:val="left"/>
              <w:rPr>
                <w:rFonts w:eastAsia="Calibri" w:cs="Calibri"/>
                <w:sz w:val="20"/>
                <w:szCs w:val="20"/>
                <w:lang w:eastAsia="pl-PL"/>
              </w:rPr>
            </w:pPr>
            <w:r w:rsidRPr="00495DCB">
              <w:rPr>
                <w:rFonts w:ascii="Arial" w:hAnsi="Arial" w:cs="Arial"/>
              </w:rPr>
              <w:t xml:space="preserve">Zapisanie w Systemie Elektronicznej Rejestracji wizyty z wykorzystaniem operacji </w:t>
            </w:r>
            <w:proofErr w:type="spellStart"/>
            <w:r w:rsidR="00E80705">
              <w:rPr>
                <w:rFonts w:ascii="Arial" w:hAnsi="Arial" w:cs="Arial"/>
              </w:rPr>
              <w:t>zapisz</w:t>
            </w:r>
            <w:r w:rsidR="00FE569F">
              <w:rPr>
                <w:rFonts w:ascii="Arial" w:hAnsi="Arial" w:cs="Arial"/>
              </w:rPr>
              <w:t>N</w:t>
            </w:r>
            <w:r w:rsidR="00E80705">
              <w:rPr>
                <w:rFonts w:ascii="Arial" w:hAnsi="Arial" w:cs="Arial"/>
              </w:rPr>
              <w:t>a</w:t>
            </w:r>
            <w:r w:rsidR="00FE569F">
              <w:rPr>
                <w:rFonts w:ascii="Arial" w:hAnsi="Arial" w:cs="Arial"/>
              </w:rPr>
              <w:t>Wizyte</w:t>
            </w:r>
            <w:proofErr w:type="spellEnd"/>
          </w:p>
          <w:p w14:paraId="75E63D5E" w14:textId="05D4E3D2" w:rsidR="00093E98" w:rsidRPr="009E5B4F" w:rsidRDefault="00093E98" w:rsidP="00E56E4A">
            <w:pPr>
              <w:pStyle w:val="Akapitzlist"/>
              <w:numPr>
                <w:ilvl w:val="0"/>
                <w:numId w:val="49"/>
              </w:numPr>
              <w:spacing w:line="360" w:lineRule="auto"/>
              <w:jc w:val="left"/>
              <w:rPr>
                <w:rFonts w:eastAsia="Calibri" w:cs="Calibri"/>
                <w:sz w:val="20"/>
                <w:szCs w:val="20"/>
                <w:lang w:eastAsia="pl-PL"/>
              </w:rPr>
            </w:pPr>
            <w:r w:rsidRPr="00495DCB">
              <w:rPr>
                <w:rFonts w:ascii="Arial" w:hAnsi="Arial" w:cs="Arial"/>
              </w:rPr>
              <w:t xml:space="preserve">Podczas wywołania operacji </w:t>
            </w:r>
            <w:proofErr w:type="spellStart"/>
            <w:r w:rsidRPr="00495DCB">
              <w:rPr>
                <w:rFonts w:ascii="Arial" w:hAnsi="Arial" w:cs="Arial"/>
              </w:rPr>
              <w:t>zmienDaneWizyty</w:t>
            </w:r>
            <w:proofErr w:type="spellEnd"/>
            <w:r w:rsidRPr="00495DCB">
              <w:rPr>
                <w:rFonts w:ascii="Arial" w:hAnsi="Arial" w:cs="Arial"/>
              </w:rPr>
              <w:t xml:space="preserve"> można przesłać zakres danych dla jednej wizyty</w:t>
            </w:r>
          </w:p>
        </w:tc>
      </w:tr>
      <w:tr w:rsidR="00093E98" w14:paraId="535748B1" w14:textId="77777777" w:rsidTr="2044E1EA">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8D353B8" w14:textId="77777777" w:rsidR="00093E98" w:rsidRPr="00723276" w:rsidRDefault="00093E98" w:rsidP="00817EB2">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2E3F7424" w14:textId="2C15BD81" w:rsidR="00093E98" w:rsidRDefault="47E7A4C7" w:rsidP="00D5796B">
            <w:pPr>
              <w:jc w:val="left"/>
            </w:pPr>
            <w:r>
              <w:t xml:space="preserve">Dane wizyty zostały zmienione zgodnie z żądaniem. </w:t>
            </w:r>
          </w:p>
        </w:tc>
      </w:tr>
      <w:tr w:rsidR="00093E98" w14:paraId="45851B39" w14:textId="77777777" w:rsidTr="2044E1EA">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68C904E" w14:textId="77777777" w:rsidR="00093E98" w:rsidRPr="00723276" w:rsidRDefault="00093E98" w:rsidP="00817EB2">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988F0A7" w14:textId="77777777" w:rsidR="00093E98" w:rsidRPr="004261F4" w:rsidRDefault="00093E98" w:rsidP="00817EB2">
            <w:pPr>
              <w:spacing w:line="288" w:lineRule="auto"/>
              <w:jc w:val="left"/>
            </w:pPr>
            <w:r w:rsidRPr="7215ABD2">
              <w:rPr>
                <w:rFonts w:eastAsia="Arial"/>
              </w:rPr>
              <w:t>Kody wyników operacji oraz opisy błędów z przetwarzania zostały załączone do niniejszego dokumentu</w:t>
            </w:r>
          </w:p>
        </w:tc>
      </w:tr>
    </w:tbl>
    <w:p w14:paraId="6A25C987" w14:textId="421459CE" w:rsidR="00AD79B9" w:rsidRDefault="00AD79B9" w:rsidP="4BB051E2">
      <w:pPr>
        <w:jc w:val="left"/>
        <w:rPr>
          <w:szCs w:val="22"/>
        </w:rPr>
      </w:pPr>
    </w:p>
    <w:p w14:paraId="48F65161" w14:textId="77777777" w:rsidR="00C55019" w:rsidRDefault="5FA99B4B" w:rsidP="00817F11">
      <w:pPr>
        <w:pStyle w:val="Nagwek2"/>
      </w:pPr>
      <w:bookmarkStart w:id="1155" w:name="_Toc1503244867"/>
      <w:bookmarkStart w:id="1156" w:name="_Toc1596090811"/>
      <w:bookmarkStart w:id="1157" w:name="_Toc1194906185"/>
      <w:bookmarkStart w:id="1158" w:name="_Toc189095396"/>
      <w:bookmarkStart w:id="1159" w:name="_Toc1225559856"/>
      <w:bookmarkStart w:id="1160" w:name="_Toc1847002887"/>
      <w:bookmarkStart w:id="1161" w:name="_Toc1380892182"/>
      <w:bookmarkStart w:id="1162" w:name="_Toc1583158187"/>
      <w:bookmarkStart w:id="1163" w:name="_Toc116292189"/>
      <w:bookmarkStart w:id="1164" w:name="_Toc118445888"/>
      <w:bookmarkStart w:id="1165" w:name="_Toc27323606"/>
      <w:bookmarkStart w:id="1166" w:name="_Toc143855183"/>
      <w:proofErr w:type="spellStart"/>
      <w:r>
        <w:t>zapiszDoPoczekalni</w:t>
      </w:r>
      <w:bookmarkEnd w:id="1155"/>
      <w:bookmarkEnd w:id="1156"/>
      <w:bookmarkEnd w:id="1157"/>
      <w:bookmarkEnd w:id="1158"/>
      <w:bookmarkEnd w:id="1159"/>
      <w:bookmarkEnd w:id="1160"/>
      <w:bookmarkEnd w:id="1161"/>
      <w:bookmarkEnd w:id="1162"/>
      <w:bookmarkEnd w:id="1163"/>
      <w:bookmarkEnd w:id="1164"/>
      <w:bookmarkEnd w:id="1165"/>
      <w:bookmarkEnd w:id="1166"/>
      <w:proofErr w:type="spellEnd"/>
    </w:p>
    <w:tbl>
      <w:tblPr>
        <w:tblW w:w="0" w:type="auto"/>
        <w:tblLook w:val="04A0" w:firstRow="1" w:lastRow="0" w:firstColumn="1" w:lastColumn="0" w:noHBand="0" w:noVBand="1"/>
      </w:tblPr>
      <w:tblGrid>
        <w:gridCol w:w="1811"/>
        <w:gridCol w:w="7241"/>
      </w:tblGrid>
      <w:tr w:rsidR="00C55019" w14:paraId="3180DF16"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C9CDC11" w14:textId="77777777" w:rsidR="00C55019" w:rsidRDefault="00C55019" w:rsidP="00817EB2">
            <w:pPr>
              <w:jc w:val="left"/>
              <w:rPr>
                <w:rFonts w:eastAsia="Arial"/>
                <w:b/>
                <w:bCs/>
              </w:rPr>
            </w:pPr>
            <w:r w:rsidRPr="7215ABD2">
              <w:rPr>
                <w:rFonts w:eastAsia="Arial"/>
                <w:b/>
                <w:bCs/>
              </w:rPr>
              <w:t>Nazwa</w:t>
            </w:r>
          </w:p>
        </w:tc>
        <w:tc>
          <w:tcPr>
            <w:tcW w:w="7241" w:type="dxa"/>
            <w:tcBorders>
              <w:top w:val="single" w:sz="8" w:space="0" w:color="auto"/>
              <w:left w:val="single" w:sz="8" w:space="0" w:color="auto"/>
              <w:bottom w:val="single" w:sz="8" w:space="0" w:color="auto"/>
              <w:right w:val="single" w:sz="8" w:space="0" w:color="auto"/>
            </w:tcBorders>
            <w:vAlign w:val="center"/>
          </w:tcPr>
          <w:p w14:paraId="18B34C40" w14:textId="77777777" w:rsidR="00C55019" w:rsidRDefault="00C55019" w:rsidP="00817EB2">
            <w:pPr>
              <w:jc w:val="left"/>
              <w:rPr>
                <w:rFonts w:eastAsia="Arial"/>
              </w:rPr>
            </w:pPr>
            <w:proofErr w:type="spellStart"/>
            <w:r>
              <w:rPr>
                <w:rFonts w:eastAsia="Arial"/>
              </w:rPr>
              <w:t>zapiszDo</w:t>
            </w:r>
            <w:r w:rsidRPr="3A9A9F31">
              <w:rPr>
                <w:rFonts w:eastAsia="Arial"/>
              </w:rPr>
              <w:t>Poczekalni</w:t>
            </w:r>
            <w:proofErr w:type="spellEnd"/>
          </w:p>
        </w:tc>
      </w:tr>
      <w:tr w:rsidR="00C55019" w14:paraId="14D9188E"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7FB0C6F" w14:textId="77777777" w:rsidR="00C55019" w:rsidRDefault="00C55019" w:rsidP="00817EB2">
            <w:pPr>
              <w:jc w:val="left"/>
              <w:rPr>
                <w:rFonts w:eastAsia="Arial"/>
                <w:b/>
                <w:bCs/>
                <w:color w:val="FFFFFF" w:themeColor="background1"/>
              </w:rPr>
            </w:pPr>
            <w:r w:rsidRPr="7215ABD2">
              <w:rPr>
                <w:rFonts w:eastAsia="Arial"/>
                <w:b/>
                <w:bCs/>
                <w:color w:val="FFFFFF" w:themeColor="background1"/>
              </w:rPr>
              <w:t>Interfejs</w:t>
            </w:r>
          </w:p>
        </w:tc>
        <w:tc>
          <w:tcPr>
            <w:tcW w:w="7241" w:type="dxa"/>
            <w:tcBorders>
              <w:top w:val="single" w:sz="8" w:space="0" w:color="auto"/>
              <w:left w:val="single" w:sz="8" w:space="0" w:color="auto"/>
              <w:bottom w:val="single" w:sz="8" w:space="0" w:color="auto"/>
              <w:right w:val="single" w:sz="8" w:space="0" w:color="auto"/>
            </w:tcBorders>
            <w:vAlign w:val="center"/>
          </w:tcPr>
          <w:p w14:paraId="3518D611" w14:textId="77777777" w:rsidR="00C55019" w:rsidRDefault="00C55019" w:rsidP="00817EB2">
            <w:pPr>
              <w:jc w:val="left"/>
              <w:rPr>
                <w:rFonts w:eastAsia="Arial"/>
              </w:rPr>
            </w:pPr>
            <w:proofErr w:type="spellStart"/>
            <w:r w:rsidRPr="7215ABD2">
              <w:rPr>
                <w:rFonts w:eastAsia="Arial"/>
              </w:rPr>
              <w:t>ObslugaRejestracjiWS</w:t>
            </w:r>
            <w:proofErr w:type="spellEnd"/>
          </w:p>
        </w:tc>
      </w:tr>
      <w:tr w:rsidR="00C55019" w14:paraId="493E20A8"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78FB2E9" w14:textId="77777777" w:rsidR="00C55019" w:rsidRDefault="00C55019" w:rsidP="00817EB2">
            <w:pPr>
              <w:jc w:val="left"/>
              <w:rPr>
                <w:rFonts w:eastAsia="Arial"/>
                <w:b/>
                <w:bCs/>
                <w:color w:val="FFFFFF" w:themeColor="background1"/>
              </w:rPr>
            </w:pPr>
            <w:r w:rsidRPr="7215ABD2">
              <w:rPr>
                <w:rFonts w:eastAsia="Arial"/>
                <w:b/>
                <w:bCs/>
                <w:color w:val="FFFFFF" w:themeColor="background1"/>
              </w:rPr>
              <w:t>Cel</w:t>
            </w:r>
          </w:p>
        </w:tc>
        <w:tc>
          <w:tcPr>
            <w:tcW w:w="7241" w:type="dxa"/>
            <w:tcBorders>
              <w:top w:val="single" w:sz="8" w:space="0" w:color="auto"/>
              <w:left w:val="single" w:sz="8" w:space="0" w:color="auto"/>
              <w:bottom w:val="single" w:sz="8" w:space="0" w:color="auto"/>
              <w:right w:val="single" w:sz="8" w:space="0" w:color="auto"/>
            </w:tcBorders>
            <w:vAlign w:val="center"/>
          </w:tcPr>
          <w:p w14:paraId="0ECF7EBF" w14:textId="768FDF29" w:rsidR="00C55019" w:rsidRDefault="37FD52B7" w:rsidP="00817EB2">
            <w:pPr>
              <w:jc w:val="left"/>
              <w:rPr>
                <w:rFonts w:eastAsia="Arial"/>
              </w:rPr>
            </w:pPr>
            <w:r w:rsidRPr="71891420">
              <w:rPr>
                <w:rFonts w:eastAsia="Arial"/>
              </w:rPr>
              <w:t>Celem operacji</w:t>
            </w:r>
            <w:r w:rsidR="005F74DC">
              <w:rPr>
                <w:rFonts w:eastAsia="Arial"/>
              </w:rPr>
              <w:t xml:space="preserve"> </w:t>
            </w:r>
            <w:r w:rsidRPr="71891420">
              <w:rPr>
                <w:rFonts w:eastAsia="Arial"/>
              </w:rPr>
              <w:t>jest zapisanie pacjenta/ów do poczekalni przez placówkę</w:t>
            </w:r>
          </w:p>
        </w:tc>
      </w:tr>
      <w:tr w:rsidR="00C55019" w14:paraId="78F7F513"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F779A81" w14:textId="77777777" w:rsidR="00C55019" w:rsidRDefault="00C55019" w:rsidP="00817EB2">
            <w:pPr>
              <w:jc w:val="left"/>
              <w:rPr>
                <w:rFonts w:eastAsia="Arial"/>
                <w:b/>
                <w:bCs/>
                <w:color w:val="FFFFFF" w:themeColor="background1"/>
              </w:rPr>
            </w:pPr>
            <w:r w:rsidRPr="7215ABD2">
              <w:rPr>
                <w:rFonts w:eastAsia="Arial"/>
                <w:b/>
                <w:bCs/>
                <w:color w:val="FFFFFF" w:themeColor="background1"/>
              </w:rPr>
              <w:t>Realizacja aktywności biznesowej</w:t>
            </w:r>
          </w:p>
        </w:tc>
        <w:tc>
          <w:tcPr>
            <w:tcW w:w="7241" w:type="dxa"/>
            <w:tcBorders>
              <w:top w:val="single" w:sz="8" w:space="0" w:color="auto"/>
              <w:left w:val="single" w:sz="8" w:space="0" w:color="auto"/>
              <w:bottom w:val="single" w:sz="8" w:space="0" w:color="auto"/>
              <w:right w:val="single" w:sz="8" w:space="0" w:color="auto"/>
            </w:tcBorders>
            <w:vAlign w:val="center"/>
          </w:tcPr>
          <w:p w14:paraId="5A6F4005" w14:textId="77777777" w:rsidR="00C55019" w:rsidRDefault="00C55019" w:rsidP="00817EB2">
            <w:r>
              <w:t xml:space="preserve">Wykonanie operacji </w:t>
            </w:r>
            <w:proofErr w:type="spellStart"/>
            <w:r>
              <w:t>zapiszDoPoczekalni</w:t>
            </w:r>
            <w:proofErr w:type="spellEnd"/>
          </w:p>
        </w:tc>
      </w:tr>
      <w:tr w:rsidR="00C55019" w14:paraId="5E3381E8"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B81E45E" w14:textId="77777777" w:rsidR="00C55019" w:rsidRDefault="00C55019" w:rsidP="00817EB2">
            <w:pPr>
              <w:jc w:val="left"/>
              <w:rPr>
                <w:rFonts w:eastAsia="Arial"/>
                <w:b/>
                <w:bCs/>
                <w:color w:val="FFFFFF" w:themeColor="background1"/>
              </w:rPr>
            </w:pPr>
            <w:r w:rsidRPr="7215ABD2">
              <w:rPr>
                <w:rFonts w:eastAsia="Arial"/>
                <w:b/>
                <w:bCs/>
                <w:color w:val="FFFFFF" w:themeColor="background1"/>
              </w:rPr>
              <w:t>Opis</w:t>
            </w:r>
          </w:p>
        </w:tc>
        <w:tc>
          <w:tcPr>
            <w:tcW w:w="7241" w:type="dxa"/>
            <w:tcBorders>
              <w:top w:val="single" w:sz="8" w:space="0" w:color="auto"/>
              <w:left w:val="single" w:sz="8" w:space="0" w:color="auto"/>
              <w:bottom w:val="single" w:sz="8" w:space="0" w:color="auto"/>
              <w:right w:val="single" w:sz="8" w:space="0" w:color="auto"/>
            </w:tcBorders>
            <w:vAlign w:val="center"/>
          </w:tcPr>
          <w:p w14:paraId="2122DDC4" w14:textId="6661A143" w:rsidR="00C55019" w:rsidRDefault="00C55019" w:rsidP="00817EB2">
            <w:pPr>
              <w:jc w:val="left"/>
              <w:rPr>
                <w:rFonts w:eastAsia="Arial"/>
              </w:rPr>
            </w:pPr>
            <w:r w:rsidRPr="6A9D8429">
              <w:rPr>
                <w:rFonts w:eastAsia="Arial"/>
              </w:rPr>
              <w:t xml:space="preserve">Na podstawie wymagań (cel wizyty, cechy skierowania i pacjenta) oraz preferencji (czasowych, </w:t>
            </w:r>
            <w:proofErr w:type="spellStart"/>
            <w:r w:rsidR="00833EEB" w:rsidRPr="6A9D8429">
              <w:rPr>
                <w:rFonts w:eastAsia="Arial"/>
              </w:rPr>
              <w:t>geo</w:t>
            </w:r>
            <w:r w:rsidRPr="6A9D8429">
              <w:rPr>
                <w:rFonts w:eastAsia="Arial"/>
              </w:rPr>
              <w:t>lokalizacyjnych</w:t>
            </w:r>
            <w:proofErr w:type="spellEnd"/>
            <w:r w:rsidRPr="6A9D8429">
              <w:rPr>
                <w:rFonts w:eastAsia="Arial"/>
              </w:rPr>
              <w:t xml:space="preserve">, personalnych) usługa pozwoli na zapisuje pacjenta przez placówkę (w jego imieniu) do poczekalni, jako osobę oczekującą na wizytę. </w:t>
            </w:r>
          </w:p>
          <w:p w14:paraId="55665162" w14:textId="19C384A5" w:rsidR="009046CB" w:rsidRDefault="005532A8" w:rsidP="7CF2C630">
            <w:pPr>
              <w:jc w:val="left"/>
              <w:rPr>
                <w:rFonts w:eastAsia="Arial"/>
              </w:rPr>
            </w:pPr>
            <w:r w:rsidRPr="005532A8">
              <w:rPr>
                <w:rFonts w:eastAsia="Arial"/>
              </w:rPr>
              <w:t>Usługa blokuje możliwość zapisania do poczekalni pacjenta na procedurę dotycząca szczepienia (procedurę szczepienną</w:t>
            </w:r>
            <w:r w:rsidRPr="7CF2C630">
              <w:rPr>
                <w:rFonts w:eastAsia="Arial"/>
              </w:rPr>
              <w:t>)</w:t>
            </w:r>
            <w:r w:rsidR="5B837C05" w:rsidRPr="7CF2C630">
              <w:rPr>
                <w:rFonts w:eastAsia="Arial"/>
              </w:rPr>
              <w:t xml:space="preserve"> oraz procedurę realizowaną w ramach profilaktyki.</w:t>
            </w:r>
          </w:p>
          <w:p w14:paraId="0F2015A4" w14:textId="0AC6A550" w:rsidR="009046CB" w:rsidRDefault="005532A8" w:rsidP="00817EB2">
            <w:pPr>
              <w:jc w:val="left"/>
              <w:rPr>
                <w:rFonts w:eastAsia="Arial"/>
              </w:rPr>
            </w:pPr>
            <w:r w:rsidRPr="7CF2C630">
              <w:rPr>
                <w:rFonts w:eastAsia="Arial"/>
              </w:rPr>
              <w:t>.</w:t>
            </w:r>
          </w:p>
          <w:p w14:paraId="51A26618" w14:textId="77777777" w:rsidR="00C55019" w:rsidRDefault="00C55019" w:rsidP="00817EB2">
            <w:pPr>
              <w:jc w:val="left"/>
              <w:rPr>
                <w:rFonts w:eastAsia="Arial"/>
              </w:rPr>
            </w:pPr>
            <w:r w:rsidRPr="4F5BFBF9">
              <w:rPr>
                <w:rFonts w:eastAsia="Arial"/>
              </w:rPr>
              <w:t xml:space="preserve">Usługa umożliwia jednoczesne utworzenie wielu wpisów niezależnie. </w:t>
            </w:r>
            <w:r w:rsidRPr="7215ABD2">
              <w:rPr>
                <w:rFonts w:eastAsia="Arial"/>
              </w:rPr>
              <w:t xml:space="preserve">Operacja oprócz standardowego komunikatu </w:t>
            </w:r>
            <w:proofErr w:type="spellStart"/>
            <w:r w:rsidRPr="7215ABD2">
              <w:rPr>
                <w:rFonts w:eastAsia="Arial"/>
              </w:rPr>
              <w:t>WynikMT</w:t>
            </w:r>
            <w:proofErr w:type="spellEnd"/>
            <w:r w:rsidRPr="7215ABD2">
              <w:rPr>
                <w:rFonts w:eastAsia="Arial"/>
              </w:rPr>
              <w:t xml:space="preserve">, zwraca również obiekt </w:t>
            </w:r>
            <w:proofErr w:type="spellStart"/>
            <w:r w:rsidRPr="29CE8C26">
              <w:rPr>
                <w:rFonts w:eastAsia="Arial"/>
              </w:rPr>
              <w:t>raportZPrzetwarzania</w:t>
            </w:r>
            <w:r>
              <w:rPr>
                <w:rFonts w:eastAsia="Arial"/>
              </w:rPr>
              <w:t>P</w:t>
            </w:r>
            <w:r w:rsidRPr="29CE8C26">
              <w:rPr>
                <w:rFonts w:eastAsia="Arial"/>
              </w:rPr>
              <w:t>oczekalni</w:t>
            </w:r>
            <w:proofErr w:type="spellEnd"/>
            <w:r w:rsidRPr="7215ABD2">
              <w:rPr>
                <w:rFonts w:eastAsia="Arial"/>
              </w:rPr>
              <w:t>, który zawiera szczegółowe informacje o statusie wykonania operacji dla każdego przesłanego w ramach żądania rekordu.</w:t>
            </w:r>
          </w:p>
        </w:tc>
      </w:tr>
      <w:tr w:rsidR="00C55019" w14:paraId="6B79DF52"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90B7D4A" w14:textId="77777777" w:rsidR="00C55019" w:rsidRDefault="00C55019" w:rsidP="00817EB2">
            <w:pPr>
              <w:jc w:val="left"/>
              <w:rPr>
                <w:rFonts w:eastAsia="Arial"/>
                <w:b/>
                <w:bCs/>
                <w:color w:val="FFFFFF" w:themeColor="background1"/>
              </w:rPr>
            </w:pPr>
            <w:r w:rsidRPr="7215ABD2">
              <w:rPr>
                <w:rFonts w:eastAsia="Arial"/>
                <w:b/>
                <w:bCs/>
                <w:color w:val="FFFFFF" w:themeColor="background1"/>
              </w:rPr>
              <w:t>Warunki początkowe</w:t>
            </w:r>
          </w:p>
        </w:tc>
        <w:tc>
          <w:tcPr>
            <w:tcW w:w="7241" w:type="dxa"/>
            <w:tcBorders>
              <w:top w:val="single" w:sz="8" w:space="0" w:color="auto"/>
              <w:left w:val="single" w:sz="8" w:space="0" w:color="auto"/>
              <w:bottom w:val="single" w:sz="8" w:space="0" w:color="auto"/>
              <w:right w:val="single" w:sz="8" w:space="0" w:color="auto"/>
            </w:tcBorders>
            <w:vAlign w:val="center"/>
          </w:tcPr>
          <w:p w14:paraId="48D2822F" w14:textId="77777777" w:rsidR="00C55019" w:rsidRDefault="00C55019" w:rsidP="00817EB2">
            <w:pPr>
              <w:jc w:val="left"/>
              <w:rPr>
                <w:rFonts w:eastAsia="Arial"/>
              </w:rPr>
            </w:pPr>
            <w:r w:rsidRPr="5ADC56DE">
              <w:rPr>
                <w:rFonts w:eastAsia="Arial"/>
                <w:szCs w:val="22"/>
              </w:rPr>
              <w:t xml:space="preserve">1. Brak wolnych terminów na udzielenie świadczenia w danym Podmiocie (MUŚ). Uwaga! W celu weryfikacji wolnych terminów w innych Podmiotach, należy wykorzystać operację </w:t>
            </w:r>
            <w:proofErr w:type="spellStart"/>
            <w:r w:rsidRPr="5ADC56DE">
              <w:rPr>
                <w:rFonts w:eastAsia="Arial"/>
                <w:szCs w:val="22"/>
              </w:rPr>
              <w:t>wyszukajWolneTerminy</w:t>
            </w:r>
            <w:proofErr w:type="spellEnd"/>
            <w:r w:rsidRPr="5ADC56DE">
              <w:rPr>
                <w:rFonts w:eastAsia="Arial"/>
                <w:szCs w:val="22"/>
              </w:rPr>
              <w:t>.</w:t>
            </w:r>
          </w:p>
          <w:p w14:paraId="4ED91A1E" w14:textId="77777777" w:rsidR="00C55019" w:rsidRDefault="00C55019" w:rsidP="00817EB2">
            <w:pPr>
              <w:rPr>
                <w:rFonts w:eastAsia="Arial"/>
              </w:rPr>
            </w:pPr>
            <w:r w:rsidRPr="5ADC56DE">
              <w:rPr>
                <w:rFonts w:eastAsia="Arial"/>
                <w:szCs w:val="22"/>
              </w:rPr>
              <w:t>2. W przypadku świadczenia wymagającego skierowania Pacjent posiada odpowiedni dokument (e-skierowanie, skierowanie papierowe lub kartę Diagnostyki i Leczenia Onkologicznego (DILO) albo inny dokument potwierdzający, że jest uprawniony do skorzystania ze świadczenia na postawie art. 57 Ustawy.</w:t>
            </w:r>
          </w:p>
          <w:p w14:paraId="79CBD0F4" w14:textId="77777777" w:rsidR="00C55019" w:rsidRDefault="00C55019" w:rsidP="00817EB2">
            <w:pPr>
              <w:rPr>
                <w:rFonts w:eastAsia="Arial"/>
              </w:rPr>
            </w:pPr>
            <w:r w:rsidRPr="5ADC56DE">
              <w:rPr>
                <w:rFonts w:eastAsia="Arial"/>
                <w:szCs w:val="22"/>
              </w:rPr>
              <w:t>3. Pacjent powinien udostępnić:</w:t>
            </w:r>
          </w:p>
          <w:p w14:paraId="1B1C1B9A" w14:textId="3F690E96" w:rsidR="00C55019" w:rsidRPr="00402EDA" w:rsidRDefault="00C55019" w:rsidP="00E56E4A">
            <w:pPr>
              <w:pStyle w:val="Akapitzlist"/>
              <w:numPr>
                <w:ilvl w:val="0"/>
                <w:numId w:val="54"/>
              </w:numPr>
              <w:rPr>
                <w:rFonts w:ascii="Arial" w:eastAsia="Arial" w:hAnsi="Arial" w:cs="Arial"/>
              </w:rPr>
            </w:pPr>
            <w:r w:rsidRPr="5769D15D">
              <w:rPr>
                <w:rFonts w:ascii="Arial" w:eastAsia="Arial" w:hAnsi="Arial" w:cs="Arial"/>
              </w:rPr>
              <w:t>Dokument będący podstawą zapisu na wizytę</w:t>
            </w:r>
            <w:r w:rsidR="2FD62E19" w:rsidRPr="5769D15D">
              <w:rPr>
                <w:rFonts w:ascii="Arial" w:eastAsia="Arial" w:hAnsi="Arial" w:cs="Arial"/>
              </w:rPr>
              <w:t xml:space="preserve"> (nie dot. jeśli nie wymaga tego konkretne świadczenie medyczne)</w:t>
            </w:r>
          </w:p>
          <w:p w14:paraId="205B9945" w14:textId="77777777" w:rsidR="00C55019" w:rsidRPr="00402EDA" w:rsidRDefault="00C55019" w:rsidP="00E56E4A">
            <w:pPr>
              <w:pStyle w:val="Akapitzlist"/>
              <w:numPr>
                <w:ilvl w:val="0"/>
                <w:numId w:val="54"/>
              </w:numPr>
              <w:rPr>
                <w:rFonts w:ascii="Arial" w:eastAsia="Arial" w:hAnsi="Arial" w:cs="Arial"/>
              </w:rPr>
            </w:pPr>
            <w:r w:rsidRPr="00402EDA">
              <w:rPr>
                <w:rFonts w:ascii="Arial" w:eastAsia="Arial" w:hAnsi="Arial" w:cs="Arial"/>
                <w:szCs w:val="22"/>
              </w:rPr>
              <w:t>Podstawowe dane osobowe umożliwiające jednoznaczną identyfikację pacjenta</w:t>
            </w:r>
          </w:p>
          <w:p w14:paraId="7513B9FD" w14:textId="77777777" w:rsidR="00C55019" w:rsidRPr="00402EDA" w:rsidRDefault="00C55019" w:rsidP="00E56E4A">
            <w:pPr>
              <w:pStyle w:val="Akapitzlist"/>
              <w:numPr>
                <w:ilvl w:val="0"/>
                <w:numId w:val="54"/>
              </w:numPr>
              <w:rPr>
                <w:rFonts w:ascii="Arial" w:eastAsia="Arial" w:hAnsi="Arial" w:cs="Arial"/>
              </w:rPr>
            </w:pPr>
            <w:r w:rsidRPr="00402EDA">
              <w:rPr>
                <w:rFonts w:ascii="Arial" w:eastAsia="Arial" w:hAnsi="Arial" w:cs="Arial"/>
                <w:szCs w:val="22"/>
              </w:rPr>
              <w:t>Dane kontaktowe</w:t>
            </w:r>
          </w:p>
          <w:p w14:paraId="10D31B85" w14:textId="23BC41F9" w:rsidR="00C55019" w:rsidRPr="00402EDA" w:rsidRDefault="00C55019" w:rsidP="00E56E4A">
            <w:pPr>
              <w:pStyle w:val="Akapitzlist"/>
              <w:numPr>
                <w:ilvl w:val="0"/>
                <w:numId w:val="54"/>
              </w:numPr>
              <w:rPr>
                <w:rFonts w:ascii="Arial" w:eastAsia="Arial" w:hAnsi="Arial" w:cs="Arial"/>
              </w:rPr>
            </w:pPr>
            <w:r w:rsidRPr="6A9D8429">
              <w:rPr>
                <w:rFonts w:ascii="Arial" w:eastAsia="Arial" w:hAnsi="Arial" w:cs="Arial"/>
              </w:rPr>
              <w:t xml:space="preserve">Preferencje dotyczące wyboru wizyty, </w:t>
            </w:r>
            <w:proofErr w:type="spellStart"/>
            <w:r w:rsidR="00833EEB" w:rsidRPr="6A9D8429">
              <w:rPr>
                <w:rFonts w:ascii="Arial" w:eastAsia="Arial" w:hAnsi="Arial" w:cs="Arial"/>
              </w:rPr>
              <w:t>geo</w:t>
            </w:r>
            <w:r w:rsidRPr="6A9D8429">
              <w:rPr>
                <w:rFonts w:ascii="Arial" w:eastAsia="Arial" w:hAnsi="Arial" w:cs="Arial"/>
              </w:rPr>
              <w:t>lokalizacyjne</w:t>
            </w:r>
            <w:proofErr w:type="spellEnd"/>
            <w:r w:rsidRPr="6A9D8429">
              <w:rPr>
                <w:rFonts w:ascii="Arial" w:eastAsia="Arial" w:hAnsi="Arial" w:cs="Arial"/>
              </w:rPr>
              <w:t xml:space="preserve"> oraz czasowe</w:t>
            </w:r>
          </w:p>
          <w:p w14:paraId="0DD3737E" w14:textId="77777777" w:rsidR="00C55019" w:rsidRPr="00402EDA" w:rsidRDefault="00C55019" w:rsidP="00E56E4A">
            <w:pPr>
              <w:pStyle w:val="Akapitzlist"/>
              <w:numPr>
                <w:ilvl w:val="0"/>
                <w:numId w:val="54"/>
              </w:numPr>
              <w:rPr>
                <w:rFonts w:ascii="Arial" w:eastAsia="Arial" w:hAnsi="Arial" w:cs="Arial"/>
              </w:rPr>
            </w:pPr>
            <w:r w:rsidRPr="00402EDA">
              <w:rPr>
                <w:rFonts w:ascii="Arial" w:eastAsia="Arial" w:hAnsi="Arial" w:cs="Arial"/>
                <w:szCs w:val="22"/>
              </w:rPr>
              <w:t>Dokument potwierdzający posiadanie uprawnień dodatkowych zgodnie z Art. 47c. Ustawy.</w:t>
            </w:r>
          </w:p>
          <w:p w14:paraId="040268C4" w14:textId="4FE4EE15" w:rsidR="00C55019" w:rsidRDefault="3884919D" w:rsidP="00817EB2">
            <w:pPr>
              <w:rPr>
                <w:rFonts w:eastAsia="Arial"/>
              </w:rPr>
            </w:pPr>
            <w:r w:rsidRPr="6A9D8429">
              <w:rPr>
                <w:rFonts w:eastAsia="Arial"/>
              </w:rPr>
              <w:t>4</w:t>
            </w:r>
            <w:r w:rsidR="00C55019" w:rsidRPr="6A9D8429">
              <w:rPr>
                <w:rFonts w:eastAsia="Arial"/>
              </w:rPr>
              <w:t>. Pacjent posiadający e-skierowanie lub skierowanie papierowe nie może być na nie już zapisany w poczekalni.</w:t>
            </w:r>
          </w:p>
        </w:tc>
      </w:tr>
      <w:tr w:rsidR="00C55019" w14:paraId="7D8001C7"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D794EDD" w14:textId="77777777" w:rsidR="00C55019" w:rsidRDefault="00C55019" w:rsidP="00817EB2">
            <w:pPr>
              <w:jc w:val="left"/>
              <w:rPr>
                <w:rFonts w:eastAsia="Arial"/>
                <w:b/>
                <w:bCs/>
                <w:color w:val="FFFFFF" w:themeColor="background1"/>
              </w:rPr>
            </w:pPr>
            <w:r w:rsidRPr="7215ABD2">
              <w:rPr>
                <w:rFonts w:eastAsia="Arial"/>
                <w:b/>
                <w:bCs/>
                <w:color w:val="FFFFFF" w:themeColor="background1"/>
              </w:rPr>
              <w:t>Warunki końcowe</w:t>
            </w:r>
          </w:p>
        </w:tc>
        <w:tc>
          <w:tcPr>
            <w:tcW w:w="7241" w:type="dxa"/>
            <w:tcBorders>
              <w:top w:val="single" w:sz="8" w:space="0" w:color="auto"/>
              <w:left w:val="single" w:sz="8" w:space="0" w:color="auto"/>
              <w:bottom w:val="single" w:sz="8" w:space="0" w:color="auto"/>
              <w:right w:val="single" w:sz="8" w:space="0" w:color="auto"/>
            </w:tcBorders>
            <w:vAlign w:val="center"/>
          </w:tcPr>
          <w:p w14:paraId="71D35AB6" w14:textId="77777777" w:rsidR="00C55019" w:rsidRDefault="00C55019" w:rsidP="00817EB2">
            <w:pPr>
              <w:pStyle w:val="Akapitzlist"/>
              <w:spacing w:line="360" w:lineRule="auto"/>
              <w:ind w:left="0"/>
              <w:jc w:val="left"/>
              <w:rPr>
                <w:rFonts w:ascii="Arial" w:eastAsia="Arial" w:hAnsi="Arial" w:cs="Arial"/>
              </w:rPr>
            </w:pPr>
            <w:r w:rsidRPr="00F87290">
              <w:rPr>
                <w:rFonts w:ascii="Arial" w:eastAsia="Arial" w:hAnsi="Arial" w:cs="Arial"/>
              </w:rPr>
              <w:t>1.Pacjent jest zapisany w poczekalni.</w:t>
            </w:r>
          </w:p>
          <w:p w14:paraId="544BDD92" w14:textId="77777777" w:rsidR="00C55019" w:rsidRDefault="00C55019" w:rsidP="00817EB2">
            <w:pPr>
              <w:pStyle w:val="Akapitzlist"/>
              <w:spacing w:line="360" w:lineRule="auto"/>
              <w:ind w:left="0"/>
              <w:jc w:val="left"/>
              <w:rPr>
                <w:rFonts w:ascii="Arial" w:eastAsia="Arial" w:hAnsi="Arial" w:cs="Arial"/>
              </w:rPr>
            </w:pPr>
            <w:r w:rsidRPr="00F87290">
              <w:rPr>
                <w:rFonts w:ascii="Arial" w:eastAsia="Arial" w:hAnsi="Arial" w:cs="Arial"/>
              </w:rPr>
              <w:t xml:space="preserve">2.Otrzymuje informację o szacowanym terminie wizyty dla </w:t>
            </w:r>
            <w:r>
              <w:rPr>
                <w:rFonts w:ascii="Arial" w:eastAsia="Arial" w:hAnsi="Arial" w:cs="Arial"/>
              </w:rPr>
              <w:t>podanych przez siebie preferencji</w:t>
            </w:r>
          </w:p>
        </w:tc>
      </w:tr>
      <w:tr w:rsidR="00C55019" w14:paraId="2ED5110F" w14:textId="77777777" w:rsidTr="6A9D8429">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2D12408" w14:textId="77777777" w:rsidR="00C55019" w:rsidRDefault="00C55019" w:rsidP="00817EB2">
            <w:pPr>
              <w:jc w:val="left"/>
              <w:rPr>
                <w:rFonts w:eastAsia="Arial"/>
                <w:b/>
                <w:bCs/>
                <w:color w:val="FFFFFF" w:themeColor="background1"/>
              </w:rPr>
            </w:pPr>
            <w:r w:rsidRPr="7215ABD2">
              <w:rPr>
                <w:rFonts w:eastAsia="Arial"/>
                <w:b/>
                <w:bCs/>
                <w:color w:val="FFFFFF" w:themeColor="background1"/>
              </w:rPr>
              <w:t>Błędy</w:t>
            </w:r>
          </w:p>
        </w:tc>
        <w:tc>
          <w:tcPr>
            <w:tcW w:w="7241" w:type="dxa"/>
            <w:tcBorders>
              <w:top w:val="single" w:sz="8" w:space="0" w:color="auto"/>
              <w:left w:val="single" w:sz="8" w:space="0" w:color="auto"/>
              <w:bottom w:val="single" w:sz="8" w:space="0" w:color="auto"/>
              <w:right w:val="single" w:sz="8" w:space="0" w:color="auto"/>
            </w:tcBorders>
            <w:vAlign w:val="center"/>
          </w:tcPr>
          <w:p w14:paraId="1C6020BF" w14:textId="77777777" w:rsidR="00C55019" w:rsidRDefault="00C55019" w:rsidP="00817EB2">
            <w:pPr>
              <w:jc w:val="left"/>
              <w:rPr>
                <w:rFonts w:eastAsia="Arial"/>
              </w:rPr>
            </w:pPr>
            <w:r w:rsidRPr="7215ABD2">
              <w:rPr>
                <w:rFonts w:eastAsia="Arial"/>
              </w:rPr>
              <w:t>Kody wyników operacji oraz opisy błędów z przetwarzania zostały załączone do niniejszego dokumentu</w:t>
            </w:r>
          </w:p>
        </w:tc>
      </w:tr>
    </w:tbl>
    <w:p w14:paraId="21C5FDB8" w14:textId="5CD2ECCA" w:rsidR="00AD79B9" w:rsidRDefault="00AD79B9" w:rsidP="4BB051E2">
      <w:pPr>
        <w:jc w:val="left"/>
        <w:rPr>
          <w:szCs w:val="22"/>
        </w:rPr>
      </w:pPr>
    </w:p>
    <w:p w14:paraId="1EBA5A65" w14:textId="77777777" w:rsidR="002E4F73" w:rsidRDefault="04B50DC4" w:rsidP="00817F11">
      <w:pPr>
        <w:pStyle w:val="Nagwek2"/>
      </w:pPr>
      <w:bookmarkStart w:id="1167" w:name="_Toc1319134523"/>
      <w:bookmarkStart w:id="1168" w:name="_Toc1659909297"/>
      <w:bookmarkStart w:id="1169" w:name="_Toc1695489332"/>
      <w:bookmarkStart w:id="1170" w:name="_Toc919929024"/>
      <w:bookmarkStart w:id="1171" w:name="_Toc495012846"/>
      <w:bookmarkStart w:id="1172" w:name="_Toc904414934"/>
      <w:bookmarkStart w:id="1173" w:name="_Toc981512410"/>
      <w:bookmarkStart w:id="1174" w:name="_Toc1287094949"/>
      <w:bookmarkStart w:id="1175" w:name="_Toc116292190"/>
      <w:bookmarkStart w:id="1176" w:name="_Toc118445889"/>
      <w:bookmarkStart w:id="1177" w:name="_Toc955737371"/>
      <w:bookmarkStart w:id="1178" w:name="_Toc143855184"/>
      <w:proofErr w:type="spellStart"/>
      <w:r>
        <w:t>edytujPreferencjeWPoczekalni</w:t>
      </w:r>
      <w:bookmarkEnd w:id="1167"/>
      <w:bookmarkEnd w:id="1168"/>
      <w:bookmarkEnd w:id="1169"/>
      <w:bookmarkEnd w:id="1170"/>
      <w:bookmarkEnd w:id="1171"/>
      <w:bookmarkEnd w:id="1172"/>
      <w:bookmarkEnd w:id="1173"/>
      <w:bookmarkEnd w:id="1174"/>
      <w:bookmarkEnd w:id="1175"/>
      <w:bookmarkEnd w:id="1176"/>
      <w:bookmarkEnd w:id="1177"/>
      <w:bookmarkEnd w:id="1178"/>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2E4F73" w14:paraId="69A4898A"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E2A908E" w14:textId="77777777" w:rsidR="002E4F73" w:rsidRPr="00723276" w:rsidRDefault="002E4F73" w:rsidP="00817EB2">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1F89CCE" w14:textId="77777777" w:rsidR="002E4F73" w:rsidRDefault="002E4F73" w:rsidP="00817EB2">
            <w:pPr>
              <w:jc w:val="left"/>
            </w:pPr>
            <w:proofErr w:type="spellStart"/>
            <w:r>
              <w:t>edytujPreferencjeWPoczekalni</w:t>
            </w:r>
            <w:proofErr w:type="spellEnd"/>
          </w:p>
        </w:tc>
      </w:tr>
      <w:tr w:rsidR="002E4F73" w14:paraId="3091E8A2"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83D52F7" w14:textId="77777777" w:rsidR="002E4F73" w:rsidRPr="00723276" w:rsidRDefault="002E4F73" w:rsidP="00817EB2">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3A4B3C9" w14:textId="77777777" w:rsidR="002E4F73" w:rsidRDefault="002E4F73" w:rsidP="00817EB2">
            <w:pPr>
              <w:jc w:val="left"/>
              <w:rPr>
                <w:szCs w:val="22"/>
              </w:rPr>
            </w:pPr>
            <w:proofErr w:type="spellStart"/>
            <w:r w:rsidRPr="290D2227">
              <w:rPr>
                <w:rFonts w:eastAsia="Arial"/>
                <w:szCs w:val="22"/>
              </w:rPr>
              <w:t>ObslugaRejestracjiWS</w:t>
            </w:r>
            <w:proofErr w:type="spellEnd"/>
          </w:p>
        </w:tc>
      </w:tr>
      <w:tr w:rsidR="002E4F73" w14:paraId="0CD5FC0B"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89654AF" w14:textId="77777777" w:rsidR="002E4F73" w:rsidRPr="00723276" w:rsidRDefault="002E4F73" w:rsidP="00817EB2">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A3BA280" w14:textId="77777777" w:rsidR="002E4F73" w:rsidRDefault="002E4F73" w:rsidP="00817EB2">
            <w:pPr>
              <w:jc w:val="left"/>
              <w:rPr>
                <w:szCs w:val="22"/>
              </w:rPr>
            </w:pPr>
            <w:r w:rsidRPr="2EABC324">
              <w:rPr>
                <w:rFonts w:eastAsia="Arial"/>
                <w:szCs w:val="22"/>
              </w:rPr>
              <w:t>Celem operacji jest zmiana kryteriów zapisu pacjenta do poczekalni przez placówkę</w:t>
            </w:r>
          </w:p>
        </w:tc>
      </w:tr>
      <w:tr w:rsidR="002E4F73" w14:paraId="3C2314D9"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832E8EC" w14:textId="77777777" w:rsidR="002E4F73" w:rsidRPr="00723276" w:rsidRDefault="002E4F73" w:rsidP="00817EB2">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41E5EAF" w14:textId="77777777" w:rsidR="002E4F73" w:rsidRDefault="002E4F73" w:rsidP="00817EB2">
            <w:pPr>
              <w:spacing w:after="80" w:line="240" w:lineRule="auto"/>
              <w:rPr>
                <w:rFonts w:eastAsia="Arial"/>
                <w:szCs w:val="22"/>
              </w:rPr>
            </w:pPr>
            <w:r w:rsidRPr="2EABC324">
              <w:rPr>
                <w:rFonts w:eastAsia="Arial"/>
                <w:szCs w:val="22"/>
              </w:rPr>
              <w:t xml:space="preserve">Wykonanie operacji </w:t>
            </w:r>
            <w:proofErr w:type="spellStart"/>
            <w:r w:rsidRPr="2EABC324">
              <w:rPr>
                <w:rFonts w:eastAsia="Arial"/>
                <w:szCs w:val="22"/>
              </w:rPr>
              <w:t>edytujPreferencjeWPoczekalni</w:t>
            </w:r>
            <w:proofErr w:type="spellEnd"/>
          </w:p>
        </w:tc>
      </w:tr>
      <w:tr w:rsidR="002E4F73" w14:paraId="31F4ED2E"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8E3A84B" w14:textId="77777777" w:rsidR="002E4F73" w:rsidRPr="00723276" w:rsidRDefault="002E4F73" w:rsidP="00817EB2">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0BC0875" w14:textId="77777777" w:rsidR="002E4F73" w:rsidRPr="00652C57" w:rsidRDefault="002E4F73" w:rsidP="00817EB2">
            <w:pPr>
              <w:autoSpaceDE w:val="0"/>
              <w:autoSpaceDN w:val="0"/>
              <w:adjustRightInd w:val="0"/>
              <w:spacing w:after="80" w:line="276" w:lineRule="auto"/>
              <w:rPr>
                <w:rFonts w:eastAsia="Arial"/>
                <w:szCs w:val="22"/>
              </w:rPr>
            </w:pPr>
            <w:r w:rsidRPr="2EABC324">
              <w:rPr>
                <w:rFonts w:eastAsia="Arial"/>
                <w:szCs w:val="22"/>
              </w:rPr>
              <w:t>Usługa pozwala na zmianę kryteriów zapisu pacjenta do poczekalni za pośrednictwem placówki.</w:t>
            </w:r>
          </w:p>
          <w:p w14:paraId="089D47B9" w14:textId="77777777" w:rsidR="002E4F73" w:rsidRPr="00E56410" w:rsidRDefault="002E4F73" w:rsidP="00817EB2">
            <w:pPr>
              <w:autoSpaceDE w:val="0"/>
              <w:autoSpaceDN w:val="0"/>
              <w:adjustRightInd w:val="0"/>
              <w:spacing w:after="80" w:line="276" w:lineRule="auto"/>
              <w:jc w:val="left"/>
              <w:rPr>
                <w:rFonts w:eastAsia="Arial"/>
                <w:szCs w:val="22"/>
              </w:rPr>
            </w:pPr>
            <w:r w:rsidRPr="2EABC324">
              <w:rPr>
                <w:rFonts w:eastAsia="Arial"/>
                <w:szCs w:val="22"/>
              </w:rPr>
              <w:t>Placówka wykonuje operację</w:t>
            </w:r>
            <w:r w:rsidRPr="2EABC324">
              <w:rPr>
                <w:rFonts w:eastAsia="Arial"/>
                <w:b/>
                <w:bCs/>
                <w:szCs w:val="22"/>
              </w:rPr>
              <w:t xml:space="preserve"> </w:t>
            </w:r>
            <w:r w:rsidRPr="2EABC324">
              <w:rPr>
                <w:rFonts w:eastAsia="Arial"/>
                <w:color w:val="000000" w:themeColor="text1"/>
                <w:szCs w:val="22"/>
              </w:rPr>
              <w:t>w imieniu pacjenta</w:t>
            </w:r>
            <w:r w:rsidRPr="2EABC324">
              <w:rPr>
                <w:rFonts w:eastAsia="Arial"/>
                <w:szCs w:val="22"/>
              </w:rPr>
              <w:t>.</w:t>
            </w:r>
          </w:p>
          <w:p w14:paraId="14D5482C" w14:textId="77777777" w:rsidR="002E4F73" w:rsidRPr="00E56410" w:rsidRDefault="002E4F73" w:rsidP="00817EB2">
            <w:pPr>
              <w:autoSpaceDE w:val="0"/>
              <w:autoSpaceDN w:val="0"/>
              <w:adjustRightInd w:val="0"/>
              <w:spacing w:after="80" w:line="276" w:lineRule="auto"/>
              <w:jc w:val="left"/>
            </w:pPr>
            <w:r w:rsidRPr="2EABC324">
              <w:rPr>
                <w:rFonts w:eastAsia="Arial"/>
                <w:szCs w:val="22"/>
              </w:rPr>
              <w:t xml:space="preserve">Operacja </w:t>
            </w:r>
            <w:proofErr w:type="spellStart"/>
            <w:r w:rsidRPr="2EABC324">
              <w:rPr>
                <w:rFonts w:eastAsia="Arial"/>
                <w:szCs w:val="22"/>
              </w:rPr>
              <w:t>edytujPreferencjeWPoczekalni</w:t>
            </w:r>
            <w:proofErr w:type="spellEnd"/>
            <w:r w:rsidRPr="2EABC324">
              <w:rPr>
                <w:rFonts w:eastAsia="Arial"/>
                <w:szCs w:val="22"/>
              </w:rPr>
              <w:t xml:space="preserve"> umożliwia zmianę następujących danych: </w:t>
            </w:r>
          </w:p>
          <w:p w14:paraId="553E69CB" w14:textId="77777777" w:rsidR="002E4F73" w:rsidRPr="00E56410" w:rsidRDefault="002E4F73" w:rsidP="00E56E4A">
            <w:pPr>
              <w:pStyle w:val="Akapitzlist"/>
              <w:numPr>
                <w:ilvl w:val="0"/>
                <w:numId w:val="51"/>
              </w:numPr>
              <w:autoSpaceDE w:val="0"/>
              <w:autoSpaceDN w:val="0"/>
              <w:adjustRightInd w:val="0"/>
              <w:spacing w:after="80"/>
              <w:jc w:val="left"/>
              <w:rPr>
                <w:rFonts w:ascii="Arial" w:eastAsia="Arial" w:hAnsi="Arial" w:cs="Arial"/>
                <w:szCs w:val="22"/>
              </w:rPr>
            </w:pPr>
            <w:r w:rsidRPr="2EABC324">
              <w:rPr>
                <w:rFonts w:ascii="Arial" w:eastAsia="Arial" w:hAnsi="Arial" w:cs="Arial"/>
                <w:szCs w:val="22"/>
              </w:rPr>
              <w:t>Dane edycji pacjenta w poczekalni - Klasa reprezentująca dane pojedynczego miejsca, w poczekalni które jest aktualizowane</w:t>
            </w:r>
          </w:p>
          <w:p w14:paraId="566D7839" w14:textId="77777777" w:rsidR="002E4F73" w:rsidRPr="00E56410" w:rsidRDefault="002E4F73" w:rsidP="00E56E4A">
            <w:pPr>
              <w:pStyle w:val="Akapitzlist"/>
              <w:numPr>
                <w:ilvl w:val="0"/>
                <w:numId w:val="51"/>
              </w:numPr>
              <w:autoSpaceDE w:val="0"/>
              <w:autoSpaceDN w:val="0"/>
              <w:adjustRightInd w:val="0"/>
              <w:spacing w:after="80"/>
              <w:jc w:val="left"/>
              <w:rPr>
                <w:rFonts w:ascii="Arial" w:eastAsia="Arial" w:hAnsi="Arial" w:cs="Arial"/>
                <w:szCs w:val="22"/>
              </w:rPr>
            </w:pPr>
            <w:r w:rsidRPr="2EABC324">
              <w:rPr>
                <w:rFonts w:ascii="Arial" w:eastAsia="Arial" w:hAnsi="Arial" w:cs="Arial"/>
                <w:szCs w:val="22"/>
              </w:rPr>
              <w:t>Dane kontaktowe - podstawowe dane kontaktowe pacjenta w usługach - atrybuty: email, telefon</w:t>
            </w:r>
          </w:p>
          <w:p w14:paraId="40A9F6A1" w14:textId="3E722CE4" w:rsidR="002E4F73" w:rsidRPr="00E56410" w:rsidRDefault="002E4F73" w:rsidP="6A9D8429">
            <w:pPr>
              <w:pStyle w:val="Akapitzlist"/>
              <w:numPr>
                <w:ilvl w:val="0"/>
                <w:numId w:val="51"/>
              </w:numPr>
              <w:autoSpaceDE w:val="0"/>
              <w:autoSpaceDN w:val="0"/>
              <w:adjustRightInd w:val="0"/>
              <w:spacing w:after="80"/>
              <w:jc w:val="left"/>
              <w:rPr>
                <w:rFonts w:eastAsia="Calibri" w:cs="Calibri"/>
              </w:rPr>
            </w:pPr>
            <w:r w:rsidRPr="2EABC324">
              <w:rPr>
                <w:rFonts w:ascii="Arial" w:eastAsia="Arial" w:hAnsi="Arial" w:cs="Arial"/>
              </w:rPr>
              <w:t xml:space="preserve">Tryb Realizacji wizyty - </w:t>
            </w:r>
            <w:proofErr w:type="spellStart"/>
            <w:r w:rsidRPr="2EABC324">
              <w:rPr>
                <w:rFonts w:ascii="Arial" w:eastAsia="Arial" w:hAnsi="Arial" w:cs="Arial"/>
              </w:rPr>
              <w:t>kodTrybuRealizacji</w:t>
            </w:r>
            <w:proofErr w:type="spellEnd"/>
            <w:r w:rsidRPr="2EABC324">
              <w:rPr>
                <w:rFonts w:ascii="Arial" w:eastAsia="Arial" w:hAnsi="Arial" w:cs="Arial"/>
              </w:rPr>
              <w:t xml:space="preserve"> - Wartość kodowa atrybutu słownikowego określająca tryb realizacji wizyty </w:t>
            </w:r>
            <w:r w:rsidRPr="00B32DBB">
              <w:rPr>
                <w:rFonts w:ascii="Arial" w:eastAsia="Arial" w:hAnsi="Arial" w:cs="Arial"/>
              </w:rPr>
              <w:t xml:space="preserve">(Szczegóły w rozdziale Słowniki: </w:t>
            </w:r>
            <w:r w:rsidRPr="00B32DBB">
              <w:rPr>
                <w:rFonts w:ascii="Arial" w:hAnsi="Arial" w:cs="Arial"/>
              </w:rPr>
              <w:fldChar w:fldCharType="begin"/>
            </w:r>
            <w:r w:rsidRPr="00B32DBB">
              <w:rPr>
                <w:rFonts w:ascii="Arial" w:hAnsi="Arial" w:cs="Arial"/>
              </w:rPr>
              <w:instrText xml:space="preserve"> REF _Ref95743615 \r \h  \* MERGEFORMAT </w:instrText>
            </w:r>
            <w:r w:rsidRPr="00B32DBB">
              <w:rPr>
                <w:rFonts w:ascii="Arial" w:hAnsi="Arial" w:cs="Arial"/>
              </w:rPr>
            </w:r>
            <w:r w:rsidRPr="00B32DBB">
              <w:rPr>
                <w:rFonts w:ascii="Arial" w:hAnsi="Arial" w:cs="Arial"/>
              </w:rPr>
              <w:fldChar w:fldCharType="separate"/>
            </w:r>
            <w:r w:rsidR="0047657B">
              <w:rPr>
                <w:rFonts w:ascii="Arial" w:hAnsi="Arial" w:cs="Arial"/>
              </w:rPr>
              <w:t>13.4</w:t>
            </w:r>
            <w:r w:rsidRPr="00B32DBB">
              <w:rPr>
                <w:rFonts w:ascii="Arial" w:hAnsi="Arial" w:cs="Arial"/>
              </w:rPr>
              <w:fldChar w:fldCharType="end"/>
            </w:r>
            <w:r w:rsidRPr="00B32DBB">
              <w:rPr>
                <w:rFonts w:ascii="Arial" w:eastAsia="Arial" w:hAnsi="Arial" w:cs="Arial"/>
              </w:rPr>
              <w:t xml:space="preserve"> )</w:t>
            </w:r>
          </w:p>
          <w:p w14:paraId="536742BF" w14:textId="77777777" w:rsidR="002E4F73" w:rsidRPr="00E56410" w:rsidRDefault="002E4F73" w:rsidP="00E56E4A">
            <w:pPr>
              <w:pStyle w:val="Akapitzlist"/>
              <w:numPr>
                <w:ilvl w:val="0"/>
                <w:numId w:val="51"/>
              </w:numPr>
              <w:autoSpaceDE w:val="0"/>
              <w:autoSpaceDN w:val="0"/>
              <w:adjustRightInd w:val="0"/>
              <w:spacing w:after="80"/>
              <w:jc w:val="left"/>
              <w:rPr>
                <w:rFonts w:ascii="Arial" w:eastAsia="Arial" w:hAnsi="Arial" w:cs="Arial"/>
                <w:szCs w:val="22"/>
              </w:rPr>
            </w:pPr>
            <w:r w:rsidRPr="2EABC324">
              <w:rPr>
                <w:rFonts w:ascii="Arial" w:eastAsia="Arial" w:hAnsi="Arial" w:cs="Arial"/>
                <w:szCs w:val="22"/>
              </w:rPr>
              <w:t xml:space="preserve">Kryteria wyboru wizyty - Klasa opisująca kryteria/preferencje pacjenta, w tym: </w:t>
            </w:r>
          </w:p>
          <w:p w14:paraId="3B78856F" w14:textId="77777777" w:rsidR="002E4F73" w:rsidRPr="00E56410" w:rsidRDefault="002E4F73" w:rsidP="00E56E4A">
            <w:pPr>
              <w:pStyle w:val="Akapitzlist"/>
              <w:numPr>
                <w:ilvl w:val="1"/>
                <w:numId w:val="51"/>
              </w:numPr>
              <w:autoSpaceDE w:val="0"/>
              <w:autoSpaceDN w:val="0"/>
              <w:adjustRightInd w:val="0"/>
              <w:spacing w:after="80"/>
              <w:jc w:val="left"/>
              <w:rPr>
                <w:rFonts w:ascii="Arial" w:eastAsia="Arial" w:hAnsi="Arial" w:cs="Arial"/>
                <w:szCs w:val="22"/>
              </w:rPr>
            </w:pPr>
            <w:r w:rsidRPr="2EABC324">
              <w:rPr>
                <w:rFonts w:ascii="Arial" w:eastAsia="Arial" w:hAnsi="Arial" w:cs="Arial"/>
                <w:szCs w:val="22"/>
              </w:rPr>
              <w:t>Identyfikator pracownika medycznego</w:t>
            </w:r>
          </w:p>
          <w:p w14:paraId="19A3CA52" w14:textId="77777777" w:rsidR="002E4F73" w:rsidRPr="00E56410" w:rsidRDefault="002E4F73" w:rsidP="00E56E4A">
            <w:pPr>
              <w:pStyle w:val="Akapitzlist"/>
              <w:numPr>
                <w:ilvl w:val="1"/>
                <w:numId w:val="51"/>
              </w:numPr>
              <w:autoSpaceDE w:val="0"/>
              <w:autoSpaceDN w:val="0"/>
              <w:adjustRightInd w:val="0"/>
              <w:spacing w:after="80"/>
              <w:jc w:val="left"/>
              <w:rPr>
                <w:rFonts w:ascii="Arial" w:eastAsia="Arial" w:hAnsi="Arial" w:cs="Arial"/>
                <w:szCs w:val="22"/>
              </w:rPr>
            </w:pPr>
            <w:r w:rsidRPr="2EABC324">
              <w:rPr>
                <w:rFonts w:ascii="Arial" w:eastAsia="Arial" w:hAnsi="Arial" w:cs="Arial"/>
                <w:szCs w:val="22"/>
              </w:rPr>
              <w:t>Kryteria czasowe - Klasa reprezentująca dane dla kryteriów czasowych dla usługi zapisania pacjenta na liście oczekujących przez Placówkę</w:t>
            </w:r>
          </w:p>
          <w:p w14:paraId="3B955AD8" w14:textId="75E9987F" w:rsidR="002E4F73" w:rsidRPr="00E56410" w:rsidRDefault="002E4F73" w:rsidP="6A9D8429">
            <w:pPr>
              <w:pStyle w:val="Akapitzlist"/>
              <w:numPr>
                <w:ilvl w:val="1"/>
                <w:numId w:val="51"/>
              </w:numPr>
              <w:autoSpaceDE w:val="0"/>
              <w:autoSpaceDN w:val="0"/>
              <w:adjustRightInd w:val="0"/>
              <w:spacing w:after="80"/>
              <w:jc w:val="left"/>
              <w:rPr>
                <w:rFonts w:ascii="Arial" w:eastAsia="Arial" w:hAnsi="Arial" w:cs="Arial"/>
              </w:rPr>
            </w:pPr>
            <w:r w:rsidRPr="6A9D8429">
              <w:rPr>
                <w:rFonts w:ascii="Arial" w:eastAsia="Arial" w:hAnsi="Arial" w:cs="Arial"/>
              </w:rPr>
              <w:t xml:space="preserve">Kryteria </w:t>
            </w:r>
            <w:proofErr w:type="spellStart"/>
            <w:r w:rsidR="00833EEB" w:rsidRPr="6A9D8429">
              <w:rPr>
                <w:rFonts w:ascii="Arial" w:eastAsia="Arial" w:hAnsi="Arial" w:cs="Arial"/>
              </w:rPr>
              <w:t>geo</w:t>
            </w:r>
            <w:r w:rsidRPr="6A9D8429">
              <w:rPr>
                <w:rFonts w:ascii="Arial" w:eastAsia="Arial" w:hAnsi="Arial" w:cs="Arial"/>
              </w:rPr>
              <w:t>lokalizacyjne</w:t>
            </w:r>
            <w:proofErr w:type="spellEnd"/>
            <w:r w:rsidRPr="6A9D8429">
              <w:rPr>
                <w:rFonts w:ascii="Arial" w:eastAsia="Arial" w:hAnsi="Arial" w:cs="Arial"/>
              </w:rPr>
              <w:t xml:space="preserve"> - Klasa reprezentująca dane dla kryteriów </w:t>
            </w:r>
            <w:proofErr w:type="spellStart"/>
            <w:r w:rsidR="4B52244E" w:rsidRPr="6A9D8429">
              <w:rPr>
                <w:rFonts w:ascii="Arial" w:eastAsia="Arial" w:hAnsi="Arial" w:cs="Arial"/>
              </w:rPr>
              <w:t>geo</w:t>
            </w:r>
            <w:r w:rsidRPr="6A9D8429">
              <w:rPr>
                <w:rFonts w:ascii="Arial" w:eastAsia="Arial" w:hAnsi="Arial" w:cs="Arial"/>
              </w:rPr>
              <w:t>lokalizacyjnych</w:t>
            </w:r>
            <w:proofErr w:type="spellEnd"/>
            <w:r w:rsidRPr="6A9D8429">
              <w:rPr>
                <w:rFonts w:ascii="Arial" w:eastAsia="Arial" w:hAnsi="Arial" w:cs="Arial"/>
              </w:rPr>
              <w:t xml:space="preserve"> dla usługi zapisania pacjenta na liście oczekujących przez Placówkę</w:t>
            </w:r>
          </w:p>
          <w:p w14:paraId="6BCAED01" w14:textId="77777777" w:rsidR="002E4F73" w:rsidRPr="00E56410" w:rsidRDefault="002E4F73" w:rsidP="00E56E4A">
            <w:pPr>
              <w:pStyle w:val="Akapitzlist"/>
              <w:numPr>
                <w:ilvl w:val="0"/>
                <w:numId w:val="51"/>
              </w:numPr>
              <w:autoSpaceDE w:val="0"/>
              <w:autoSpaceDN w:val="0"/>
              <w:adjustRightInd w:val="0"/>
              <w:spacing w:after="80"/>
              <w:jc w:val="left"/>
              <w:rPr>
                <w:rFonts w:ascii="Arial" w:eastAsia="Arial" w:hAnsi="Arial" w:cs="Arial"/>
                <w:szCs w:val="22"/>
              </w:rPr>
            </w:pPr>
            <w:r w:rsidRPr="2EABC324">
              <w:rPr>
                <w:rFonts w:ascii="Arial" w:eastAsia="Arial" w:hAnsi="Arial" w:cs="Arial"/>
                <w:szCs w:val="22"/>
              </w:rPr>
              <w:t xml:space="preserve">Dokument Podstawa Wizyty - Klasa reprezentująca dokument będący podstawą zapisania pacjenta na wizytę - atrybuty: </w:t>
            </w:r>
            <w:proofErr w:type="spellStart"/>
            <w:r w:rsidRPr="2EABC324">
              <w:rPr>
                <w:rFonts w:ascii="Arial" w:eastAsia="Arial" w:hAnsi="Arial" w:cs="Arial"/>
                <w:szCs w:val="22"/>
              </w:rPr>
              <w:t>identyfikatorDokumentu</w:t>
            </w:r>
            <w:proofErr w:type="spellEnd"/>
            <w:r w:rsidRPr="2EABC324">
              <w:rPr>
                <w:rFonts w:ascii="Arial" w:eastAsia="Arial" w:hAnsi="Arial" w:cs="Arial"/>
                <w:szCs w:val="22"/>
              </w:rPr>
              <w:t xml:space="preserve"> - OID jako </w:t>
            </w:r>
            <w:proofErr w:type="spellStart"/>
            <w:r w:rsidRPr="2EABC324">
              <w:rPr>
                <w:rFonts w:ascii="Arial" w:eastAsia="Arial" w:hAnsi="Arial" w:cs="Arial"/>
                <w:szCs w:val="22"/>
              </w:rPr>
              <w:t>root</w:t>
            </w:r>
            <w:proofErr w:type="spellEnd"/>
            <w:r w:rsidRPr="2EABC324">
              <w:rPr>
                <w:rFonts w:ascii="Arial" w:eastAsia="Arial" w:hAnsi="Arial" w:cs="Arial"/>
                <w:szCs w:val="22"/>
              </w:rPr>
              <w:t xml:space="preserve"> i </w:t>
            </w:r>
            <w:proofErr w:type="spellStart"/>
            <w:r w:rsidRPr="2EABC324">
              <w:rPr>
                <w:rFonts w:ascii="Arial" w:eastAsia="Arial" w:hAnsi="Arial" w:cs="Arial"/>
                <w:szCs w:val="22"/>
              </w:rPr>
              <w:t>ext</w:t>
            </w:r>
            <w:proofErr w:type="spellEnd"/>
            <w:r w:rsidRPr="2EABC324">
              <w:rPr>
                <w:rFonts w:ascii="Arial" w:eastAsia="Arial" w:hAnsi="Arial" w:cs="Arial"/>
                <w:szCs w:val="22"/>
              </w:rPr>
              <w:t xml:space="preserve"> (możliwość zmiany jest tylko fragmentu </w:t>
            </w:r>
            <w:proofErr w:type="spellStart"/>
            <w:r w:rsidRPr="2EABC324">
              <w:rPr>
                <w:rFonts w:ascii="Arial" w:eastAsia="Arial" w:hAnsi="Arial" w:cs="Arial"/>
                <w:szCs w:val="22"/>
              </w:rPr>
              <w:t>ext</w:t>
            </w:r>
            <w:proofErr w:type="spellEnd"/>
            <w:r w:rsidRPr="2EABC324">
              <w:rPr>
                <w:rFonts w:ascii="Arial" w:eastAsia="Arial" w:hAnsi="Arial" w:cs="Arial"/>
                <w:szCs w:val="22"/>
              </w:rPr>
              <w:t xml:space="preserve"> dla karty </w:t>
            </w:r>
            <w:proofErr w:type="spellStart"/>
            <w:r w:rsidRPr="2EABC324">
              <w:rPr>
                <w:rFonts w:ascii="Arial" w:eastAsia="Arial" w:hAnsi="Arial" w:cs="Arial"/>
                <w:szCs w:val="22"/>
              </w:rPr>
              <w:t>DiLO</w:t>
            </w:r>
            <w:proofErr w:type="spellEnd"/>
            <w:r w:rsidRPr="2EABC324">
              <w:rPr>
                <w:rFonts w:ascii="Arial" w:eastAsia="Arial" w:hAnsi="Arial" w:cs="Arial"/>
                <w:szCs w:val="22"/>
              </w:rPr>
              <w:t xml:space="preserve"> i Skierowania Papierowego)</w:t>
            </w:r>
          </w:p>
          <w:p w14:paraId="62F325B7" w14:textId="77777777" w:rsidR="002E4F73" w:rsidRPr="00E56410" w:rsidRDefault="002E4F73" w:rsidP="00E56E4A">
            <w:pPr>
              <w:pStyle w:val="Akapitzlist"/>
              <w:numPr>
                <w:ilvl w:val="0"/>
                <w:numId w:val="51"/>
              </w:numPr>
              <w:autoSpaceDE w:val="0"/>
              <w:autoSpaceDN w:val="0"/>
              <w:adjustRightInd w:val="0"/>
              <w:spacing w:after="80"/>
              <w:jc w:val="left"/>
              <w:rPr>
                <w:rFonts w:ascii="Arial" w:eastAsia="Arial" w:hAnsi="Arial" w:cs="Arial"/>
                <w:szCs w:val="22"/>
              </w:rPr>
            </w:pPr>
            <w:r w:rsidRPr="2EABC324">
              <w:rPr>
                <w:rFonts w:ascii="Arial" w:eastAsia="Arial" w:hAnsi="Arial" w:cs="Arial"/>
                <w:szCs w:val="22"/>
              </w:rPr>
              <w:t xml:space="preserve">Dokument Podstawa Uprawnień – Klasa reprezentująca cechy dostępności danego pacjenta w kontekście danej wizyty – atrybuty: </w:t>
            </w:r>
            <w:proofErr w:type="spellStart"/>
            <w:r w:rsidRPr="2EABC324">
              <w:rPr>
                <w:rFonts w:ascii="Arial" w:eastAsia="Arial" w:hAnsi="Arial" w:cs="Arial"/>
                <w:szCs w:val="22"/>
              </w:rPr>
              <w:t>kodCechyDostepnosci</w:t>
            </w:r>
            <w:proofErr w:type="spellEnd"/>
            <w:r w:rsidRPr="2EABC324">
              <w:rPr>
                <w:rFonts w:ascii="Arial" w:eastAsia="Arial" w:hAnsi="Arial" w:cs="Arial"/>
                <w:szCs w:val="22"/>
              </w:rPr>
              <w:t xml:space="preserve">, </w:t>
            </w:r>
            <w:proofErr w:type="spellStart"/>
            <w:r w:rsidRPr="2EABC324">
              <w:rPr>
                <w:rFonts w:ascii="Arial" w:eastAsia="Arial" w:hAnsi="Arial" w:cs="Arial"/>
                <w:szCs w:val="22"/>
              </w:rPr>
              <w:t>identyfikatorDokumentuUprawnien</w:t>
            </w:r>
            <w:proofErr w:type="spellEnd"/>
            <w:r w:rsidRPr="2EABC324">
              <w:rPr>
                <w:rFonts w:ascii="Arial" w:eastAsia="Arial" w:hAnsi="Arial" w:cs="Arial"/>
                <w:szCs w:val="22"/>
              </w:rPr>
              <w:t xml:space="preserve">, </w:t>
            </w:r>
            <w:proofErr w:type="spellStart"/>
            <w:r w:rsidRPr="2EABC324">
              <w:rPr>
                <w:rFonts w:ascii="Arial" w:eastAsia="Arial" w:hAnsi="Arial" w:cs="Arial"/>
                <w:szCs w:val="22"/>
              </w:rPr>
              <w:t>dataWydania</w:t>
            </w:r>
            <w:proofErr w:type="spellEnd"/>
            <w:r w:rsidRPr="2EABC324">
              <w:rPr>
                <w:rFonts w:ascii="Arial" w:eastAsia="Arial" w:hAnsi="Arial" w:cs="Arial"/>
                <w:szCs w:val="22"/>
              </w:rPr>
              <w:t xml:space="preserve">, </w:t>
            </w:r>
            <w:proofErr w:type="spellStart"/>
            <w:r w:rsidRPr="2EABC324">
              <w:rPr>
                <w:rFonts w:ascii="Arial" w:eastAsia="Arial" w:hAnsi="Arial" w:cs="Arial"/>
                <w:szCs w:val="22"/>
              </w:rPr>
              <w:t>dataWaznosci</w:t>
            </w:r>
            <w:proofErr w:type="spellEnd"/>
          </w:p>
          <w:p w14:paraId="24FABC1E" w14:textId="77777777" w:rsidR="002E4F73" w:rsidRPr="00E56410" w:rsidRDefault="002E4F73" w:rsidP="00E56E4A">
            <w:pPr>
              <w:pStyle w:val="Akapitzlist"/>
              <w:numPr>
                <w:ilvl w:val="0"/>
                <w:numId w:val="51"/>
              </w:numPr>
              <w:autoSpaceDE w:val="0"/>
              <w:autoSpaceDN w:val="0"/>
              <w:adjustRightInd w:val="0"/>
              <w:spacing w:after="80"/>
              <w:jc w:val="left"/>
              <w:rPr>
                <w:rFonts w:ascii="Arial" w:eastAsia="Arial" w:hAnsi="Arial" w:cs="Arial"/>
                <w:szCs w:val="22"/>
              </w:rPr>
            </w:pPr>
            <w:r w:rsidRPr="2EABC324">
              <w:rPr>
                <w:rFonts w:ascii="Arial" w:eastAsia="Arial" w:hAnsi="Arial" w:cs="Arial"/>
                <w:szCs w:val="22"/>
              </w:rPr>
              <w:t xml:space="preserve">Podstawowe Dane Pacjenta - klasa reprezentująca dane pacjenta takie jak: </w:t>
            </w:r>
            <w:proofErr w:type="spellStart"/>
            <w:r w:rsidRPr="2EABC324">
              <w:rPr>
                <w:rFonts w:ascii="Arial" w:eastAsia="Arial" w:hAnsi="Arial" w:cs="Arial"/>
                <w:szCs w:val="22"/>
              </w:rPr>
              <w:t>dataUrodzenia</w:t>
            </w:r>
            <w:proofErr w:type="spellEnd"/>
            <w:r w:rsidRPr="2EABC324">
              <w:rPr>
                <w:rFonts w:ascii="Arial" w:eastAsia="Arial" w:hAnsi="Arial" w:cs="Arial"/>
                <w:szCs w:val="22"/>
              </w:rPr>
              <w:t xml:space="preserve">; imiona; nazwisko; </w:t>
            </w:r>
            <w:proofErr w:type="spellStart"/>
            <w:r w:rsidRPr="2EABC324">
              <w:rPr>
                <w:rFonts w:ascii="Arial" w:eastAsia="Arial" w:hAnsi="Arial" w:cs="Arial"/>
                <w:szCs w:val="22"/>
              </w:rPr>
              <w:t>kodPłci</w:t>
            </w:r>
            <w:proofErr w:type="spellEnd"/>
          </w:p>
          <w:p w14:paraId="420F8E2F" w14:textId="77777777" w:rsidR="002E4F73" w:rsidRPr="00E56410" w:rsidRDefault="002E4F73" w:rsidP="00E56E4A">
            <w:pPr>
              <w:pStyle w:val="Akapitzlist"/>
              <w:numPr>
                <w:ilvl w:val="0"/>
                <w:numId w:val="51"/>
              </w:numPr>
              <w:autoSpaceDE w:val="0"/>
              <w:autoSpaceDN w:val="0"/>
              <w:adjustRightInd w:val="0"/>
              <w:spacing w:after="80"/>
              <w:jc w:val="left"/>
              <w:rPr>
                <w:rFonts w:ascii="Arial" w:eastAsia="Arial" w:hAnsi="Arial" w:cs="Arial"/>
                <w:szCs w:val="22"/>
              </w:rPr>
            </w:pPr>
            <w:r w:rsidRPr="2EABC324">
              <w:rPr>
                <w:rFonts w:ascii="Arial" w:eastAsia="Arial" w:hAnsi="Arial" w:cs="Arial"/>
                <w:szCs w:val="22"/>
              </w:rPr>
              <w:t xml:space="preserve">Dane Karty DILO - klasa reprezentująca otrzymane dane z karty takie jak: </w:t>
            </w:r>
            <w:proofErr w:type="spellStart"/>
            <w:r w:rsidRPr="2EABC324">
              <w:rPr>
                <w:rFonts w:ascii="Arial" w:eastAsia="Arial" w:hAnsi="Arial" w:cs="Arial"/>
                <w:szCs w:val="22"/>
              </w:rPr>
              <w:t>dataDecyzjiOZalozeniuKarty</w:t>
            </w:r>
            <w:proofErr w:type="spellEnd"/>
            <w:r w:rsidRPr="2EABC324">
              <w:rPr>
                <w:rFonts w:ascii="Arial" w:eastAsia="Arial" w:hAnsi="Arial" w:cs="Arial"/>
                <w:szCs w:val="22"/>
              </w:rPr>
              <w:t xml:space="preserve">; </w:t>
            </w:r>
            <w:proofErr w:type="spellStart"/>
            <w:r w:rsidRPr="2EABC324">
              <w:rPr>
                <w:rFonts w:ascii="Arial" w:eastAsia="Arial" w:hAnsi="Arial" w:cs="Arial"/>
                <w:szCs w:val="22"/>
              </w:rPr>
              <w:t>identyfikatorOpiekuna</w:t>
            </w:r>
            <w:proofErr w:type="spellEnd"/>
            <w:r w:rsidRPr="2EABC324">
              <w:rPr>
                <w:rFonts w:ascii="Arial" w:eastAsia="Arial" w:hAnsi="Arial" w:cs="Arial"/>
                <w:szCs w:val="22"/>
              </w:rPr>
              <w:t xml:space="preserve">, </w:t>
            </w:r>
            <w:proofErr w:type="spellStart"/>
            <w:r w:rsidRPr="2EABC324">
              <w:rPr>
                <w:rFonts w:ascii="Arial" w:eastAsia="Arial" w:hAnsi="Arial" w:cs="Arial"/>
                <w:szCs w:val="22"/>
              </w:rPr>
              <w:t>kodEtapuSso</w:t>
            </w:r>
            <w:proofErr w:type="spellEnd"/>
            <w:r w:rsidRPr="2EABC324">
              <w:rPr>
                <w:rFonts w:ascii="Arial" w:eastAsia="Arial" w:hAnsi="Arial" w:cs="Arial"/>
                <w:szCs w:val="22"/>
              </w:rPr>
              <w:t xml:space="preserve">; </w:t>
            </w:r>
            <w:proofErr w:type="spellStart"/>
            <w:r w:rsidRPr="2EABC324">
              <w:rPr>
                <w:rFonts w:ascii="Arial" w:eastAsia="Arial" w:hAnsi="Arial" w:cs="Arial"/>
                <w:szCs w:val="22"/>
              </w:rPr>
              <w:t>kodRozpoznania</w:t>
            </w:r>
            <w:proofErr w:type="spellEnd"/>
          </w:p>
          <w:p w14:paraId="06232160" w14:textId="54BF6E29" w:rsidR="002E4F73" w:rsidRDefault="002E4F73" w:rsidP="6A9D8429">
            <w:pPr>
              <w:pStyle w:val="Akapitzlist"/>
              <w:numPr>
                <w:ilvl w:val="0"/>
                <w:numId w:val="51"/>
              </w:numPr>
              <w:autoSpaceDE w:val="0"/>
              <w:autoSpaceDN w:val="0"/>
              <w:adjustRightInd w:val="0"/>
              <w:spacing w:after="80"/>
              <w:jc w:val="left"/>
              <w:rPr>
                <w:rFonts w:ascii="Arial" w:eastAsia="Arial" w:hAnsi="Arial" w:cs="Arial"/>
              </w:rPr>
            </w:pPr>
            <w:r w:rsidRPr="6A9D8429">
              <w:rPr>
                <w:rFonts w:ascii="Arial" w:eastAsia="Arial" w:hAnsi="Arial" w:cs="Arial"/>
              </w:rPr>
              <w:t>Dane Skierowania Papierowego - Klasa reprezentuje podstawowe dane zawarte w skierowaniu papierowym wraz z Procedur</w:t>
            </w:r>
            <w:r w:rsidR="50B1FB06" w:rsidRPr="6A9D8429">
              <w:rPr>
                <w:rFonts w:ascii="Arial" w:eastAsia="Arial" w:hAnsi="Arial" w:cs="Arial"/>
              </w:rPr>
              <w:t xml:space="preserve">ą ICD-9, </w:t>
            </w:r>
            <w:proofErr w:type="spellStart"/>
            <w:r w:rsidR="50B1FB06" w:rsidRPr="6A9D8429">
              <w:rPr>
                <w:rFonts w:ascii="Arial" w:eastAsia="Arial" w:hAnsi="Arial" w:cs="Arial"/>
              </w:rPr>
              <w:t>kodemOkolicyCiala</w:t>
            </w:r>
            <w:proofErr w:type="spellEnd"/>
            <w:r w:rsidR="50B1FB06" w:rsidRPr="6A9D8429">
              <w:rPr>
                <w:rFonts w:ascii="Arial" w:eastAsia="Arial" w:hAnsi="Arial" w:cs="Arial"/>
              </w:rPr>
              <w:t xml:space="preserve"> oraz </w:t>
            </w:r>
            <w:proofErr w:type="spellStart"/>
            <w:r w:rsidR="50B1FB06" w:rsidRPr="6A9D8429">
              <w:rPr>
                <w:rFonts w:ascii="Arial" w:eastAsia="Arial" w:hAnsi="Arial" w:cs="Arial"/>
              </w:rPr>
              <w:t>kodemStronyCiala</w:t>
            </w:r>
            <w:proofErr w:type="spellEnd"/>
            <w:r w:rsidR="50B1FB06" w:rsidRPr="6A9D8429">
              <w:rPr>
                <w:rFonts w:ascii="Arial" w:eastAsia="Arial" w:hAnsi="Arial" w:cs="Arial"/>
              </w:rPr>
              <w:t xml:space="preserve"> </w:t>
            </w:r>
          </w:p>
          <w:p w14:paraId="69CE7F42" w14:textId="61FE9FC5" w:rsidR="009A1697" w:rsidRPr="00E56410" w:rsidRDefault="009A1697" w:rsidP="00C10C7F">
            <w:pPr>
              <w:pStyle w:val="Akapitzlist"/>
              <w:numPr>
                <w:ilvl w:val="0"/>
                <w:numId w:val="51"/>
              </w:numPr>
              <w:rPr>
                <w:rFonts w:ascii="Arial" w:eastAsia="Arial" w:hAnsi="Arial" w:cs="Arial"/>
              </w:rPr>
            </w:pPr>
            <w:r w:rsidRPr="009A1697">
              <w:rPr>
                <w:rFonts w:ascii="Arial" w:eastAsia="Arial" w:hAnsi="Arial" w:cs="Arial"/>
              </w:rPr>
              <w:t>Procedurę (jeżeli nie jest to procedura na szczepienie</w:t>
            </w:r>
            <w:r w:rsidR="0952999E" w:rsidRPr="7CF2C630">
              <w:rPr>
                <w:rFonts w:ascii="Arial" w:eastAsia="Arial" w:hAnsi="Arial" w:cs="Arial"/>
              </w:rPr>
              <w:t xml:space="preserve"> ani procedura programu profilaktycznego</w:t>
            </w:r>
            <w:r w:rsidRPr="009A1697">
              <w:rPr>
                <w:rFonts w:ascii="Arial" w:eastAsia="Arial" w:hAnsi="Arial" w:cs="Arial"/>
              </w:rPr>
              <w:t xml:space="preserve">) wraz z </w:t>
            </w:r>
            <w:proofErr w:type="spellStart"/>
            <w:r w:rsidRPr="009A1697">
              <w:rPr>
                <w:rFonts w:ascii="Arial" w:eastAsia="Arial" w:hAnsi="Arial" w:cs="Arial"/>
              </w:rPr>
              <w:t>kodemOkolicyCiala</w:t>
            </w:r>
            <w:proofErr w:type="spellEnd"/>
            <w:r w:rsidRPr="009A1697">
              <w:rPr>
                <w:rFonts w:ascii="Arial" w:eastAsia="Arial" w:hAnsi="Arial" w:cs="Arial"/>
              </w:rPr>
              <w:t xml:space="preserve"> oraz </w:t>
            </w:r>
            <w:proofErr w:type="spellStart"/>
            <w:r w:rsidRPr="009A1697">
              <w:rPr>
                <w:rFonts w:ascii="Arial" w:eastAsia="Arial" w:hAnsi="Arial" w:cs="Arial"/>
              </w:rPr>
              <w:t>kodemStronyCiala</w:t>
            </w:r>
            <w:proofErr w:type="spellEnd"/>
          </w:p>
        </w:tc>
      </w:tr>
      <w:tr w:rsidR="002E4F73" w14:paraId="580B9923"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C3BCE43" w14:textId="77777777" w:rsidR="002E4F73" w:rsidRPr="00723276" w:rsidRDefault="002E4F73" w:rsidP="00817EB2">
            <w:pPr>
              <w:jc w:val="left"/>
              <w:rPr>
                <w:b/>
                <w:szCs w:val="22"/>
              </w:rPr>
            </w:pPr>
            <w:r w:rsidRPr="00723276">
              <w:rPr>
                <w:b/>
                <w:szCs w:val="22"/>
              </w:rPr>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D649DEE" w14:textId="77777777" w:rsidR="002E4F73" w:rsidRPr="00B32DBB" w:rsidRDefault="002E4F73" w:rsidP="006C1F3B">
            <w:pPr>
              <w:spacing w:after="80" w:line="240" w:lineRule="auto"/>
              <w:rPr>
                <w:rFonts w:eastAsia="Arial"/>
                <w:szCs w:val="22"/>
              </w:rPr>
            </w:pPr>
            <w:r w:rsidRPr="46C77060">
              <w:rPr>
                <w:rFonts w:eastAsia="Arial"/>
              </w:rPr>
              <w:t>Pacjent zapisany do poczekalni</w:t>
            </w:r>
          </w:p>
        </w:tc>
      </w:tr>
      <w:tr w:rsidR="002E4F73" w14:paraId="305BA624"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FFEC036" w14:textId="77777777" w:rsidR="002E4F73" w:rsidRPr="00723276" w:rsidRDefault="002E4F73" w:rsidP="00817EB2">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B20B20D" w14:textId="77777777" w:rsidR="002E4F73" w:rsidRPr="00B32DBB" w:rsidRDefault="002E4F73" w:rsidP="006C1F3B">
            <w:pPr>
              <w:jc w:val="left"/>
              <w:rPr>
                <w:szCs w:val="22"/>
              </w:rPr>
            </w:pPr>
            <w:r w:rsidRPr="46C77060">
              <w:t>Kryteria zapisu do poczekalni zostały zmienione</w:t>
            </w:r>
          </w:p>
        </w:tc>
      </w:tr>
      <w:tr w:rsidR="002E4F73" w14:paraId="401ED0F3" w14:textId="77777777" w:rsidTr="6A9D8429">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7019203" w14:textId="77777777" w:rsidR="002E4F73" w:rsidRPr="00723276" w:rsidRDefault="002E4F73" w:rsidP="00817EB2">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24B5C40" w14:textId="77777777" w:rsidR="002E4F73" w:rsidRDefault="002E4F73" w:rsidP="00817EB2">
            <w:pPr>
              <w:jc w:val="left"/>
              <w:rPr>
                <w:szCs w:val="22"/>
              </w:rPr>
            </w:pPr>
            <w:r>
              <w:rPr>
                <w:szCs w:val="22"/>
              </w:rPr>
              <w:t>Kody wyników operacji oraz opisy błędów z przetwarzania zostały załączone do niniejszego dokumentu</w:t>
            </w:r>
          </w:p>
        </w:tc>
      </w:tr>
    </w:tbl>
    <w:p w14:paraId="22D2E258" w14:textId="77777777" w:rsidR="00AD79B9" w:rsidRDefault="00AD79B9" w:rsidP="4BB051E2">
      <w:pPr>
        <w:jc w:val="left"/>
        <w:rPr>
          <w:szCs w:val="22"/>
        </w:rPr>
      </w:pPr>
    </w:p>
    <w:p w14:paraId="2B0A2EEA" w14:textId="122B6DB1" w:rsidR="284C5FA9" w:rsidRDefault="35472623" w:rsidP="00817F11">
      <w:pPr>
        <w:pStyle w:val="Nagwek2"/>
      </w:pPr>
      <w:bookmarkStart w:id="1179" w:name="_Toc528904070"/>
      <w:bookmarkStart w:id="1180" w:name="_Toc1893354382"/>
      <w:bookmarkStart w:id="1181" w:name="_Toc1644580023"/>
      <w:bookmarkStart w:id="1182" w:name="_Toc1404038606"/>
      <w:bookmarkStart w:id="1183" w:name="_Toc1168708916"/>
      <w:bookmarkStart w:id="1184" w:name="_Toc801509080"/>
      <w:bookmarkStart w:id="1185" w:name="_Toc1108319781"/>
      <w:bookmarkStart w:id="1186" w:name="_Toc1685203111"/>
      <w:bookmarkStart w:id="1187" w:name="_Toc116292191"/>
      <w:bookmarkStart w:id="1188" w:name="_Toc118445890"/>
      <w:bookmarkStart w:id="1189" w:name="_Toc1889616813"/>
      <w:bookmarkStart w:id="1190" w:name="_Toc143855185"/>
      <w:proofErr w:type="spellStart"/>
      <w:r>
        <w:t>pobierzZPoczekalni</w:t>
      </w:r>
      <w:bookmarkEnd w:id="1179"/>
      <w:bookmarkEnd w:id="1180"/>
      <w:bookmarkEnd w:id="1181"/>
      <w:bookmarkEnd w:id="1182"/>
      <w:bookmarkEnd w:id="1183"/>
      <w:bookmarkEnd w:id="1184"/>
      <w:bookmarkEnd w:id="1185"/>
      <w:bookmarkEnd w:id="1186"/>
      <w:bookmarkEnd w:id="1187"/>
      <w:bookmarkEnd w:id="1188"/>
      <w:bookmarkEnd w:id="1189"/>
      <w:bookmarkEnd w:id="1190"/>
      <w:proofErr w:type="spellEnd"/>
    </w:p>
    <w:tbl>
      <w:tblPr>
        <w:tblW w:w="0" w:type="auto"/>
        <w:tblLook w:val="04A0" w:firstRow="1" w:lastRow="0" w:firstColumn="1" w:lastColumn="0" w:noHBand="0" w:noVBand="1"/>
      </w:tblPr>
      <w:tblGrid>
        <w:gridCol w:w="1811"/>
        <w:gridCol w:w="7241"/>
      </w:tblGrid>
      <w:tr w:rsidR="7C898FD7" w14:paraId="3731BDCE"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307CD62" w14:textId="5E46A29A" w:rsidR="7C898FD7" w:rsidRDefault="7C898FD7" w:rsidP="7C898FD7">
            <w:pPr>
              <w:jc w:val="left"/>
              <w:rPr>
                <w:rFonts w:eastAsia="Arial"/>
                <w:b/>
                <w:bCs/>
              </w:rPr>
            </w:pPr>
            <w:r w:rsidRPr="7C898FD7">
              <w:rPr>
                <w:rFonts w:eastAsia="Arial"/>
                <w:b/>
                <w:bCs/>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6518F8D9" w14:textId="6F3D3204" w:rsidR="5DB86F8C" w:rsidRDefault="5DB86F8C" w:rsidP="7C898FD7">
            <w:pPr>
              <w:jc w:val="left"/>
              <w:rPr>
                <w:szCs w:val="22"/>
              </w:rPr>
            </w:pPr>
            <w:proofErr w:type="spellStart"/>
            <w:r w:rsidRPr="7C898FD7">
              <w:rPr>
                <w:rFonts w:eastAsia="Arial"/>
              </w:rPr>
              <w:t>pobierzZPoczekalni</w:t>
            </w:r>
            <w:proofErr w:type="spellEnd"/>
          </w:p>
        </w:tc>
      </w:tr>
      <w:tr w:rsidR="7C898FD7" w14:paraId="42DA4E07"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9F6BCBA" w14:textId="2CF42616" w:rsidR="7C898FD7" w:rsidRDefault="7C898FD7" w:rsidP="7C898FD7">
            <w:pPr>
              <w:jc w:val="left"/>
              <w:rPr>
                <w:rFonts w:eastAsia="Arial"/>
                <w:b/>
                <w:bCs/>
                <w:color w:val="FFFFFF" w:themeColor="background1"/>
              </w:rPr>
            </w:pPr>
            <w:r w:rsidRPr="7C898FD7">
              <w:rPr>
                <w:rFonts w:eastAsia="Arial"/>
                <w:b/>
                <w:bCs/>
                <w:color w:val="FFFFFF" w:themeColor="background1"/>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1AAA1827" w14:textId="7A9DDF50" w:rsidR="7C898FD7" w:rsidRDefault="7C898FD7" w:rsidP="7C898FD7">
            <w:pPr>
              <w:jc w:val="left"/>
              <w:rPr>
                <w:rFonts w:eastAsia="Arial"/>
              </w:rPr>
            </w:pPr>
            <w:proofErr w:type="spellStart"/>
            <w:r w:rsidRPr="7C898FD7">
              <w:rPr>
                <w:rFonts w:eastAsia="Arial"/>
              </w:rPr>
              <w:t>ObslugaRejestracjiWS</w:t>
            </w:r>
            <w:proofErr w:type="spellEnd"/>
          </w:p>
        </w:tc>
      </w:tr>
      <w:tr w:rsidR="7C898FD7" w14:paraId="23DE4BD2"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3FAC656" w14:textId="2F66ED56" w:rsidR="7C898FD7" w:rsidRDefault="7C898FD7" w:rsidP="7C898FD7">
            <w:pPr>
              <w:jc w:val="left"/>
              <w:rPr>
                <w:rFonts w:eastAsia="Arial"/>
                <w:b/>
                <w:bCs/>
                <w:color w:val="FFFFFF" w:themeColor="background1"/>
              </w:rPr>
            </w:pPr>
            <w:r w:rsidRPr="7C898FD7">
              <w:rPr>
                <w:rFonts w:eastAsia="Arial"/>
                <w:b/>
                <w:bCs/>
                <w:color w:val="FFFFFF" w:themeColor="background1"/>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3F266610" w14:textId="7C0DDC63" w:rsidR="7C898FD7" w:rsidRDefault="28DCB041" w:rsidP="7C898FD7">
            <w:pPr>
              <w:jc w:val="left"/>
              <w:rPr>
                <w:rFonts w:eastAsia="Arial"/>
              </w:rPr>
            </w:pPr>
            <w:r w:rsidRPr="71891420">
              <w:rPr>
                <w:rFonts w:eastAsia="Arial"/>
              </w:rPr>
              <w:t xml:space="preserve">Celem operacji jest pobranie listy </w:t>
            </w:r>
            <w:proofErr w:type="spellStart"/>
            <w:r w:rsidRPr="71891420">
              <w:rPr>
                <w:rFonts w:eastAsia="Arial"/>
              </w:rPr>
              <w:t>zapisań</w:t>
            </w:r>
            <w:proofErr w:type="spellEnd"/>
            <w:r w:rsidRPr="71891420">
              <w:rPr>
                <w:rFonts w:eastAsia="Arial"/>
              </w:rPr>
              <w:t xml:space="preserve"> pacjenta do poczekalni.</w:t>
            </w:r>
          </w:p>
        </w:tc>
      </w:tr>
      <w:tr w:rsidR="7C898FD7" w14:paraId="441C17BA"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FF5E6E4" w14:textId="0A8ECA44" w:rsidR="7C898FD7" w:rsidRDefault="7C898FD7" w:rsidP="7C898FD7">
            <w:pPr>
              <w:jc w:val="left"/>
              <w:rPr>
                <w:rFonts w:eastAsia="Arial"/>
                <w:b/>
                <w:bCs/>
                <w:color w:val="FFFFFF" w:themeColor="background1"/>
              </w:rPr>
            </w:pPr>
            <w:r w:rsidRPr="7C898FD7">
              <w:rPr>
                <w:rFonts w:eastAsia="Arial"/>
                <w:b/>
                <w:bCs/>
                <w:color w:val="FFFFFF" w:themeColor="background1"/>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0F830697" w14:textId="62928FAB" w:rsidR="7C898FD7" w:rsidRDefault="7C898FD7">
            <w:r>
              <w:t xml:space="preserve">Wykonanie operacji </w:t>
            </w:r>
            <w:proofErr w:type="spellStart"/>
            <w:r w:rsidR="2269FB67">
              <w:t>pobierz</w:t>
            </w:r>
            <w:r w:rsidR="54C5E5F2">
              <w:t>ZPoczekalni</w:t>
            </w:r>
            <w:proofErr w:type="spellEnd"/>
          </w:p>
        </w:tc>
      </w:tr>
      <w:tr w:rsidR="7C898FD7" w14:paraId="22687ABB"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81F07F7" w14:textId="2285B71F" w:rsidR="7C898FD7" w:rsidRDefault="7C898FD7" w:rsidP="7C898FD7">
            <w:pPr>
              <w:jc w:val="left"/>
              <w:rPr>
                <w:rFonts w:eastAsia="Arial"/>
                <w:b/>
                <w:bCs/>
                <w:color w:val="FFFFFF" w:themeColor="background1"/>
              </w:rPr>
            </w:pPr>
            <w:r w:rsidRPr="7C898FD7">
              <w:rPr>
                <w:rFonts w:eastAsia="Arial"/>
                <w:b/>
                <w:bCs/>
                <w:color w:val="FFFFFF" w:themeColor="background1"/>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4F06EE3D" w14:textId="3A4F2F78" w:rsidR="3C98C3FD" w:rsidRDefault="3C98C3FD" w:rsidP="3934FDF8">
            <w:pPr>
              <w:jc w:val="left"/>
              <w:rPr>
                <w:rFonts w:eastAsia="Arial"/>
              </w:rPr>
            </w:pPr>
            <w:r w:rsidRPr="3934FDF8">
              <w:rPr>
                <w:rFonts w:eastAsia="Arial"/>
              </w:rPr>
              <w:t>Operacja wykonywana przez placówkę w imieniu pacjenta.</w:t>
            </w:r>
          </w:p>
          <w:p w14:paraId="04BBDFAE" w14:textId="59F820EB" w:rsidR="3C98C3FD" w:rsidRDefault="3C98C3FD" w:rsidP="3934FDF8">
            <w:pPr>
              <w:jc w:val="left"/>
              <w:rPr>
                <w:rFonts w:eastAsia="Arial"/>
              </w:rPr>
            </w:pPr>
            <w:r w:rsidRPr="3934FDF8">
              <w:rPr>
                <w:rFonts w:eastAsia="Arial"/>
              </w:rPr>
              <w:t xml:space="preserve">Pozwala na pobranie wszystkich </w:t>
            </w:r>
            <w:proofErr w:type="spellStart"/>
            <w:r w:rsidRPr="3934FDF8">
              <w:rPr>
                <w:rFonts w:eastAsia="Arial"/>
              </w:rPr>
              <w:t>zapisań</w:t>
            </w:r>
            <w:proofErr w:type="spellEnd"/>
            <w:r w:rsidRPr="3934FDF8">
              <w:rPr>
                <w:rFonts w:eastAsia="Arial"/>
              </w:rPr>
              <w:t xml:space="preserve"> do poczekalni (rozumianych jako "sztywne" parametry i jego preferencje dotyczące wyszukiwania wizyt).</w:t>
            </w:r>
          </w:p>
          <w:p w14:paraId="795C568A" w14:textId="1B330D13" w:rsidR="7C898FD7" w:rsidRDefault="4BA919F1" w:rsidP="7C898FD7">
            <w:pPr>
              <w:jc w:val="left"/>
              <w:rPr>
                <w:rFonts w:eastAsia="Arial"/>
                <w:szCs w:val="22"/>
              </w:rPr>
            </w:pPr>
            <w:r w:rsidRPr="3934FDF8">
              <w:rPr>
                <w:rFonts w:eastAsia="Arial"/>
              </w:rPr>
              <w:t xml:space="preserve">Operacja oprócz standardowego komunikatu </w:t>
            </w:r>
            <w:proofErr w:type="spellStart"/>
            <w:r w:rsidRPr="3934FDF8">
              <w:rPr>
                <w:rFonts w:eastAsia="Arial"/>
              </w:rPr>
              <w:t>WynikMT</w:t>
            </w:r>
            <w:proofErr w:type="spellEnd"/>
            <w:r w:rsidRPr="3934FDF8">
              <w:rPr>
                <w:rFonts w:eastAsia="Arial"/>
              </w:rPr>
              <w:t xml:space="preserve">, zwraca również obiekt </w:t>
            </w:r>
            <w:proofErr w:type="spellStart"/>
            <w:r w:rsidRPr="3934FDF8">
              <w:rPr>
                <w:rFonts w:eastAsia="Arial"/>
              </w:rPr>
              <w:t>raportZPrzetwarzaniaPobierzZPoczekalni</w:t>
            </w:r>
            <w:proofErr w:type="spellEnd"/>
            <w:r w:rsidRPr="3934FDF8">
              <w:rPr>
                <w:rFonts w:eastAsia="Arial"/>
              </w:rPr>
              <w:t>, który zawiera szczegółowe informacje o statusie wykonania operacji dla każdego przesłanego w ramach żądania rekordu.</w:t>
            </w:r>
          </w:p>
        </w:tc>
      </w:tr>
      <w:tr w:rsidR="7C898FD7" w14:paraId="6CADAA1B"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5B8F2E3" w14:textId="65C3A61E" w:rsidR="7C898FD7" w:rsidRDefault="7C898FD7" w:rsidP="7C898FD7">
            <w:pPr>
              <w:jc w:val="left"/>
              <w:rPr>
                <w:rFonts w:eastAsia="Arial"/>
                <w:b/>
                <w:bCs/>
                <w:color w:val="FFFFFF" w:themeColor="background1"/>
              </w:rPr>
            </w:pPr>
            <w:r w:rsidRPr="7C898FD7">
              <w:rPr>
                <w:rFonts w:eastAsia="Arial"/>
                <w:b/>
                <w:bCs/>
                <w:color w:val="FFFFFF" w:themeColor="background1"/>
              </w:rPr>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792E0A75" w14:textId="238208C5" w:rsidR="3F6BE992" w:rsidRDefault="3F6BE992" w:rsidP="3934FDF8">
            <w:pPr>
              <w:jc w:val="left"/>
              <w:rPr>
                <w:rFonts w:eastAsia="Arial"/>
              </w:rPr>
            </w:pPr>
            <w:r w:rsidRPr="3934FDF8">
              <w:rPr>
                <w:rFonts w:eastAsia="Arial"/>
              </w:rPr>
              <w:t>1.Pracownik zalogowany do SER</w:t>
            </w:r>
            <w:r w:rsidR="00FC1722">
              <w:rPr>
                <w:rFonts w:eastAsia="Arial"/>
              </w:rPr>
              <w:t xml:space="preserve"> lub uwierzytelniony system zewnętrzny</w:t>
            </w:r>
          </w:p>
          <w:p w14:paraId="4751D19C" w14:textId="09994CA0" w:rsidR="7C898FD7" w:rsidRDefault="3F6BE992" w:rsidP="7C898FD7">
            <w:pPr>
              <w:jc w:val="left"/>
              <w:rPr>
                <w:rFonts w:eastAsia="Arial"/>
              </w:rPr>
            </w:pPr>
            <w:r w:rsidRPr="3934FDF8">
              <w:rPr>
                <w:rFonts w:eastAsia="Arial"/>
              </w:rPr>
              <w:t>2.Przekazany identyfikator pacjenta</w:t>
            </w:r>
          </w:p>
        </w:tc>
      </w:tr>
      <w:tr w:rsidR="7C898FD7" w14:paraId="57F8F6AB"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C1568C5" w14:textId="5A12BB9B" w:rsidR="7C898FD7" w:rsidRDefault="7C898FD7" w:rsidP="7C898FD7">
            <w:pPr>
              <w:jc w:val="left"/>
              <w:rPr>
                <w:rFonts w:eastAsia="Arial"/>
                <w:b/>
                <w:bCs/>
                <w:color w:val="FFFFFF" w:themeColor="background1"/>
              </w:rPr>
            </w:pPr>
            <w:r w:rsidRPr="7C898FD7">
              <w:rPr>
                <w:rFonts w:eastAsia="Arial"/>
                <w:b/>
                <w:bCs/>
                <w:color w:val="FFFFFF" w:themeColor="background1"/>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45261D60" w14:textId="692F1F45" w:rsidR="25A2E4E5" w:rsidRDefault="25A2E4E5" w:rsidP="3934FDF8">
            <w:pPr>
              <w:jc w:val="left"/>
              <w:rPr>
                <w:rFonts w:eastAsia="Arial"/>
              </w:rPr>
            </w:pPr>
            <w:r w:rsidRPr="3934FDF8">
              <w:rPr>
                <w:rFonts w:eastAsia="Arial"/>
              </w:rPr>
              <w:t>Lista miejsc w poczekalni z kompletem danych opisujących każde z nich, w szczególności:</w:t>
            </w:r>
          </w:p>
          <w:p w14:paraId="7C60922B" w14:textId="62DF24C1" w:rsidR="25A2E4E5" w:rsidRDefault="25A2E4E5" w:rsidP="005F66C7">
            <w:pPr>
              <w:pStyle w:val="Akapitzlist"/>
              <w:numPr>
                <w:ilvl w:val="0"/>
                <w:numId w:val="37"/>
              </w:numPr>
              <w:jc w:val="left"/>
              <w:rPr>
                <w:rFonts w:ascii="Arial" w:eastAsia="Arial" w:hAnsi="Arial" w:cs="Arial"/>
                <w:szCs w:val="22"/>
              </w:rPr>
            </w:pPr>
            <w:r w:rsidRPr="3934FDF8">
              <w:rPr>
                <w:rFonts w:eastAsia="Arial"/>
              </w:rPr>
              <w:t>identyfikator - pozwalający na identyfikację w systemie konkretnej pozycji</w:t>
            </w:r>
          </w:p>
          <w:p w14:paraId="140E156F" w14:textId="5153BD37" w:rsidR="25A2E4E5" w:rsidRDefault="20A1D723" w:rsidP="6A9D8429">
            <w:pPr>
              <w:pStyle w:val="Akapitzlist"/>
              <w:numPr>
                <w:ilvl w:val="0"/>
                <w:numId w:val="37"/>
              </w:numPr>
              <w:jc w:val="left"/>
              <w:rPr>
                <w:rFonts w:ascii="Arial" w:eastAsia="Arial" w:hAnsi="Arial" w:cs="Arial"/>
              </w:rPr>
            </w:pPr>
            <w:r w:rsidRPr="6A9D8429">
              <w:rPr>
                <w:rFonts w:eastAsia="Arial"/>
              </w:rPr>
              <w:t>"sztywne" parametry opisujące na co pacjent oczekuje (np. konkretna procedura</w:t>
            </w:r>
            <w:r w:rsidR="26ED0F0C" w:rsidRPr="6A9D8429">
              <w:rPr>
                <w:rFonts w:eastAsia="Arial"/>
              </w:rPr>
              <w:t xml:space="preserve"> ICD-9</w:t>
            </w:r>
            <w:r w:rsidRPr="6A9D8429">
              <w:rPr>
                <w:rFonts w:eastAsia="Arial"/>
              </w:rPr>
              <w:t xml:space="preserve"> do zrealizowania)</w:t>
            </w:r>
          </w:p>
          <w:p w14:paraId="575D6B03" w14:textId="2E27B65D" w:rsidR="25A2E4E5" w:rsidRDefault="25A2E4E5" w:rsidP="005F66C7">
            <w:pPr>
              <w:pStyle w:val="Akapitzlist"/>
              <w:numPr>
                <w:ilvl w:val="0"/>
                <w:numId w:val="37"/>
              </w:numPr>
              <w:jc w:val="left"/>
              <w:rPr>
                <w:rFonts w:ascii="Arial" w:eastAsia="Arial" w:hAnsi="Arial" w:cs="Arial"/>
                <w:szCs w:val="22"/>
              </w:rPr>
            </w:pPr>
            <w:r w:rsidRPr="3934FDF8">
              <w:rPr>
                <w:rFonts w:eastAsia="Arial"/>
              </w:rPr>
              <w:t>"miękkie" preferencje pacjenta - jakie wizyty preferuje (np. godzina, miejsce)</w:t>
            </w:r>
          </w:p>
          <w:p w14:paraId="11FA3152" w14:textId="1D3145AA" w:rsidR="7C898FD7" w:rsidRDefault="25A2E4E5" w:rsidP="005F66C7">
            <w:pPr>
              <w:pStyle w:val="Akapitzlist"/>
              <w:numPr>
                <w:ilvl w:val="0"/>
                <w:numId w:val="37"/>
              </w:numPr>
              <w:jc w:val="left"/>
              <w:rPr>
                <w:rFonts w:ascii="Arial" w:eastAsia="Arial" w:hAnsi="Arial" w:cs="Arial"/>
                <w:szCs w:val="22"/>
              </w:rPr>
            </w:pPr>
            <w:r w:rsidRPr="3934FDF8">
              <w:rPr>
                <w:rFonts w:eastAsia="Arial"/>
              </w:rPr>
              <w:t>dane kontaktowe pacjenta</w:t>
            </w:r>
          </w:p>
        </w:tc>
      </w:tr>
      <w:tr w:rsidR="7C898FD7" w14:paraId="5619C3D3" w14:textId="77777777" w:rsidTr="6A9D8429">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E73F19A" w14:textId="2E3B3A70" w:rsidR="7C898FD7" w:rsidRDefault="7C898FD7" w:rsidP="7C898FD7">
            <w:pPr>
              <w:jc w:val="left"/>
              <w:rPr>
                <w:rFonts w:eastAsia="Arial"/>
                <w:b/>
                <w:bCs/>
                <w:color w:val="FFFFFF" w:themeColor="background1"/>
              </w:rPr>
            </w:pPr>
            <w:r w:rsidRPr="7C898FD7">
              <w:rPr>
                <w:rFonts w:eastAsia="Arial"/>
                <w:b/>
                <w:bCs/>
                <w:color w:val="FFFFFF" w:themeColor="background1"/>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0B667940" w14:textId="3FB14707" w:rsidR="7C898FD7" w:rsidRDefault="7C898FD7" w:rsidP="7C898FD7">
            <w:pPr>
              <w:jc w:val="left"/>
              <w:rPr>
                <w:rFonts w:eastAsia="Arial"/>
              </w:rPr>
            </w:pPr>
            <w:r w:rsidRPr="7C898FD7">
              <w:rPr>
                <w:rFonts w:eastAsia="Arial"/>
              </w:rPr>
              <w:t>Kody wyników operacji oraz opisy błędów z przetwarzania zostały załączone do niniejszego dokumentu</w:t>
            </w:r>
          </w:p>
        </w:tc>
      </w:tr>
    </w:tbl>
    <w:p w14:paraId="37CD7FBD" w14:textId="68FFB19A" w:rsidR="7215ABD2" w:rsidRDefault="4554EFEE" w:rsidP="00817F11">
      <w:pPr>
        <w:pStyle w:val="Nagwek2"/>
      </w:pPr>
      <w:bookmarkStart w:id="1191" w:name="_Toc77754148"/>
      <w:bookmarkStart w:id="1192" w:name="_Toc296468271"/>
      <w:bookmarkStart w:id="1193" w:name="_Toc1367251790"/>
      <w:bookmarkStart w:id="1194" w:name="_Toc405999421"/>
      <w:bookmarkStart w:id="1195" w:name="_Toc1408728979"/>
      <w:bookmarkStart w:id="1196" w:name="_Toc1258242453"/>
      <w:bookmarkStart w:id="1197" w:name="_Toc278401588"/>
      <w:bookmarkStart w:id="1198" w:name="_Toc183758528"/>
      <w:bookmarkStart w:id="1199" w:name="_Toc116292192"/>
      <w:bookmarkStart w:id="1200" w:name="_Toc118445891"/>
      <w:bookmarkStart w:id="1201" w:name="_Toc1636691028"/>
      <w:bookmarkStart w:id="1202" w:name="_Toc143855186"/>
      <w:proofErr w:type="spellStart"/>
      <w:r>
        <w:t>usunZPoczekalni</w:t>
      </w:r>
      <w:bookmarkEnd w:id="1191"/>
      <w:bookmarkEnd w:id="1192"/>
      <w:bookmarkEnd w:id="1193"/>
      <w:bookmarkEnd w:id="1194"/>
      <w:bookmarkEnd w:id="1195"/>
      <w:bookmarkEnd w:id="1196"/>
      <w:bookmarkEnd w:id="1197"/>
      <w:bookmarkEnd w:id="1198"/>
      <w:bookmarkEnd w:id="1199"/>
      <w:bookmarkEnd w:id="1200"/>
      <w:bookmarkEnd w:id="1201"/>
      <w:bookmarkEnd w:id="1202"/>
      <w:proofErr w:type="spellEnd"/>
    </w:p>
    <w:tbl>
      <w:tblPr>
        <w:tblW w:w="0" w:type="auto"/>
        <w:tblLook w:val="04A0" w:firstRow="1" w:lastRow="0" w:firstColumn="1" w:lastColumn="0" w:noHBand="0" w:noVBand="1"/>
      </w:tblPr>
      <w:tblGrid>
        <w:gridCol w:w="1811"/>
        <w:gridCol w:w="7241"/>
      </w:tblGrid>
      <w:tr w:rsidR="20E2C36B" w14:paraId="3481888C" w14:textId="77777777" w:rsidTr="20E2C36B">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4EE75CE" w14:textId="5E46A29A" w:rsidR="16B29F62" w:rsidRDefault="16B29F62" w:rsidP="20E2C36B">
            <w:pPr>
              <w:jc w:val="left"/>
              <w:rPr>
                <w:rFonts w:eastAsia="Arial"/>
                <w:b/>
                <w:bCs/>
              </w:rPr>
            </w:pPr>
            <w:r w:rsidRPr="20E2C36B">
              <w:rPr>
                <w:rFonts w:eastAsia="Arial"/>
                <w:b/>
                <w:bCs/>
              </w:rPr>
              <w:t>Nazwa</w:t>
            </w:r>
          </w:p>
        </w:tc>
        <w:tc>
          <w:tcPr>
            <w:tcW w:w="7241" w:type="dxa"/>
            <w:tcBorders>
              <w:top w:val="single" w:sz="8" w:space="0" w:color="auto"/>
              <w:left w:val="single" w:sz="8" w:space="0" w:color="auto"/>
              <w:bottom w:val="single" w:sz="8" w:space="0" w:color="auto"/>
              <w:right w:val="single" w:sz="8" w:space="0" w:color="auto"/>
            </w:tcBorders>
            <w:vAlign w:val="center"/>
          </w:tcPr>
          <w:p w14:paraId="5BFF3332" w14:textId="6520E48C" w:rsidR="20E2C36B" w:rsidRDefault="20E2C36B" w:rsidP="20E2C36B">
            <w:pPr>
              <w:jc w:val="left"/>
              <w:rPr>
                <w:rFonts w:eastAsia="Arial"/>
              </w:rPr>
            </w:pPr>
            <w:proofErr w:type="spellStart"/>
            <w:r w:rsidRPr="20E2C36B">
              <w:rPr>
                <w:rFonts w:eastAsia="Arial"/>
              </w:rPr>
              <w:t>usunZPoczekalni</w:t>
            </w:r>
            <w:proofErr w:type="spellEnd"/>
          </w:p>
        </w:tc>
      </w:tr>
      <w:tr w:rsidR="20E2C36B" w14:paraId="2C4FD381" w14:textId="77777777" w:rsidTr="20E2C36B">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68FB4C6" w14:textId="2CF42616" w:rsidR="16B29F62" w:rsidRDefault="16B29F62" w:rsidP="20E2C36B">
            <w:pPr>
              <w:jc w:val="left"/>
              <w:rPr>
                <w:rFonts w:eastAsia="Arial"/>
                <w:b/>
                <w:bCs/>
                <w:color w:val="FFFFFF" w:themeColor="background1"/>
              </w:rPr>
            </w:pPr>
            <w:r w:rsidRPr="20E2C36B">
              <w:rPr>
                <w:rFonts w:eastAsia="Arial"/>
                <w:b/>
                <w:bCs/>
                <w:color w:val="FFFFFF" w:themeColor="background1"/>
              </w:rPr>
              <w:t>Interfejs</w:t>
            </w:r>
          </w:p>
        </w:tc>
        <w:tc>
          <w:tcPr>
            <w:tcW w:w="7241" w:type="dxa"/>
            <w:tcBorders>
              <w:top w:val="single" w:sz="8" w:space="0" w:color="auto"/>
              <w:left w:val="single" w:sz="8" w:space="0" w:color="auto"/>
              <w:bottom w:val="single" w:sz="8" w:space="0" w:color="auto"/>
              <w:right w:val="single" w:sz="8" w:space="0" w:color="auto"/>
            </w:tcBorders>
            <w:vAlign w:val="center"/>
          </w:tcPr>
          <w:p w14:paraId="5DF06E68" w14:textId="7A9DDF50" w:rsidR="16B29F62" w:rsidRDefault="16B29F62" w:rsidP="20E2C36B">
            <w:pPr>
              <w:jc w:val="left"/>
              <w:rPr>
                <w:rFonts w:eastAsia="Arial"/>
              </w:rPr>
            </w:pPr>
            <w:proofErr w:type="spellStart"/>
            <w:r w:rsidRPr="20E2C36B">
              <w:rPr>
                <w:rFonts w:eastAsia="Arial"/>
              </w:rPr>
              <w:t>ObslugaRejestracjiWS</w:t>
            </w:r>
            <w:proofErr w:type="spellEnd"/>
          </w:p>
        </w:tc>
      </w:tr>
      <w:tr w:rsidR="20E2C36B" w14:paraId="1ECA6BF4" w14:textId="77777777" w:rsidTr="20E2C36B">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1984078" w14:textId="2F66ED56" w:rsidR="16B29F62" w:rsidRDefault="16B29F62" w:rsidP="20E2C36B">
            <w:pPr>
              <w:jc w:val="left"/>
              <w:rPr>
                <w:rFonts w:eastAsia="Arial"/>
                <w:b/>
                <w:bCs/>
                <w:color w:val="FFFFFF" w:themeColor="background1"/>
              </w:rPr>
            </w:pPr>
            <w:r w:rsidRPr="20E2C36B">
              <w:rPr>
                <w:rFonts w:eastAsia="Arial"/>
                <w:b/>
                <w:bCs/>
                <w:color w:val="FFFFFF" w:themeColor="background1"/>
              </w:rPr>
              <w:t>Cel</w:t>
            </w:r>
          </w:p>
        </w:tc>
        <w:tc>
          <w:tcPr>
            <w:tcW w:w="7241" w:type="dxa"/>
            <w:tcBorders>
              <w:top w:val="single" w:sz="8" w:space="0" w:color="auto"/>
              <w:left w:val="single" w:sz="8" w:space="0" w:color="auto"/>
              <w:bottom w:val="single" w:sz="8" w:space="0" w:color="auto"/>
              <w:right w:val="single" w:sz="8" w:space="0" w:color="auto"/>
            </w:tcBorders>
            <w:vAlign w:val="center"/>
          </w:tcPr>
          <w:p w14:paraId="4881CA66" w14:textId="4B108CDF" w:rsidR="20E2C36B" w:rsidRDefault="20E2C36B" w:rsidP="20E2C36B">
            <w:pPr>
              <w:jc w:val="left"/>
              <w:rPr>
                <w:rFonts w:eastAsia="Arial"/>
              </w:rPr>
            </w:pPr>
            <w:r>
              <w:t xml:space="preserve">Celem </w:t>
            </w:r>
            <w:r w:rsidR="540C3C71">
              <w:t xml:space="preserve">operacji </w:t>
            </w:r>
            <w:r>
              <w:t>jest usunięcie pojedynczego miejsca pacjenta w poczekalni.</w:t>
            </w:r>
          </w:p>
        </w:tc>
      </w:tr>
      <w:tr w:rsidR="20E2C36B" w14:paraId="7BE21800" w14:textId="77777777" w:rsidTr="20E2C36B">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1EC9C6B" w14:textId="0A8ECA44" w:rsidR="16B29F62" w:rsidRDefault="16B29F62" w:rsidP="20E2C36B">
            <w:pPr>
              <w:jc w:val="left"/>
              <w:rPr>
                <w:rFonts w:eastAsia="Arial"/>
                <w:b/>
                <w:bCs/>
                <w:color w:val="FFFFFF" w:themeColor="background1"/>
              </w:rPr>
            </w:pPr>
            <w:r w:rsidRPr="20E2C36B">
              <w:rPr>
                <w:rFonts w:eastAsia="Arial"/>
                <w:b/>
                <w:bCs/>
                <w:color w:val="FFFFFF" w:themeColor="background1"/>
              </w:rPr>
              <w:t>Realizacja aktywności biznesowej</w:t>
            </w:r>
          </w:p>
        </w:tc>
        <w:tc>
          <w:tcPr>
            <w:tcW w:w="7241" w:type="dxa"/>
            <w:tcBorders>
              <w:top w:val="single" w:sz="8" w:space="0" w:color="auto"/>
              <w:left w:val="single" w:sz="8" w:space="0" w:color="auto"/>
              <w:bottom w:val="single" w:sz="8" w:space="0" w:color="auto"/>
              <w:right w:val="single" w:sz="8" w:space="0" w:color="auto"/>
            </w:tcBorders>
            <w:vAlign w:val="center"/>
          </w:tcPr>
          <w:p w14:paraId="73EB6762" w14:textId="5E0CF12E" w:rsidR="16B29F62" w:rsidRDefault="16B29F62" w:rsidP="20E2C36B">
            <w:pPr>
              <w:jc w:val="left"/>
              <w:rPr>
                <w:rFonts w:eastAsia="Arial"/>
              </w:rPr>
            </w:pPr>
            <w:r>
              <w:t xml:space="preserve">Wykonanie operacji </w:t>
            </w:r>
            <w:proofErr w:type="spellStart"/>
            <w:r w:rsidR="20E2C36B" w:rsidRPr="20E2C36B">
              <w:rPr>
                <w:rFonts w:eastAsia="Arial"/>
              </w:rPr>
              <w:t>usunZPoczekalni</w:t>
            </w:r>
            <w:proofErr w:type="spellEnd"/>
          </w:p>
        </w:tc>
      </w:tr>
      <w:tr w:rsidR="20E2C36B" w14:paraId="7575B29A" w14:textId="77777777" w:rsidTr="20E2C36B">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14462DA" w14:textId="2285B71F" w:rsidR="16B29F62" w:rsidRDefault="16B29F62" w:rsidP="20E2C36B">
            <w:pPr>
              <w:jc w:val="left"/>
              <w:rPr>
                <w:rFonts w:eastAsia="Arial"/>
                <w:b/>
                <w:bCs/>
                <w:color w:val="FFFFFF" w:themeColor="background1"/>
              </w:rPr>
            </w:pPr>
            <w:r w:rsidRPr="20E2C36B">
              <w:rPr>
                <w:rFonts w:eastAsia="Arial"/>
                <w:b/>
                <w:bCs/>
                <w:color w:val="FFFFFF" w:themeColor="background1"/>
              </w:rPr>
              <w:t>Opis</w:t>
            </w:r>
          </w:p>
        </w:tc>
        <w:tc>
          <w:tcPr>
            <w:tcW w:w="7241" w:type="dxa"/>
            <w:tcBorders>
              <w:top w:val="single" w:sz="8" w:space="0" w:color="auto"/>
              <w:left w:val="single" w:sz="8" w:space="0" w:color="auto"/>
              <w:bottom w:val="single" w:sz="8" w:space="0" w:color="auto"/>
              <w:right w:val="single" w:sz="8" w:space="0" w:color="auto"/>
            </w:tcBorders>
            <w:vAlign w:val="center"/>
          </w:tcPr>
          <w:p w14:paraId="704F8E02" w14:textId="3D53332F" w:rsidR="20E2C36B" w:rsidRDefault="20E2C36B" w:rsidP="20E2C36B">
            <w:pPr>
              <w:jc w:val="left"/>
              <w:rPr>
                <w:rFonts w:eastAsia="Arial"/>
              </w:rPr>
            </w:pPr>
            <w:r w:rsidRPr="20E2C36B">
              <w:rPr>
                <w:rFonts w:eastAsia="Arial"/>
              </w:rPr>
              <w:t>Operacja wykonywana przez placówkę w imieniu pacjenta.</w:t>
            </w:r>
          </w:p>
          <w:p w14:paraId="31A2171D" w14:textId="1C02A7FD" w:rsidR="20E2C36B" w:rsidRDefault="20E2C36B" w:rsidP="20E2C36B">
            <w:pPr>
              <w:jc w:val="left"/>
              <w:rPr>
                <w:rFonts w:eastAsia="Arial"/>
              </w:rPr>
            </w:pPr>
            <w:r w:rsidRPr="20E2C36B">
              <w:rPr>
                <w:rFonts w:eastAsia="Arial"/>
              </w:rPr>
              <w:t xml:space="preserve">Logicznie jest następna po operacji </w:t>
            </w:r>
            <w:proofErr w:type="spellStart"/>
            <w:r w:rsidRPr="20E2C36B">
              <w:rPr>
                <w:rFonts w:eastAsia="Arial"/>
              </w:rPr>
              <w:t>pobierzZPoczekalni</w:t>
            </w:r>
            <w:proofErr w:type="spellEnd"/>
            <w:r w:rsidRPr="20E2C36B">
              <w:rPr>
                <w:rFonts w:eastAsia="Arial"/>
              </w:rPr>
              <w:t xml:space="preserve"> za pomocą, której można otrzymać identyfikator miejsca w poczekalni.</w:t>
            </w:r>
          </w:p>
        </w:tc>
      </w:tr>
      <w:tr w:rsidR="20E2C36B" w14:paraId="2D52AC89" w14:textId="77777777" w:rsidTr="20E2C36B">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BCF7B61" w14:textId="65C3A61E" w:rsidR="16B29F62" w:rsidRDefault="16B29F62" w:rsidP="20E2C36B">
            <w:pPr>
              <w:jc w:val="left"/>
              <w:rPr>
                <w:rFonts w:eastAsia="Arial"/>
                <w:b/>
                <w:bCs/>
                <w:color w:val="FFFFFF" w:themeColor="background1"/>
              </w:rPr>
            </w:pPr>
            <w:r w:rsidRPr="20E2C36B">
              <w:rPr>
                <w:rFonts w:eastAsia="Arial"/>
                <w:b/>
                <w:bCs/>
                <w:color w:val="FFFFFF" w:themeColor="background1"/>
              </w:rPr>
              <w:t>Warunki początkowe</w:t>
            </w:r>
          </w:p>
        </w:tc>
        <w:tc>
          <w:tcPr>
            <w:tcW w:w="7241" w:type="dxa"/>
            <w:tcBorders>
              <w:top w:val="single" w:sz="8" w:space="0" w:color="auto"/>
              <w:left w:val="single" w:sz="8" w:space="0" w:color="auto"/>
              <w:bottom w:val="single" w:sz="8" w:space="0" w:color="auto"/>
              <w:right w:val="single" w:sz="8" w:space="0" w:color="auto"/>
            </w:tcBorders>
            <w:vAlign w:val="center"/>
          </w:tcPr>
          <w:p w14:paraId="4E00B0E0" w14:textId="27FAE3B8" w:rsidR="20E2C36B" w:rsidRDefault="20E2C36B" w:rsidP="005F66C7">
            <w:pPr>
              <w:pStyle w:val="Akapitzlist"/>
              <w:numPr>
                <w:ilvl w:val="0"/>
                <w:numId w:val="10"/>
              </w:numPr>
              <w:jc w:val="left"/>
              <w:rPr>
                <w:rFonts w:ascii="Arial" w:eastAsia="Arial" w:hAnsi="Arial" w:cs="Arial"/>
                <w:szCs w:val="22"/>
              </w:rPr>
            </w:pPr>
            <w:r w:rsidRPr="20E2C36B">
              <w:rPr>
                <w:rFonts w:ascii="Arial" w:eastAsia="Arial" w:hAnsi="Arial" w:cs="Arial"/>
              </w:rPr>
              <w:t>Pacjent znajduje się w poczekalni.</w:t>
            </w:r>
          </w:p>
          <w:p w14:paraId="46DC1F60" w14:textId="315D238F" w:rsidR="20E2C36B" w:rsidRDefault="20E2C36B" w:rsidP="005F66C7">
            <w:pPr>
              <w:pStyle w:val="Akapitzlist"/>
              <w:numPr>
                <w:ilvl w:val="0"/>
                <w:numId w:val="10"/>
              </w:numPr>
              <w:jc w:val="left"/>
              <w:rPr>
                <w:rFonts w:ascii="Arial" w:eastAsia="Arial" w:hAnsi="Arial" w:cs="Arial"/>
                <w:szCs w:val="22"/>
              </w:rPr>
            </w:pPr>
            <w:r w:rsidRPr="20E2C36B">
              <w:rPr>
                <w:rFonts w:ascii="Arial" w:eastAsia="Arial" w:hAnsi="Arial" w:cs="Arial"/>
              </w:rPr>
              <w:t>Użytkownik posiada identyfikator tego miejsca w poczekalni.</w:t>
            </w:r>
          </w:p>
        </w:tc>
      </w:tr>
      <w:tr w:rsidR="20E2C36B" w14:paraId="56F23BCD" w14:textId="77777777" w:rsidTr="20E2C36B">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60C1E6E" w14:textId="5A12BB9B" w:rsidR="16B29F62" w:rsidRDefault="16B29F62" w:rsidP="20E2C36B">
            <w:pPr>
              <w:jc w:val="left"/>
              <w:rPr>
                <w:rFonts w:eastAsia="Arial"/>
                <w:b/>
                <w:bCs/>
                <w:color w:val="FFFFFF" w:themeColor="background1"/>
              </w:rPr>
            </w:pPr>
            <w:r w:rsidRPr="20E2C36B">
              <w:rPr>
                <w:rFonts w:eastAsia="Arial"/>
                <w:b/>
                <w:bCs/>
                <w:color w:val="FFFFFF" w:themeColor="background1"/>
              </w:rPr>
              <w:t>Warunki końcowe</w:t>
            </w:r>
          </w:p>
        </w:tc>
        <w:tc>
          <w:tcPr>
            <w:tcW w:w="7241" w:type="dxa"/>
            <w:tcBorders>
              <w:top w:val="single" w:sz="8" w:space="0" w:color="auto"/>
              <w:left w:val="single" w:sz="8" w:space="0" w:color="auto"/>
              <w:bottom w:val="single" w:sz="8" w:space="0" w:color="auto"/>
              <w:right w:val="single" w:sz="8" w:space="0" w:color="auto"/>
            </w:tcBorders>
            <w:vAlign w:val="center"/>
          </w:tcPr>
          <w:p w14:paraId="3E7A8E06" w14:textId="0DFE44A3" w:rsidR="20E2C36B" w:rsidRDefault="20E2C36B" w:rsidP="20E2C36B">
            <w:pPr>
              <w:pStyle w:val="Akapitzlist"/>
              <w:spacing w:line="360" w:lineRule="auto"/>
              <w:ind w:left="0"/>
              <w:jc w:val="left"/>
              <w:rPr>
                <w:rFonts w:ascii="Arial" w:eastAsia="Arial" w:hAnsi="Arial" w:cs="Arial"/>
              </w:rPr>
            </w:pPr>
            <w:r w:rsidRPr="20E2C36B">
              <w:rPr>
                <w:rFonts w:ascii="Arial" w:eastAsia="Arial" w:hAnsi="Arial" w:cs="Arial"/>
              </w:rPr>
              <w:t>Pacjent usunięty z poczekalni.</w:t>
            </w:r>
          </w:p>
        </w:tc>
      </w:tr>
      <w:tr w:rsidR="20E2C36B" w14:paraId="30716BFA" w14:textId="77777777" w:rsidTr="20E2C36B">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355C369" w14:textId="2E3B3A70" w:rsidR="16B29F62" w:rsidRDefault="16B29F62" w:rsidP="20E2C36B">
            <w:pPr>
              <w:jc w:val="left"/>
              <w:rPr>
                <w:rFonts w:eastAsia="Arial"/>
                <w:b/>
                <w:bCs/>
                <w:color w:val="FFFFFF" w:themeColor="background1"/>
              </w:rPr>
            </w:pPr>
            <w:r w:rsidRPr="20E2C36B">
              <w:rPr>
                <w:rFonts w:eastAsia="Arial"/>
                <w:b/>
                <w:bCs/>
                <w:color w:val="FFFFFF" w:themeColor="background1"/>
              </w:rPr>
              <w:t>Błędy</w:t>
            </w:r>
          </w:p>
        </w:tc>
        <w:tc>
          <w:tcPr>
            <w:tcW w:w="7241" w:type="dxa"/>
            <w:tcBorders>
              <w:top w:val="single" w:sz="8" w:space="0" w:color="auto"/>
              <w:left w:val="single" w:sz="8" w:space="0" w:color="auto"/>
              <w:bottom w:val="single" w:sz="8" w:space="0" w:color="auto"/>
              <w:right w:val="single" w:sz="8" w:space="0" w:color="auto"/>
            </w:tcBorders>
            <w:vAlign w:val="center"/>
          </w:tcPr>
          <w:p w14:paraId="4544F395" w14:textId="1D8FEF2F" w:rsidR="16B29F62" w:rsidRDefault="16B29F62" w:rsidP="20E2C36B">
            <w:pPr>
              <w:jc w:val="left"/>
              <w:rPr>
                <w:rFonts w:eastAsia="Arial"/>
              </w:rPr>
            </w:pPr>
            <w:r w:rsidRPr="20E2C36B">
              <w:rPr>
                <w:rFonts w:eastAsia="Arial"/>
              </w:rPr>
              <w:t>Kody wyników operacji oraz opisy błędów z przetwarzania zostały załączone do niniejszego dokumentu.</w:t>
            </w:r>
          </w:p>
        </w:tc>
      </w:tr>
    </w:tbl>
    <w:p w14:paraId="55273583" w14:textId="77777777" w:rsidR="00A17335" w:rsidRDefault="00A17335" w:rsidP="7215ABD2">
      <w:pPr>
        <w:rPr>
          <w:szCs w:val="22"/>
        </w:rPr>
      </w:pPr>
    </w:p>
    <w:p w14:paraId="12474D47" w14:textId="4BC5C8F8" w:rsidR="00510108" w:rsidRDefault="331EE309" w:rsidP="00817F11">
      <w:pPr>
        <w:pStyle w:val="Nagwek2"/>
      </w:pPr>
      <w:bookmarkStart w:id="1203" w:name="_Toc526314203"/>
      <w:bookmarkStart w:id="1204" w:name="_Toc617233265"/>
      <w:bookmarkStart w:id="1205" w:name="_Toc1896580670"/>
      <w:bookmarkStart w:id="1206" w:name="_Toc1597988712"/>
      <w:bookmarkStart w:id="1207" w:name="_Toc761130139"/>
      <w:bookmarkStart w:id="1208" w:name="_Toc1875048658"/>
      <w:bookmarkStart w:id="1209" w:name="_Toc1995585562"/>
      <w:bookmarkStart w:id="1210" w:name="_Toc1982885117"/>
      <w:bookmarkStart w:id="1211" w:name="_Toc116292193"/>
      <w:bookmarkStart w:id="1212" w:name="_Toc118445892"/>
      <w:bookmarkStart w:id="1213" w:name="_Toc644918608"/>
      <w:bookmarkStart w:id="1214" w:name="_Toc143855187"/>
      <w:proofErr w:type="spellStart"/>
      <w:r>
        <w:t>ed</w:t>
      </w:r>
      <w:r w:rsidR="0B92B74C">
        <w:t>y</w:t>
      </w:r>
      <w:r>
        <w:t>tujKwalfikacje</w:t>
      </w:r>
      <w:bookmarkEnd w:id="1203"/>
      <w:bookmarkEnd w:id="1204"/>
      <w:bookmarkEnd w:id="1205"/>
      <w:bookmarkEnd w:id="1206"/>
      <w:bookmarkEnd w:id="1207"/>
      <w:bookmarkEnd w:id="1208"/>
      <w:bookmarkEnd w:id="1209"/>
      <w:bookmarkEnd w:id="1210"/>
      <w:bookmarkEnd w:id="1211"/>
      <w:bookmarkEnd w:id="1212"/>
      <w:bookmarkEnd w:id="1213"/>
      <w:bookmarkEnd w:id="1214"/>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510108" w14:paraId="777B1FE7" w14:textId="77777777" w:rsidTr="5AC78F0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46C664C" w14:textId="77777777" w:rsidR="00510108" w:rsidRPr="00723276" w:rsidRDefault="00510108" w:rsidP="00817EB2">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D9D52B7" w14:textId="26DE51A9" w:rsidR="00510108" w:rsidRDefault="00510108" w:rsidP="00817EB2">
            <w:pPr>
              <w:jc w:val="left"/>
              <w:rPr>
                <w:szCs w:val="22"/>
              </w:rPr>
            </w:pPr>
            <w:proofErr w:type="spellStart"/>
            <w:r>
              <w:rPr>
                <w:szCs w:val="22"/>
              </w:rPr>
              <w:t>edytujKwalifikacje</w:t>
            </w:r>
            <w:proofErr w:type="spellEnd"/>
          </w:p>
        </w:tc>
      </w:tr>
      <w:tr w:rsidR="00510108" w14:paraId="49F1871E" w14:textId="77777777" w:rsidTr="5AC78F0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983D090" w14:textId="77777777" w:rsidR="00510108" w:rsidRPr="00723276" w:rsidRDefault="00510108" w:rsidP="00817EB2">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0E4F0AA" w14:textId="77777777" w:rsidR="00510108" w:rsidRDefault="00510108" w:rsidP="00817EB2">
            <w:pPr>
              <w:jc w:val="left"/>
              <w:rPr>
                <w:szCs w:val="22"/>
              </w:rPr>
            </w:pPr>
            <w:proofErr w:type="spellStart"/>
            <w:r>
              <w:rPr>
                <w:szCs w:val="22"/>
              </w:rPr>
              <w:t>ObslugaRejestracjiWS</w:t>
            </w:r>
            <w:proofErr w:type="spellEnd"/>
          </w:p>
        </w:tc>
      </w:tr>
      <w:tr w:rsidR="00510108" w14:paraId="34D20F1F" w14:textId="77777777" w:rsidTr="5AC78F0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1D9702D" w14:textId="77777777" w:rsidR="00510108" w:rsidRPr="00723276" w:rsidRDefault="00510108" w:rsidP="00817EB2">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1DB145DE" w14:textId="47199D8F" w:rsidR="00510108" w:rsidRPr="000C7F2F" w:rsidRDefault="66828638" w:rsidP="71891420">
            <w:pPr>
              <w:autoSpaceDE w:val="0"/>
              <w:autoSpaceDN w:val="0"/>
              <w:adjustRightInd w:val="0"/>
              <w:spacing w:before="0" w:after="80" w:line="240" w:lineRule="auto"/>
              <w:jc w:val="left"/>
              <w:rPr>
                <w:rFonts w:eastAsia="Calibri"/>
                <w:lang w:eastAsia="pl-PL"/>
              </w:rPr>
            </w:pPr>
            <w:r w:rsidRPr="71891420">
              <w:rPr>
                <w:rFonts w:eastAsia="Calibri"/>
                <w:lang w:eastAsia="pl-PL"/>
              </w:rPr>
              <w:t>Celem operacji jest zmiana kwalifikacji (cech dostępności) pacjenta (skierowania)</w:t>
            </w:r>
          </w:p>
        </w:tc>
      </w:tr>
      <w:tr w:rsidR="00510108" w14:paraId="02A17987" w14:textId="77777777" w:rsidTr="5AC78F0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99AD7F3" w14:textId="77777777" w:rsidR="00510108" w:rsidRPr="00723276" w:rsidRDefault="00510108" w:rsidP="00817EB2">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445B6E40" w14:textId="26AA9DFA" w:rsidR="00510108" w:rsidRDefault="00510108" w:rsidP="00817EB2">
            <w:pPr>
              <w:jc w:val="left"/>
            </w:pPr>
            <w:r>
              <w:t xml:space="preserve">Wykonanie operacji </w:t>
            </w:r>
            <w:proofErr w:type="spellStart"/>
            <w:r>
              <w:t>edytujKwalfikacje</w:t>
            </w:r>
            <w:proofErr w:type="spellEnd"/>
          </w:p>
        </w:tc>
      </w:tr>
      <w:tr w:rsidR="00510108" w14:paraId="668D488E" w14:textId="77777777" w:rsidTr="5AC78F0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7BFCF38" w14:textId="77777777" w:rsidR="00510108" w:rsidRPr="00723276" w:rsidRDefault="00510108" w:rsidP="00817EB2">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191F730C" w14:textId="4E63FFC4" w:rsidR="00510108" w:rsidRPr="000C7F2F" w:rsidRDefault="16C314F7" w:rsidP="6A9D8429">
            <w:pPr>
              <w:autoSpaceDE w:val="0"/>
              <w:autoSpaceDN w:val="0"/>
              <w:adjustRightInd w:val="0"/>
              <w:spacing w:before="0" w:after="80" w:line="360" w:lineRule="auto"/>
              <w:jc w:val="left"/>
              <w:rPr>
                <w:rFonts w:eastAsia="Calibri"/>
                <w:lang w:eastAsia="pl-PL"/>
              </w:rPr>
            </w:pPr>
            <w:r w:rsidRPr="6A9D8429">
              <w:rPr>
                <w:rFonts w:eastAsia="Calibri"/>
                <w:lang w:eastAsia="pl-PL"/>
              </w:rPr>
              <w:t xml:space="preserve">Operacja </w:t>
            </w:r>
            <w:r w:rsidR="56154048" w:rsidRPr="6A9D8429">
              <w:rPr>
                <w:rFonts w:eastAsia="Calibri"/>
                <w:lang w:eastAsia="pl-PL"/>
              </w:rPr>
              <w:t xml:space="preserve">pozwalająca na zmianę trybu obsługi pacjenta </w:t>
            </w:r>
            <w:r w:rsidR="0E56A177" w:rsidRPr="6A9D8429">
              <w:rPr>
                <w:rFonts w:eastAsia="Calibri"/>
                <w:lang w:eastAsia="pl-PL"/>
              </w:rPr>
              <w:t>Pilny (</w:t>
            </w:r>
            <w:r w:rsidR="56154048" w:rsidRPr="6A9D8429">
              <w:rPr>
                <w:rFonts w:eastAsia="Calibri"/>
                <w:lang w:eastAsia="pl-PL"/>
              </w:rPr>
              <w:t>CITO</w:t>
            </w:r>
            <w:r w:rsidR="0E56A177" w:rsidRPr="6A9D8429">
              <w:rPr>
                <w:rFonts w:eastAsia="Calibri"/>
                <w:lang w:eastAsia="pl-PL"/>
              </w:rPr>
              <w:t xml:space="preserve">) </w:t>
            </w:r>
            <w:r w:rsidR="56154048" w:rsidRPr="6A9D8429">
              <w:rPr>
                <w:rFonts w:eastAsia="Calibri"/>
                <w:lang w:eastAsia="pl-PL"/>
              </w:rPr>
              <w:t>&lt;-&gt;Stabilny. Zmiana trybu dotyczy nie tylko SER, ale i stanu skierowania w SGS.</w:t>
            </w:r>
          </w:p>
        </w:tc>
      </w:tr>
      <w:tr w:rsidR="00510108" w14:paraId="1F5E96E6" w14:textId="77777777" w:rsidTr="5AC78F0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55256E70" w14:textId="77777777" w:rsidR="00510108" w:rsidRPr="00723276" w:rsidRDefault="00510108" w:rsidP="00817EB2">
            <w:pPr>
              <w:jc w:val="left"/>
              <w:rPr>
                <w:b/>
                <w:szCs w:val="22"/>
              </w:rPr>
            </w:pPr>
            <w:r w:rsidRPr="00723276">
              <w:rPr>
                <w:b/>
                <w:szCs w:val="22"/>
              </w:rPr>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6C840271" w14:textId="025030AE" w:rsidR="00510108" w:rsidRPr="000C7F2F" w:rsidRDefault="000C7F2F" w:rsidP="006C1F3B">
            <w:pPr>
              <w:autoSpaceDE w:val="0"/>
              <w:autoSpaceDN w:val="0"/>
              <w:adjustRightInd w:val="0"/>
              <w:spacing w:before="0" w:after="80" w:line="240" w:lineRule="auto"/>
              <w:jc w:val="left"/>
              <w:rPr>
                <w:rFonts w:eastAsia="Calibri"/>
                <w:szCs w:val="22"/>
                <w:lang w:eastAsia="pl-PL"/>
              </w:rPr>
            </w:pPr>
            <w:r w:rsidRPr="46C77060">
              <w:rPr>
                <w:rFonts w:eastAsia="Calibri"/>
                <w:lang w:eastAsia="pl-PL"/>
              </w:rPr>
              <w:t>Wystawiony dokument skierowania (wprowadzony do systemu)</w:t>
            </w:r>
          </w:p>
        </w:tc>
      </w:tr>
      <w:tr w:rsidR="00510108" w14:paraId="285863FA" w14:textId="77777777" w:rsidTr="5AC78F0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ACFB420" w14:textId="77777777" w:rsidR="00510108" w:rsidRPr="00723276" w:rsidRDefault="00510108" w:rsidP="00817EB2">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14:paraId="5D3DD670" w14:textId="03B18CA7" w:rsidR="00510108" w:rsidRPr="00CC0C2C" w:rsidRDefault="3CB1F428" w:rsidP="6A9D8429">
            <w:pPr>
              <w:autoSpaceDE w:val="0"/>
              <w:autoSpaceDN w:val="0"/>
              <w:adjustRightInd w:val="0"/>
              <w:spacing w:before="0" w:after="80" w:line="240" w:lineRule="auto"/>
              <w:jc w:val="left"/>
              <w:rPr>
                <w:rFonts w:eastAsia="Calibri"/>
                <w:lang w:eastAsia="pl-PL"/>
              </w:rPr>
            </w:pPr>
            <w:r w:rsidRPr="6A9D8429">
              <w:rPr>
                <w:rFonts w:eastAsia="Calibri"/>
                <w:lang w:eastAsia="pl-PL"/>
              </w:rPr>
              <w:t xml:space="preserve">Dokument posiada określony status </w:t>
            </w:r>
            <w:r w:rsidR="0E56A177" w:rsidRPr="6A9D8429">
              <w:rPr>
                <w:rFonts w:eastAsia="Calibri"/>
                <w:lang w:eastAsia="pl-PL"/>
              </w:rPr>
              <w:t xml:space="preserve">kwalifikacji medycznej </w:t>
            </w:r>
            <w:r w:rsidRPr="6A9D8429">
              <w:rPr>
                <w:rFonts w:eastAsia="Calibri"/>
                <w:lang w:eastAsia="pl-PL"/>
              </w:rPr>
              <w:t xml:space="preserve"> (</w:t>
            </w:r>
            <w:r w:rsidR="0E56A177" w:rsidRPr="6A9D8429">
              <w:rPr>
                <w:rFonts w:eastAsia="Calibri"/>
                <w:lang w:eastAsia="pl-PL"/>
              </w:rPr>
              <w:t>Pilny (</w:t>
            </w:r>
            <w:r w:rsidRPr="6A9D8429">
              <w:rPr>
                <w:rFonts w:eastAsia="Calibri"/>
                <w:lang w:eastAsia="pl-PL"/>
              </w:rPr>
              <w:t>CITO</w:t>
            </w:r>
            <w:r w:rsidR="0E56A177" w:rsidRPr="6A9D8429">
              <w:rPr>
                <w:rFonts w:eastAsia="Calibri"/>
                <w:lang w:eastAsia="pl-PL"/>
              </w:rPr>
              <w:t xml:space="preserve">) </w:t>
            </w:r>
            <w:r w:rsidRPr="6A9D8429">
              <w:rPr>
                <w:rFonts w:eastAsia="Calibri"/>
                <w:lang w:eastAsia="pl-PL"/>
              </w:rPr>
              <w:t>/</w:t>
            </w:r>
            <w:r w:rsidR="0E56A177" w:rsidRPr="6A9D8429">
              <w:rPr>
                <w:rFonts w:eastAsia="Calibri"/>
                <w:lang w:eastAsia="pl-PL"/>
              </w:rPr>
              <w:t xml:space="preserve"> </w:t>
            </w:r>
            <w:r w:rsidRPr="6A9D8429">
              <w:rPr>
                <w:rFonts w:eastAsia="Calibri"/>
                <w:lang w:eastAsia="pl-PL"/>
              </w:rPr>
              <w:t>Stabilny) w zależności od parametrów wejściowych usługi</w:t>
            </w:r>
          </w:p>
        </w:tc>
      </w:tr>
      <w:tr w:rsidR="00510108" w14:paraId="264BFF91" w14:textId="77777777" w:rsidTr="5AC78F0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20026C4" w14:textId="77777777" w:rsidR="00510108" w:rsidRPr="00723276" w:rsidRDefault="00510108" w:rsidP="00817EB2">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ADC08D7" w14:textId="3CEF7CBB" w:rsidR="00510108" w:rsidRPr="004261F4" w:rsidRDefault="00CC0C2C" w:rsidP="00817EB2">
            <w:pPr>
              <w:spacing w:line="288" w:lineRule="auto"/>
              <w:jc w:val="left"/>
            </w:pPr>
            <w:r w:rsidRPr="7215ABD2">
              <w:rPr>
                <w:rFonts w:eastAsia="Arial"/>
              </w:rPr>
              <w:t>Kody wyników operacji oraz opisy błędów z przetwarzania zostały załączone do niniejszego dokumentu</w:t>
            </w:r>
          </w:p>
        </w:tc>
      </w:tr>
    </w:tbl>
    <w:p w14:paraId="505B0778" w14:textId="06A8F037" w:rsidR="2AC197AA" w:rsidRDefault="29A61A41" w:rsidP="00817F11">
      <w:pPr>
        <w:pStyle w:val="Nagwek2"/>
        <w:rPr>
          <w:rFonts w:eastAsia="Arial"/>
        </w:rPr>
      </w:pPr>
      <w:bookmarkStart w:id="1215" w:name="_Toc114663098"/>
      <w:bookmarkStart w:id="1216" w:name="_Toc115689170"/>
      <w:bookmarkStart w:id="1217" w:name="_Toc116292194"/>
      <w:bookmarkStart w:id="1218" w:name="_Toc118445893"/>
      <w:bookmarkStart w:id="1219" w:name="_Toc326620354"/>
      <w:bookmarkStart w:id="1220" w:name="_Toc143855188"/>
      <w:bookmarkEnd w:id="1215"/>
      <w:bookmarkEnd w:id="1216"/>
      <w:proofErr w:type="spellStart"/>
      <w:r w:rsidRPr="27115D33">
        <w:rPr>
          <w:rFonts w:eastAsia="Arial"/>
        </w:rPr>
        <w:t>zapiszWizytyHistoryczne</w:t>
      </w:r>
      <w:bookmarkEnd w:id="1217"/>
      <w:bookmarkEnd w:id="1218"/>
      <w:bookmarkEnd w:id="1219"/>
      <w:bookmarkEnd w:id="1220"/>
      <w:proofErr w:type="spellEnd"/>
    </w:p>
    <w:tbl>
      <w:tblPr>
        <w:tblW w:w="0" w:type="auto"/>
        <w:tblLook w:val="04A0" w:firstRow="1" w:lastRow="0" w:firstColumn="1" w:lastColumn="0" w:noHBand="0" w:noVBand="1"/>
      </w:tblPr>
      <w:tblGrid>
        <w:gridCol w:w="1811"/>
        <w:gridCol w:w="7241"/>
      </w:tblGrid>
      <w:tr w:rsidR="0E5BDCC0" w14:paraId="2D77206B" w14:textId="77777777" w:rsidTr="761F417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EEAC94B" w14:textId="1D4FC718" w:rsidR="0E5BDCC0" w:rsidRDefault="0E5BDCC0" w:rsidP="0E5BDCC0">
            <w:pPr>
              <w:jc w:val="left"/>
              <w:rPr>
                <w:rFonts w:eastAsia="Arial"/>
                <w:b/>
                <w:bCs/>
              </w:rPr>
            </w:pPr>
            <w:r w:rsidRPr="025E7145">
              <w:rPr>
                <w:rFonts w:eastAsia="Arial"/>
                <w:b/>
                <w:bCs/>
              </w:rPr>
              <w:t>Nazwa</w:t>
            </w:r>
          </w:p>
        </w:tc>
        <w:tc>
          <w:tcPr>
            <w:tcW w:w="7241" w:type="dxa"/>
            <w:tcBorders>
              <w:top w:val="single" w:sz="8" w:space="0" w:color="auto"/>
              <w:left w:val="single" w:sz="8" w:space="0" w:color="auto"/>
              <w:bottom w:val="single" w:sz="8" w:space="0" w:color="auto"/>
              <w:right w:val="single" w:sz="8" w:space="0" w:color="auto"/>
            </w:tcBorders>
            <w:vAlign w:val="center"/>
          </w:tcPr>
          <w:p w14:paraId="644EFAAF" w14:textId="59051DFD" w:rsidR="0E5BDCC0" w:rsidRDefault="0E5BDCC0" w:rsidP="0E5BDCC0">
            <w:pPr>
              <w:jc w:val="left"/>
            </w:pPr>
            <w:proofErr w:type="spellStart"/>
            <w:r w:rsidRPr="025E7145">
              <w:rPr>
                <w:rFonts w:eastAsia="Arial"/>
              </w:rPr>
              <w:t>zapiszWizytyHistoryczne</w:t>
            </w:r>
            <w:proofErr w:type="spellEnd"/>
          </w:p>
        </w:tc>
      </w:tr>
      <w:tr w:rsidR="0E5BDCC0" w14:paraId="299B042E" w14:textId="77777777" w:rsidTr="761F417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58E2705" w14:textId="6F002717" w:rsidR="0E5BDCC0" w:rsidRDefault="0E5BDCC0" w:rsidP="0E5BDCC0">
            <w:pPr>
              <w:jc w:val="left"/>
              <w:rPr>
                <w:rFonts w:eastAsia="Arial"/>
                <w:b/>
                <w:bCs/>
              </w:rPr>
            </w:pPr>
            <w:r w:rsidRPr="025E7145">
              <w:rPr>
                <w:rFonts w:eastAsia="Arial"/>
                <w:b/>
                <w:bCs/>
              </w:rPr>
              <w:t>Interfejs</w:t>
            </w:r>
          </w:p>
        </w:tc>
        <w:tc>
          <w:tcPr>
            <w:tcW w:w="7241" w:type="dxa"/>
            <w:tcBorders>
              <w:top w:val="single" w:sz="8" w:space="0" w:color="auto"/>
              <w:left w:val="single" w:sz="8" w:space="0" w:color="auto"/>
              <w:bottom w:val="single" w:sz="8" w:space="0" w:color="auto"/>
              <w:right w:val="single" w:sz="8" w:space="0" w:color="auto"/>
            </w:tcBorders>
            <w:vAlign w:val="center"/>
          </w:tcPr>
          <w:p w14:paraId="0C6F1E09" w14:textId="06197949" w:rsidR="0E5BDCC0" w:rsidRDefault="0E5BDCC0" w:rsidP="0E5BDCC0">
            <w:pPr>
              <w:jc w:val="left"/>
              <w:rPr>
                <w:rFonts w:eastAsia="Arial"/>
              </w:rPr>
            </w:pPr>
            <w:proofErr w:type="spellStart"/>
            <w:r w:rsidRPr="025E7145">
              <w:rPr>
                <w:rFonts w:eastAsia="Arial"/>
              </w:rPr>
              <w:t>ObslugaRejestracjiWS</w:t>
            </w:r>
            <w:proofErr w:type="spellEnd"/>
          </w:p>
        </w:tc>
      </w:tr>
      <w:tr w:rsidR="0E5BDCC0" w14:paraId="06B78599" w14:textId="77777777" w:rsidTr="761F417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7797ED0" w14:textId="64C55335" w:rsidR="0E5BDCC0" w:rsidRDefault="0E5BDCC0" w:rsidP="0E5BDCC0">
            <w:pPr>
              <w:jc w:val="left"/>
              <w:rPr>
                <w:rFonts w:eastAsia="Arial"/>
                <w:b/>
                <w:bCs/>
              </w:rPr>
            </w:pPr>
            <w:r w:rsidRPr="025E7145">
              <w:rPr>
                <w:rFonts w:eastAsia="Arial"/>
                <w:b/>
                <w:bCs/>
              </w:rPr>
              <w:t>Cel</w:t>
            </w:r>
          </w:p>
        </w:tc>
        <w:tc>
          <w:tcPr>
            <w:tcW w:w="7241" w:type="dxa"/>
            <w:tcBorders>
              <w:top w:val="single" w:sz="8" w:space="0" w:color="auto"/>
              <w:left w:val="single" w:sz="8" w:space="0" w:color="auto"/>
              <w:bottom w:val="single" w:sz="8" w:space="0" w:color="auto"/>
              <w:right w:val="single" w:sz="8" w:space="0" w:color="auto"/>
            </w:tcBorders>
            <w:vAlign w:val="center"/>
          </w:tcPr>
          <w:p w14:paraId="533D119D" w14:textId="139C9E8E" w:rsidR="0E5BDCC0" w:rsidRDefault="0E5BDCC0" w:rsidP="0E5BDCC0">
            <w:pPr>
              <w:jc w:val="left"/>
            </w:pPr>
            <w:r w:rsidRPr="025E7145">
              <w:rPr>
                <w:rFonts w:eastAsia="Arial"/>
              </w:rPr>
              <w:t>Celem operacji jest odnotowanie w SER wizyt, które zostały dodane i zamknięte w trakcie braku komunikacji systemu MUŚ z SER. Informacje o tych wizytach będą przekazywane do SER po upływie terminu ich rozpoczęcia.</w:t>
            </w:r>
          </w:p>
        </w:tc>
      </w:tr>
      <w:tr w:rsidR="0E5BDCC0" w14:paraId="379CE7A8" w14:textId="77777777" w:rsidTr="761F417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AC997B1" w14:textId="5D77F1F4" w:rsidR="0E5BDCC0" w:rsidRDefault="0E5BDCC0" w:rsidP="0E5BDCC0">
            <w:pPr>
              <w:jc w:val="left"/>
              <w:rPr>
                <w:rFonts w:eastAsia="Arial"/>
                <w:b/>
                <w:bCs/>
              </w:rPr>
            </w:pPr>
            <w:r w:rsidRPr="025E7145">
              <w:rPr>
                <w:rFonts w:eastAsia="Arial"/>
                <w:b/>
                <w:bCs/>
              </w:rPr>
              <w:t>Realizacja aktywności biznesowej</w:t>
            </w:r>
          </w:p>
        </w:tc>
        <w:tc>
          <w:tcPr>
            <w:tcW w:w="7241" w:type="dxa"/>
            <w:tcBorders>
              <w:top w:val="single" w:sz="8" w:space="0" w:color="auto"/>
              <w:left w:val="single" w:sz="8" w:space="0" w:color="auto"/>
              <w:bottom w:val="single" w:sz="8" w:space="0" w:color="auto"/>
              <w:right w:val="single" w:sz="8" w:space="0" w:color="auto"/>
            </w:tcBorders>
            <w:vAlign w:val="center"/>
          </w:tcPr>
          <w:p w14:paraId="1AA40753" w14:textId="4F3C3B63" w:rsidR="0E5BDCC0" w:rsidRDefault="0E5BDCC0" w:rsidP="0E5BDCC0">
            <w:pPr>
              <w:jc w:val="left"/>
              <w:rPr>
                <w:rFonts w:eastAsia="Arial"/>
              </w:rPr>
            </w:pPr>
            <w:r w:rsidRPr="025E7145">
              <w:rPr>
                <w:rFonts w:eastAsia="Arial"/>
              </w:rPr>
              <w:t xml:space="preserve">Wykonanie operacji </w:t>
            </w:r>
            <w:proofErr w:type="spellStart"/>
            <w:r w:rsidRPr="025E7145">
              <w:rPr>
                <w:rFonts w:eastAsia="Arial"/>
              </w:rPr>
              <w:t>zapiszWizytyHistoryczne</w:t>
            </w:r>
            <w:proofErr w:type="spellEnd"/>
          </w:p>
        </w:tc>
      </w:tr>
      <w:tr w:rsidR="0E5BDCC0" w14:paraId="0943324B" w14:textId="77777777" w:rsidTr="761F417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E18019C" w14:textId="5188D757" w:rsidR="0E5BDCC0" w:rsidRDefault="0E5BDCC0" w:rsidP="0E5BDCC0">
            <w:pPr>
              <w:jc w:val="left"/>
              <w:rPr>
                <w:rFonts w:eastAsia="Arial"/>
                <w:b/>
                <w:bCs/>
              </w:rPr>
            </w:pPr>
            <w:r w:rsidRPr="025E7145">
              <w:rPr>
                <w:rFonts w:eastAsia="Arial"/>
                <w:b/>
                <w:bCs/>
              </w:rPr>
              <w:t>Opis</w:t>
            </w:r>
          </w:p>
        </w:tc>
        <w:tc>
          <w:tcPr>
            <w:tcW w:w="7241" w:type="dxa"/>
            <w:tcBorders>
              <w:top w:val="single" w:sz="8" w:space="0" w:color="auto"/>
              <w:left w:val="single" w:sz="8" w:space="0" w:color="auto"/>
              <w:bottom w:val="single" w:sz="8" w:space="0" w:color="auto"/>
              <w:right w:val="single" w:sz="8" w:space="0" w:color="auto"/>
            </w:tcBorders>
            <w:vAlign w:val="center"/>
          </w:tcPr>
          <w:p w14:paraId="55707E93" w14:textId="452DC5E1" w:rsidR="0E5BDCC0" w:rsidRDefault="0E5BDCC0" w:rsidP="0E5BDCC0">
            <w:pPr>
              <w:jc w:val="left"/>
              <w:rPr>
                <w:rFonts w:eastAsia="Arial"/>
              </w:rPr>
            </w:pPr>
            <w:r w:rsidRPr="025E7145">
              <w:rPr>
                <w:rFonts w:eastAsia="Arial"/>
              </w:rPr>
              <w:t xml:space="preserve">Operacja </w:t>
            </w:r>
            <w:proofErr w:type="spellStart"/>
            <w:r w:rsidRPr="025E7145">
              <w:rPr>
                <w:rFonts w:eastAsia="Arial"/>
              </w:rPr>
              <w:t>zapiszWizytyHistoryczne</w:t>
            </w:r>
            <w:proofErr w:type="spellEnd"/>
            <w:r w:rsidRPr="025E7145">
              <w:rPr>
                <w:rFonts w:eastAsia="Arial"/>
              </w:rPr>
              <w:t xml:space="preserve"> jest usługą masową. Daje możliwość przekazania informacji o wielu wizytach przeprowadzonych w trakcie niedostępności systemu. Pracownik administracyjny MUŚ wprowadza </w:t>
            </w:r>
            <w:proofErr w:type="spellStart"/>
            <w:r w:rsidRPr="025E7145">
              <w:rPr>
                <w:rFonts w:eastAsia="Arial"/>
              </w:rPr>
              <w:t>wizyty</w:t>
            </w:r>
            <w:r w:rsidR="022C440F" w:rsidRPr="7D17C4D6">
              <w:rPr>
                <w:rFonts w:eastAsia="Arial"/>
              </w:rPr>
              <w:t>w</w:t>
            </w:r>
            <w:proofErr w:type="spellEnd"/>
            <w:r w:rsidR="022C440F" w:rsidRPr="7D17C4D6">
              <w:rPr>
                <w:rFonts w:eastAsia="Arial"/>
              </w:rPr>
              <w:t xml:space="preserve"> tym wizyty, których przedmiotem jest szczepienie</w:t>
            </w:r>
            <w:r w:rsidR="4F1F42FB" w:rsidRPr="7D17C4D6">
              <w:rPr>
                <w:rFonts w:eastAsia="Arial"/>
              </w:rPr>
              <w:t xml:space="preserve"> </w:t>
            </w:r>
            <w:r w:rsidR="7317A3A9" w:rsidRPr="1DEBE079">
              <w:rPr>
                <w:rFonts w:eastAsia="Arial"/>
              </w:rPr>
              <w:t>oraz realizowane w ramach programów profilaktycznych</w:t>
            </w:r>
            <w:r w:rsidR="4F1F42FB" w:rsidRPr="1DEBE079">
              <w:rPr>
                <w:rFonts w:eastAsia="Arial"/>
              </w:rPr>
              <w:t xml:space="preserve"> </w:t>
            </w:r>
            <w:r w:rsidRPr="025E7145">
              <w:rPr>
                <w:rFonts w:eastAsia="Arial"/>
              </w:rPr>
              <w:t xml:space="preserve">po upływie terminu ich rozpoczęcia, z jednoczesnym zapisaniem ich rezultatu. </w:t>
            </w:r>
          </w:p>
          <w:p w14:paraId="53BA6A04" w14:textId="57648182" w:rsidR="0E5BDCC0" w:rsidRDefault="0E5BDCC0" w:rsidP="0E5BDCC0">
            <w:pPr>
              <w:jc w:val="left"/>
            </w:pPr>
            <w:r w:rsidRPr="025E7145">
              <w:rPr>
                <w:rFonts w:eastAsia="Arial"/>
              </w:rPr>
              <w:t xml:space="preserve"> </w:t>
            </w:r>
          </w:p>
          <w:p w14:paraId="6CDECBA6" w14:textId="7752193C" w:rsidR="0E5BDCC0" w:rsidRDefault="0E5BDCC0" w:rsidP="0E5BDCC0">
            <w:pPr>
              <w:jc w:val="left"/>
            </w:pPr>
            <w:r w:rsidRPr="025E7145">
              <w:rPr>
                <w:rFonts w:eastAsia="Arial"/>
              </w:rPr>
              <w:t>Operacja jest dostępna jedynie dla MUŚ, który jest właścicielem harmonogramu powiązanego ze slotem/slotami.</w:t>
            </w:r>
          </w:p>
          <w:p w14:paraId="59472581" w14:textId="7B1E1DA8" w:rsidR="0E5BDCC0" w:rsidRDefault="0E5BDCC0" w:rsidP="0E5BDCC0">
            <w:pPr>
              <w:jc w:val="left"/>
            </w:pPr>
            <w:r w:rsidRPr="025E7145">
              <w:rPr>
                <w:rFonts w:eastAsia="Arial"/>
              </w:rPr>
              <w:t xml:space="preserve"> </w:t>
            </w:r>
          </w:p>
          <w:p w14:paraId="60356C91" w14:textId="3C6ECB89" w:rsidR="0E5BDCC0" w:rsidRDefault="0E5BDCC0" w:rsidP="0E5BDCC0">
            <w:pPr>
              <w:jc w:val="left"/>
            </w:pPr>
            <w:r w:rsidRPr="025E7145">
              <w:rPr>
                <w:rFonts w:eastAsia="Arial"/>
              </w:rPr>
              <w:t xml:space="preserve">Wizyty są dodawane na istniejącym lub nowym slocie MUŚ z terminem rozpoczęcia (datą i godziną) wcześniejszym niż data wywołania żądania do SER. </w:t>
            </w:r>
          </w:p>
          <w:p w14:paraId="558BC14E" w14:textId="3E4F0031" w:rsidR="0E5BDCC0" w:rsidRDefault="0E5BDCC0" w:rsidP="0E5BDCC0">
            <w:pPr>
              <w:jc w:val="left"/>
            </w:pPr>
            <w:r w:rsidRPr="025E7145">
              <w:rPr>
                <w:rFonts w:eastAsia="Arial"/>
              </w:rPr>
              <w:t xml:space="preserve"> </w:t>
            </w:r>
          </w:p>
          <w:p w14:paraId="1EB1ECB8" w14:textId="16C19146" w:rsidR="0E5BDCC0" w:rsidRDefault="0E5BDCC0" w:rsidP="0E5BDCC0">
            <w:pPr>
              <w:jc w:val="left"/>
            </w:pPr>
            <w:r w:rsidRPr="025E7145">
              <w:rPr>
                <w:rFonts w:eastAsia="Arial"/>
              </w:rPr>
              <w:t>System otrzymuje dane wizyt historycznych do rejestracji na wskazanym wolnym slocie MUŚ lub na nowo utworzonym slocie. W przypadku tworzenia nowego slotu data slotu jest jednocześnie datą wizyty. Czas rozpoczęcia i zakończenia wizyty musi mieścić się wewnątrz czasu rozpoczęcia i zakończenia slotu. W razie potrzeby, razem z danymi wizyt, przekazywane są dane nowego slotu, do którego zostaną przypisane.</w:t>
            </w:r>
          </w:p>
          <w:p w14:paraId="41200563" w14:textId="36A7B619" w:rsidR="0E5BDCC0" w:rsidRDefault="147510D9" w:rsidP="0E5BDCC0">
            <w:pPr>
              <w:jc w:val="left"/>
              <w:rPr>
                <w:rFonts w:eastAsia="Arial"/>
              </w:rPr>
            </w:pPr>
            <w:r w:rsidRPr="1DEBE079">
              <w:rPr>
                <w:rFonts w:eastAsia="Arial"/>
              </w:rPr>
              <w:t xml:space="preserve">W przypadku zapisu wizyty historycznej, której przedmiotem było szczepienie w żądaniu należy wysłać klasę </w:t>
            </w:r>
            <w:proofErr w:type="spellStart"/>
            <w:r w:rsidRPr="1DEBE079">
              <w:rPr>
                <w:rFonts w:eastAsia="Arial"/>
              </w:rPr>
              <w:t>DaneDodatkowe</w:t>
            </w:r>
            <w:proofErr w:type="spellEnd"/>
            <w:r w:rsidRPr="1DEBE079">
              <w:rPr>
                <w:rFonts w:eastAsia="Arial"/>
              </w:rPr>
              <w:t xml:space="preserve"> uzupełnioną o atrybut reprezentujący kod szczepionki. Aktualnie obsługiwane kody szczepionek zawarte są w rozdziale 11.17 Kod szczepionki. Jako nazwę atrybutu należy podać: KOD_SZCZEPIONKI.</w:t>
            </w:r>
          </w:p>
          <w:p w14:paraId="4ADEFD7D" w14:textId="0924502E" w:rsidR="2BC4BB21" w:rsidRDefault="2BC4BB21" w:rsidP="1DEBE079">
            <w:pPr>
              <w:jc w:val="left"/>
              <w:rPr>
                <w:rFonts w:eastAsia="Arial"/>
              </w:rPr>
            </w:pPr>
            <w:r w:rsidRPr="1DEBE079">
              <w:rPr>
                <w:rFonts w:eastAsia="Arial"/>
              </w:rPr>
              <w:t>W przypadku zapisu na wizytę realizowaną w ramach programu profilaktycznego w żądaniu należy przesłać techniczny kod procedury odpowiadający danemu programowi.</w:t>
            </w:r>
          </w:p>
          <w:p w14:paraId="1AA46826" w14:textId="5A623D95" w:rsidR="0E5BDCC0" w:rsidRDefault="0E5BDCC0" w:rsidP="0E5BDCC0">
            <w:pPr>
              <w:jc w:val="left"/>
            </w:pPr>
            <w:r w:rsidRPr="025E7145">
              <w:rPr>
                <w:rFonts w:eastAsia="Arial"/>
              </w:rPr>
              <w:t xml:space="preserve">Usługa zwraca dla każdej wizyty </w:t>
            </w:r>
            <w:proofErr w:type="spellStart"/>
            <w:r w:rsidRPr="025E7145">
              <w:rPr>
                <w:rFonts w:eastAsia="Arial"/>
              </w:rPr>
              <w:t>RaportZPrzetwarzaniaWizytyHistorycznej</w:t>
            </w:r>
            <w:proofErr w:type="spellEnd"/>
            <w:r w:rsidRPr="025E7145">
              <w:rPr>
                <w:rFonts w:eastAsia="Arial"/>
              </w:rPr>
              <w:t xml:space="preserve"> zawierający identyfikatory wizyty, slotu, datę i czas oraz kod statusu wizyty. </w:t>
            </w:r>
          </w:p>
          <w:p w14:paraId="401A5B14" w14:textId="606E63BB" w:rsidR="0E5BDCC0" w:rsidRDefault="0E5BDCC0" w:rsidP="0E5BDCC0">
            <w:pPr>
              <w:jc w:val="left"/>
            </w:pPr>
            <w:r w:rsidRPr="025E7145">
              <w:rPr>
                <w:rFonts w:eastAsia="Arial"/>
              </w:rPr>
              <w:t>W przypadku negatywnego wyniku zwracany jest kod komunikatu i jego opis.</w:t>
            </w:r>
          </w:p>
        </w:tc>
      </w:tr>
      <w:tr w:rsidR="0E5BDCC0" w14:paraId="67E9B20D" w14:textId="77777777" w:rsidTr="761F417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B020162" w14:textId="3960BA94" w:rsidR="0E5BDCC0" w:rsidRDefault="0E5BDCC0" w:rsidP="0E5BDCC0">
            <w:pPr>
              <w:jc w:val="left"/>
              <w:rPr>
                <w:rFonts w:eastAsia="Arial"/>
                <w:b/>
                <w:bCs/>
              </w:rPr>
            </w:pPr>
            <w:r w:rsidRPr="025E7145">
              <w:rPr>
                <w:rFonts w:eastAsia="Arial"/>
                <w:b/>
                <w:bCs/>
              </w:rPr>
              <w:t>Warunki początkowe</w:t>
            </w:r>
          </w:p>
        </w:tc>
        <w:tc>
          <w:tcPr>
            <w:tcW w:w="7241" w:type="dxa"/>
            <w:tcBorders>
              <w:top w:val="single" w:sz="8" w:space="0" w:color="auto"/>
              <w:left w:val="single" w:sz="8" w:space="0" w:color="auto"/>
              <w:bottom w:val="single" w:sz="8" w:space="0" w:color="auto"/>
              <w:right w:val="single" w:sz="8" w:space="0" w:color="auto"/>
            </w:tcBorders>
            <w:vAlign w:val="center"/>
          </w:tcPr>
          <w:p w14:paraId="747655E6" w14:textId="73263EF1" w:rsidR="0E5BDCC0" w:rsidRDefault="0E5BDCC0" w:rsidP="0E5BDCC0">
            <w:pPr>
              <w:jc w:val="left"/>
            </w:pPr>
            <w:r w:rsidRPr="025E7145">
              <w:rPr>
                <w:rFonts w:eastAsia="Arial"/>
              </w:rPr>
              <w:t>1. MUŚ wywołujący operację zarejestrowany w systemie SER.</w:t>
            </w:r>
          </w:p>
          <w:p w14:paraId="2D19C5FE" w14:textId="68163DE3" w:rsidR="0E5BDCC0" w:rsidRDefault="0E5BDCC0" w:rsidP="0E5BDCC0">
            <w:pPr>
              <w:jc w:val="left"/>
            </w:pPr>
            <w:r w:rsidRPr="025E7145">
              <w:rPr>
                <w:rFonts w:eastAsia="Arial"/>
              </w:rPr>
              <w:t>2. Do usługi przekazane są dane wizyt historycznych ze wskazanym dla każdej identyfikatorem istniejącego slotu lub danymi nowego slotu.</w:t>
            </w:r>
          </w:p>
        </w:tc>
      </w:tr>
      <w:tr w:rsidR="0E5BDCC0" w14:paraId="4AE4669C" w14:textId="77777777" w:rsidTr="761F417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F069254" w14:textId="10B690FA" w:rsidR="0E5BDCC0" w:rsidRDefault="0E5BDCC0" w:rsidP="0E5BDCC0">
            <w:pPr>
              <w:jc w:val="left"/>
              <w:rPr>
                <w:rFonts w:eastAsia="Arial"/>
                <w:b/>
                <w:bCs/>
              </w:rPr>
            </w:pPr>
            <w:r w:rsidRPr="025E7145">
              <w:rPr>
                <w:rFonts w:eastAsia="Arial"/>
                <w:b/>
                <w:bCs/>
              </w:rPr>
              <w:t>Warunki końcowe</w:t>
            </w:r>
          </w:p>
        </w:tc>
        <w:tc>
          <w:tcPr>
            <w:tcW w:w="7241" w:type="dxa"/>
            <w:tcBorders>
              <w:top w:val="single" w:sz="8" w:space="0" w:color="auto"/>
              <w:left w:val="single" w:sz="8" w:space="0" w:color="auto"/>
              <w:bottom w:val="single" w:sz="8" w:space="0" w:color="auto"/>
              <w:right w:val="single" w:sz="8" w:space="0" w:color="auto"/>
            </w:tcBorders>
            <w:vAlign w:val="center"/>
          </w:tcPr>
          <w:p w14:paraId="06E9B11B" w14:textId="67A6F815" w:rsidR="0E5BDCC0" w:rsidRDefault="0E5BDCC0" w:rsidP="0E5BDCC0">
            <w:pPr>
              <w:jc w:val="left"/>
            </w:pPr>
            <w:r w:rsidRPr="025E7145">
              <w:rPr>
                <w:rFonts w:eastAsia="Arial"/>
              </w:rPr>
              <w:t>1. Wizyty historyczne zamknięte lub anulowane zgodnie z rezultatem przesłanym w usłudze.</w:t>
            </w:r>
          </w:p>
          <w:p w14:paraId="2CDC072C" w14:textId="4B064501" w:rsidR="0E5BDCC0" w:rsidRDefault="0E5BDCC0" w:rsidP="0E5BDCC0">
            <w:pPr>
              <w:jc w:val="left"/>
            </w:pPr>
            <w:r w:rsidRPr="025E7145">
              <w:rPr>
                <w:rFonts w:eastAsia="Arial"/>
              </w:rPr>
              <w:t xml:space="preserve">2. Wynik przetwarzania wizyt </w:t>
            </w:r>
            <w:proofErr w:type="spellStart"/>
            <w:r w:rsidRPr="025E7145">
              <w:rPr>
                <w:rFonts w:eastAsia="Arial"/>
              </w:rPr>
              <w:t>zapiszWizytyHistoryczneResponse</w:t>
            </w:r>
            <w:proofErr w:type="spellEnd"/>
            <w:r w:rsidRPr="025E7145">
              <w:rPr>
                <w:rFonts w:eastAsia="Arial"/>
              </w:rPr>
              <w:t xml:space="preserve"> zwrócony do usługi wywołującej </w:t>
            </w:r>
            <w:proofErr w:type="spellStart"/>
            <w:r w:rsidRPr="025E7145">
              <w:rPr>
                <w:rFonts w:eastAsia="Arial"/>
              </w:rPr>
              <w:t>zapiszWizytyHistoryczne</w:t>
            </w:r>
            <w:proofErr w:type="spellEnd"/>
            <w:r w:rsidRPr="025E7145">
              <w:rPr>
                <w:rFonts w:eastAsia="Arial"/>
              </w:rPr>
              <w:t>.</w:t>
            </w:r>
          </w:p>
        </w:tc>
      </w:tr>
      <w:tr w:rsidR="0E5BDCC0" w14:paraId="2CF64981" w14:textId="77777777" w:rsidTr="761F417F">
        <w:tc>
          <w:tcPr>
            <w:tcW w:w="1811"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7C13B6A" w14:textId="36F70ACB" w:rsidR="0E5BDCC0" w:rsidRDefault="0E5BDCC0" w:rsidP="0E5BDCC0">
            <w:pPr>
              <w:jc w:val="left"/>
              <w:rPr>
                <w:rFonts w:eastAsia="Arial"/>
                <w:b/>
                <w:bCs/>
              </w:rPr>
            </w:pPr>
            <w:r w:rsidRPr="025E7145">
              <w:rPr>
                <w:rFonts w:eastAsia="Arial"/>
                <w:b/>
                <w:bCs/>
              </w:rPr>
              <w:t>Błędy</w:t>
            </w:r>
          </w:p>
        </w:tc>
        <w:tc>
          <w:tcPr>
            <w:tcW w:w="7241" w:type="dxa"/>
            <w:tcBorders>
              <w:top w:val="single" w:sz="8" w:space="0" w:color="auto"/>
              <w:left w:val="single" w:sz="8" w:space="0" w:color="auto"/>
              <w:bottom w:val="single" w:sz="8" w:space="0" w:color="auto"/>
              <w:right w:val="single" w:sz="8" w:space="0" w:color="auto"/>
            </w:tcBorders>
            <w:vAlign w:val="center"/>
          </w:tcPr>
          <w:p w14:paraId="032740D8" w14:textId="18DC3C7A" w:rsidR="0E5BDCC0" w:rsidRDefault="0E5BDCC0" w:rsidP="0E5BDCC0">
            <w:pPr>
              <w:jc w:val="left"/>
              <w:rPr>
                <w:rFonts w:eastAsia="Arial"/>
              </w:rPr>
            </w:pPr>
            <w:r w:rsidRPr="025E7145">
              <w:rPr>
                <w:rFonts w:eastAsia="Arial"/>
              </w:rPr>
              <w:t>Kody wyników operacji oraz opisy błędów z przetwarzania zostały załączone do niniejszego dokumentu</w:t>
            </w:r>
          </w:p>
        </w:tc>
      </w:tr>
    </w:tbl>
    <w:p w14:paraId="4FC58A92" w14:textId="33F70C2B" w:rsidR="2AC197AA" w:rsidRDefault="2649A567" w:rsidP="00817F11">
      <w:pPr>
        <w:pStyle w:val="Nagwek2"/>
        <w:rPr>
          <w:rFonts w:eastAsia="Arial"/>
        </w:rPr>
      </w:pPr>
      <w:r w:rsidRPr="27115D33">
        <w:rPr>
          <w:rFonts w:ascii="Times New Roman" w:hAnsi="Times New Roman" w:cs="Times New Roman"/>
          <w:sz w:val="14"/>
          <w:szCs w:val="14"/>
        </w:rPr>
        <w:t xml:space="preserve"> </w:t>
      </w:r>
      <w:bookmarkStart w:id="1221" w:name="_Toc116292195"/>
      <w:bookmarkStart w:id="1222" w:name="_Toc118445894"/>
      <w:bookmarkStart w:id="1223" w:name="_Toc233247271"/>
      <w:bookmarkStart w:id="1224" w:name="_Toc143855189"/>
      <w:proofErr w:type="spellStart"/>
      <w:r w:rsidRPr="27115D33">
        <w:rPr>
          <w:rFonts w:eastAsia="Arial"/>
        </w:rPr>
        <w:t>pobierzBazoweDaneListySlotow</w:t>
      </w:r>
      <w:bookmarkEnd w:id="1221"/>
      <w:bookmarkEnd w:id="1222"/>
      <w:bookmarkEnd w:id="1223"/>
      <w:bookmarkEnd w:id="1224"/>
      <w:proofErr w:type="spellEnd"/>
    </w:p>
    <w:tbl>
      <w:tblPr>
        <w:tblW w:w="0" w:type="auto"/>
        <w:tblLayout w:type="fixed"/>
        <w:tblLook w:val="04A0" w:firstRow="1" w:lastRow="0" w:firstColumn="1" w:lastColumn="0" w:noHBand="0" w:noVBand="1"/>
      </w:tblPr>
      <w:tblGrid>
        <w:gridCol w:w="1812"/>
        <w:gridCol w:w="7248"/>
      </w:tblGrid>
      <w:tr w:rsidR="761F417F" w14:paraId="28148195" w14:textId="77777777" w:rsidTr="4693FDE1">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0483D42" w14:textId="33E76C1D" w:rsidR="761F417F" w:rsidRDefault="761F417F">
            <w:pPr>
              <w:jc w:val="left"/>
              <w:rPr>
                <w:rFonts w:eastAsia="Arial"/>
                <w:b/>
                <w:bCs/>
                <w:szCs w:val="22"/>
              </w:rPr>
            </w:pPr>
            <w:r w:rsidRPr="761F417F">
              <w:rPr>
                <w:rFonts w:eastAsia="Arial"/>
                <w:b/>
                <w:bCs/>
                <w:szCs w:val="22"/>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3ED2450E" w14:textId="0BFF09BE" w:rsidR="761F417F" w:rsidRDefault="761F417F">
            <w:pPr>
              <w:jc w:val="left"/>
              <w:rPr>
                <w:rFonts w:eastAsia="Arial"/>
                <w:szCs w:val="22"/>
              </w:rPr>
            </w:pPr>
            <w:proofErr w:type="spellStart"/>
            <w:r w:rsidRPr="761F417F">
              <w:rPr>
                <w:rFonts w:eastAsia="Arial"/>
                <w:szCs w:val="22"/>
              </w:rPr>
              <w:t>pobierzBazoweDaneListySlotow</w:t>
            </w:r>
            <w:proofErr w:type="spellEnd"/>
          </w:p>
        </w:tc>
      </w:tr>
      <w:tr w:rsidR="761F417F" w14:paraId="18E15970" w14:textId="77777777" w:rsidTr="4693FDE1">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CD59E20" w14:textId="3F1460D1" w:rsidR="761F417F" w:rsidRDefault="761F417F">
            <w:pPr>
              <w:jc w:val="left"/>
              <w:rPr>
                <w:rFonts w:eastAsia="Arial"/>
                <w:b/>
                <w:bCs/>
                <w:szCs w:val="22"/>
              </w:rPr>
            </w:pPr>
            <w:r w:rsidRPr="761F417F">
              <w:rPr>
                <w:rFonts w:eastAsia="Arial"/>
                <w:b/>
                <w:bCs/>
                <w:szCs w:val="22"/>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5916A12D" w14:textId="61CFB14C" w:rsidR="761F417F" w:rsidRDefault="761F417F">
            <w:pPr>
              <w:jc w:val="left"/>
              <w:rPr>
                <w:rFonts w:eastAsia="Arial"/>
                <w:szCs w:val="22"/>
              </w:rPr>
            </w:pPr>
            <w:proofErr w:type="spellStart"/>
            <w:r w:rsidRPr="761F417F">
              <w:rPr>
                <w:rFonts w:eastAsia="Arial"/>
                <w:szCs w:val="22"/>
              </w:rPr>
              <w:t>ObslugaRejestracjiWS</w:t>
            </w:r>
            <w:proofErr w:type="spellEnd"/>
          </w:p>
        </w:tc>
      </w:tr>
      <w:tr w:rsidR="761F417F" w14:paraId="35D7100A" w14:textId="77777777" w:rsidTr="4693FDE1">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F486AC1" w14:textId="5B95FB96" w:rsidR="761F417F" w:rsidRDefault="761F417F">
            <w:pPr>
              <w:jc w:val="left"/>
              <w:rPr>
                <w:rFonts w:eastAsia="Arial"/>
                <w:b/>
                <w:bCs/>
                <w:szCs w:val="22"/>
              </w:rPr>
            </w:pPr>
            <w:r w:rsidRPr="761F417F">
              <w:rPr>
                <w:rFonts w:eastAsia="Arial"/>
                <w:b/>
                <w:bCs/>
                <w:szCs w:val="22"/>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783B0C2F" w14:textId="2CE1EDE6" w:rsidR="761F417F" w:rsidRDefault="761F417F">
            <w:pPr>
              <w:jc w:val="left"/>
              <w:rPr>
                <w:rFonts w:eastAsia="Arial"/>
                <w:szCs w:val="22"/>
              </w:rPr>
            </w:pPr>
            <w:r w:rsidRPr="761F417F">
              <w:rPr>
                <w:rFonts w:eastAsia="Arial"/>
                <w:szCs w:val="22"/>
              </w:rPr>
              <w:t>Celem operacji jest umożliwienie pobrania z systemu P1 danych bazowych slotów wchodzących w skład danego harmonogramu.</w:t>
            </w:r>
          </w:p>
        </w:tc>
      </w:tr>
      <w:tr w:rsidR="761F417F" w14:paraId="7721B6B4" w14:textId="77777777" w:rsidTr="4693FDE1">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DA34405" w14:textId="32DFD761" w:rsidR="761F417F" w:rsidRDefault="761F417F">
            <w:pPr>
              <w:jc w:val="left"/>
              <w:rPr>
                <w:rFonts w:eastAsia="Arial"/>
                <w:b/>
                <w:bCs/>
                <w:szCs w:val="22"/>
              </w:rPr>
            </w:pPr>
            <w:r w:rsidRPr="761F417F">
              <w:rPr>
                <w:rFonts w:eastAsia="Arial"/>
                <w:b/>
                <w:bCs/>
                <w:szCs w:val="22"/>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7D4DA188" w14:textId="788E4F61" w:rsidR="761F417F" w:rsidRDefault="761F417F">
            <w:pPr>
              <w:jc w:val="left"/>
              <w:rPr>
                <w:rFonts w:eastAsia="Arial"/>
                <w:szCs w:val="22"/>
              </w:rPr>
            </w:pPr>
            <w:r w:rsidRPr="761F417F">
              <w:rPr>
                <w:rFonts w:eastAsia="Arial"/>
                <w:szCs w:val="22"/>
              </w:rPr>
              <w:t xml:space="preserve">Wykonanie operacji </w:t>
            </w:r>
            <w:proofErr w:type="spellStart"/>
            <w:r w:rsidRPr="761F417F">
              <w:rPr>
                <w:rFonts w:eastAsia="Arial"/>
                <w:szCs w:val="22"/>
              </w:rPr>
              <w:t>pobierzBazoweDaneListySlotow</w:t>
            </w:r>
            <w:proofErr w:type="spellEnd"/>
          </w:p>
        </w:tc>
      </w:tr>
      <w:tr w:rsidR="761F417F" w14:paraId="3C383EFE" w14:textId="77777777" w:rsidTr="4693FDE1">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AC5A525" w14:textId="30C4C9B1" w:rsidR="761F417F" w:rsidRDefault="761F417F">
            <w:pPr>
              <w:jc w:val="left"/>
              <w:rPr>
                <w:rFonts w:eastAsia="Arial"/>
                <w:b/>
                <w:bCs/>
                <w:szCs w:val="22"/>
              </w:rPr>
            </w:pPr>
            <w:r w:rsidRPr="761F417F">
              <w:rPr>
                <w:rFonts w:eastAsia="Arial"/>
                <w:b/>
                <w:bCs/>
                <w:szCs w:val="22"/>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506BC52A" w14:textId="132B5DE6" w:rsidR="761F417F" w:rsidRDefault="761F417F" w:rsidP="48C5216B">
            <w:pPr>
              <w:jc w:val="left"/>
              <w:rPr>
                <w:rFonts w:eastAsia="Arial"/>
              </w:rPr>
            </w:pPr>
            <w:r w:rsidRPr="4693FDE1">
              <w:rPr>
                <w:rFonts w:eastAsia="Arial"/>
              </w:rPr>
              <w:t xml:space="preserve">Operacja </w:t>
            </w:r>
            <w:proofErr w:type="spellStart"/>
            <w:r w:rsidRPr="4693FDE1">
              <w:rPr>
                <w:rFonts w:eastAsia="Arial"/>
              </w:rPr>
              <w:t>pobierzBazoweDaneListySlotow</w:t>
            </w:r>
            <w:proofErr w:type="spellEnd"/>
            <w:r w:rsidRPr="4693FDE1">
              <w:rPr>
                <w:rFonts w:eastAsia="Arial"/>
              </w:rPr>
              <w:t xml:space="preserve"> służy do pobierania danych bazowych slotów zapisanych wcześniej przez dany Podmiot (MUŚ) w Systemie Elektronicznej Rejestracji. </w:t>
            </w:r>
            <w:r w:rsidR="6BEEB05F" w:rsidRPr="4693FDE1">
              <w:rPr>
                <w:rFonts w:eastAsia="Arial"/>
              </w:rPr>
              <w:t xml:space="preserve"> Operacja na podstawie wskazanego identyfikatora harmonogramu oraz zakresu dat (</w:t>
            </w:r>
            <w:proofErr w:type="spellStart"/>
            <w:r w:rsidR="6BEEB05F" w:rsidRPr="4693FDE1">
              <w:rPr>
                <w:rFonts w:eastAsia="Arial"/>
              </w:rPr>
              <w:t>dataOd</w:t>
            </w:r>
            <w:proofErr w:type="spellEnd"/>
            <w:r w:rsidR="6BEEB05F" w:rsidRPr="4693FDE1">
              <w:rPr>
                <w:rFonts w:eastAsia="Arial"/>
              </w:rPr>
              <w:t xml:space="preserve">, </w:t>
            </w:r>
            <w:proofErr w:type="spellStart"/>
            <w:r w:rsidR="6BEEB05F" w:rsidRPr="4693FDE1">
              <w:rPr>
                <w:rFonts w:eastAsia="Arial"/>
              </w:rPr>
              <w:t>dataDo</w:t>
            </w:r>
            <w:proofErr w:type="spellEnd"/>
            <w:r w:rsidR="6BEEB05F" w:rsidRPr="4693FDE1">
              <w:rPr>
                <w:rFonts w:eastAsia="Arial"/>
              </w:rPr>
              <w:t xml:space="preserve">) zwraca wszystkie </w:t>
            </w:r>
            <w:proofErr w:type="spellStart"/>
            <w:r w:rsidR="6BEEB05F" w:rsidRPr="4693FDE1">
              <w:rPr>
                <w:rFonts w:eastAsia="Arial"/>
              </w:rPr>
              <w:t>sloty</w:t>
            </w:r>
            <w:proofErr w:type="spellEnd"/>
            <w:r w:rsidR="6BEEB05F" w:rsidRPr="4693FDE1">
              <w:rPr>
                <w:rFonts w:eastAsia="Arial"/>
              </w:rPr>
              <w:t>, które nie zostały usunięte, a należą do podanego przedziału czasowego i do danego harmonogramu.</w:t>
            </w:r>
            <w:r w:rsidRPr="4693FDE1">
              <w:rPr>
                <w:rFonts w:eastAsia="Arial"/>
              </w:rPr>
              <w:t xml:space="preserve"> </w:t>
            </w:r>
          </w:p>
          <w:p w14:paraId="25483DD0" w14:textId="26C6DE68" w:rsidR="761F417F" w:rsidRDefault="761F417F">
            <w:pPr>
              <w:jc w:val="left"/>
              <w:rPr>
                <w:rFonts w:eastAsia="Arial"/>
                <w:szCs w:val="22"/>
              </w:rPr>
            </w:pPr>
            <w:r w:rsidRPr="761F417F">
              <w:rPr>
                <w:rFonts w:eastAsia="Arial"/>
                <w:szCs w:val="22"/>
              </w:rPr>
              <w:t>Dane bazowe nie zawierają danych powiązanych z</w:t>
            </w:r>
            <w:r w:rsidR="00023F43">
              <w:rPr>
                <w:rFonts w:eastAsia="Arial"/>
                <w:szCs w:val="22"/>
              </w:rPr>
              <w:t>e</w:t>
            </w:r>
            <w:r w:rsidRPr="761F417F">
              <w:rPr>
                <w:rFonts w:eastAsia="Arial"/>
                <w:szCs w:val="22"/>
              </w:rPr>
              <w:t xml:space="preserve"> slotem. Dotyczy to danych pracownika medycznego i identyfikatorów harmonogramów powiązanych.</w:t>
            </w:r>
          </w:p>
          <w:p w14:paraId="3A490985" w14:textId="47AC618A" w:rsidR="761F417F" w:rsidRDefault="761F417F">
            <w:pPr>
              <w:jc w:val="left"/>
              <w:rPr>
                <w:rFonts w:eastAsia="Arial"/>
                <w:szCs w:val="22"/>
              </w:rPr>
            </w:pPr>
            <w:r w:rsidRPr="761F417F">
              <w:rPr>
                <w:rFonts w:eastAsia="Arial"/>
                <w:szCs w:val="22"/>
              </w:rPr>
              <w:t xml:space="preserve">Należy przy tym zaznaczyć, że opisywana operacja daje możliwość pobrania tylko i wyłączenie informacji o slotach. Do pobrania informacji o zapisanych wizytach służą dedykowane operacje, np.: </w:t>
            </w:r>
            <w:proofErr w:type="spellStart"/>
            <w:r w:rsidRPr="761F417F">
              <w:rPr>
                <w:rFonts w:eastAsia="Arial"/>
                <w:szCs w:val="22"/>
              </w:rPr>
              <w:t>pobierzListeWizytSync</w:t>
            </w:r>
            <w:proofErr w:type="spellEnd"/>
            <w:r w:rsidRPr="761F417F">
              <w:rPr>
                <w:rFonts w:eastAsia="Arial"/>
                <w:szCs w:val="22"/>
              </w:rPr>
              <w:t xml:space="preserve"> lub </w:t>
            </w:r>
            <w:proofErr w:type="spellStart"/>
            <w:r w:rsidRPr="761F417F">
              <w:rPr>
                <w:rFonts w:eastAsia="Arial"/>
                <w:szCs w:val="22"/>
              </w:rPr>
              <w:t>pobierzListeWizyt</w:t>
            </w:r>
            <w:proofErr w:type="spellEnd"/>
            <w:r w:rsidRPr="761F417F">
              <w:rPr>
                <w:rFonts w:eastAsia="Arial"/>
                <w:szCs w:val="22"/>
              </w:rPr>
              <w:t>.</w:t>
            </w:r>
          </w:p>
          <w:p w14:paraId="423B0878" w14:textId="6AC5EDA0" w:rsidR="761F417F" w:rsidRDefault="761F417F" w:rsidP="60913E00">
            <w:pPr>
              <w:jc w:val="left"/>
              <w:rPr>
                <w:rFonts w:eastAsia="Arial"/>
              </w:rPr>
            </w:pPr>
            <w:r w:rsidRPr="60913E00">
              <w:rPr>
                <w:rFonts w:eastAsia="Arial"/>
              </w:rPr>
              <w:t>W celu optymalizacji pobierania danych w operacji został zaimplementowany mechanizm stronicowania</w:t>
            </w:r>
            <w:r w:rsidR="17F36F35" w:rsidRPr="60913E00">
              <w:rPr>
                <w:rFonts w:eastAsia="Arial"/>
              </w:rPr>
              <w:t xml:space="preserve"> i sortowania, a sposób jego działania został szczegółowo opisany w piku XSD/WSDL.</w:t>
            </w:r>
          </w:p>
          <w:p w14:paraId="0A6A9734" w14:textId="31760DEF" w:rsidR="761F417F" w:rsidRDefault="761F417F">
            <w:pPr>
              <w:jc w:val="left"/>
              <w:rPr>
                <w:rFonts w:eastAsia="Arial"/>
                <w:szCs w:val="22"/>
              </w:rPr>
            </w:pPr>
            <w:r w:rsidRPr="761F417F">
              <w:rPr>
                <w:rFonts w:eastAsia="Arial"/>
                <w:szCs w:val="22"/>
              </w:rPr>
              <w:t>Usługa nie daje możliwości pobrania slotów należących do harmonogramów innych Podmiotów.</w:t>
            </w:r>
          </w:p>
        </w:tc>
      </w:tr>
      <w:tr w:rsidR="761F417F" w14:paraId="3DA448EE" w14:textId="77777777" w:rsidTr="4693FDE1">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BDE8B19" w14:textId="7645CFD3" w:rsidR="761F417F" w:rsidRDefault="761F417F">
            <w:pPr>
              <w:jc w:val="left"/>
              <w:rPr>
                <w:rFonts w:eastAsia="Arial"/>
                <w:b/>
                <w:bCs/>
                <w:szCs w:val="22"/>
              </w:rPr>
            </w:pPr>
            <w:r w:rsidRPr="761F417F">
              <w:rPr>
                <w:rFonts w:eastAsia="Arial"/>
                <w:b/>
                <w:bCs/>
                <w:szCs w:val="22"/>
              </w:rPr>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6A15EE3C" w14:textId="51DDB937" w:rsidR="761F417F" w:rsidRDefault="761F417F">
            <w:pPr>
              <w:rPr>
                <w:rFonts w:eastAsia="Arial"/>
                <w:i/>
                <w:iCs/>
                <w:color w:val="000000" w:themeColor="text1"/>
                <w:szCs w:val="22"/>
              </w:rPr>
            </w:pPr>
            <w:r w:rsidRPr="761F417F">
              <w:rPr>
                <w:rFonts w:eastAsia="Arial"/>
                <w:szCs w:val="22"/>
              </w:rPr>
              <w:t xml:space="preserve">Przesłane przez Podmiot/MUŚ </w:t>
            </w:r>
            <w:proofErr w:type="spellStart"/>
            <w:r w:rsidRPr="761F417F">
              <w:rPr>
                <w:rFonts w:eastAsia="Arial"/>
                <w:szCs w:val="22"/>
              </w:rPr>
              <w:t>sloty</w:t>
            </w:r>
            <w:proofErr w:type="spellEnd"/>
            <w:r w:rsidRPr="761F417F">
              <w:rPr>
                <w:rFonts w:eastAsia="Arial"/>
                <w:szCs w:val="22"/>
              </w:rPr>
              <w:t xml:space="preserve"> z wykorzystaniem operacji </w:t>
            </w:r>
            <w:proofErr w:type="spellStart"/>
            <w:r w:rsidRPr="761F417F">
              <w:rPr>
                <w:rFonts w:eastAsia="Arial"/>
                <w:color w:val="000000" w:themeColor="text1"/>
                <w:szCs w:val="22"/>
              </w:rPr>
              <w:t>zapiszSloty</w:t>
            </w:r>
            <w:proofErr w:type="spellEnd"/>
            <w:r w:rsidRPr="761F417F">
              <w:rPr>
                <w:rFonts w:eastAsia="Arial"/>
                <w:i/>
                <w:iCs/>
                <w:color w:val="000000" w:themeColor="text1"/>
                <w:szCs w:val="22"/>
              </w:rPr>
              <w:t>.</w:t>
            </w:r>
          </w:p>
        </w:tc>
      </w:tr>
      <w:tr w:rsidR="761F417F" w14:paraId="792220C7" w14:textId="77777777" w:rsidTr="4693FDE1">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78E8512" w14:textId="60D0B519" w:rsidR="761F417F" w:rsidRDefault="761F417F">
            <w:pPr>
              <w:jc w:val="left"/>
              <w:rPr>
                <w:rFonts w:eastAsia="Arial"/>
                <w:b/>
                <w:bCs/>
                <w:szCs w:val="22"/>
              </w:rPr>
            </w:pPr>
            <w:r w:rsidRPr="761F417F">
              <w:rPr>
                <w:rFonts w:eastAsia="Arial"/>
                <w:b/>
                <w:bCs/>
                <w:szCs w:val="22"/>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47EE59B6" w14:textId="6A3A0723" w:rsidR="761F417F" w:rsidRDefault="761F417F">
            <w:pPr>
              <w:jc w:val="left"/>
              <w:rPr>
                <w:rFonts w:eastAsia="Arial"/>
                <w:szCs w:val="22"/>
              </w:rPr>
            </w:pPr>
            <w:r w:rsidRPr="761F417F">
              <w:rPr>
                <w:rFonts w:eastAsia="Arial"/>
                <w:szCs w:val="22"/>
              </w:rPr>
              <w:t xml:space="preserve"> Zwrócona lista slotów dla danego harmonogramu</w:t>
            </w:r>
          </w:p>
        </w:tc>
      </w:tr>
      <w:tr w:rsidR="761F417F" w14:paraId="4B5DC3F9" w14:textId="77777777" w:rsidTr="4693FDE1">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11EA4C8" w14:textId="22F731BD" w:rsidR="761F417F" w:rsidRDefault="761F417F">
            <w:pPr>
              <w:jc w:val="left"/>
              <w:rPr>
                <w:rFonts w:eastAsia="Arial"/>
                <w:b/>
                <w:bCs/>
                <w:szCs w:val="22"/>
              </w:rPr>
            </w:pPr>
            <w:r w:rsidRPr="761F417F">
              <w:rPr>
                <w:rFonts w:eastAsia="Arial"/>
                <w:b/>
                <w:bCs/>
                <w:szCs w:val="22"/>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3AA24DE3" w14:textId="7F8142A6" w:rsidR="761F417F" w:rsidRDefault="761F417F" w:rsidP="00BF057A">
            <w:pPr>
              <w:spacing w:line="288" w:lineRule="auto"/>
              <w:jc w:val="left"/>
              <w:rPr>
                <w:rFonts w:eastAsia="Arial"/>
                <w:szCs w:val="22"/>
              </w:rPr>
            </w:pPr>
            <w:r w:rsidRPr="761F417F">
              <w:rPr>
                <w:rFonts w:eastAsia="Arial"/>
                <w:szCs w:val="22"/>
              </w:rPr>
              <w:t>Kody wyników operacji oraz opisy błędów z przetwarzania zostały załączone do niniejszego dokumentu</w:t>
            </w:r>
          </w:p>
        </w:tc>
      </w:tr>
    </w:tbl>
    <w:p w14:paraId="44D6B22E" w14:textId="35FA6206" w:rsidR="2AC197AA" w:rsidRDefault="2649A567" w:rsidP="00817F11">
      <w:pPr>
        <w:pStyle w:val="Nagwek2"/>
        <w:rPr>
          <w:rFonts w:eastAsia="Arial"/>
        </w:rPr>
      </w:pPr>
      <w:r w:rsidRPr="27115D33">
        <w:rPr>
          <w:rFonts w:ascii="Times New Roman" w:hAnsi="Times New Roman" w:cs="Times New Roman"/>
          <w:sz w:val="14"/>
          <w:szCs w:val="14"/>
        </w:rPr>
        <w:t xml:space="preserve"> </w:t>
      </w:r>
      <w:bookmarkStart w:id="1225" w:name="_Toc116292196"/>
      <w:bookmarkStart w:id="1226" w:name="_Toc118445895"/>
      <w:bookmarkStart w:id="1227" w:name="_Toc1503604494"/>
      <w:bookmarkStart w:id="1228" w:name="_Toc143855190"/>
      <w:proofErr w:type="spellStart"/>
      <w:r w:rsidRPr="27115D33">
        <w:rPr>
          <w:rFonts w:eastAsia="Arial"/>
        </w:rPr>
        <w:t>pobierzDaneSlotu</w:t>
      </w:r>
      <w:bookmarkEnd w:id="1225"/>
      <w:bookmarkEnd w:id="1226"/>
      <w:bookmarkEnd w:id="1227"/>
      <w:bookmarkEnd w:id="1228"/>
      <w:proofErr w:type="spellEnd"/>
    </w:p>
    <w:tbl>
      <w:tblPr>
        <w:tblW w:w="0" w:type="auto"/>
        <w:tblLayout w:type="fixed"/>
        <w:tblLook w:val="04A0" w:firstRow="1" w:lastRow="0" w:firstColumn="1" w:lastColumn="0" w:noHBand="0" w:noVBand="1"/>
      </w:tblPr>
      <w:tblGrid>
        <w:gridCol w:w="1812"/>
        <w:gridCol w:w="7248"/>
      </w:tblGrid>
      <w:tr w:rsidR="761F417F" w14:paraId="75A9D549"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CCC273A" w14:textId="2C61C687" w:rsidR="761F417F" w:rsidRDefault="761F417F">
            <w:pPr>
              <w:jc w:val="left"/>
              <w:rPr>
                <w:rFonts w:eastAsia="Arial"/>
                <w:b/>
                <w:bCs/>
                <w:szCs w:val="22"/>
              </w:rPr>
            </w:pPr>
            <w:r w:rsidRPr="761F417F">
              <w:rPr>
                <w:rFonts w:eastAsia="Arial"/>
                <w:b/>
                <w:bCs/>
                <w:szCs w:val="22"/>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595A9791" w14:textId="0B62036C" w:rsidR="761F417F" w:rsidRDefault="761F417F">
            <w:pPr>
              <w:jc w:val="left"/>
              <w:rPr>
                <w:rFonts w:eastAsia="Arial"/>
                <w:szCs w:val="22"/>
              </w:rPr>
            </w:pPr>
            <w:proofErr w:type="spellStart"/>
            <w:r w:rsidRPr="761F417F">
              <w:rPr>
                <w:rFonts w:eastAsia="Arial"/>
                <w:szCs w:val="22"/>
              </w:rPr>
              <w:t>pobierzDaneSlotu</w:t>
            </w:r>
            <w:proofErr w:type="spellEnd"/>
          </w:p>
        </w:tc>
      </w:tr>
      <w:tr w:rsidR="761F417F" w14:paraId="1B48536E"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0AF593B" w14:textId="5F6CFA1B" w:rsidR="761F417F" w:rsidRDefault="761F417F">
            <w:pPr>
              <w:jc w:val="left"/>
              <w:rPr>
                <w:rFonts w:eastAsia="Arial"/>
                <w:b/>
                <w:bCs/>
                <w:szCs w:val="22"/>
              </w:rPr>
            </w:pPr>
            <w:r w:rsidRPr="761F417F">
              <w:rPr>
                <w:rFonts w:eastAsia="Arial"/>
                <w:b/>
                <w:bCs/>
                <w:szCs w:val="22"/>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2FAA2E05" w14:textId="17761DF3" w:rsidR="761F417F" w:rsidRDefault="761F417F">
            <w:pPr>
              <w:jc w:val="left"/>
              <w:rPr>
                <w:rFonts w:eastAsia="Arial"/>
                <w:szCs w:val="22"/>
              </w:rPr>
            </w:pPr>
            <w:proofErr w:type="spellStart"/>
            <w:r w:rsidRPr="761F417F">
              <w:rPr>
                <w:rFonts w:eastAsia="Arial"/>
                <w:szCs w:val="22"/>
              </w:rPr>
              <w:t>ObslugaRejestracjiWS</w:t>
            </w:r>
            <w:proofErr w:type="spellEnd"/>
          </w:p>
        </w:tc>
      </w:tr>
      <w:tr w:rsidR="761F417F" w14:paraId="35D660B7"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156B35B" w14:textId="62A570B3" w:rsidR="761F417F" w:rsidRDefault="761F417F">
            <w:pPr>
              <w:jc w:val="left"/>
              <w:rPr>
                <w:rFonts w:eastAsia="Arial"/>
                <w:b/>
                <w:bCs/>
                <w:szCs w:val="22"/>
              </w:rPr>
            </w:pPr>
            <w:r w:rsidRPr="761F417F">
              <w:rPr>
                <w:rFonts w:eastAsia="Arial"/>
                <w:b/>
                <w:bCs/>
                <w:szCs w:val="22"/>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6C6117A0" w14:textId="503A27D0" w:rsidR="761F417F" w:rsidRDefault="761F417F">
            <w:pPr>
              <w:jc w:val="left"/>
              <w:rPr>
                <w:rFonts w:eastAsia="Arial"/>
                <w:szCs w:val="22"/>
              </w:rPr>
            </w:pPr>
            <w:r w:rsidRPr="761F417F">
              <w:rPr>
                <w:rFonts w:eastAsia="Arial"/>
                <w:szCs w:val="22"/>
              </w:rPr>
              <w:t>Celem operacji jest umożliwienie pobrania z systemu P1 danych szczegółowych slotu w danym harmonogramie.</w:t>
            </w:r>
          </w:p>
        </w:tc>
      </w:tr>
      <w:tr w:rsidR="761F417F" w14:paraId="289A020C"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4EE77691" w14:textId="3940A1A5" w:rsidR="761F417F" w:rsidRDefault="761F417F">
            <w:pPr>
              <w:jc w:val="left"/>
              <w:rPr>
                <w:rFonts w:eastAsia="Arial"/>
                <w:b/>
                <w:bCs/>
                <w:szCs w:val="22"/>
              </w:rPr>
            </w:pPr>
            <w:r w:rsidRPr="761F417F">
              <w:rPr>
                <w:rFonts w:eastAsia="Arial"/>
                <w:b/>
                <w:bCs/>
                <w:szCs w:val="22"/>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0D9CB717" w14:textId="37000E7C" w:rsidR="761F417F" w:rsidRDefault="761F417F">
            <w:pPr>
              <w:jc w:val="left"/>
              <w:rPr>
                <w:rFonts w:eastAsia="Arial"/>
                <w:szCs w:val="22"/>
              </w:rPr>
            </w:pPr>
            <w:r w:rsidRPr="761F417F">
              <w:rPr>
                <w:rFonts w:eastAsia="Arial"/>
                <w:szCs w:val="22"/>
              </w:rPr>
              <w:t xml:space="preserve">Wykonanie operacji </w:t>
            </w:r>
            <w:proofErr w:type="spellStart"/>
            <w:r w:rsidRPr="761F417F">
              <w:rPr>
                <w:rFonts w:eastAsia="Arial"/>
                <w:szCs w:val="22"/>
              </w:rPr>
              <w:t>pobierzDaneSlotu</w:t>
            </w:r>
            <w:proofErr w:type="spellEnd"/>
          </w:p>
        </w:tc>
      </w:tr>
      <w:tr w:rsidR="761F417F" w14:paraId="40157EBB"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864FD4D" w14:textId="379C4FB5" w:rsidR="761F417F" w:rsidRDefault="761F417F">
            <w:pPr>
              <w:jc w:val="left"/>
              <w:rPr>
                <w:rFonts w:eastAsia="Arial"/>
                <w:b/>
                <w:bCs/>
                <w:szCs w:val="22"/>
              </w:rPr>
            </w:pPr>
            <w:r w:rsidRPr="761F417F">
              <w:rPr>
                <w:rFonts w:eastAsia="Arial"/>
                <w:b/>
                <w:bCs/>
                <w:szCs w:val="22"/>
              </w:rPr>
              <w:t>Opis</w:t>
            </w:r>
          </w:p>
        </w:tc>
        <w:tc>
          <w:tcPr>
            <w:tcW w:w="7248" w:type="dxa"/>
            <w:tcBorders>
              <w:top w:val="single" w:sz="8" w:space="0" w:color="auto"/>
              <w:left w:val="single" w:sz="8" w:space="0" w:color="auto"/>
              <w:bottom w:val="single" w:sz="8" w:space="0" w:color="auto"/>
              <w:right w:val="single" w:sz="8" w:space="0" w:color="auto"/>
            </w:tcBorders>
            <w:vAlign w:val="center"/>
          </w:tcPr>
          <w:p w14:paraId="725C13C4" w14:textId="76D6A466" w:rsidR="761F417F" w:rsidRDefault="761F417F" w:rsidP="00482DDA">
            <w:pPr>
              <w:jc w:val="left"/>
              <w:rPr>
                <w:rFonts w:eastAsia="Arial"/>
                <w:szCs w:val="22"/>
              </w:rPr>
            </w:pPr>
            <w:r w:rsidRPr="761F417F">
              <w:rPr>
                <w:rFonts w:eastAsia="Arial"/>
                <w:szCs w:val="22"/>
              </w:rPr>
              <w:t xml:space="preserve">Operacja </w:t>
            </w:r>
            <w:proofErr w:type="spellStart"/>
            <w:r w:rsidRPr="761F417F">
              <w:rPr>
                <w:rFonts w:eastAsia="Arial"/>
                <w:szCs w:val="22"/>
              </w:rPr>
              <w:t>pobierzDaneSlotu</w:t>
            </w:r>
            <w:proofErr w:type="spellEnd"/>
            <w:r w:rsidRPr="761F417F">
              <w:rPr>
                <w:rFonts w:eastAsia="Arial"/>
                <w:szCs w:val="22"/>
              </w:rPr>
              <w:t xml:space="preserve"> służy do pobierania danych szczegółowych slotu zapisanego wcześniej przez dany Podmiot (MUŚ) w Systemie Elektronicznej Rejestracji. </w:t>
            </w:r>
          </w:p>
          <w:p w14:paraId="716A5E9A" w14:textId="77777777" w:rsidR="00CA600E" w:rsidRPr="00CA600E" w:rsidRDefault="00CA600E" w:rsidP="00CA600E">
            <w:pPr>
              <w:jc w:val="left"/>
              <w:rPr>
                <w:rFonts w:eastAsia="Arial"/>
                <w:szCs w:val="22"/>
              </w:rPr>
            </w:pPr>
            <w:r w:rsidRPr="00CA600E">
              <w:rPr>
                <w:rFonts w:eastAsia="Arial"/>
                <w:szCs w:val="22"/>
              </w:rPr>
              <w:t>Operacja na podstawie wskazanego identyfikatora harmonogramu i identyfikatora slotu zwraca dane szczegółowe slotu (dane pracownika medycznego, identyfikatory powiązanych harmonogramów) oraz dane dodatkowe z atrybutami określającymi np. kody szczepionek do wyboru dla tego slotu podczas umawiania wizyt.</w:t>
            </w:r>
          </w:p>
          <w:p w14:paraId="18BC332F" w14:textId="77777777" w:rsidR="00CA600E" w:rsidRPr="00CA600E" w:rsidRDefault="00CA600E" w:rsidP="00CA600E">
            <w:pPr>
              <w:jc w:val="left"/>
              <w:rPr>
                <w:rFonts w:eastAsia="Arial"/>
                <w:szCs w:val="22"/>
              </w:rPr>
            </w:pPr>
            <w:r w:rsidRPr="00CA600E">
              <w:rPr>
                <w:rFonts w:eastAsia="Arial"/>
                <w:szCs w:val="22"/>
              </w:rPr>
              <w:t xml:space="preserve">Należy przy tym zaznaczyć, że opisywana operacja daje możliwość pobrania tylko i wyłączenie informacji o slotach. Do pobrania informacji o zapisanych wizytach służą dedykowane operacje, np.: </w:t>
            </w:r>
            <w:proofErr w:type="spellStart"/>
            <w:r w:rsidRPr="00CA600E">
              <w:rPr>
                <w:rFonts w:eastAsia="Arial"/>
                <w:szCs w:val="22"/>
              </w:rPr>
              <w:t>pobierzListeWizytSync</w:t>
            </w:r>
            <w:proofErr w:type="spellEnd"/>
            <w:r w:rsidRPr="00CA600E">
              <w:rPr>
                <w:rFonts w:eastAsia="Arial"/>
                <w:szCs w:val="22"/>
              </w:rPr>
              <w:t xml:space="preserve"> lub </w:t>
            </w:r>
            <w:proofErr w:type="spellStart"/>
            <w:r w:rsidRPr="00CA600E">
              <w:rPr>
                <w:rFonts w:eastAsia="Arial"/>
                <w:szCs w:val="22"/>
              </w:rPr>
              <w:t>pobierzListeWizyt</w:t>
            </w:r>
            <w:proofErr w:type="spellEnd"/>
            <w:r w:rsidRPr="00CA600E">
              <w:rPr>
                <w:rFonts w:eastAsia="Arial"/>
                <w:szCs w:val="22"/>
              </w:rPr>
              <w:t>.</w:t>
            </w:r>
          </w:p>
          <w:p w14:paraId="74C6A033" w14:textId="070441A8" w:rsidR="00CA600E" w:rsidRDefault="00CA600E" w:rsidP="00CA600E">
            <w:pPr>
              <w:jc w:val="left"/>
              <w:rPr>
                <w:rFonts w:eastAsia="Arial"/>
                <w:szCs w:val="22"/>
              </w:rPr>
            </w:pPr>
            <w:r w:rsidRPr="00CA600E">
              <w:rPr>
                <w:rFonts w:eastAsia="Arial"/>
                <w:szCs w:val="22"/>
              </w:rPr>
              <w:t>Usługa nie daje możliwości pobrania slotów należących do harmonogramów innych Podmiotów.</w:t>
            </w:r>
          </w:p>
        </w:tc>
      </w:tr>
      <w:tr w:rsidR="761F417F" w14:paraId="4C484B49"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72F76A3" w14:textId="13367AD8" w:rsidR="761F417F" w:rsidRDefault="761F417F">
            <w:pPr>
              <w:jc w:val="left"/>
              <w:rPr>
                <w:rFonts w:eastAsia="Arial"/>
                <w:b/>
                <w:bCs/>
                <w:szCs w:val="22"/>
              </w:rPr>
            </w:pPr>
            <w:r w:rsidRPr="761F417F">
              <w:rPr>
                <w:rFonts w:eastAsia="Arial"/>
                <w:b/>
                <w:bCs/>
                <w:szCs w:val="22"/>
              </w:rPr>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0C1410FA" w14:textId="753B23B8" w:rsidR="761F417F" w:rsidRDefault="761F417F">
            <w:pPr>
              <w:rPr>
                <w:rFonts w:eastAsia="Arial"/>
                <w:i/>
                <w:iCs/>
                <w:color w:val="000000" w:themeColor="text1"/>
                <w:szCs w:val="22"/>
              </w:rPr>
            </w:pPr>
            <w:r w:rsidRPr="761F417F">
              <w:rPr>
                <w:rFonts w:eastAsia="Arial"/>
                <w:szCs w:val="22"/>
              </w:rPr>
              <w:t xml:space="preserve">Przesłane przez Podmiot/MUŚ </w:t>
            </w:r>
            <w:proofErr w:type="spellStart"/>
            <w:r w:rsidRPr="761F417F">
              <w:rPr>
                <w:rFonts w:eastAsia="Arial"/>
                <w:szCs w:val="22"/>
              </w:rPr>
              <w:t>sloty</w:t>
            </w:r>
            <w:proofErr w:type="spellEnd"/>
            <w:r w:rsidRPr="761F417F">
              <w:rPr>
                <w:rFonts w:eastAsia="Arial"/>
                <w:szCs w:val="22"/>
              </w:rPr>
              <w:t xml:space="preserve"> z wykorzystaniem operacji </w:t>
            </w:r>
            <w:proofErr w:type="spellStart"/>
            <w:r w:rsidRPr="761F417F">
              <w:rPr>
                <w:rFonts w:eastAsia="Arial"/>
                <w:color w:val="000000" w:themeColor="text1"/>
                <w:szCs w:val="22"/>
              </w:rPr>
              <w:t>zapiszSloty</w:t>
            </w:r>
            <w:proofErr w:type="spellEnd"/>
            <w:r w:rsidRPr="761F417F">
              <w:rPr>
                <w:rFonts w:eastAsia="Arial"/>
                <w:i/>
                <w:iCs/>
                <w:color w:val="000000" w:themeColor="text1"/>
                <w:szCs w:val="22"/>
              </w:rPr>
              <w:t>.</w:t>
            </w:r>
          </w:p>
        </w:tc>
      </w:tr>
      <w:tr w:rsidR="761F417F" w14:paraId="0B4CD80F"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7469A7A1" w14:textId="0145503A" w:rsidR="761F417F" w:rsidRDefault="761F417F">
            <w:pPr>
              <w:jc w:val="left"/>
              <w:rPr>
                <w:rFonts w:eastAsia="Arial"/>
                <w:b/>
                <w:bCs/>
                <w:szCs w:val="22"/>
              </w:rPr>
            </w:pPr>
            <w:r w:rsidRPr="761F417F">
              <w:rPr>
                <w:rFonts w:eastAsia="Arial"/>
                <w:b/>
                <w:bCs/>
                <w:szCs w:val="22"/>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09C9502F" w14:textId="2C7CC738" w:rsidR="761F417F" w:rsidRDefault="761F417F">
            <w:pPr>
              <w:jc w:val="left"/>
              <w:rPr>
                <w:rFonts w:eastAsia="Arial"/>
                <w:szCs w:val="22"/>
              </w:rPr>
            </w:pPr>
            <w:r w:rsidRPr="761F417F">
              <w:rPr>
                <w:rFonts w:eastAsia="Arial"/>
                <w:szCs w:val="22"/>
              </w:rPr>
              <w:t xml:space="preserve"> Zwrócona dane szczegółowe slotu dla danego harmonogramu</w:t>
            </w:r>
          </w:p>
        </w:tc>
      </w:tr>
      <w:tr w:rsidR="761F417F" w14:paraId="74A5D267"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093C83C" w14:textId="04E9D659" w:rsidR="761F417F" w:rsidRDefault="761F417F">
            <w:pPr>
              <w:jc w:val="left"/>
              <w:rPr>
                <w:rFonts w:eastAsia="Arial"/>
                <w:b/>
                <w:bCs/>
                <w:szCs w:val="22"/>
              </w:rPr>
            </w:pPr>
            <w:r w:rsidRPr="761F417F">
              <w:rPr>
                <w:rFonts w:eastAsia="Arial"/>
                <w:b/>
                <w:bCs/>
                <w:szCs w:val="22"/>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60DBD682" w14:textId="6B767D46" w:rsidR="761F417F" w:rsidRDefault="761F417F" w:rsidP="00BF057A">
            <w:pPr>
              <w:spacing w:line="288" w:lineRule="auto"/>
              <w:jc w:val="left"/>
              <w:rPr>
                <w:rFonts w:eastAsia="Arial"/>
                <w:szCs w:val="22"/>
              </w:rPr>
            </w:pPr>
            <w:r w:rsidRPr="761F417F">
              <w:rPr>
                <w:rFonts w:eastAsia="Arial"/>
                <w:szCs w:val="22"/>
              </w:rPr>
              <w:t>Kody wyników operacji oraz opisy błędów z przetwarzania zostały załączone do niniejszego dokumentu</w:t>
            </w:r>
          </w:p>
        </w:tc>
      </w:tr>
    </w:tbl>
    <w:p w14:paraId="1AB6ED79" w14:textId="2635247B" w:rsidR="2AC197AA" w:rsidRDefault="2824BCD8" w:rsidP="00817F11">
      <w:pPr>
        <w:pStyle w:val="Nagwek2"/>
        <w:rPr>
          <w:rFonts w:eastAsia="Arial"/>
        </w:rPr>
      </w:pPr>
      <w:bookmarkStart w:id="1229" w:name="_Toc116292197"/>
      <w:bookmarkStart w:id="1230" w:name="_Toc118445896"/>
      <w:bookmarkStart w:id="1231" w:name="_Toc1667516919"/>
      <w:bookmarkStart w:id="1232" w:name="_Toc143855191"/>
      <w:proofErr w:type="spellStart"/>
      <w:r w:rsidRPr="27115D33">
        <w:rPr>
          <w:rFonts w:eastAsia="Arial"/>
        </w:rPr>
        <w:t>pobierzPrognozowanyTermin</w:t>
      </w:r>
      <w:bookmarkEnd w:id="1229"/>
      <w:bookmarkEnd w:id="1230"/>
      <w:bookmarkEnd w:id="1231"/>
      <w:bookmarkEnd w:id="1232"/>
      <w:proofErr w:type="spellEnd"/>
    </w:p>
    <w:tbl>
      <w:tblPr>
        <w:tblW w:w="0" w:type="auto"/>
        <w:tblLook w:val="04A0" w:firstRow="1" w:lastRow="0" w:firstColumn="1" w:lastColumn="0" w:noHBand="0" w:noVBand="1"/>
      </w:tblPr>
      <w:tblGrid>
        <w:gridCol w:w="1811"/>
        <w:gridCol w:w="7241"/>
      </w:tblGrid>
      <w:tr w:rsidR="0062C706" w14:paraId="29387D96"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0D7CD80" w14:textId="2C61C687" w:rsidR="0062C706" w:rsidRDefault="0062C706" w:rsidP="0062C706">
            <w:pPr>
              <w:jc w:val="left"/>
              <w:rPr>
                <w:rFonts w:eastAsia="Arial"/>
                <w:b/>
                <w:bCs/>
                <w:szCs w:val="22"/>
              </w:rPr>
            </w:pPr>
            <w:r w:rsidRPr="0062C706">
              <w:rPr>
                <w:rFonts w:eastAsia="Arial"/>
                <w:b/>
                <w:bCs/>
                <w:szCs w:val="22"/>
              </w:rPr>
              <w:t>Nazwa</w:t>
            </w:r>
          </w:p>
        </w:tc>
        <w:tc>
          <w:tcPr>
            <w:tcW w:w="7248" w:type="dxa"/>
            <w:tcBorders>
              <w:top w:val="single" w:sz="8" w:space="0" w:color="auto"/>
              <w:left w:val="single" w:sz="8" w:space="0" w:color="auto"/>
              <w:bottom w:val="single" w:sz="8" w:space="0" w:color="auto"/>
              <w:right w:val="single" w:sz="8" w:space="0" w:color="auto"/>
            </w:tcBorders>
            <w:vAlign w:val="center"/>
          </w:tcPr>
          <w:p w14:paraId="39BE64FB" w14:textId="0677C189" w:rsidR="0062C706" w:rsidRDefault="0062C706" w:rsidP="0062C706">
            <w:pPr>
              <w:jc w:val="left"/>
              <w:rPr>
                <w:rFonts w:eastAsia="Arial"/>
                <w:szCs w:val="22"/>
              </w:rPr>
            </w:pPr>
            <w:proofErr w:type="spellStart"/>
            <w:r w:rsidRPr="0062C706">
              <w:rPr>
                <w:rFonts w:eastAsia="Arial"/>
                <w:szCs w:val="22"/>
              </w:rPr>
              <w:t>pobier</w:t>
            </w:r>
            <w:r w:rsidR="6CAC064B" w:rsidRPr="0062C706">
              <w:rPr>
                <w:rFonts w:eastAsia="Arial"/>
                <w:szCs w:val="22"/>
              </w:rPr>
              <w:t>zP</w:t>
            </w:r>
            <w:r w:rsidR="19258C95" w:rsidRPr="0062C706">
              <w:rPr>
                <w:rFonts w:eastAsia="Arial"/>
                <w:szCs w:val="22"/>
              </w:rPr>
              <w:t>rognoznowanyTermin</w:t>
            </w:r>
            <w:proofErr w:type="spellEnd"/>
          </w:p>
        </w:tc>
      </w:tr>
      <w:tr w:rsidR="0062C706" w14:paraId="4234250E"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1B9DEAB8" w14:textId="5F6CFA1B" w:rsidR="0062C706" w:rsidRDefault="0062C706" w:rsidP="0062C706">
            <w:pPr>
              <w:jc w:val="left"/>
              <w:rPr>
                <w:rFonts w:eastAsia="Arial"/>
                <w:b/>
                <w:bCs/>
                <w:szCs w:val="22"/>
              </w:rPr>
            </w:pPr>
            <w:r w:rsidRPr="0062C706">
              <w:rPr>
                <w:rFonts w:eastAsia="Arial"/>
                <w:b/>
                <w:bCs/>
                <w:szCs w:val="22"/>
              </w:rPr>
              <w:t>Interfejs</w:t>
            </w:r>
          </w:p>
        </w:tc>
        <w:tc>
          <w:tcPr>
            <w:tcW w:w="7248" w:type="dxa"/>
            <w:tcBorders>
              <w:top w:val="single" w:sz="8" w:space="0" w:color="auto"/>
              <w:left w:val="single" w:sz="8" w:space="0" w:color="auto"/>
              <w:bottom w:val="single" w:sz="8" w:space="0" w:color="auto"/>
              <w:right w:val="single" w:sz="8" w:space="0" w:color="auto"/>
            </w:tcBorders>
            <w:vAlign w:val="center"/>
          </w:tcPr>
          <w:p w14:paraId="2CEDD5AE" w14:textId="17761DF3" w:rsidR="0062C706" w:rsidRDefault="0062C706" w:rsidP="0062C706">
            <w:pPr>
              <w:jc w:val="left"/>
              <w:rPr>
                <w:rFonts w:eastAsia="Arial"/>
                <w:szCs w:val="22"/>
              </w:rPr>
            </w:pPr>
            <w:proofErr w:type="spellStart"/>
            <w:r w:rsidRPr="0062C706">
              <w:rPr>
                <w:rFonts w:eastAsia="Arial"/>
                <w:szCs w:val="22"/>
              </w:rPr>
              <w:t>ObslugaRejestracjiWS</w:t>
            </w:r>
            <w:proofErr w:type="spellEnd"/>
          </w:p>
        </w:tc>
      </w:tr>
      <w:tr w:rsidR="0062C706" w14:paraId="3004BE9D"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5712D463" w14:textId="62A570B3" w:rsidR="0062C706" w:rsidRDefault="0062C706" w:rsidP="0062C706">
            <w:pPr>
              <w:jc w:val="left"/>
              <w:rPr>
                <w:rFonts w:eastAsia="Arial"/>
                <w:b/>
                <w:bCs/>
                <w:szCs w:val="22"/>
              </w:rPr>
            </w:pPr>
            <w:r w:rsidRPr="0062C706">
              <w:rPr>
                <w:rFonts w:eastAsia="Arial"/>
                <w:b/>
                <w:bCs/>
                <w:szCs w:val="22"/>
              </w:rPr>
              <w:t>Cel</w:t>
            </w:r>
          </w:p>
        </w:tc>
        <w:tc>
          <w:tcPr>
            <w:tcW w:w="7248" w:type="dxa"/>
            <w:tcBorders>
              <w:top w:val="single" w:sz="8" w:space="0" w:color="auto"/>
              <w:left w:val="single" w:sz="8" w:space="0" w:color="auto"/>
              <w:bottom w:val="single" w:sz="8" w:space="0" w:color="auto"/>
              <w:right w:val="single" w:sz="8" w:space="0" w:color="auto"/>
            </w:tcBorders>
            <w:vAlign w:val="center"/>
          </w:tcPr>
          <w:p w14:paraId="198D4C65" w14:textId="05389332" w:rsidR="0062C706" w:rsidRDefault="0062C706" w:rsidP="0062C706">
            <w:pPr>
              <w:jc w:val="left"/>
              <w:rPr>
                <w:rFonts w:eastAsia="Arial"/>
                <w:szCs w:val="22"/>
              </w:rPr>
            </w:pPr>
            <w:r w:rsidRPr="0062C706">
              <w:rPr>
                <w:rFonts w:eastAsia="Arial"/>
                <w:szCs w:val="22"/>
              </w:rPr>
              <w:t>C</w:t>
            </w:r>
            <w:r w:rsidR="227585CB" w:rsidRPr="0062C706">
              <w:rPr>
                <w:rFonts w:eastAsia="Arial"/>
                <w:szCs w:val="22"/>
              </w:rPr>
              <w:t xml:space="preserve">elem przypadku jest pobranie na </w:t>
            </w:r>
            <w:proofErr w:type="spellStart"/>
            <w:r w:rsidR="227585CB" w:rsidRPr="0062C706">
              <w:rPr>
                <w:rFonts w:eastAsia="Arial"/>
                <w:szCs w:val="22"/>
              </w:rPr>
              <w:t>żadanie</w:t>
            </w:r>
            <w:proofErr w:type="spellEnd"/>
            <w:r w:rsidR="227585CB" w:rsidRPr="0062C706">
              <w:rPr>
                <w:rFonts w:eastAsia="Arial"/>
                <w:szCs w:val="22"/>
              </w:rPr>
              <w:t xml:space="preserve"> przez placówkę w imieniu pacjenta, informacji o prognozowanym terminie wizyty.</w:t>
            </w:r>
          </w:p>
        </w:tc>
      </w:tr>
      <w:tr w:rsidR="0062C706" w14:paraId="21285292"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2AEA08FA" w14:textId="3940A1A5" w:rsidR="0062C706" w:rsidRDefault="0062C706" w:rsidP="0062C706">
            <w:pPr>
              <w:jc w:val="left"/>
              <w:rPr>
                <w:rFonts w:eastAsia="Arial"/>
                <w:b/>
                <w:bCs/>
                <w:szCs w:val="22"/>
              </w:rPr>
            </w:pPr>
            <w:r w:rsidRPr="0062C706">
              <w:rPr>
                <w:rFonts w:eastAsia="Arial"/>
                <w:b/>
                <w:bCs/>
                <w:szCs w:val="22"/>
              </w:rPr>
              <w:t>Realizacja aktywności biznesowej</w:t>
            </w:r>
          </w:p>
        </w:tc>
        <w:tc>
          <w:tcPr>
            <w:tcW w:w="7248" w:type="dxa"/>
            <w:tcBorders>
              <w:top w:val="single" w:sz="8" w:space="0" w:color="auto"/>
              <w:left w:val="single" w:sz="8" w:space="0" w:color="auto"/>
              <w:bottom w:val="single" w:sz="8" w:space="0" w:color="auto"/>
              <w:right w:val="single" w:sz="8" w:space="0" w:color="auto"/>
            </w:tcBorders>
            <w:vAlign w:val="center"/>
          </w:tcPr>
          <w:p w14:paraId="2875F1DC" w14:textId="5B5EC77F" w:rsidR="0062C706" w:rsidRDefault="0062C706" w:rsidP="0062C706">
            <w:pPr>
              <w:jc w:val="left"/>
              <w:rPr>
                <w:rFonts w:eastAsia="Arial"/>
                <w:szCs w:val="22"/>
              </w:rPr>
            </w:pPr>
            <w:r w:rsidRPr="0062C706">
              <w:rPr>
                <w:rFonts w:eastAsia="Arial"/>
                <w:szCs w:val="22"/>
              </w:rPr>
              <w:t xml:space="preserve">Wykonanie operacji </w:t>
            </w:r>
            <w:proofErr w:type="spellStart"/>
            <w:r w:rsidR="276CF07D" w:rsidRPr="0062C706">
              <w:rPr>
                <w:rFonts w:eastAsia="Arial"/>
                <w:szCs w:val="22"/>
              </w:rPr>
              <w:t>pobierzPrognoznowanyTermin</w:t>
            </w:r>
            <w:proofErr w:type="spellEnd"/>
          </w:p>
        </w:tc>
      </w:tr>
      <w:tr w:rsidR="0062C706" w14:paraId="425559C4" w14:textId="77777777" w:rsidTr="00BF057A">
        <w:trPr>
          <w:trHeight w:val="890"/>
        </w:trPr>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19641B2" w14:textId="379C4FB5" w:rsidR="0062C706" w:rsidRDefault="0062C706" w:rsidP="0062C706">
            <w:pPr>
              <w:jc w:val="left"/>
              <w:rPr>
                <w:rFonts w:eastAsia="Arial"/>
                <w:b/>
                <w:bCs/>
                <w:szCs w:val="22"/>
              </w:rPr>
            </w:pPr>
            <w:r w:rsidRPr="0062C706">
              <w:rPr>
                <w:rFonts w:eastAsia="Arial"/>
                <w:b/>
                <w:bCs/>
                <w:szCs w:val="22"/>
              </w:rPr>
              <w:t>Opis</w:t>
            </w:r>
          </w:p>
        </w:tc>
        <w:tc>
          <w:tcPr>
            <w:tcW w:w="7248" w:type="dxa"/>
            <w:tcBorders>
              <w:top w:val="single" w:sz="8" w:space="0" w:color="auto"/>
              <w:left w:val="single" w:sz="8" w:space="0" w:color="auto"/>
              <w:bottom w:val="single" w:sz="8" w:space="0" w:color="auto"/>
              <w:right w:val="single" w:sz="8" w:space="0" w:color="auto"/>
            </w:tcBorders>
          </w:tcPr>
          <w:p w14:paraId="4C687CBC" w14:textId="5DB3A43E" w:rsidR="7BE59421" w:rsidRDefault="7BE59421" w:rsidP="0062C706">
            <w:pPr>
              <w:jc w:val="left"/>
              <w:rPr>
                <w:rFonts w:eastAsia="Arial"/>
                <w:szCs w:val="22"/>
              </w:rPr>
            </w:pPr>
            <w:r w:rsidRPr="0062C706">
              <w:rPr>
                <w:rFonts w:eastAsia="Arial"/>
                <w:szCs w:val="22"/>
              </w:rPr>
              <w:t>Operacja wykonywana przez placówkę w imieniu pacjenta.</w:t>
            </w:r>
          </w:p>
        </w:tc>
      </w:tr>
      <w:tr w:rsidR="0062C706" w14:paraId="5038C24E"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0954EE7C" w14:textId="13367AD8" w:rsidR="0062C706" w:rsidRDefault="0062C706" w:rsidP="0062C706">
            <w:pPr>
              <w:jc w:val="left"/>
              <w:rPr>
                <w:rFonts w:eastAsia="Arial"/>
                <w:b/>
                <w:bCs/>
                <w:szCs w:val="22"/>
              </w:rPr>
            </w:pPr>
            <w:r w:rsidRPr="0062C706">
              <w:rPr>
                <w:rFonts w:eastAsia="Arial"/>
                <w:b/>
                <w:bCs/>
                <w:szCs w:val="22"/>
              </w:rPr>
              <w:t>Warunki początkowe</w:t>
            </w:r>
          </w:p>
        </w:tc>
        <w:tc>
          <w:tcPr>
            <w:tcW w:w="7248" w:type="dxa"/>
            <w:tcBorders>
              <w:top w:val="single" w:sz="8" w:space="0" w:color="auto"/>
              <w:left w:val="single" w:sz="8" w:space="0" w:color="auto"/>
              <w:bottom w:val="single" w:sz="8" w:space="0" w:color="auto"/>
              <w:right w:val="single" w:sz="8" w:space="0" w:color="auto"/>
            </w:tcBorders>
            <w:vAlign w:val="center"/>
          </w:tcPr>
          <w:p w14:paraId="1F4DB712" w14:textId="50902485" w:rsidR="0E95252C" w:rsidRDefault="0E95252C" w:rsidP="0062C706">
            <w:pPr>
              <w:rPr>
                <w:rFonts w:eastAsia="Arial"/>
                <w:i/>
                <w:iCs/>
                <w:color w:val="000000" w:themeColor="text1"/>
                <w:szCs w:val="22"/>
              </w:rPr>
            </w:pPr>
            <w:r w:rsidRPr="00D6367A">
              <w:rPr>
                <w:rFonts w:eastAsia="Arial"/>
                <w:color w:val="000000" w:themeColor="text1"/>
                <w:szCs w:val="22"/>
              </w:rPr>
              <w:t>MUŚ wywołujący operację zarejestrowany w systemie SER.</w:t>
            </w:r>
          </w:p>
        </w:tc>
      </w:tr>
      <w:tr w:rsidR="0062C706" w14:paraId="0E9B521E"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3A704AFB" w14:textId="0145503A" w:rsidR="0062C706" w:rsidRDefault="0062C706" w:rsidP="0062C706">
            <w:pPr>
              <w:jc w:val="left"/>
              <w:rPr>
                <w:rFonts w:eastAsia="Arial"/>
                <w:b/>
                <w:bCs/>
                <w:szCs w:val="22"/>
              </w:rPr>
            </w:pPr>
            <w:r w:rsidRPr="0062C706">
              <w:rPr>
                <w:rFonts w:eastAsia="Arial"/>
                <w:b/>
                <w:bCs/>
                <w:szCs w:val="22"/>
              </w:rPr>
              <w:t>Warunki końcowe</w:t>
            </w:r>
          </w:p>
        </w:tc>
        <w:tc>
          <w:tcPr>
            <w:tcW w:w="7248" w:type="dxa"/>
            <w:tcBorders>
              <w:top w:val="single" w:sz="8" w:space="0" w:color="auto"/>
              <w:left w:val="single" w:sz="8" w:space="0" w:color="auto"/>
              <w:bottom w:val="single" w:sz="8" w:space="0" w:color="auto"/>
              <w:right w:val="single" w:sz="8" w:space="0" w:color="auto"/>
            </w:tcBorders>
            <w:vAlign w:val="center"/>
          </w:tcPr>
          <w:p w14:paraId="7F8420E5" w14:textId="61691C85" w:rsidR="43990C3A" w:rsidRDefault="43990C3A" w:rsidP="0062C706">
            <w:pPr>
              <w:jc w:val="left"/>
              <w:rPr>
                <w:rFonts w:eastAsia="Arial"/>
                <w:szCs w:val="22"/>
              </w:rPr>
            </w:pPr>
            <w:r w:rsidRPr="0062C706">
              <w:rPr>
                <w:rFonts w:eastAsia="Arial"/>
                <w:szCs w:val="22"/>
              </w:rPr>
              <w:t>Placówka w oparciu o wprow</w:t>
            </w:r>
            <w:r w:rsidR="00D6367A">
              <w:rPr>
                <w:rFonts w:eastAsia="Arial"/>
                <w:szCs w:val="22"/>
              </w:rPr>
              <w:t>a</w:t>
            </w:r>
            <w:r w:rsidRPr="0062C706">
              <w:rPr>
                <w:rFonts w:eastAsia="Arial"/>
                <w:szCs w:val="22"/>
              </w:rPr>
              <w:t>dzone kryteria, otrzymuje zwrotną informację o prognozowanym terminie wizyty dla pacjenta.</w:t>
            </w:r>
          </w:p>
        </w:tc>
      </w:tr>
      <w:tr w:rsidR="0062C706" w14:paraId="7E58B02F" w14:textId="77777777" w:rsidTr="0062C706">
        <w:tc>
          <w:tcPr>
            <w:tcW w:w="1812" w:type="dxa"/>
            <w:tcBorders>
              <w:top w:val="single" w:sz="8" w:space="0" w:color="auto"/>
              <w:left w:val="single" w:sz="8" w:space="0" w:color="auto"/>
              <w:bottom w:val="single" w:sz="8" w:space="0" w:color="auto"/>
              <w:right w:val="single" w:sz="8" w:space="0" w:color="auto"/>
            </w:tcBorders>
            <w:shd w:val="clear" w:color="auto" w:fill="17365D" w:themeFill="text2" w:themeFillShade="BF"/>
            <w:vAlign w:val="center"/>
          </w:tcPr>
          <w:p w14:paraId="62F98581" w14:textId="04E9D659" w:rsidR="0062C706" w:rsidRDefault="0062C706" w:rsidP="0062C706">
            <w:pPr>
              <w:jc w:val="left"/>
              <w:rPr>
                <w:rFonts w:eastAsia="Arial"/>
                <w:b/>
                <w:bCs/>
                <w:szCs w:val="22"/>
              </w:rPr>
            </w:pPr>
            <w:r w:rsidRPr="0062C706">
              <w:rPr>
                <w:rFonts w:eastAsia="Arial"/>
                <w:b/>
                <w:bCs/>
                <w:szCs w:val="22"/>
              </w:rPr>
              <w:t>Błędy</w:t>
            </w:r>
          </w:p>
        </w:tc>
        <w:tc>
          <w:tcPr>
            <w:tcW w:w="7248" w:type="dxa"/>
            <w:tcBorders>
              <w:top w:val="single" w:sz="8" w:space="0" w:color="auto"/>
              <w:left w:val="single" w:sz="8" w:space="0" w:color="auto"/>
              <w:bottom w:val="single" w:sz="8" w:space="0" w:color="auto"/>
              <w:right w:val="single" w:sz="8" w:space="0" w:color="auto"/>
            </w:tcBorders>
            <w:vAlign w:val="center"/>
          </w:tcPr>
          <w:p w14:paraId="0C0AE123" w14:textId="6B767D46" w:rsidR="0062C706" w:rsidRDefault="0062C706" w:rsidP="0062C706">
            <w:pPr>
              <w:spacing w:line="288" w:lineRule="auto"/>
              <w:jc w:val="left"/>
              <w:rPr>
                <w:rFonts w:eastAsia="Arial"/>
                <w:szCs w:val="22"/>
              </w:rPr>
            </w:pPr>
            <w:r w:rsidRPr="0062C706">
              <w:rPr>
                <w:rFonts w:eastAsia="Arial"/>
                <w:szCs w:val="22"/>
              </w:rPr>
              <w:t>Kody wyników operacji oraz opisy błędów z przetwarzania zostały załączone do niniejszego dokumentu</w:t>
            </w:r>
          </w:p>
        </w:tc>
      </w:tr>
    </w:tbl>
    <w:p w14:paraId="5DA902F3" w14:textId="55FDBCF3" w:rsidR="2AC197AA" w:rsidRDefault="2AC197AA" w:rsidP="761F417F"/>
    <w:p w14:paraId="046D7E91" w14:textId="527FB44E" w:rsidR="002E71A1" w:rsidRDefault="5E6FD58E" w:rsidP="00817F11">
      <w:pPr>
        <w:pStyle w:val="Nagwek2"/>
      </w:pPr>
      <w:bookmarkStart w:id="1233" w:name="_Toc116292198"/>
      <w:bookmarkStart w:id="1234" w:name="_Toc118445897"/>
      <w:bookmarkStart w:id="1235" w:name="_Toc27046370"/>
      <w:bookmarkStart w:id="1236" w:name="_Toc143855192"/>
      <w:proofErr w:type="spellStart"/>
      <w:r>
        <w:t>aktywujMus</w:t>
      </w:r>
      <w:bookmarkEnd w:id="1233"/>
      <w:bookmarkEnd w:id="1234"/>
      <w:bookmarkEnd w:id="1235"/>
      <w:bookmarkEnd w:id="1236"/>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2E71A1" w14:paraId="2B737DE4" w14:textId="77777777" w:rsidTr="0462B771">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79D26F6" w14:textId="77777777" w:rsidR="002E71A1" w:rsidRPr="00723276" w:rsidRDefault="002E71A1" w:rsidP="00786C9D">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2ECA499" w14:textId="7DDD9C49" w:rsidR="002E71A1" w:rsidRDefault="002E71A1" w:rsidP="00786C9D">
            <w:pPr>
              <w:jc w:val="left"/>
            </w:pPr>
            <w:proofErr w:type="spellStart"/>
            <w:r>
              <w:t>aktywujMus</w:t>
            </w:r>
            <w:proofErr w:type="spellEnd"/>
          </w:p>
        </w:tc>
      </w:tr>
      <w:tr w:rsidR="002E71A1" w14:paraId="25FE81FC" w14:textId="77777777" w:rsidTr="0462B771">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8B1546C" w14:textId="77777777" w:rsidR="002E71A1" w:rsidRPr="00723276" w:rsidRDefault="002E71A1" w:rsidP="00786C9D">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6005661" w14:textId="77777777" w:rsidR="002E71A1" w:rsidRDefault="002E71A1" w:rsidP="00786C9D">
            <w:pPr>
              <w:jc w:val="left"/>
              <w:rPr>
                <w:szCs w:val="22"/>
              </w:rPr>
            </w:pPr>
            <w:proofErr w:type="spellStart"/>
            <w:r>
              <w:rPr>
                <w:szCs w:val="22"/>
              </w:rPr>
              <w:t>ObslugaRejestracjiWS</w:t>
            </w:r>
            <w:proofErr w:type="spellEnd"/>
          </w:p>
        </w:tc>
      </w:tr>
      <w:tr w:rsidR="002E71A1" w14:paraId="5CC3FCD7" w14:textId="77777777" w:rsidTr="0462B771">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FCD639C" w14:textId="77777777" w:rsidR="002E71A1" w:rsidRPr="00723276" w:rsidRDefault="002E71A1" w:rsidP="00786C9D">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57320F3" w14:textId="5FBD666E" w:rsidR="002E71A1" w:rsidRDefault="20B59494" w:rsidP="2C4C837A">
            <w:pPr>
              <w:jc w:val="left"/>
              <w:rPr>
                <w:rFonts w:eastAsia="Arial"/>
              </w:rPr>
            </w:pPr>
            <w:r w:rsidRPr="2C4C837A">
              <w:rPr>
                <w:rFonts w:eastAsia="Arial"/>
              </w:rPr>
              <w:t>Celem przypadku użycia jest aktywowanie MUS, tak aby był o</w:t>
            </w:r>
            <w:r w:rsidR="7EB7C2FC" w:rsidRPr="2C4C837A">
              <w:rPr>
                <w:rFonts w:eastAsia="Arial"/>
              </w:rPr>
              <w:t>n</w:t>
            </w:r>
            <w:r w:rsidRPr="2C4C837A">
              <w:rPr>
                <w:rFonts w:eastAsia="Arial"/>
              </w:rPr>
              <w:t xml:space="preserve"> dostępny dla umawiania wizyt w ramach IKP oraz innych placówek medycznych.</w:t>
            </w:r>
          </w:p>
        </w:tc>
      </w:tr>
      <w:tr w:rsidR="002E71A1" w14:paraId="4B97ECFD" w14:textId="77777777" w:rsidTr="0462B771">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5C7B9F7" w14:textId="77777777" w:rsidR="002E71A1" w:rsidRPr="00723276" w:rsidRDefault="002E71A1" w:rsidP="00786C9D">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3A362E38" w14:textId="000F6E98" w:rsidR="002E71A1" w:rsidRDefault="002E71A1" w:rsidP="00786C9D">
            <w:pPr>
              <w:jc w:val="left"/>
            </w:pPr>
            <w:r>
              <w:t xml:space="preserve">Wykonanie operacji </w:t>
            </w:r>
            <w:proofErr w:type="spellStart"/>
            <w:r w:rsidR="00C102DC">
              <w:t>aktywuj</w:t>
            </w:r>
            <w:r>
              <w:t>Mus</w:t>
            </w:r>
            <w:proofErr w:type="spellEnd"/>
          </w:p>
        </w:tc>
      </w:tr>
      <w:tr w:rsidR="002E71A1" w14:paraId="2CB30202" w14:textId="77777777" w:rsidTr="0462B771">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E6B8D2A" w14:textId="77777777" w:rsidR="002E71A1" w:rsidRPr="00723276" w:rsidRDefault="002E71A1" w:rsidP="00786C9D">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448EBAD" w14:textId="4609D6CC" w:rsidR="00C102DC" w:rsidRPr="00C102DC" w:rsidRDefault="74EA6982" w:rsidP="2C4C837A">
            <w:pPr>
              <w:jc w:val="left"/>
              <w:rPr>
                <w:rFonts w:eastAsia="Arial"/>
              </w:rPr>
            </w:pPr>
            <w:r w:rsidRPr="2C4C837A">
              <w:rPr>
                <w:rFonts w:eastAsia="Arial"/>
              </w:rPr>
              <w:t xml:space="preserve">Operacja </w:t>
            </w:r>
            <w:proofErr w:type="spellStart"/>
            <w:r w:rsidRPr="2C4C837A">
              <w:rPr>
                <w:rFonts w:eastAsia="Arial"/>
              </w:rPr>
              <w:t>aktywujMus</w:t>
            </w:r>
            <w:proofErr w:type="spellEnd"/>
            <w:r w:rsidRPr="2C4C837A">
              <w:rPr>
                <w:rFonts w:eastAsia="Arial"/>
              </w:rPr>
              <w:t xml:space="preserve"> służy do jednorazowej aktywacji MUŚ przez użytkownika wywołującego operację np. pracownika administracyjnego, po zakończeniu procesu wprowadzenia danych inicjalnych wizyt/</w:t>
            </w:r>
            <w:proofErr w:type="spellStart"/>
            <w:r w:rsidRPr="2C4C837A">
              <w:rPr>
                <w:rFonts w:eastAsia="Arial"/>
              </w:rPr>
              <w:t>poczekalnii</w:t>
            </w:r>
            <w:proofErr w:type="spellEnd"/>
            <w:r w:rsidRPr="2C4C837A">
              <w:rPr>
                <w:rFonts w:eastAsia="Arial"/>
              </w:rPr>
              <w:t xml:space="preserve"> (poprzez </w:t>
            </w:r>
            <w:proofErr w:type="spellStart"/>
            <w:r w:rsidRPr="2C4C837A">
              <w:rPr>
                <w:rFonts w:eastAsia="Arial"/>
              </w:rPr>
              <w:t>eGabinet</w:t>
            </w:r>
            <w:proofErr w:type="spellEnd"/>
            <w:r w:rsidRPr="2C4C837A">
              <w:rPr>
                <w:rFonts w:eastAsia="Arial"/>
              </w:rPr>
              <w:t>, wywołując operacje systemu P1 lub poprzez plikowe zasilanie inicjalne).</w:t>
            </w:r>
          </w:p>
          <w:p w14:paraId="1C85FF8D" w14:textId="0CD5B864" w:rsidR="00C102DC" w:rsidRPr="00C102DC" w:rsidRDefault="74EA6982" w:rsidP="00C102DC">
            <w:pPr>
              <w:jc w:val="left"/>
              <w:rPr>
                <w:rFonts w:eastAsia="Arial"/>
              </w:rPr>
            </w:pPr>
            <w:r w:rsidRPr="2C4C837A">
              <w:rPr>
                <w:rFonts w:eastAsia="Arial"/>
              </w:rPr>
              <w:t xml:space="preserve">Operacja oprócz flagi </w:t>
            </w:r>
            <w:proofErr w:type="spellStart"/>
            <w:r w:rsidRPr="2C4C837A">
              <w:rPr>
                <w:rFonts w:eastAsia="Arial"/>
              </w:rPr>
              <w:t>czyAktywowany</w:t>
            </w:r>
            <w:proofErr w:type="spellEnd"/>
            <w:r w:rsidRPr="2C4C837A">
              <w:rPr>
                <w:rFonts w:eastAsia="Arial"/>
              </w:rPr>
              <w:t>=</w:t>
            </w:r>
            <w:proofErr w:type="spellStart"/>
            <w:r w:rsidRPr="2C4C837A">
              <w:rPr>
                <w:rFonts w:eastAsia="Arial"/>
              </w:rPr>
              <w:t>true</w:t>
            </w:r>
            <w:proofErr w:type="spellEnd"/>
            <w:r w:rsidRPr="2C4C837A">
              <w:rPr>
                <w:rFonts w:eastAsia="Arial"/>
              </w:rPr>
              <w:t xml:space="preserve"> (placówka widoczna w </w:t>
            </w:r>
            <w:proofErr w:type="spellStart"/>
            <w:r w:rsidRPr="2C4C837A">
              <w:rPr>
                <w:rFonts w:eastAsia="Arial"/>
              </w:rPr>
              <w:t>poczekalnii</w:t>
            </w:r>
            <w:proofErr w:type="spellEnd"/>
            <w:r w:rsidRPr="2C4C837A">
              <w:rPr>
                <w:rFonts w:eastAsia="Arial"/>
              </w:rPr>
              <w:t>) powoduje automatyczną zmianę status slotów na NOWE (data slotu przypada w terminie kiedy slot jest dostępny do wyszukiwania wolnych terminów) lub od razu na AKTYWNE</w:t>
            </w:r>
            <w:r w:rsidR="3CC4E080" w:rsidRPr="2C4C837A">
              <w:rPr>
                <w:rFonts w:eastAsia="Arial"/>
              </w:rPr>
              <w:t xml:space="preserve"> </w:t>
            </w:r>
            <w:r w:rsidRPr="2C4C837A">
              <w:rPr>
                <w:rFonts w:eastAsia="Arial"/>
              </w:rPr>
              <w:t>(późniejsza data slotu).</w:t>
            </w:r>
          </w:p>
          <w:p w14:paraId="114A89B8" w14:textId="6B126E85" w:rsidR="00C102DC" w:rsidRPr="00C102DC" w:rsidRDefault="74EA6982" w:rsidP="00C102DC">
            <w:pPr>
              <w:jc w:val="left"/>
              <w:rPr>
                <w:rFonts w:eastAsia="Arial"/>
              </w:rPr>
            </w:pPr>
            <w:r w:rsidRPr="2C4C837A">
              <w:rPr>
                <w:rFonts w:eastAsia="Arial"/>
              </w:rPr>
              <w:t xml:space="preserve">Aktywacja MUŚ później niż 1-mc od dnia rejestracji (parametr konfigurowalny P1) spowoduje, że MUŚ do momentu aktywacji utraci możliwość rejestracji nowych wizyt i zapisywania pacjentów do </w:t>
            </w:r>
            <w:proofErr w:type="spellStart"/>
            <w:r w:rsidRPr="2C4C837A">
              <w:rPr>
                <w:rFonts w:eastAsia="Arial"/>
              </w:rPr>
              <w:t>poczekalnii</w:t>
            </w:r>
            <w:proofErr w:type="spellEnd"/>
            <w:r w:rsidRPr="2C4C837A">
              <w:rPr>
                <w:rFonts w:eastAsia="Arial"/>
              </w:rPr>
              <w:t xml:space="preserve"> (utrata uprawnień do zapisywania wizyt dla slotów o statusie NIEAKTYWNE).  </w:t>
            </w:r>
            <w:r w:rsidR="00C102DC" w:rsidRPr="00C102DC">
              <w:rPr>
                <w:rFonts w:eastAsia="Arial"/>
              </w:rPr>
              <w:t xml:space="preserve">Od momentu aktywacji MUŚ wszystkie nowotworzone </w:t>
            </w:r>
            <w:proofErr w:type="spellStart"/>
            <w:r w:rsidR="00C102DC" w:rsidRPr="00C102DC">
              <w:rPr>
                <w:rFonts w:eastAsia="Arial"/>
              </w:rPr>
              <w:t>sloty</w:t>
            </w:r>
            <w:proofErr w:type="spellEnd"/>
            <w:r w:rsidR="00C102DC" w:rsidRPr="00C102DC">
              <w:rPr>
                <w:rFonts w:eastAsia="Arial"/>
              </w:rPr>
              <w:t xml:space="preserve"> </w:t>
            </w:r>
            <w:proofErr w:type="spellStart"/>
            <w:r w:rsidR="00C102DC" w:rsidRPr="00C102DC">
              <w:rPr>
                <w:rFonts w:eastAsia="Arial"/>
              </w:rPr>
              <w:t>otrzymuja</w:t>
            </w:r>
            <w:proofErr w:type="spellEnd"/>
            <w:r w:rsidR="00C102DC" w:rsidRPr="00C102DC">
              <w:rPr>
                <w:rFonts w:eastAsia="Arial"/>
              </w:rPr>
              <w:t xml:space="preserve"> status NOWY lub AKTYWNY w zależności od jego terminu (patrz operacja </w:t>
            </w:r>
            <w:proofErr w:type="spellStart"/>
            <w:r w:rsidR="00C102DC" w:rsidRPr="00C102DC">
              <w:rPr>
                <w:rFonts w:eastAsia="Arial"/>
              </w:rPr>
              <w:t>zapisSlotu</w:t>
            </w:r>
            <w:proofErr w:type="spellEnd"/>
            <w:r w:rsidR="00C102DC" w:rsidRPr="00C102DC">
              <w:rPr>
                <w:rFonts w:eastAsia="Arial"/>
              </w:rPr>
              <w:t>).</w:t>
            </w:r>
          </w:p>
          <w:p w14:paraId="30F47180" w14:textId="1E15E15E" w:rsidR="002E71A1" w:rsidRDefault="00C102DC" w:rsidP="00C102DC">
            <w:pPr>
              <w:jc w:val="left"/>
            </w:pPr>
            <w:r w:rsidRPr="0462B771">
              <w:rPr>
                <w:rFonts w:eastAsia="Arial"/>
              </w:rPr>
              <w:t xml:space="preserve">Operacja oprócz standardowego komunikatu </w:t>
            </w:r>
            <w:proofErr w:type="spellStart"/>
            <w:r w:rsidRPr="0462B771">
              <w:rPr>
                <w:rFonts w:eastAsia="Arial"/>
              </w:rPr>
              <w:t>WynikMT</w:t>
            </w:r>
            <w:proofErr w:type="spellEnd"/>
            <w:r w:rsidRPr="0462B771">
              <w:rPr>
                <w:rFonts w:eastAsia="Arial"/>
              </w:rPr>
              <w:t xml:space="preserve">, zwraca również obiekt </w:t>
            </w:r>
            <w:proofErr w:type="spellStart"/>
            <w:r w:rsidRPr="0462B771">
              <w:rPr>
                <w:rFonts w:eastAsia="Arial"/>
              </w:rPr>
              <w:t>raportZPrzetwarzaniaMus</w:t>
            </w:r>
            <w:proofErr w:type="spellEnd"/>
            <w:r w:rsidRPr="0462B771">
              <w:rPr>
                <w:rFonts w:eastAsia="Arial"/>
              </w:rPr>
              <w:t>, który zawiera szczegółowe informacje o statusie wykonania operacji dla każdego przesłanego w ramach żądania rekordu. W przypadku pozytywnego wyniku akty</w:t>
            </w:r>
            <w:r w:rsidR="607D2C04" w:rsidRPr="0462B771">
              <w:rPr>
                <w:rFonts w:eastAsia="Arial"/>
              </w:rPr>
              <w:t>wo</w:t>
            </w:r>
            <w:r w:rsidRPr="0462B771">
              <w:rPr>
                <w:rFonts w:eastAsia="Arial"/>
              </w:rPr>
              <w:t xml:space="preserve">wania MUŚ zwracany jest </w:t>
            </w:r>
            <w:proofErr w:type="spellStart"/>
            <w:r w:rsidRPr="0462B771">
              <w:rPr>
                <w:rFonts w:eastAsia="Arial"/>
              </w:rPr>
              <w:t>identyfikatorMus</w:t>
            </w:r>
            <w:proofErr w:type="spellEnd"/>
            <w:r w:rsidRPr="0462B771">
              <w:rPr>
                <w:rFonts w:eastAsia="Arial"/>
              </w:rPr>
              <w:t>.</w:t>
            </w:r>
          </w:p>
        </w:tc>
      </w:tr>
      <w:tr w:rsidR="002E71A1" w14:paraId="7624C9FC" w14:textId="77777777" w:rsidTr="0462B771">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A60DDA4" w14:textId="77777777" w:rsidR="002E71A1" w:rsidRPr="00723276" w:rsidRDefault="002E71A1" w:rsidP="00786C9D">
            <w:pPr>
              <w:jc w:val="left"/>
              <w:rPr>
                <w:b/>
                <w:szCs w:val="22"/>
              </w:rPr>
            </w:pPr>
            <w:r w:rsidRPr="00723276">
              <w:rPr>
                <w:b/>
                <w:szCs w:val="22"/>
              </w:rPr>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F4F2170" w14:textId="77777777" w:rsidR="002D0F6E" w:rsidRPr="002D0F6E" w:rsidRDefault="002D0F6E" w:rsidP="002D0F6E">
            <w:pPr>
              <w:jc w:val="left"/>
              <w:rPr>
                <w:szCs w:val="22"/>
              </w:rPr>
            </w:pPr>
            <w:r w:rsidRPr="002D0F6E">
              <w:rPr>
                <w:szCs w:val="22"/>
              </w:rPr>
              <w:t>1. Podmiot posiada uprawnienia do wywołania usługi</w:t>
            </w:r>
          </w:p>
          <w:p w14:paraId="2123D165" w14:textId="00815773" w:rsidR="002E71A1" w:rsidRDefault="7A092FE7" w:rsidP="2C4C837A">
            <w:pPr>
              <w:jc w:val="left"/>
            </w:pPr>
            <w:r>
              <w:t>2. MUŚ zarejestrował swoje dane w Systemie P1 (</w:t>
            </w:r>
            <w:proofErr w:type="spellStart"/>
            <w:r>
              <w:t>eRejestracja</w:t>
            </w:r>
            <w:proofErr w:type="spellEnd"/>
            <w:r>
              <w:t>).</w:t>
            </w:r>
            <w:r w:rsidR="002D0F6E">
              <w:br/>
            </w:r>
          </w:p>
        </w:tc>
      </w:tr>
      <w:tr w:rsidR="002E71A1" w14:paraId="69F305D6" w14:textId="77777777" w:rsidTr="0462B771">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C65AE85" w14:textId="77777777" w:rsidR="002E71A1" w:rsidRPr="00723276" w:rsidRDefault="002E71A1" w:rsidP="00786C9D">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CAA9925" w14:textId="179C0B81" w:rsidR="0010632A" w:rsidRPr="0010632A" w:rsidRDefault="0010632A" w:rsidP="0010632A">
            <w:pPr>
              <w:jc w:val="left"/>
              <w:rPr>
                <w:rFonts w:eastAsia="Arial"/>
              </w:rPr>
            </w:pPr>
            <w:r w:rsidRPr="0010632A">
              <w:rPr>
                <w:rFonts w:eastAsia="Arial"/>
              </w:rPr>
              <w:t xml:space="preserve">1. MUŚ </w:t>
            </w:r>
            <w:r>
              <w:rPr>
                <w:rFonts w:eastAsia="Arial"/>
              </w:rPr>
              <w:t>oznaczony</w:t>
            </w:r>
            <w:r w:rsidRPr="0010632A">
              <w:rPr>
                <w:rFonts w:eastAsia="Arial"/>
              </w:rPr>
              <w:t xml:space="preserve"> w systemie </w:t>
            </w:r>
            <w:proofErr w:type="spellStart"/>
            <w:r w:rsidRPr="0010632A">
              <w:rPr>
                <w:rFonts w:eastAsia="Arial"/>
              </w:rPr>
              <w:t>czyAktywowany</w:t>
            </w:r>
            <w:proofErr w:type="spellEnd"/>
            <w:r w:rsidRPr="0010632A">
              <w:rPr>
                <w:rFonts w:eastAsia="Arial"/>
              </w:rPr>
              <w:t xml:space="preserve"> = </w:t>
            </w:r>
            <w:proofErr w:type="spellStart"/>
            <w:r w:rsidRPr="0010632A">
              <w:rPr>
                <w:rFonts w:eastAsia="Arial"/>
              </w:rPr>
              <w:t>true</w:t>
            </w:r>
            <w:proofErr w:type="spellEnd"/>
          </w:p>
          <w:p w14:paraId="63E52CC2" w14:textId="06882DB5" w:rsidR="002E71A1" w:rsidRDefault="7425CDC4" w:rsidP="2C4C837A">
            <w:pPr>
              <w:jc w:val="left"/>
              <w:rPr>
                <w:rFonts w:eastAsia="Arial"/>
              </w:rPr>
            </w:pPr>
            <w:r w:rsidRPr="2C4C837A">
              <w:rPr>
                <w:rFonts w:eastAsia="Arial"/>
              </w:rPr>
              <w:t>2. Zmiana statusów slotów na NOWY (bliskie terminy slotów) lub AKTYWNY (dalekie terminy slotów)</w:t>
            </w:r>
          </w:p>
        </w:tc>
      </w:tr>
      <w:tr w:rsidR="002E71A1" w14:paraId="07A17D13" w14:textId="77777777" w:rsidTr="0462B771">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B33CA25" w14:textId="77777777" w:rsidR="002E71A1" w:rsidRPr="00723276" w:rsidRDefault="002E71A1" w:rsidP="00786C9D">
            <w:pPr>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CDEBA64" w14:textId="77777777" w:rsidR="002E71A1" w:rsidRDefault="002E71A1" w:rsidP="00786C9D">
            <w:pPr>
              <w:jc w:val="left"/>
            </w:pPr>
            <w:r>
              <w:t>Kody wyników operacji oraz opisy błędów z przetwarzania zostały załączone do niniejszego dokumentu</w:t>
            </w:r>
          </w:p>
        </w:tc>
      </w:tr>
    </w:tbl>
    <w:p w14:paraId="02469285" w14:textId="7E70C6E0" w:rsidR="002E71A1" w:rsidRDefault="002E71A1" w:rsidP="761F417F"/>
    <w:p w14:paraId="4F7FCBCF" w14:textId="4E4F0CB4" w:rsidR="005670D1" w:rsidRDefault="066EAE79" w:rsidP="00817F11">
      <w:pPr>
        <w:pStyle w:val="Nagwek2"/>
      </w:pPr>
      <w:bookmarkStart w:id="1237" w:name="_Toc94550723"/>
      <w:bookmarkStart w:id="1238" w:name="_Toc96064584"/>
      <w:bookmarkStart w:id="1239" w:name="_Toc96064783"/>
      <w:bookmarkStart w:id="1240" w:name="_Toc100149874"/>
      <w:bookmarkStart w:id="1241" w:name="_Toc100563706"/>
      <w:bookmarkStart w:id="1242" w:name="_Toc100563989"/>
      <w:bookmarkStart w:id="1243" w:name="_Toc100565239"/>
      <w:bookmarkStart w:id="1244" w:name="_Toc100149875"/>
      <w:bookmarkStart w:id="1245" w:name="_Toc100563707"/>
      <w:bookmarkStart w:id="1246" w:name="_Toc100563990"/>
      <w:bookmarkStart w:id="1247" w:name="_Toc100565240"/>
      <w:bookmarkStart w:id="1248" w:name="_Toc100149876"/>
      <w:bookmarkStart w:id="1249" w:name="_Toc100563708"/>
      <w:bookmarkStart w:id="1250" w:name="_Toc100563991"/>
      <w:bookmarkStart w:id="1251" w:name="_Toc100565241"/>
      <w:bookmarkStart w:id="1252" w:name="_Toc100149877"/>
      <w:bookmarkStart w:id="1253" w:name="_Toc100563709"/>
      <w:bookmarkStart w:id="1254" w:name="_Toc100563992"/>
      <w:bookmarkStart w:id="1255" w:name="_Toc100565242"/>
      <w:bookmarkStart w:id="1256" w:name="_Toc100149878"/>
      <w:bookmarkStart w:id="1257" w:name="_Toc100563710"/>
      <w:bookmarkStart w:id="1258" w:name="_Toc100563993"/>
      <w:bookmarkStart w:id="1259" w:name="_Toc100565243"/>
      <w:bookmarkStart w:id="1260" w:name="_Toc100149879"/>
      <w:bookmarkStart w:id="1261" w:name="_Toc100563711"/>
      <w:bookmarkStart w:id="1262" w:name="_Toc100563994"/>
      <w:bookmarkStart w:id="1263" w:name="_Toc100565244"/>
      <w:bookmarkStart w:id="1264" w:name="_Toc100149880"/>
      <w:bookmarkStart w:id="1265" w:name="_Toc100563712"/>
      <w:bookmarkStart w:id="1266" w:name="_Toc100563995"/>
      <w:bookmarkStart w:id="1267" w:name="_Toc100565245"/>
      <w:bookmarkStart w:id="1268" w:name="_Toc100149881"/>
      <w:bookmarkStart w:id="1269" w:name="_Toc100563713"/>
      <w:bookmarkStart w:id="1270" w:name="_Toc100563996"/>
      <w:bookmarkStart w:id="1271" w:name="_Toc100565246"/>
      <w:bookmarkStart w:id="1272" w:name="_Toc100149882"/>
      <w:bookmarkStart w:id="1273" w:name="_Toc100563714"/>
      <w:bookmarkStart w:id="1274" w:name="_Toc100563997"/>
      <w:bookmarkStart w:id="1275" w:name="_Toc100565247"/>
      <w:bookmarkStart w:id="1276" w:name="_Toc100149883"/>
      <w:bookmarkStart w:id="1277" w:name="_Toc100563715"/>
      <w:bookmarkStart w:id="1278" w:name="_Toc100563998"/>
      <w:bookmarkStart w:id="1279" w:name="_Toc100565248"/>
      <w:bookmarkStart w:id="1280" w:name="_Toc100149884"/>
      <w:bookmarkStart w:id="1281" w:name="_Toc100563716"/>
      <w:bookmarkStart w:id="1282" w:name="_Toc100563999"/>
      <w:bookmarkStart w:id="1283" w:name="_Toc100565249"/>
      <w:bookmarkStart w:id="1284" w:name="_Toc100149885"/>
      <w:bookmarkStart w:id="1285" w:name="_Toc100563717"/>
      <w:bookmarkStart w:id="1286" w:name="_Toc100564000"/>
      <w:bookmarkStart w:id="1287" w:name="_Toc100565250"/>
      <w:bookmarkStart w:id="1288" w:name="_Toc100149886"/>
      <w:bookmarkStart w:id="1289" w:name="_Toc100563718"/>
      <w:bookmarkStart w:id="1290" w:name="_Toc100564001"/>
      <w:bookmarkStart w:id="1291" w:name="_Toc100565251"/>
      <w:bookmarkStart w:id="1292" w:name="_Toc100149887"/>
      <w:bookmarkStart w:id="1293" w:name="_Toc100563719"/>
      <w:bookmarkStart w:id="1294" w:name="_Toc100564002"/>
      <w:bookmarkStart w:id="1295" w:name="_Toc100565252"/>
      <w:bookmarkStart w:id="1296" w:name="_Toc100149888"/>
      <w:bookmarkStart w:id="1297" w:name="_Toc100563720"/>
      <w:bookmarkStart w:id="1298" w:name="_Toc100564003"/>
      <w:bookmarkStart w:id="1299" w:name="_Toc100565253"/>
      <w:bookmarkStart w:id="1300" w:name="_Toc100149889"/>
      <w:bookmarkStart w:id="1301" w:name="_Toc100563721"/>
      <w:bookmarkStart w:id="1302" w:name="_Toc100564004"/>
      <w:bookmarkStart w:id="1303" w:name="_Toc100565254"/>
      <w:bookmarkStart w:id="1304" w:name="_Toc100149890"/>
      <w:bookmarkStart w:id="1305" w:name="_Toc100563722"/>
      <w:bookmarkStart w:id="1306" w:name="_Toc100564005"/>
      <w:bookmarkStart w:id="1307" w:name="_Toc100565255"/>
      <w:bookmarkStart w:id="1308" w:name="_Toc100149891"/>
      <w:bookmarkStart w:id="1309" w:name="_Toc100563723"/>
      <w:bookmarkStart w:id="1310" w:name="_Toc100564006"/>
      <w:bookmarkStart w:id="1311" w:name="_Toc100565256"/>
      <w:bookmarkStart w:id="1312" w:name="_Toc100149892"/>
      <w:bookmarkStart w:id="1313" w:name="_Toc100563724"/>
      <w:bookmarkStart w:id="1314" w:name="_Toc100564007"/>
      <w:bookmarkStart w:id="1315" w:name="_Toc100565257"/>
      <w:bookmarkStart w:id="1316" w:name="_Toc100149893"/>
      <w:bookmarkStart w:id="1317" w:name="_Toc100563725"/>
      <w:bookmarkStart w:id="1318" w:name="_Toc100564008"/>
      <w:bookmarkStart w:id="1319" w:name="_Toc100565258"/>
      <w:bookmarkStart w:id="1320" w:name="_Toc100149894"/>
      <w:bookmarkStart w:id="1321" w:name="_Toc100563726"/>
      <w:bookmarkStart w:id="1322" w:name="_Toc100564009"/>
      <w:bookmarkStart w:id="1323" w:name="_Toc100565259"/>
      <w:bookmarkStart w:id="1324" w:name="_Toc100149895"/>
      <w:bookmarkStart w:id="1325" w:name="_Toc100563727"/>
      <w:bookmarkStart w:id="1326" w:name="_Toc100564010"/>
      <w:bookmarkStart w:id="1327" w:name="_Toc100565260"/>
      <w:bookmarkStart w:id="1328" w:name="_Toc100149896"/>
      <w:bookmarkStart w:id="1329" w:name="_Toc100563728"/>
      <w:bookmarkStart w:id="1330" w:name="_Toc100564011"/>
      <w:bookmarkStart w:id="1331" w:name="_Toc100565261"/>
      <w:bookmarkStart w:id="1332" w:name="_Toc100149897"/>
      <w:bookmarkStart w:id="1333" w:name="_Toc100563729"/>
      <w:bookmarkStart w:id="1334" w:name="_Toc100564012"/>
      <w:bookmarkStart w:id="1335" w:name="_Toc100565262"/>
      <w:bookmarkStart w:id="1336" w:name="_Toc100149898"/>
      <w:bookmarkStart w:id="1337" w:name="_Toc100563730"/>
      <w:bookmarkStart w:id="1338" w:name="_Toc100564013"/>
      <w:bookmarkStart w:id="1339" w:name="_Toc100565263"/>
      <w:bookmarkStart w:id="1340" w:name="_Toc100149899"/>
      <w:bookmarkStart w:id="1341" w:name="_Toc100563731"/>
      <w:bookmarkStart w:id="1342" w:name="_Toc100564014"/>
      <w:bookmarkStart w:id="1343" w:name="_Toc100565264"/>
      <w:bookmarkStart w:id="1344" w:name="_Toc100149900"/>
      <w:bookmarkStart w:id="1345" w:name="_Toc100563732"/>
      <w:bookmarkStart w:id="1346" w:name="_Toc100564015"/>
      <w:bookmarkStart w:id="1347" w:name="_Toc100565265"/>
      <w:bookmarkStart w:id="1348" w:name="_Toc100149901"/>
      <w:bookmarkStart w:id="1349" w:name="_Toc100563733"/>
      <w:bookmarkStart w:id="1350" w:name="_Toc100564016"/>
      <w:bookmarkStart w:id="1351" w:name="_Toc100565266"/>
      <w:bookmarkStart w:id="1352" w:name="_Toc100149902"/>
      <w:bookmarkStart w:id="1353" w:name="_Toc100563734"/>
      <w:bookmarkStart w:id="1354" w:name="_Toc100564017"/>
      <w:bookmarkStart w:id="1355" w:name="_Toc100565267"/>
      <w:bookmarkStart w:id="1356" w:name="_Toc100149903"/>
      <w:bookmarkStart w:id="1357" w:name="_Toc100563735"/>
      <w:bookmarkStart w:id="1358" w:name="_Toc100564018"/>
      <w:bookmarkStart w:id="1359" w:name="_Toc100565268"/>
      <w:bookmarkStart w:id="1360" w:name="_Toc100149904"/>
      <w:bookmarkStart w:id="1361" w:name="_Toc100563736"/>
      <w:bookmarkStart w:id="1362" w:name="_Toc100564019"/>
      <w:bookmarkStart w:id="1363" w:name="_Toc100565269"/>
      <w:bookmarkStart w:id="1364" w:name="_Toc118445898"/>
      <w:bookmarkStart w:id="1365" w:name="_Toc1166255141"/>
      <w:bookmarkStart w:id="1366" w:name="_Toc143855193"/>
      <w:bookmarkStart w:id="1367" w:name="_Toc116292199"/>
      <w:bookmarkStart w:id="1368" w:name="_Toc378810054"/>
      <w:bookmarkStart w:id="1369" w:name="_Toc243315084"/>
      <w:bookmarkStart w:id="1370" w:name="_Toc606114152"/>
      <w:bookmarkStart w:id="1371" w:name="_Toc739363383"/>
      <w:bookmarkStart w:id="1372" w:name="_Toc1506024628"/>
      <w:bookmarkStart w:id="1373" w:name="_Toc797425797"/>
      <w:bookmarkStart w:id="1374" w:name="_Toc2126033074"/>
      <w:bookmarkStart w:id="1375" w:name="_Toc1037639823"/>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proofErr w:type="spellStart"/>
      <w:r>
        <w:t>zasil</w:t>
      </w:r>
      <w:r w:rsidR="68EDDF13">
        <w:t>enie</w:t>
      </w:r>
      <w:r>
        <w:t>Inicjalnie</w:t>
      </w:r>
      <w:bookmarkEnd w:id="1364"/>
      <w:bookmarkEnd w:id="1365"/>
      <w:bookmarkEnd w:id="1366"/>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5670D1" w14:paraId="38F72D97" w14:textId="77777777" w:rsidTr="3F45186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C7F6AA9" w14:textId="77777777" w:rsidR="005670D1" w:rsidRPr="00723276" w:rsidRDefault="005670D1" w:rsidP="005670D1">
            <w:pPr>
              <w:jc w:val="left"/>
              <w:rPr>
                <w:b/>
                <w:szCs w:val="22"/>
              </w:rPr>
            </w:pPr>
            <w:r w:rsidRPr="00723276">
              <w:rPr>
                <w:b/>
                <w:szCs w:val="22"/>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F2BA8CB" w14:textId="4C3C451A" w:rsidR="005670D1" w:rsidRDefault="2D165934" w:rsidP="005670D1">
            <w:pPr>
              <w:jc w:val="left"/>
            </w:pPr>
            <w:proofErr w:type="spellStart"/>
            <w:r>
              <w:t>zasil</w:t>
            </w:r>
            <w:r w:rsidR="569DC650">
              <w:t>enie</w:t>
            </w:r>
            <w:r>
              <w:t>Inicjalnie</w:t>
            </w:r>
            <w:proofErr w:type="spellEnd"/>
          </w:p>
        </w:tc>
      </w:tr>
      <w:tr w:rsidR="005670D1" w14:paraId="21F7291A" w14:textId="77777777" w:rsidTr="3F45186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D9CDC62" w14:textId="77777777" w:rsidR="005670D1" w:rsidRPr="00723276" w:rsidRDefault="005670D1" w:rsidP="005670D1">
            <w:pPr>
              <w:jc w:val="left"/>
              <w:rPr>
                <w:b/>
                <w:szCs w:val="22"/>
              </w:rPr>
            </w:pPr>
            <w:r w:rsidRPr="00723276">
              <w:rPr>
                <w:b/>
                <w:szCs w:val="22"/>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5BF9657" w14:textId="77777777" w:rsidR="005670D1" w:rsidRDefault="005670D1" w:rsidP="005670D1">
            <w:pPr>
              <w:jc w:val="left"/>
              <w:rPr>
                <w:szCs w:val="22"/>
              </w:rPr>
            </w:pPr>
            <w:proofErr w:type="spellStart"/>
            <w:r>
              <w:rPr>
                <w:szCs w:val="22"/>
              </w:rPr>
              <w:t>ObslugaRejestracjiWS</w:t>
            </w:r>
            <w:proofErr w:type="spellEnd"/>
          </w:p>
        </w:tc>
      </w:tr>
      <w:tr w:rsidR="005670D1" w14:paraId="3CED9A59" w14:textId="77777777" w:rsidTr="3F45186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1F08557" w14:textId="77777777" w:rsidR="005670D1" w:rsidRPr="00723276" w:rsidRDefault="005670D1" w:rsidP="005670D1">
            <w:pPr>
              <w:jc w:val="left"/>
              <w:rPr>
                <w:b/>
                <w:szCs w:val="22"/>
              </w:rPr>
            </w:pPr>
            <w:r w:rsidRPr="00723276">
              <w:rPr>
                <w:b/>
                <w:szCs w:val="22"/>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942F03F" w14:textId="77777777" w:rsidR="00A72D02" w:rsidRPr="00114D48" w:rsidRDefault="005670D1" w:rsidP="001E5B40">
            <w:pPr>
              <w:rPr>
                <w:rFonts w:eastAsia="Arial"/>
                <w:szCs w:val="22"/>
              </w:rPr>
            </w:pPr>
            <w:r w:rsidRPr="00114D48">
              <w:rPr>
                <w:rFonts w:eastAsia="Arial"/>
                <w:szCs w:val="22"/>
              </w:rPr>
              <w:t xml:space="preserve">Celem przypadku użycia jest </w:t>
            </w:r>
            <w:r w:rsidR="00A72D02" w:rsidRPr="00114D48">
              <w:rPr>
                <w:rFonts w:eastAsia="Arial"/>
                <w:szCs w:val="22"/>
              </w:rPr>
              <w:t>zlecenie:</w:t>
            </w:r>
          </w:p>
          <w:p w14:paraId="153E4EEC" w14:textId="3D26D217" w:rsidR="00A72D02" w:rsidRPr="001E5B40" w:rsidRDefault="00A72D02" w:rsidP="001E5B40">
            <w:pPr>
              <w:pStyle w:val="Akapitzlist"/>
              <w:numPr>
                <w:ilvl w:val="0"/>
                <w:numId w:val="82"/>
              </w:numPr>
              <w:rPr>
                <w:rFonts w:ascii="Arial" w:eastAsia="Calibri" w:hAnsi="Arial" w:cs="Arial"/>
                <w:szCs w:val="22"/>
                <w:lang w:eastAsia="pl-PL"/>
              </w:rPr>
            </w:pPr>
            <w:r w:rsidRPr="001E5B40">
              <w:rPr>
                <w:rFonts w:ascii="Arial" w:eastAsia="Arial" w:hAnsi="Arial" w:cs="Arial"/>
                <w:szCs w:val="22"/>
              </w:rPr>
              <w:t xml:space="preserve">zadania </w:t>
            </w:r>
            <w:r w:rsidR="005670D1" w:rsidRPr="001E5B40">
              <w:rPr>
                <w:rFonts w:ascii="Arial" w:eastAsia="Arial" w:hAnsi="Arial" w:cs="Arial"/>
                <w:szCs w:val="22"/>
              </w:rPr>
              <w:t>automatyczne</w:t>
            </w:r>
            <w:r w:rsidRPr="001E5B40">
              <w:rPr>
                <w:rFonts w:ascii="Arial" w:eastAsia="Arial" w:hAnsi="Arial" w:cs="Arial"/>
                <w:szCs w:val="22"/>
              </w:rPr>
              <w:t>go zasilenia</w:t>
            </w:r>
            <w:r w:rsidR="005670D1" w:rsidRPr="001E5B40">
              <w:rPr>
                <w:rFonts w:ascii="Arial" w:eastAsia="Arial" w:hAnsi="Arial" w:cs="Arial"/>
                <w:szCs w:val="22"/>
              </w:rPr>
              <w:t xml:space="preserve"> inicjalne</w:t>
            </w:r>
            <w:r w:rsidRPr="001E5B40">
              <w:rPr>
                <w:rFonts w:ascii="Arial" w:eastAsia="Arial" w:hAnsi="Arial" w:cs="Arial"/>
                <w:szCs w:val="22"/>
              </w:rPr>
              <w:t>go</w:t>
            </w:r>
            <w:r w:rsidR="005670D1" w:rsidRPr="001E5B40">
              <w:rPr>
                <w:rFonts w:ascii="Arial" w:eastAsia="Arial" w:hAnsi="Arial" w:cs="Arial"/>
                <w:szCs w:val="22"/>
              </w:rPr>
              <w:t xml:space="preserve"> harmonogramów wizytami pacjentów</w:t>
            </w:r>
            <w:r w:rsidRPr="001E5B40">
              <w:rPr>
                <w:rFonts w:ascii="Arial" w:eastAsia="Arial" w:hAnsi="Arial" w:cs="Arial"/>
                <w:szCs w:val="22"/>
              </w:rPr>
              <w:t xml:space="preserve"> lub </w:t>
            </w:r>
          </w:p>
          <w:p w14:paraId="1E309942" w14:textId="35A17322" w:rsidR="00A72D02" w:rsidRPr="001E5B40" w:rsidRDefault="00A72D02" w:rsidP="001E5B40">
            <w:pPr>
              <w:pStyle w:val="Akapitzlist"/>
              <w:numPr>
                <w:ilvl w:val="0"/>
                <w:numId w:val="82"/>
              </w:numPr>
              <w:rPr>
                <w:rFonts w:ascii="Arial" w:eastAsia="Calibri" w:hAnsi="Arial" w:cs="Arial"/>
                <w:szCs w:val="22"/>
                <w:lang w:eastAsia="pl-PL"/>
              </w:rPr>
            </w:pPr>
            <w:r w:rsidRPr="001E5B40">
              <w:rPr>
                <w:rFonts w:ascii="Arial" w:eastAsia="Arial" w:hAnsi="Arial" w:cs="Arial"/>
                <w:szCs w:val="22"/>
              </w:rPr>
              <w:t>zadania weryfikacji poprawności pliku z danymi dla zasilenia inicjalnego harmonogramów</w:t>
            </w:r>
            <w:r w:rsidR="00114D48">
              <w:rPr>
                <w:rFonts w:ascii="Arial" w:eastAsia="Arial" w:hAnsi="Arial" w:cs="Arial"/>
                <w:szCs w:val="22"/>
              </w:rPr>
              <w:t>.</w:t>
            </w:r>
          </w:p>
          <w:p w14:paraId="23382B9B" w14:textId="1DFBBA63" w:rsidR="005670D1" w:rsidRPr="00114D48" w:rsidRDefault="005670D1" w:rsidP="00574BBD">
            <w:pPr>
              <w:rPr>
                <w:rFonts w:eastAsia="Calibri"/>
                <w:szCs w:val="22"/>
                <w:lang w:eastAsia="pl-PL"/>
              </w:rPr>
            </w:pPr>
            <w:r w:rsidRPr="00114D48">
              <w:rPr>
                <w:rFonts w:eastAsia="Arial"/>
                <w:szCs w:val="22"/>
              </w:rPr>
              <w:t>Na wejściu przekazany zostanie plik z danymi wizyt w danym harmonogramie</w:t>
            </w:r>
            <w:r w:rsidR="00A648D4" w:rsidRPr="00114D48">
              <w:rPr>
                <w:rFonts w:eastAsia="Arial"/>
                <w:szCs w:val="22"/>
              </w:rPr>
              <w:t xml:space="preserve">, </w:t>
            </w:r>
            <w:r w:rsidR="00682AD9">
              <w:rPr>
                <w:rFonts w:eastAsia="Arial"/>
                <w:szCs w:val="22"/>
              </w:rPr>
              <w:t>typ zlecanego zadania</w:t>
            </w:r>
            <w:r w:rsidR="00D30BEE">
              <w:rPr>
                <w:rFonts w:eastAsia="Arial"/>
                <w:szCs w:val="22"/>
              </w:rPr>
              <w:t xml:space="preserve"> (</w:t>
            </w:r>
            <w:r w:rsidR="0006744A">
              <w:rPr>
                <w:rFonts w:eastAsia="Arial"/>
                <w:szCs w:val="22"/>
              </w:rPr>
              <w:t xml:space="preserve">wartość zgodnie ze słownikiem </w:t>
            </w:r>
            <w:r w:rsidR="00574BBD">
              <w:rPr>
                <w:rFonts w:eastAsia="Arial"/>
                <w:szCs w:val="22"/>
              </w:rPr>
              <w:t xml:space="preserve"> opisanym w ramach rozdziału </w:t>
            </w:r>
            <w:r w:rsidR="00574BBD">
              <w:rPr>
                <w:rFonts w:eastAsia="Arial"/>
                <w:szCs w:val="22"/>
              </w:rPr>
              <w:fldChar w:fldCharType="begin"/>
            </w:r>
            <w:r w:rsidR="00574BBD">
              <w:rPr>
                <w:rFonts w:eastAsia="Arial"/>
                <w:szCs w:val="22"/>
              </w:rPr>
              <w:instrText xml:space="preserve"> REF _Ref119934440 \w \h </w:instrText>
            </w:r>
            <w:r w:rsidR="00574BBD">
              <w:rPr>
                <w:rFonts w:eastAsia="Arial"/>
                <w:szCs w:val="22"/>
              </w:rPr>
            </w:r>
            <w:r w:rsidR="00574BBD">
              <w:rPr>
                <w:rFonts w:eastAsia="Arial"/>
                <w:szCs w:val="22"/>
              </w:rPr>
              <w:fldChar w:fldCharType="separate"/>
            </w:r>
            <w:r w:rsidR="0047657B">
              <w:rPr>
                <w:rFonts w:eastAsia="Arial"/>
                <w:szCs w:val="22"/>
              </w:rPr>
              <w:t>13.15</w:t>
            </w:r>
            <w:r w:rsidR="00574BBD">
              <w:rPr>
                <w:rFonts w:eastAsia="Arial"/>
                <w:szCs w:val="22"/>
              </w:rPr>
              <w:fldChar w:fldCharType="end"/>
            </w:r>
            <w:r w:rsidR="00574BBD">
              <w:rPr>
                <w:rFonts w:eastAsia="Arial"/>
                <w:szCs w:val="22"/>
              </w:rPr>
              <w:t>)</w:t>
            </w:r>
            <w:r w:rsidR="00682AD9">
              <w:rPr>
                <w:rFonts w:eastAsia="Arial"/>
                <w:szCs w:val="22"/>
              </w:rPr>
              <w:t xml:space="preserve">, </w:t>
            </w:r>
            <w:r w:rsidR="00A648D4" w:rsidRPr="00114D48">
              <w:rPr>
                <w:rFonts w:eastAsia="Arial"/>
                <w:szCs w:val="22"/>
              </w:rPr>
              <w:t>nazwa pliku oraz opcjonalne pole opisowe</w:t>
            </w:r>
            <w:r w:rsidRPr="00114D48">
              <w:rPr>
                <w:rFonts w:eastAsia="Arial"/>
                <w:szCs w:val="22"/>
              </w:rPr>
              <w:t>.</w:t>
            </w:r>
          </w:p>
        </w:tc>
      </w:tr>
      <w:tr w:rsidR="005670D1" w14:paraId="676DB83A" w14:textId="77777777" w:rsidTr="3F45186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247154A" w14:textId="77777777" w:rsidR="005670D1" w:rsidRPr="00723276" w:rsidRDefault="005670D1" w:rsidP="005670D1">
            <w:pPr>
              <w:jc w:val="left"/>
              <w:rPr>
                <w:b/>
                <w:szCs w:val="22"/>
              </w:rPr>
            </w:pPr>
            <w:r w:rsidRPr="00723276">
              <w:rPr>
                <w:b/>
                <w:szCs w:val="22"/>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23A63A7" w14:textId="77777777" w:rsidR="00682AD9" w:rsidRDefault="621FBBC3" w:rsidP="00A13044">
            <w:r>
              <w:t>Zlecenie w</w:t>
            </w:r>
            <w:r w:rsidR="005670D1">
              <w:t>ykonan</w:t>
            </w:r>
            <w:r w:rsidR="6CE89D82">
              <w:t>ia</w:t>
            </w:r>
            <w:r w:rsidR="005670D1">
              <w:t xml:space="preserve"> operacji</w:t>
            </w:r>
            <w:r w:rsidR="00682AD9">
              <w:t>:</w:t>
            </w:r>
          </w:p>
          <w:p w14:paraId="6B77F5DA" w14:textId="15568184" w:rsidR="005670D1" w:rsidRPr="001E5B40" w:rsidRDefault="005670D1" w:rsidP="00682AD9">
            <w:pPr>
              <w:pStyle w:val="Akapitzlist"/>
              <w:numPr>
                <w:ilvl w:val="0"/>
                <w:numId w:val="85"/>
              </w:numPr>
              <w:rPr>
                <w:rFonts w:ascii="Arial" w:hAnsi="Arial" w:cs="Arial"/>
              </w:rPr>
            </w:pPr>
            <w:r w:rsidRPr="001E5B40">
              <w:rPr>
                <w:rFonts w:ascii="Arial" w:hAnsi="Arial" w:cs="Arial"/>
              </w:rPr>
              <w:t>zasilenia inicjalnego harmonogramu w systemie e-Rejestracji.</w:t>
            </w:r>
          </w:p>
          <w:p w14:paraId="7C0859E6" w14:textId="020C7680" w:rsidR="00682AD9" w:rsidRDefault="708289BF" w:rsidP="001E5B40">
            <w:pPr>
              <w:pStyle w:val="Akapitzlist"/>
              <w:numPr>
                <w:ilvl w:val="0"/>
                <w:numId w:val="85"/>
              </w:numPr>
            </w:pPr>
            <w:r w:rsidRPr="60913E00">
              <w:rPr>
                <w:rFonts w:ascii="Arial" w:hAnsi="Arial" w:cs="Arial"/>
              </w:rPr>
              <w:t>Weryfikacji poprawności pliku z danymi zasilenia inicjalnego.</w:t>
            </w:r>
          </w:p>
        </w:tc>
      </w:tr>
      <w:tr w:rsidR="005670D1" w14:paraId="7B7EE08B" w14:textId="77777777" w:rsidTr="3F45186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7417A95" w14:textId="77777777" w:rsidR="005670D1" w:rsidRPr="00723276" w:rsidRDefault="005670D1" w:rsidP="005670D1">
            <w:pPr>
              <w:jc w:val="left"/>
              <w:rPr>
                <w:b/>
                <w:szCs w:val="22"/>
              </w:rPr>
            </w:pPr>
            <w:r w:rsidRPr="00723276">
              <w:rPr>
                <w:b/>
                <w:szCs w:val="22"/>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5E32A53" w14:textId="77777777" w:rsidR="00380A67" w:rsidRDefault="00CC49E3" w:rsidP="001E5B40">
            <w:r>
              <w:t xml:space="preserve">Usługa umożliwia podmiotom leczniczym samodzielne </w:t>
            </w:r>
            <w:r w:rsidR="6176BD28">
              <w:t>dodanie zlecenia</w:t>
            </w:r>
            <w:r>
              <w:t xml:space="preserve"> </w:t>
            </w:r>
            <w:r w:rsidR="6286FDF8">
              <w:t>wykonania</w:t>
            </w:r>
            <w:r w:rsidR="00380A67">
              <w:t>:</w:t>
            </w:r>
          </w:p>
          <w:p w14:paraId="079415CD" w14:textId="29173A4F" w:rsidR="00380A67" w:rsidRPr="001E5B40" w:rsidRDefault="6286FDF8" w:rsidP="001E5B40">
            <w:pPr>
              <w:pStyle w:val="Akapitzlist"/>
              <w:numPr>
                <w:ilvl w:val="0"/>
                <w:numId w:val="84"/>
              </w:numPr>
              <w:rPr>
                <w:rFonts w:ascii="Arial" w:hAnsi="Arial" w:cs="Arial"/>
              </w:rPr>
            </w:pPr>
            <w:r w:rsidRPr="001E5B40">
              <w:rPr>
                <w:rFonts w:ascii="Arial" w:hAnsi="Arial" w:cs="Arial"/>
              </w:rPr>
              <w:t>z</w:t>
            </w:r>
            <w:r w:rsidR="00CC49E3" w:rsidRPr="001E5B40">
              <w:rPr>
                <w:rFonts w:ascii="Arial" w:hAnsi="Arial" w:cs="Arial"/>
              </w:rPr>
              <w:t>asilenia inicjalnego z danymi wizyt w danym harmonogramie</w:t>
            </w:r>
            <w:r w:rsidR="00380A67" w:rsidRPr="001E5B40">
              <w:rPr>
                <w:rFonts w:ascii="Arial" w:hAnsi="Arial" w:cs="Arial"/>
              </w:rPr>
              <w:t xml:space="preserve"> </w:t>
            </w:r>
          </w:p>
          <w:p w14:paraId="459643E2" w14:textId="7B24C29C" w:rsidR="00CC49E3" w:rsidRPr="00A13044" w:rsidRDefault="00A13044" w:rsidP="001E5B40">
            <w:pPr>
              <w:pStyle w:val="Akapitzlist"/>
              <w:numPr>
                <w:ilvl w:val="0"/>
                <w:numId w:val="84"/>
              </w:numPr>
            </w:pPr>
            <w:r w:rsidRPr="00A13044">
              <w:rPr>
                <w:rFonts w:ascii="Arial" w:hAnsi="Arial" w:cs="Arial"/>
              </w:rPr>
              <w:t>Weryfikacji poprawności pliku z danymi zasilenia inicjalnego.</w:t>
            </w:r>
          </w:p>
          <w:p w14:paraId="11189763" w14:textId="451108C7" w:rsidR="00CC49E3" w:rsidRDefault="00CC49E3" w:rsidP="001E5B40">
            <w:r w:rsidRPr="00CC49E3">
              <w:t xml:space="preserve">Zasilenie inicjalne </w:t>
            </w:r>
            <w:r w:rsidR="00005506">
              <w:t>jak i weryfikacja poprawności pliku mogą</w:t>
            </w:r>
            <w:r w:rsidRPr="00CC49E3">
              <w:t xml:space="preserve"> być zlecane </w:t>
            </w:r>
            <w:r w:rsidR="009113A5">
              <w:t xml:space="preserve">przez użytkownika posiadającego odpowiednie uprawnienie. </w:t>
            </w:r>
            <w:r w:rsidR="00383230">
              <w:t xml:space="preserve">Celem zlecenia zadania weryfikacji poprawności pliku lub zasilenia inicjalnego należy </w:t>
            </w:r>
            <w:r w:rsidRPr="00CC49E3">
              <w:t xml:space="preserve"> przekaza</w:t>
            </w:r>
            <w:r w:rsidR="00383230">
              <w:t xml:space="preserve">ć </w:t>
            </w:r>
            <w:r w:rsidRPr="00CC49E3">
              <w:t>plik CSV</w:t>
            </w:r>
            <w:r w:rsidR="00A648D4">
              <w:t xml:space="preserve">, </w:t>
            </w:r>
            <w:r w:rsidR="004C10E4">
              <w:t xml:space="preserve">podać </w:t>
            </w:r>
            <w:r w:rsidR="00A648D4">
              <w:t>nazw</w:t>
            </w:r>
            <w:r w:rsidR="00D673D4">
              <w:t>ę</w:t>
            </w:r>
            <w:r w:rsidR="00A648D4">
              <w:t xml:space="preserve"> pliku</w:t>
            </w:r>
            <w:r w:rsidR="00BE3E56">
              <w:t>, wskazać typ operacji jaka ma zostać wykonana</w:t>
            </w:r>
            <w:r w:rsidR="00A648D4">
              <w:t xml:space="preserve"> oraz opcjonaln</w:t>
            </w:r>
            <w:r w:rsidR="004C10E4">
              <w:t xml:space="preserve">ie </w:t>
            </w:r>
            <w:r w:rsidR="00BE3E56">
              <w:t xml:space="preserve">podać </w:t>
            </w:r>
            <w:r w:rsidR="004C10E4">
              <w:t>dodatkowy</w:t>
            </w:r>
            <w:r w:rsidR="00A648D4">
              <w:t xml:space="preserve"> opis</w:t>
            </w:r>
            <w:r w:rsidR="004C10E4">
              <w:t xml:space="preserve"> dla zlecenia</w:t>
            </w:r>
            <w:r w:rsidR="00A648D4">
              <w:t xml:space="preserve">. </w:t>
            </w:r>
            <w:r w:rsidRPr="00CC49E3">
              <w:t xml:space="preserve">Proces </w:t>
            </w:r>
            <w:r w:rsidR="00DE381F">
              <w:t xml:space="preserve">przetwarzania zadań w ramach </w:t>
            </w:r>
            <w:r w:rsidRPr="00CC49E3">
              <w:t xml:space="preserve">zasilenia inicjalnego danymi z pliku </w:t>
            </w:r>
            <w:r w:rsidR="00A648D4">
              <w:t xml:space="preserve">jest realizowany w sposób </w:t>
            </w:r>
            <w:r w:rsidRPr="00CC49E3">
              <w:t>automatyczny i asynchroniczny.</w:t>
            </w:r>
          </w:p>
          <w:p w14:paraId="11B8D98E" w14:textId="4F433FC2" w:rsidR="005670D1" w:rsidRDefault="008B1C85" w:rsidP="001E5B40">
            <w:r w:rsidRPr="00C102DC">
              <w:rPr>
                <w:rFonts w:eastAsia="Arial"/>
              </w:rPr>
              <w:t xml:space="preserve">Operacja oprócz standardowego komunikatu </w:t>
            </w:r>
            <w:proofErr w:type="spellStart"/>
            <w:r w:rsidRPr="00C102DC">
              <w:rPr>
                <w:rFonts w:eastAsia="Arial"/>
              </w:rPr>
              <w:t>WynikMT</w:t>
            </w:r>
            <w:proofErr w:type="spellEnd"/>
            <w:r w:rsidRPr="00C102DC">
              <w:rPr>
                <w:rFonts w:eastAsia="Arial"/>
              </w:rPr>
              <w:t xml:space="preserve">, zwraca również </w:t>
            </w:r>
            <w:r>
              <w:rPr>
                <w:rFonts w:eastAsia="Arial"/>
              </w:rPr>
              <w:t>identyfikator zadania</w:t>
            </w:r>
            <w:r w:rsidRPr="00C102DC">
              <w:rPr>
                <w:rFonts w:eastAsia="Arial"/>
              </w:rPr>
              <w:t xml:space="preserve">, </w:t>
            </w:r>
            <w:r>
              <w:rPr>
                <w:rFonts w:eastAsia="Arial"/>
              </w:rPr>
              <w:t>dzięki któremu użytkownik może śledzić postęp wykonywania zadania oraz przewidywaną datę i czas zakończenia przetwarzania zadania.</w:t>
            </w:r>
          </w:p>
        </w:tc>
      </w:tr>
      <w:tr w:rsidR="005670D1" w14:paraId="170CC830" w14:textId="77777777" w:rsidTr="3F45186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D793966" w14:textId="77777777" w:rsidR="005670D1" w:rsidRPr="00723276" w:rsidRDefault="005670D1" w:rsidP="005670D1">
            <w:pPr>
              <w:jc w:val="left"/>
              <w:rPr>
                <w:b/>
                <w:szCs w:val="22"/>
              </w:rPr>
            </w:pPr>
            <w:r w:rsidRPr="00723276">
              <w:rPr>
                <w:b/>
                <w:szCs w:val="22"/>
              </w:rPr>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46B67CA" w14:textId="6810AF0A" w:rsidR="005670D1" w:rsidRPr="005670D1" w:rsidRDefault="005670D1" w:rsidP="001E5B40">
            <w:pPr>
              <w:rPr>
                <w:rFonts w:eastAsia="Arial"/>
              </w:rPr>
            </w:pPr>
            <w:r w:rsidRPr="005670D1">
              <w:rPr>
                <w:rFonts w:eastAsia="Arial"/>
              </w:rPr>
              <w:t xml:space="preserve">1. </w:t>
            </w:r>
            <w:r>
              <w:rPr>
                <w:rFonts w:eastAsia="Arial"/>
              </w:rPr>
              <w:t>Użytkownik</w:t>
            </w:r>
            <w:r w:rsidRPr="005670D1">
              <w:rPr>
                <w:rFonts w:eastAsia="Arial"/>
              </w:rPr>
              <w:t xml:space="preserve"> posiada uprawnienia do wywołania usługi</w:t>
            </w:r>
            <w:r>
              <w:rPr>
                <w:rFonts w:eastAsia="Arial"/>
              </w:rPr>
              <w:t>.</w:t>
            </w:r>
          </w:p>
          <w:p w14:paraId="7E3A20E4" w14:textId="44291214" w:rsidR="005670D1" w:rsidRPr="005670D1" w:rsidRDefault="005670D1" w:rsidP="001E5B40">
            <w:pPr>
              <w:rPr>
                <w:rFonts w:eastAsia="Arial"/>
              </w:rPr>
            </w:pPr>
            <w:r w:rsidRPr="005670D1">
              <w:rPr>
                <w:rFonts w:eastAsia="Arial"/>
              </w:rPr>
              <w:t>2. Utworzony</w:t>
            </w:r>
            <w:r>
              <w:rPr>
                <w:rFonts w:eastAsia="Arial"/>
              </w:rPr>
              <w:t xml:space="preserve"> plik zasilenia inicjalnego</w:t>
            </w:r>
            <w:r w:rsidRPr="005670D1">
              <w:rPr>
                <w:rFonts w:eastAsia="Arial"/>
              </w:rPr>
              <w:t xml:space="preserve"> harmonogram</w:t>
            </w:r>
            <w:r>
              <w:rPr>
                <w:rFonts w:eastAsia="Arial"/>
              </w:rPr>
              <w:t>u zgodny z instrukcją załączoną do niniejszego dokumentu.</w:t>
            </w:r>
          </w:p>
        </w:tc>
      </w:tr>
      <w:tr w:rsidR="005670D1" w14:paraId="43E2A069" w14:textId="77777777" w:rsidTr="3F45186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0688891" w14:textId="77777777" w:rsidR="005670D1" w:rsidRPr="00723276" w:rsidRDefault="005670D1" w:rsidP="005670D1">
            <w:pPr>
              <w:jc w:val="left"/>
              <w:rPr>
                <w:b/>
                <w:szCs w:val="22"/>
              </w:rPr>
            </w:pPr>
            <w:r w:rsidRPr="00723276">
              <w:rPr>
                <w:b/>
                <w:szCs w:val="22"/>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3296B02" w14:textId="398A95A2" w:rsidR="00114D48" w:rsidRPr="00703B76" w:rsidRDefault="005670D1" w:rsidP="001E5B40">
            <w:pPr>
              <w:rPr>
                <w:rFonts w:eastAsia="Arial"/>
              </w:rPr>
            </w:pPr>
            <w:r w:rsidRPr="00703B76">
              <w:rPr>
                <w:rFonts w:eastAsia="Arial"/>
              </w:rPr>
              <w:t>Utworzenie zadania</w:t>
            </w:r>
            <w:r w:rsidR="00703B76">
              <w:rPr>
                <w:rFonts w:eastAsia="Arial"/>
              </w:rPr>
              <w:t xml:space="preserve"> (zgodni</w:t>
            </w:r>
            <w:r w:rsidR="00380A67">
              <w:rPr>
                <w:rFonts w:eastAsia="Arial"/>
              </w:rPr>
              <w:t>e</w:t>
            </w:r>
            <w:r w:rsidR="00703B76">
              <w:rPr>
                <w:rFonts w:eastAsia="Arial"/>
              </w:rPr>
              <w:t xml:space="preserve"> z typem zadania </w:t>
            </w:r>
            <w:r w:rsidR="00380A67">
              <w:rPr>
                <w:rFonts w:eastAsia="Arial"/>
              </w:rPr>
              <w:t>przekazanym w parametrach wejściowych usługi)</w:t>
            </w:r>
          </w:p>
          <w:p w14:paraId="010CA7F4" w14:textId="149B2B71" w:rsidR="00703B76" w:rsidRPr="00703B76" w:rsidRDefault="005670D1" w:rsidP="001E5B40">
            <w:pPr>
              <w:pStyle w:val="Akapitzlist"/>
              <w:numPr>
                <w:ilvl w:val="0"/>
                <w:numId w:val="83"/>
              </w:numPr>
              <w:rPr>
                <w:rFonts w:eastAsia="Arial"/>
              </w:rPr>
            </w:pPr>
            <w:r w:rsidRPr="00703B76">
              <w:rPr>
                <w:rFonts w:ascii="Arial" w:eastAsia="Arial" w:hAnsi="Arial" w:cs="Arial"/>
              </w:rPr>
              <w:t>zasilenia inicjalnego w systemie SER</w:t>
            </w:r>
            <w:r w:rsidR="00703B76">
              <w:rPr>
                <w:rFonts w:ascii="Arial" w:eastAsia="Arial" w:hAnsi="Arial" w:cs="Arial"/>
              </w:rPr>
              <w:t xml:space="preserve"> lub</w:t>
            </w:r>
          </w:p>
          <w:p w14:paraId="7095F4F0" w14:textId="7C2DB884" w:rsidR="00114D48" w:rsidRPr="00703B76" w:rsidRDefault="61B78C7F" w:rsidP="001E5B40">
            <w:pPr>
              <w:pStyle w:val="Akapitzlist"/>
              <w:numPr>
                <w:ilvl w:val="0"/>
                <w:numId w:val="83"/>
              </w:numPr>
              <w:rPr>
                <w:rFonts w:eastAsia="Arial"/>
              </w:rPr>
            </w:pPr>
            <w:r w:rsidRPr="60913E00">
              <w:rPr>
                <w:rFonts w:ascii="Arial" w:eastAsia="Arial" w:hAnsi="Arial" w:cs="Arial"/>
              </w:rPr>
              <w:t>w</w:t>
            </w:r>
            <w:r w:rsidR="7F29DF5B" w:rsidRPr="60913E00">
              <w:rPr>
                <w:rFonts w:ascii="Arial" w:eastAsia="Arial" w:hAnsi="Arial" w:cs="Arial"/>
              </w:rPr>
              <w:t>eryfikacji poprawności pliku z danymi dla zasilenia inicjalnego.</w:t>
            </w:r>
          </w:p>
        </w:tc>
      </w:tr>
      <w:tr w:rsidR="005670D1" w14:paraId="2FF235EC" w14:textId="77777777" w:rsidTr="3F45186D">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830B47C" w14:textId="77777777" w:rsidR="005670D1" w:rsidRPr="00723276" w:rsidRDefault="005670D1" w:rsidP="001E5B40">
            <w:pPr>
              <w:ind w:left="708"/>
              <w:jc w:val="left"/>
              <w:rPr>
                <w:b/>
                <w:szCs w:val="22"/>
              </w:rPr>
            </w:pPr>
            <w:r w:rsidRPr="00723276">
              <w:rPr>
                <w:b/>
                <w:szCs w:val="22"/>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F88D8CE" w14:textId="77777777" w:rsidR="005670D1" w:rsidRDefault="005670D1" w:rsidP="001E5B40">
            <w:r>
              <w:t>Kody wyników operacji oraz opisy błędów z przetwarzania zostały załączone do niniejszego dokumentu</w:t>
            </w:r>
          </w:p>
        </w:tc>
      </w:tr>
    </w:tbl>
    <w:p w14:paraId="34314EBB" w14:textId="77777777" w:rsidR="005670D1" w:rsidRPr="005670D1" w:rsidRDefault="005670D1" w:rsidP="005670D1">
      <w:pPr>
        <w:rPr>
          <w:lang w:eastAsia="pl-PL"/>
        </w:rPr>
      </w:pPr>
    </w:p>
    <w:p w14:paraId="010DF207" w14:textId="6BC4DD4D" w:rsidR="00E01C29" w:rsidRDefault="7DA47BA5" w:rsidP="00817F11">
      <w:pPr>
        <w:pStyle w:val="Nagwek2"/>
      </w:pPr>
      <w:bookmarkStart w:id="1376" w:name="_Toc1525372600"/>
      <w:bookmarkStart w:id="1377" w:name="_Toc143855194"/>
      <w:proofErr w:type="spellStart"/>
      <w:r>
        <w:t>pobierzListeZadanZasileniaInicjalnego</w:t>
      </w:r>
      <w:bookmarkEnd w:id="1376"/>
      <w:bookmarkEnd w:id="1377"/>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E01C29" w14:paraId="3A6E3A81" w14:textId="77777777" w:rsidTr="3BA6E55B">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F0AA933" w14:textId="77777777" w:rsidR="00E01C29" w:rsidRPr="00723276" w:rsidRDefault="00E01C29" w:rsidP="001E5B40">
            <w:pPr>
              <w:ind w:left="32"/>
              <w:jc w:val="left"/>
              <w:rPr>
                <w:b/>
              </w:rPr>
            </w:pPr>
            <w:r w:rsidRPr="55971E37">
              <w:rPr>
                <w:b/>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709B4EA" w14:textId="2B402987" w:rsidR="00E01C29" w:rsidRDefault="008D1CA0">
            <w:pPr>
              <w:jc w:val="left"/>
            </w:pPr>
            <w:proofErr w:type="spellStart"/>
            <w:r>
              <w:t>pobierzListe</w:t>
            </w:r>
            <w:r w:rsidR="005A1078">
              <w:t>Z</w:t>
            </w:r>
            <w:r w:rsidR="009E3510">
              <w:t>adanZasileniaInicjalnego</w:t>
            </w:r>
            <w:proofErr w:type="spellEnd"/>
          </w:p>
        </w:tc>
      </w:tr>
      <w:tr w:rsidR="00E01C29" w14:paraId="115BAEBA" w14:textId="77777777" w:rsidTr="3BA6E55B">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1C73F9E" w14:textId="77777777" w:rsidR="00E01C29" w:rsidRPr="00723276" w:rsidRDefault="00E01C29" w:rsidP="001E5B40">
            <w:pPr>
              <w:ind w:left="32"/>
              <w:jc w:val="left"/>
              <w:rPr>
                <w:b/>
              </w:rPr>
            </w:pPr>
            <w:r w:rsidRPr="55971E37">
              <w:rPr>
                <w:b/>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43E05CFA" w14:textId="77777777" w:rsidR="00E01C29" w:rsidRDefault="00E01C29">
            <w:pPr>
              <w:jc w:val="left"/>
            </w:pPr>
            <w:proofErr w:type="spellStart"/>
            <w:r>
              <w:t>ObslugaRejestracjiWS</w:t>
            </w:r>
            <w:proofErr w:type="spellEnd"/>
          </w:p>
        </w:tc>
      </w:tr>
      <w:tr w:rsidR="00E01C29" w14:paraId="29CB2806" w14:textId="77777777" w:rsidTr="3BA6E55B">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54AC920" w14:textId="77777777" w:rsidR="00E01C29" w:rsidRPr="00723276" w:rsidRDefault="00E01C29" w:rsidP="001E5B40">
            <w:pPr>
              <w:ind w:left="32"/>
              <w:jc w:val="left"/>
              <w:rPr>
                <w:b/>
              </w:rPr>
            </w:pPr>
            <w:r w:rsidRPr="55971E37">
              <w:rPr>
                <w:b/>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11282E7" w14:textId="37DBE8B0" w:rsidR="00E01C29" w:rsidRPr="00114D48" w:rsidRDefault="00E01C29">
            <w:pPr>
              <w:rPr>
                <w:rFonts w:eastAsia="Arial"/>
              </w:rPr>
            </w:pPr>
            <w:r w:rsidRPr="55971E37">
              <w:rPr>
                <w:rFonts w:eastAsia="Arial"/>
              </w:rPr>
              <w:t xml:space="preserve">Celem przypadku użycia jest </w:t>
            </w:r>
            <w:r w:rsidR="00C52D32" w:rsidRPr="55971E37">
              <w:rPr>
                <w:rFonts w:eastAsia="Arial"/>
              </w:rPr>
              <w:t xml:space="preserve">pobranie listy zadań </w:t>
            </w:r>
            <w:r w:rsidR="006024B0" w:rsidRPr="55971E37">
              <w:rPr>
                <w:rFonts w:eastAsia="Arial"/>
              </w:rPr>
              <w:t>(</w:t>
            </w:r>
            <w:r w:rsidR="00997F0F" w:rsidRPr="55971E37">
              <w:rPr>
                <w:rFonts w:eastAsia="Arial"/>
              </w:rPr>
              <w:t xml:space="preserve">zasilenia inicjalnego </w:t>
            </w:r>
            <w:r w:rsidR="00BC6235" w:rsidRPr="55971E37">
              <w:rPr>
                <w:rFonts w:eastAsia="Arial"/>
              </w:rPr>
              <w:t>i wery</w:t>
            </w:r>
            <w:r w:rsidR="00727934" w:rsidRPr="55971E37">
              <w:rPr>
                <w:rFonts w:eastAsia="Arial"/>
              </w:rPr>
              <w:t>fi</w:t>
            </w:r>
            <w:r w:rsidR="00BC6235" w:rsidRPr="55971E37">
              <w:rPr>
                <w:rFonts w:eastAsia="Arial"/>
              </w:rPr>
              <w:t>kacji pliku</w:t>
            </w:r>
            <w:r w:rsidR="005E0A4E" w:rsidRPr="55971E37">
              <w:rPr>
                <w:rFonts w:eastAsia="Arial"/>
              </w:rPr>
              <w:t>)</w:t>
            </w:r>
            <w:r w:rsidR="00BC6235" w:rsidRPr="55971E37">
              <w:rPr>
                <w:rFonts w:eastAsia="Arial"/>
              </w:rPr>
              <w:t xml:space="preserve"> </w:t>
            </w:r>
            <w:r w:rsidR="00C52D32" w:rsidRPr="55971E37">
              <w:rPr>
                <w:rFonts w:eastAsia="Arial"/>
              </w:rPr>
              <w:t>zleconych do realizacji przez dany podmiot</w:t>
            </w:r>
            <w:r w:rsidR="005E45EC" w:rsidRPr="55971E37">
              <w:rPr>
                <w:rFonts w:eastAsia="Arial"/>
              </w:rPr>
              <w:t xml:space="preserve"> w ramach procesu zasilenia inicjalnego</w:t>
            </w:r>
            <w:r w:rsidR="00C52D32" w:rsidRPr="55971E37">
              <w:rPr>
                <w:rFonts w:eastAsia="Arial"/>
              </w:rPr>
              <w:t>.</w:t>
            </w:r>
          </w:p>
          <w:p w14:paraId="57671CDD" w14:textId="18A56996" w:rsidR="00E01C29" w:rsidRPr="00114D48" w:rsidRDefault="00E01C29">
            <w:pPr>
              <w:rPr>
                <w:rFonts w:eastAsia="Arial"/>
                <w:lang w:eastAsia="pl-PL"/>
              </w:rPr>
            </w:pPr>
          </w:p>
        </w:tc>
      </w:tr>
      <w:tr w:rsidR="00E01C29" w14:paraId="0DBFE7A9" w14:textId="77777777" w:rsidTr="3BA6E55B">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1CB2A92" w14:textId="77777777" w:rsidR="00E01C29" w:rsidRPr="00723276" w:rsidRDefault="00E01C29" w:rsidP="001E5B40">
            <w:pPr>
              <w:ind w:left="32"/>
              <w:jc w:val="left"/>
              <w:rPr>
                <w:b/>
              </w:rPr>
            </w:pPr>
            <w:r w:rsidRPr="55971E37">
              <w:rPr>
                <w:b/>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7644BE1" w14:textId="26702413" w:rsidR="00E01C29" w:rsidRDefault="007E7AD7" w:rsidP="55971E37">
            <w:r>
              <w:t xml:space="preserve">Pobranie listy zadań </w:t>
            </w:r>
            <w:r w:rsidR="0090043F">
              <w:t>zasilenia inicjalnego i weryfikacji pliku z</w:t>
            </w:r>
            <w:r w:rsidR="00191487">
              <w:t>leconych przez dany podmiot.</w:t>
            </w:r>
          </w:p>
        </w:tc>
      </w:tr>
      <w:tr w:rsidR="00E01C29" w:rsidRPr="00913B54" w14:paraId="78E601DC" w14:textId="77777777" w:rsidTr="3BA6E55B">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1626E79C" w14:textId="77777777" w:rsidR="00E01C29" w:rsidRPr="00723276" w:rsidRDefault="00E01C29" w:rsidP="001E5B40">
            <w:pPr>
              <w:ind w:left="32"/>
              <w:jc w:val="left"/>
              <w:rPr>
                <w:b/>
              </w:rPr>
            </w:pPr>
            <w:r w:rsidRPr="55971E37">
              <w:rPr>
                <w:b/>
              </w:rPr>
              <w:t>Opis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9CAFB7A" w14:textId="1B4640B8" w:rsidR="00191487" w:rsidRPr="00913B54" w:rsidRDefault="00E01C29" w:rsidP="00191487">
            <w:r>
              <w:t>Usługa umożliwia podmiotom leczniczym</w:t>
            </w:r>
            <w:r w:rsidR="00191487">
              <w:t xml:space="preserve"> pozyskanie informacji o statusie realizacji zleconych przez nich zadań: </w:t>
            </w:r>
          </w:p>
          <w:p w14:paraId="30524118" w14:textId="39C933D1" w:rsidR="00B52995" w:rsidRPr="00047B59" w:rsidRDefault="00E01C29" w:rsidP="55971E37">
            <w:pPr>
              <w:pStyle w:val="Akapitzlist"/>
              <w:numPr>
                <w:ilvl w:val="0"/>
                <w:numId w:val="96"/>
              </w:numPr>
              <w:spacing w:line="360" w:lineRule="auto"/>
              <w:rPr>
                <w:rFonts w:ascii="Arial" w:hAnsi="Arial" w:cs="Arial"/>
              </w:rPr>
            </w:pPr>
            <w:r w:rsidRPr="001E5B40">
              <w:rPr>
                <w:rFonts w:ascii="Arial" w:hAnsi="Arial" w:cs="Arial"/>
              </w:rPr>
              <w:t>zasilenia inicjalnego z danymi wizyt w danym harmonogramie</w:t>
            </w:r>
          </w:p>
          <w:p w14:paraId="3CDC412D" w14:textId="5517CF15" w:rsidR="00E01C29" w:rsidRPr="00047B59" w:rsidRDefault="002F2AD2" w:rsidP="001E5B40">
            <w:pPr>
              <w:pStyle w:val="Akapitzlist"/>
              <w:numPr>
                <w:ilvl w:val="0"/>
                <w:numId w:val="96"/>
              </w:numPr>
              <w:spacing w:line="360" w:lineRule="auto"/>
              <w:rPr>
                <w:rFonts w:ascii="Arial" w:hAnsi="Arial" w:cs="Arial"/>
              </w:rPr>
            </w:pPr>
            <w:r w:rsidRPr="001E5B40">
              <w:rPr>
                <w:rFonts w:ascii="Arial" w:hAnsi="Arial" w:cs="Arial"/>
              </w:rPr>
              <w:t>w</w:t>
            </w:r>
            <w:r w:rsidR="00E01C29" w:rsidRPr="001E5B40">
              <w:rPr>
                <w:rFonts w:ascii="Arial" w:hAnsi="Arial" w:cs="Arial"/>
              </w:rPr>
              <w:t>eryfikacji</w:t>
            </w:r>
            <w:r w:rsidR="00E01C29" w:rsidRPr="55971E37">
              <w:rPr>
                <w:rFonts w:ascii="Arial" w:hAnsi="Arial" w:cs="Arial"/>
              </w:rPr>
              <w:t xml:space="preserve"> poprawności pliku z danymi zasilenia inicjalnego.</w:t>
            </w:r>
          </w:p>
          <w:p w14:paraId="7B5D391B" w14:textId="49B9C5B6" w:rsidR="00D95EF7" w:rsidRPr="00D95EF7" w:rsidRDefault="00DD7366" w:rsidP="00D95EF7">
            <w:r>
              <w:t>Pobranie listy zadań może</w:t>
            </w:r>
            <w:r w:rsidR="00E01C29">
              <w:t xml:space="preserve"> być </w:t>
            </w:r>
            <w:r>
              <w:t xml:space="preserve">realizowane </w:t>
            </w:r>
            <w:r w:rsidR="00E01C29">
              <w:t xml:space="preserve">przez użytkownika posiadającego odpowiednie uprawnienie. </w:t>
            </w:r>
            <w:r w:rsidR="00D95EF7">
              <w:t>Podczas wyszukiwania zadań, pod uwagę brane są jedynie zadania spełniające łącznie poniższe kryteria przekazane w parametrach wejściowych usługi:</w:t>
            </w:r>
          </w:p>
          <w:p w14:paraId="4264CB94" w14:textId="368D8BA4" w:rsidR="00D95EF7" w:rsidRPr="0048435A" w:rsidRDefault="00D95EF7" w:rsidP="0048435A">
            <w:pPr>
              <w:pStyle w:val="Akapitzlist"/>
              <w:numPr>
                <w:ilvl w:val="0"/>
                <w:numId w:val="96"/>
              </w:numPr>
              <w:spacing w:line="360" w:lineRule="auto"/>
              <w:rPr>
                <w:rFonts w:ascii="Arial" w:hAnsi="Arial" w:cs="Arial"/>
              </w:rPr>
            </w:pPr>
            <w:proofErr w:type="spellStart"/>
            <w:r w:rsidRPr="55971E37">
              <w:rPr>
                <w:rFonts w:ascii="Arial" w:hAnsi="Arial" w:cs="Arial"/>
              </w:rPr>
              <w:t>typZadania</w:t>
            </w:r>
            <w:proofErr w:type="spellEnd"/>
            <w:r w:rsidRPr="55971E37">
              <w:rPr>
                <w:rFonts w:ascii="Arial" w:hAnsi="Arial" w:cs="Arial"/>
              </w:rPr>
              <w:t xml:space="preserve"> (dopuszcza się wskazanie więcej niż jednego typu zadania</w:t>
            </w:r>
            <w:r w:rsidR="00574BBD">
              <w:rPr>
                <w:rFonts w:ascii="Arial" w:hAnsi="Arial" w:cs="Arial"/>
              </w:rPr>
              <w:t xml:space="preserve"> </w:t>
            </w:r>
            <w:r w:rsidR="00574BBD" w:rsidRPr="00574BBD">
              <w:rPr>
                <w:rFonts w:ascii="Arial" w:hAnsi="Arial" w:cs="Arial"/>
              </w:rPr>
              <w:t xml:space="preserve">wartość zgodnie ze słownikiem  opisanym w ramach rozdziału </w:t>
            </w:r>
            <w:r w:rsidR="00574BBD" w:rsidRPr="00574BBD">
              <w:rPr>
                <w:rFonts w:ascii="Arial" w:hAnsi="Arial" w:cs="Arial"/>
              </w:rPr>
              <w:fldChar w:fldCharType="begin"/>
            </w:r>
            <w:r w:rsidR="00574BBD" w:rsidRPr="00574BBD">
              <w:rPr>
                <w:rFonts w:ascii="Arial" w:hAnsi="Arial" w:cs="Arial"/>
              </w:rPr>
              <w:instrText xml:space="preserve"> REF _Ref119934440 \w \h </w:instrText>
            </w:r>
            <w:r w:rsidR="00574BBD" w:rsidRPr="00574BBD">
              <w:rPr>
                <w:rFonts w:ascii="Arial" w:hAnsi="Arial" w:cs="Arial"/>
              </w:rPr>
            </w:r>
            <w:r w:rsidR="00574BBD" w:rsidRPr="00574BBD">
              <w:rPr>
                <w:rFonts w:ascii="Arial" w:hAnsi="Arial" w:cs="Arial"/>
              </w:rPr>
              <w:fldChar w:fldCharType="separate"/>
            </w:r>
            <w:r w:rsidR="0047657B">
              <w:rPr>
                <w:rFonts w:ascii="Arial" w:hAnsi="Arial" w:cs="Arial"/>
              </w:rPr>
              <w:t>13.15</w:t>
            </w:r>
            <w:r w:rsidR="00574BBD" w:rsidRPr="00574BBD">
              <w:rPr>
                <w:rFonts w:ascii="Arial" w:hAnsi="Arial" w:cs="Arial"/>
              </w:rPr>
              <w:fldChar w:fldCharType="end"/>
            </w:r>
            <w:r w:rsidR="00574BBD" w:rsidRPr="00574BBD">
              <w:rPr>
                <w:rFonts w:ascii="Arial" w:hAnsi="Arial" w:cs="Arial"/>
              </w:rPr>
              <w:t>)</w:t>
            </w:r>
            <w:r w:rsidRPr="55971E37">
              <w:rPr>
                <w:rFonts w:ascii="Arial" w:hAnsi="Arial" w:cs="Arial"/>
              </w:rPr>
              <w:t xml:space="preserve">) i/lub </w:t>
            </w:r>
          </w:p>
          <w:p w14:paraId="2FE2BB11" w14:textId="0FBE7562" w:rsidR="00D95EF7" w:rsidRPr="0048435A" w:rsidRDefault="00D95EF7" w:rsidP="0048435A">
            <w:pPr>
              <w:pStyle w:val="Akapitzlist"/>
              <w:numPr>
                <w:ilvl w:val="0"/>
                <w:numId w:val="96"/>
              </w:numPr>
              <w:spacing w:line="360" w:lineRule="auto"/>
              <w:rPr>
                <w:rFonts w:ascii="Arial" w:hAnsi="Arial" w:cs="Arial"/>
              </w:rPr>
            </w:pPr>
            <w:proofErr w:type="spellStart"/>
            <w:r w:rsidRPr="55971E37">
              <w:rPr>
                <w:rFonts w:ascii="Arial" w:hAnsi="Arial" w:cs="Arial"/>
              </w:rPr>
              <w:t>statusZadania</w:t>
            </w:r>
            <w:proofErr w:type="spellEnd"/>
            <w:r w:rsidRPr="55971E37">
              <w:rPr>
                <w:rFonts w:ascii="Arial" w:hAnsi="Arial" w:cs="Arial"/>
              </w:rPr>
              <w:t xml:space="preserve"> (dopuszcza się wskazanie więcej niż jednego statusu zadania</w:t>
            </w:r>
            <w:r w:rsidR="00CF4C92">
              <w:rPr>
                <w:rFonts w:ascii="Arial" w:hAnsi="Arial" w:cs="Arial"/>
              </w:rPr>
              <w:t xml:space="preserve"> – wartość zgodnie ze słownikiem opisanym w ramach rozdziału </w:t>
            </w:r>
            <w:r w:rsidR="00CF4C92">
              <w:rPr>
                <w:rFonts w:ascii="Arial" w:hAnsi="Arial" w:cs="Arial"/>
              </w:rPr>
              <w:fldChar w:fldCharType="begin"/>
            </w:r>
            <w:r w:rsidR="00CF4C92">
              <w:rPr>
                <w:rFonts w:ascii="Arial" w:hAnsi="Arial" w:cs="Arial"/>
              </w:rPr>
              <w:instrText xml:space="preserve"> REF _Ref119934895 \w \h </w:instrText>
            </w:r>
            <w:r w:rsidR="00CF4C92">
              <w:rPr>
                <w:rFonts w:ascii="Arial" w:hAnsi="Arial" w:cs="Arial"/>
              </w:rPr>
            </w:r>
            <w:r w:rsidR="00CF4C92">
              <w:rPr>
                <w:rFonts w:ascii="Arial" w:hAnsi="Arial" w:cs="Arial"/>
              </w:rPr>
              <w:fldChar w:fldCharType="separate"/>
            </w:r>
            <w:r w:rsidR="0047657B">
              <w:rPr>
                <w:rFonts w:ascii="Arial" w:hAnsi="Arial" w:cs="Arial"/>
              </w:rPr>
              <w:t>13.16</w:t>
            </w:r>
            <w:r w:rsidR="00CF4C92">
              <w:rPr>
                <w:rFonts w:ascii="Arial" w:hAnsi="Arial" w:cs="Arial"/>
              </w:rPr>
              <w:fldChar w:fldCharType="end"/>
            </w:r>
            <w:r w:rsidRPr="55971E37">
              <w:rPr>
                <w:rFonts w:ascii="Arial" w:hAnsi="Arial" w:cs="Arial"/>
              </w:rPr>
              <w:t>) i/lub</w:t>
            </w:r>
          </w:p>
          <w:p w14:paraId="282F4DE6" w14:textId="38BEAEDC" w:rsidR="00D95EF7" w:rsidRPr="0048435A" w:rsidRDefault="00D95EF7" w:rsidP="0048435A">
            <w:pPr>
              <w:pStyle w:val="Akapitzlist"/>
              <w:numPr>
                <w:ilvl w:val="0"/>
                <w:numId w:val="96"/>
              </w:numPr>
              <w:spacing w:line="360" w:lineRule="auto"/>
              <w:rPr>
                <w:rFonts w:ascii="Arial" w:hAnsi="Arial" w:cs="Arial"/>
              </w:rPr>
            </w:pPr>
            <w:proofErr w:type="spellStart"/>
            <w:r w:rsidRPr="55971E37">
              <w:rPr>
                <w:rFonts w:ascii="Arial" w:hAnsi="Arial" w:cs="Arial"/>
              </w:rPr>
              <w:t>dataOd</w:t>
            </w:r>
            <w:proofErr w:type="spellEnd"/>
            <w:r w:rsidRPr="55971E37">
              <w:rPr>
                <w:rFonts w:ascii="Arial" w:hAnsi="Arial" w:cs="Arial"/>
              </w:rPr>
              <w:t xml:space="preserve"> i/lub </w:t>
            </w:r>
          </w:p>
          <w:p w14:paraId="39CC3869" w14:textId="59E49E75" w:rsidR="00D95EF7" w:rsidRPr="0048435A" w:rsidRDefault="00D95EF7" w:rsidP="0048435A">
            <w:pPr>
              <w:pStyle w:val="Akapitzlist"/>
              <w:numPr>
                <w:ilvl w:val="0"/>
                <w:numId w:val="96"/>
              </w:numPr>
              <w:spacing w:line="360" w:lineRule="auto"/>
              <w:rPr>
                <w:rFonts w:ascii="Arial" w:hAnsi="Arial" w:cs="Arial"/>
              </w:rPr>
            </w:pPr>
            <w:proofErr w:type="spellStart"/>
            <w:r w:rsidRPr="55971E37">
              <w:rPr>
                <w:rFonts w:ascii="Arial" w:hAnsi="Arial" w:cs="Arial"/>
              </w:rPr>
              <w:t>dataDo</w:t>
            </w:r>
            <w:proofErr w:type="spellEnd"/>
            <w:r w:rsidRPr="55971E37">
              <w:rPr>
                <w:rFonts w:ascii="Arial" w:hAnsi="Arial" w:cs="Arial"/>
              </w:rPr>
              <w:t xml:space="preserve"> i/lub</w:t>
            </w:r>
          </w:p>
          <w:p w14:paraId="6A9CF566" w14:textId="2D4D1D44" w:rsidR="00D95EF7" w:rsidRPr="0048435A" w:rsidRDefault="00D95EF7" w:rsidP="0048435A">
            <w:pPr>
              <w:pStyle w:val="Akapitzlist"/>
              <w:numPr>
                <w:ilvl w:val="0"/>
                <w:numId w:val="96"/>
              </w:numPr>
              <w:spacing w:line="360" w:lineRule="auto"/>
              <w:rPr>
                <w:rFonts w:ascii="Arial" w:hAnsi="Arial" w:cs="Arial"/>
              </w:rPr>
            </w:pPr>
            <w:proofErr w:type="spellStart"/>
            <w:r w:rsidRPr="55971E37">
              <w:rPr>
                <w:rFonts w:ascii="Arial" w:hAnsi="Arial" w:cs="Arial"/>
              </w:rPr>
              <w:t>nazwaPliku</w:t>
            </w:r>
            <w:proofErr w:type="spellEnd"/>
            <w:r w:rsidRPr="55971E37">
              <w:rPr>
                <w:rFonts w:ascii="Arial" w:hAnsi="Arial" w:cs="Arial"/>
              </w:rPr>
              <w:t xml:space="preserve"> - dopuszcza się podanie fragmentu wyszukiwanego ciągu znaków.</w:t>
            </w:r>
          </w:p>
          <w:p w14:paraId="06FD66EA" w14:textId="77777777" w:rsidR="00D95EF7" w:rsidRPr="0048435A" w:rsidRDefault="00D95EF7" w:rsidP="0048435A">
            <w:pPr>
              <w:pStyle w:val="Akapitzlist"/>
              <w:numPr>
                <w:ilvl w:val="0"/>
                <w:numId w:val="96"/>
              </w:numPr>
              <w:spacing w:line="360" w:lineRule="auto"/>
              <w:rPr>
                <w:rFonts w:ascii="Arial" w:hAnsi="Arial" w:cs="Arial"/>
              </w:rPr>
            </w:pPr>
            <w:r w:rsidRPr="55971E37">
              <w:rPr>
                <w:rFonts w:ascii="Arial" w:hAnsi="Arial" w:cs="Arial"/>
              </w:rPr>
              <w:t>identyfikator podmiotu na podstawie identyfikatora podmiotu przekazanego w kontekście wywołania usługi.</w:t>
            </w:r>
          </w:p>
          <w:p w14:paraId="3C6FA51A" w14:textId="77777777" w:rsidR="002E6ABD" w:rsidRDefault="00D95EF7">
            <w:r>
              <w:t xml:space="preserve">W przypadku braku podania w żądaniu kryteriów wyszukiwania domyślnie zostaną zwrócone wszystkie zadania zlecone przez podmiot z kontekstu usługi. </w:t>
            </w:r>
          </w:p>
          <w:p w14:paraId="2F21725D" w14:textId="08ACB76D" w:rsidR="002D7E36" w:rsidRPr="002D7E36" w:rsidRDefault="009B7CB8" w:rsidP="002D7E36">
            <w:r>
              <w:t xml:space="preserve">Dodatkowo na podstawie przekazanych w żądaniu właściwości stronicowania jest wyznaczana lista wyników wyszukiwania do zwrócenia. </w:t>
            </w:r>
          </w:p>
          <w:p w14:paraId="3EE1D646" w14:textId="37ED6B07" w:rsidR="00E01C29" w:rsidRPr="00913B54" w:rsidRDefault="00E01C29">
            <w:r w:rsidRPr="55971E37">
              <w:rPr>
                <w:rFonts w:eastAsia="Arial"/>
              </w:rPr>
              <w:t xml:space="preserve">Operacja oprócz standardowego komunikatu </w:t>
            </w:r>
            <w:proofErr w:type="spellStart"/>
            <w:r w:rsidRPr="55971E37">
              <w:rPr>
                <w:rFonts w:eastAsia="Arial"/>
              </w:rPr>
              <w:t>WynikMT</w:t>
            </w:r>
            <w:proofErr w:type="spellEnd"/>
            <w:r w:rsidRPr="55971E37">
              <w:rPr>
                <w:rFonts w:eastAsia="Arial"/>
              </w:rPr>
              <w:t xml:space="preserve">, zwraca również </w:t>
            </w:r>
            <w:r w:rsidR="006201E2" w:rsidRPr="55971E37">
              <w:rPr>
                <w:rFonts w:eastAsia="Arial"/>
              </w:rPr>
              <w:t xml:space="preserve">listę wyszukanych </w:t>
            </w:r>
            <w:r w:rsidRPr="55971E37">
              <w:rPr>
                <w:rFonts w:eastAsia="Arial"/>
              </w:rPr>
              <w:t>zada</w:t>
            </w:r>
            <w:r w:rsidR="00AF64E1" w:rsidRPr="55971E37">
              <w:rPr>
                <w:rFonts w:eastAsia="Arial"/>
              </w:rPr>
              <w:t>ń</w:t>
            </w:r>
            <w:r w:rsidR="006201E2" w:rsidRPr="55971E37">
              <w:rPr>
                <w:rFonts w:eastAsia="Arial"/>
              </w:rPr>
              <w:t xml:space="preserve"> wraz z informacją o </w:t>
            </w:r>
            <w:r w:rsidR="00AF64E1" w:rsidRPr="55971E37">
              <w:rPr>
                <w:rFonts w:eastAsia="Arial"/>
              </w:rPr>
              <w:t xml:space="preserve">nich (m. in. o statusie realizacji zadania) oraz </w:t>
            </w:r>
            <w:r w:rsidR="00377123" w:rsidRPr="55971E37">
              <w:rPr>
                <w:rFonts w:eastAsia="Arial"/>
              </w:rPr>
              <w:t xml:space="preserve">w zależności od ustawień parametrów stronicowania informację o </w:t>
            </w:r>
            <w:r w:rsidR="00730AF5" w:rsidRPr="55971E37">
              <w:rPr>
                <w:rFonts w:eastAsia="Arial"/>
              </w:rPr>
              <w:t>właściwościach wyniku wyszukiwanie</w:t>
            </w:r>
            <w:r w:rsidR="00377123" w:rsidRPr="55971E37">
              <w:rPr>
                <w:rFonts w:eastAsia="Arial"/>
              </w:rPr>
              <w:t xml:space="preserve"> </w:t>
            </w:r>
            <w:r w:rsidR="00730AF5" w:rsidRPr="55971E37">
              <w:rPr>
                <w:rFonts w:eastAsia="Arial"/>
              </w:rPr>
              <w:t>(</w:t>
            </w:r>
            <w:r w:rsidR="4FBA176C" w:rsidRPr="55971E37">
              <w:rPr>
                <w:rFonts w:eastAsia="Arial"/>
              </w:rPr>
              <w:t>liczb</w:t>
            </w:r>
            <w:r w:rsidR="5CDF590E" w:rsidRPr="55971E37">
              <w:rPr>
                <w:rFonts w:eastAsia="Arial"/>
              </w:rPr>
              <w:t>a</w:t>
            </w:r>
            <w:r w:rsidR="00730AF5" w:rsidRPr="55971E37">
              <w:rPr>
                <w:rFonts w:eastAsia="Arial"/>
              </w:rPr>
              <w:t xml:space="preserve"> znalezionych</w:t>
            </w:r>
            <w:r w:rsidR="00377123" w:rsidRPr="55971E37">
              <w:rPr>
                <w:rFonts w:eastAsia="Arial"/>
              </w:rPr>
              <w:t xml:space="preserve"> stron i zadań</w:t>
            </w:r>
            <w:r w:rsidR="00730AF5" w:rsidRPr="55971E37">
              <w:rPr>
                <w:rFonts w:eastAsia="Arial"/>
              </w:rPr>
              <w:t>)</w:t>
            </w:r>
            <w:r w:rsidR="00AF64E1" w:rsidRPr="55971E37">
              <w:rPr>
                <w:rFonts w:eastAsia="Arial"/>
              </w:rPr>
              <w:t>.</w:t>
            </w:r>
          </w:p>
        </w:tc>
      </w:tr>
      <w:tr w:rsidR="00E01C29" w14:paraId="6366F459" w14:textId="77777777" w:rsidTr="3BA6E55B">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AE24B3C" w14:textId="77777777" w:rsidR="00E01C29" w:rsidRPr="00723276" w:rsidRDefault="00E01C29" w:rsidP="001E5B40">
            <w:pPr>
              <w:ind w:left="32"/>
              <w:jc w:val="left"/>
              <w:rPr>
                <w:b/>
              </w:rPr>
            </w:pPr>
            <w:r w:rsidRPr="55971E37">
              <w:rPr>
                <w:b/>
              </w:rPr>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60F6494D" w14:textId="767182DE" w:rsidR="00E01C29" w:rsidRPr="005670D1" w:rsidRDefault="00E01C29">
            <w:pPr>
              <w:rPr>
                <w:rFonts w:eastAsia="Arial"/>
              </w:rPr>
            </w:pPr>
            <w:r w:rsidRPr="005670D1">
              <w:rPr>
                <w:rFonts w:eastAsia="Arial"/>
              </w:rPr>
              <w:t xml:space="preserve">1. </w:t>
            </w:r>
            <w:r>
              <w:rPr>
                <w:rFonts w:eastAsia="Arial"/>
              </w:rPr>
              <w:t>Użytkownik</w:t>
            </w:r>
            <w:r w:rsidRPr="005670D1">
              <w:rPr>
                <w:rFonts w:eastAsia="Arial"/>
              </w:rPr>
              <w:t xml:space="preserve"> posiada uprawnienia do wywołania usługi</w:t>
            </w:r>
            <w:r>
              <w:rPr>
                <w:rFonts w:eastAsia="Arial"/>
              </w:rPr>
              <w:t>.</w:t>
            </w:r>
          </w:p>
        </w:tc>
      </w:tr>
      <w:tr w:rsidR="00E01C29" w14:paraId="7FC7C6EB" w14:textId="77777777" w:rsidTr="3BA6E55B">
        <w:trPr>
          <w:trHeight w:val="1279"/>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FB8F151" w14:textId="77777777" w:rsidR="00E01C29" w:rsidRPr="00723276" w:rsidRDefault="00E01C29" w:rsidP="001E5B40">
            <w:pPr>
              <w:ind w:left="32"/>
              <w:jc w:val="left"/>
              <w:rPr>
                <w:b/>
              </w:rPr>
            </w:pPr>
            <w:r w:rsidRPr="55971E37">
              <w:rPr>
                <w:b/>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DC87F48" w14:textId="13DF0A9D" w:rsidR="00E01C29" w:rsidRPr="00703B76" w:rsidRDefault="008B6B87" w:rsidP="008B6B87">
            <w:pPr>
              <w:rPr>
                <w:rFonts w:eastAsia="Arial"/>
              </w:rPr>
            </w:pPr>
            <w:r>
              <w:rPr>
                <w:rFonts w:eastAsia="Arial"/>
              </w:rPr>
              <w:t xml:space="preserve">Lista zadań </w:t>
            </w:r>
            <w:r w:rsidR="00E01C29">
              <w:rPr>
                <w:rFonts w:eastAsia="Arial"/>
              </w:rPr>
              <w:t xml:space="preserve">zgodnie z </w:t>
            </w:r>
            <w:r>
              <w:rPr>
                <w:rFonts w:eastAsia="Arial"/>
              </w:rPr>
              <w:t>kryteriami wyszukiwania</w:t>
            </w:r>
            <w:r w:rsidR="00E01C29">
              <w:rPr>
                <w:rFonts w:eastAsia="Arial"/>
              </w:rPr>
              <w:t xml:space="preserve"> przekazanym w parametrach wejściowych usługi)</w:t>
            </w:r>
            <w:r>
              <w:rPr>
                <w:rFonts w:eastAsia="Arial"/>
              </w:rPr>
              <w:t>.</w:t>
            </w:r>
          </w:p>
        </w:tc>
      </w:tr>
      <w:tr w:rsidR="00E01C29" w14:paraId="5D6EE63F" w14:textId="77777777" w:rsidTr="3BA6E55B">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E271670" w14:textId="77777777" w:rsidR="00E01C29" w:rsidRPr="00723276" w:rsidRDefault="00E01C29" w:rsidP="001E5B40">
            <w:pPr>
              <w:ind w:left="32"/>
              <w:jc w:val="left"/>
              <w:rPr>
                <w:b/>
              </w:rPr>
            </w:pPr>
            <w:r w:rsidRPr="55971E37">
              <w:rPr>
                <w:b/>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C94A446" w14:textId="77777777" w:rsidR="00E01C29" w:rsidRDefault="00E01C29">
            <w:r>
              <w:t>Kody wyników operacji oraz opisy błędów z przetwarzania zostały załączone do niniejszego dokumentu</w:t>
            </w:r>
          </w:p>
        </w:tc>
      </w:tr>
    </w:tbl>
    <w:p w14:paraId="0DEDB804" w14:textId="6FD806FD" w:rsidR="001A7A15" w:rsidRDefault="169BA6CC" w:rsidP="00817F11">
      <w:pPr>
        <w:pStyle w:val="Nagwek2"/>
      </w:pPr>
      <w:bookmarkStart w:id="1378" w:name="_Toc1374678998"/>
      <w:bookmarkStart w:id="1379" w:name="_Toc143855195"/>
      <w:proofErr w:type="spellStart"/>
      <w:r>
        <w:t>pobierzSzczegolyZasileniaInicjalnego</w:t>
      </w:r>
      <w:bookmarkEnd w:id="1378"/>
      <w:bookmarkEnd w:id="1379"/>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812"/>
        <w:gridCol w:w="7250"/>
      </w:tblGrid>
      <w:tr w:rsidR="001A7A15" w14:paraId="508C5917" w14:textId="77777777" w:rsidTr="4BD757F0">
        <w:trPr>
          <w:trHeight w:val="300"/>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73B93B68" w14:textId="77777777" w:rsidR="001A7A15" w:rsidRPr="00723276" w:rsidRDefault="001A7A15" w:rsidP="4BD757F0">
            <w:pPr>
              <w:ind w:left="32"/>
              <w:jc w:val="left"/>
              <w:rPr>
                <w:b/>
                <w:bCs/>
              </w:rPr>
            </w:pPr>
            <w:bookmarkStart w:id="1380" w:name="_Hlk119693178"/>
            <w:r w:rsidRPr="4BD757F0">
              <w:rPr>
                <w:b/>
                <w:bCs/>
              </w:rPr>
              <w:t>Nazwa</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428E956" w14:textId="17D52B99" w:rsidR="001A7A15" w:rsidRDefault="00217904">
            <w:pPr>
              <w:jc w:val="left"/>
            </w:pPr>
            <w:proofErr w:type="spellStart"/>
            <w:r>
              <w:t>PobierzSzczegolyZasileniaInicjalnego</w:t>
            </w:r>
            <w:proofErr w:type="spellEnd"/>
          </w:p>
        </w:tc>
      </w:tr>
      <w:bookmarkEnd w:id="1380"/>
      <w:tr w:rsidR="001A7A15" w14:paraId="5D14F5AD" w14:textId="77777777" w:rsidTr="4BD757F0">
        <w:trPr>
          <w:trHeight w:val="300"/>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342A0D2" w14:textId="77777777" w:rsidR="001A7A15" w:rsidRPr="00723276" w:rsidRDefault="001A7A15" w:rsidP="4BD757F0">
            <w:pPr>
              <w:ind w:left="32"/>
              <w:jc w:val="left"/>
              <w:rPr>
                <w:b/>
                <w:bCs/>
              </w:rPr>
            </w:pPr>
            <w:r w:rsidRPr="4BD757F0">
              <w:rPr>
                <w:b/>
                <w:bCs/>
              </w:rPr>
              <w:t>Interfejs</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E206D7C" w14:textId="77777777" w:rsidR="001A7A15" w:rsidRDefault="001A7A15" w:rsidP="4BD757F0">
            <w:pPr>
              <w:jc w:val="left"/>
            </w:pPr>
            <w:proofErr w:type="spellStart"/>
            <w:r>
              <w:t>ObslugaRejestracjiWS</w:t>
            </w:r>
            <w:proofErr w:type="spellEnd"/>
          </w:p>
        </w:tc>
      </w:tr>
      <w:tr w:rsidR="001A7A15" w14:paraId="7FDFA55A" w14:textId="77777777" w:rsidTr="4BD757F0">
        <w:trPr>
          <w:trHeight w:val="300"/>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0821E091" w14:textId="77777777" w:rsidR="001A7A15" w:rsidRPr="00723276" w:rsidRDefault="001A7A15" w:rsidP="4BD757F0">
            <w:pPr>
              <w:ind w:left="32"/>
              <w:jc w:val="left"/>
              <w:rPr>
                <w:b/>
                <w:bCs/>
              </w:rPr>
            </w:pPr>
            <w:r w:rsidRPr="4BD757F0">
              <w:rPr>
                <w:b/>
                <w:bCs/>
              </w:rPr>
              <w:t>Cel</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16B0D1AD" w14:textId="0E0022A9" w:rsidR="001A7A15" w:rsidRPr="00114D48" w:rsidRDefault="00847F45" w:rsidP="4BD757F0">
            <w:pPr>
              <w:rPr>
                <w:rFonts w:eastAsia="Arial"/>
              </w:rPr>
            </w:pPr>
            <w:r w:rsidRPr="4BD757F0">
              <w:rPr>
                <w:rFonts w:eastAsia="Arial"/>
              </w:rPr>
              <w:t xml:space="preserve">Pobranie </w:t>
            </w:r>
            <w:r w:rsidR="004B1D46" w:rsidRPr="4BD757F0">
              <w:rPr>
                <w:rFonts w:eastAsia="Arial"/>
              </w:rPr>
              <w:t xml:space="preserve">szczegółów zlecenia oraz (jeśli dostępny) </w:t>
            </w:r>
            <w:r w:rsidR="00034679" w:rsidRPr="4BD757F0">
              <w:rPr>
                <w:rFonts w:eastAsia="Arial"/>
              </w:rPr>
              <w:t>raportu</w:t>
            </w:r>
            <w:r w:rsidRPr="4BD757F0">
              <w:rPr>
                <w:rFonts w:eastAsia="Arial"/>
              </w:rPr>
              <w:t xml:space="preserve"> o zadaniu zleconym do realizacji w ramach procesu zasilenia inicjalnego (dotyczy zadań typu: zasilenie inicjalne lub weryfikacja pliku), które  zostały zlecone przez dany podmiot (podmiot może pobrać szczegóły tylko swojego zadania).</w:t>
            </w:r>
          </w:p>
          <w:p w14:paraId="186899C4" w14:textId="77777777" w:rsidR="001A7A15" w:rsidRPr="00114D48" w:rsidRDefault="001A7A15" w:rsidP="4BD757F0">
            <w:pPr>
              <w:rPr>
                <w:rFonts w:eastAsia="Calibri"/>
                <w:lang w:eastAsia="pl-PL"/>
              </w:rPr>
            </w:pPr>
          </w:p>
        </w:tc>
      </w:tr>
      <w:tr w:rsidR="001A7A15" w14:paraId="06BA9B96" w14:textId="77777777" w:rsidTr="4BD757F0">
        <w:trPr>
          <w:trHeight w:val="300"/>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41D773E4" w14:textId="77777777" w:rsidR="001A7A15" w:rsidRPr="00723276" w:rsidRDefault="001A7A15" w:rsidP="4BD757F0">
            <w:pPr>
              <w:ind w:left="32"/>
              <w:jc w:val="left"/>
              <w:rPr>
                <w:b/>
                <w:bCs/>
              </w:rPr>
            </w:pPr>
            <w:r w:rsidRPr="4BD757F0">
              <w:rPr>
                <w:b/>
                <w:bCs/>
              </w:rPr>
              <w:t>Realizacja aktywności biznesowej</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0185D7F6" w14:textId="56F9D812" w:rsidR="001A7A15" w:rsidRDefault="001A7A15">
            <w:r>
              <w:t>Pobranie</w:t>
            </w:r>
            <w:r w:rsidR="00C24A8F">
              <w:t xml:space="preserve"> szczegółów zlecenia</w:t>
            </w:r>
            <w:r w:rsidR="00530910">
              <w:t xml:space="preserve"> </w:t>
            </w:r>
            <w:r w:rsidR="009A670C">
              <w:t xml:space="preserve">w tym raportu </w:t>
            </w:r>
            <w:r w:rsidR="00893C9F">
              <w:t>(</w:t>
            </w:r>
            <w:r w:rsidR="00530910">
              <w:t>w razie</w:t>
            </w:r>
            <w:r w:rsidR="00893C9F">
              <w:t xml:space="preserve"> jego</w:t>
            </w:r>
            <w:r w:rsidR="00530910">
              <w:t xml:space="preserve"> dostępności</w:t>
            </w:r>
            <w:r w:rsidR="00893C9F">
              <w:t>) dla</w:t>
            </w:r>
            <w:r w:rsidR="006D27ED">
              <w:t xml:space="preserve"> zadani</w:t>
            </w:r>
            <w:r w:rsidR="00893C9F">
              <w:t>a</w:t>
            </w:r>
            <w:r>
              <w:t xml:space="preserve"> zasilenia inicjalnego </w:t>
            </w:r>
            <w:r w:rsidR="006D27ED">
              <w:t>lub</w:t>
            </w:r>
            <w:r w:rsidR="00893C9F">
              <w:t xml:space="preserve"> zadania</w:t>
            </w:r>
            <w:r>
              <w:t xml:space="preserve"> weryfikacji pliku</w:t>
            </w:r>
            <w:r w:rsidR="00990055">
              <w:t>,</w:t>
            </w:r>
            <w:r w:rsidR="00E80C1D">
              <w:t xml:space="preserve"> które zostało</w:t>
            </w:r>
            <w:r>
              <w:t xml:space="preserve"> zlecon</w:t>
            </w:r>
            <w:r w:rsidR="00E80C1D">
              <w:t>e</w:t>
            </w:r>
            <w:r>
              <w:t xml:space="preserve"> przez dany podmiot.</w:t>
            </w:r>
          </w:p>
        </w:tc>
      </w:tr>
      <w:tr w:rsidR="001A7A15" w:rsidRPr="00913B54" w14:paraId="52232241" w14:textId="77777777" w:rsidTr="001E5B40">
        <w:trPr>
          <w:trHeight w:val="300"/>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FEF8B35" w14:textId="77777777" w:rsidR="001A7A15" w:rsidRPr="00723276" w:rsidRDefault="001A7A15" w:rsidP="4BD757F0">
            <w:pPr>
              <w:ind w:left="32"/>
              <w:jc w:val="left"/>
              <w:rPr>
                <w:b/>
                <w:bCs/>
              </w:rPr>
            </w:pPr>
            <w:r w:rsidRPr="4BD757F0">
              <w:rPr>
                <w:b/>
                <w:bCs/>
              </w:rPr>
              <w:t>Opis</w:t>
            </w:r>
          </w:p>
        </w:tc>
        <w:tc>
          <w:tcPr>
            <w:tcW w:w="4000" w:type="pct"/>
            <w:tcBorders>
              <w:top w:val="single" w:sz="4" w:space="0" w:color="auto"/>
              <w:left w:val="single" w:sz="4" w:space="0" w:color="auto"/>
              <w:bottom w:val="single" w:sz="4" w:space="0" w:color="auto"/>
              <w:right w:val="single" w:sz="4" w:space="0" w:color="auto"/>
            </w:tcBorders>
            <w:shd w:val="clear" w:color="auto" w:fill="auto"/>
            <w:tcMar>
              <w:top w:w="75" w:type="dxa"/>
              <w:left w:w="105" w:type="dxa"/>
              <w:bottom w:w="75" w:type="dxa"/>
              <w:right w:w="105" w:type="dxa"/>
            </w:tcMar>
            <w:vAlign w:val="center"/>
            <w:hideMark/>
          </w:tcPr>
          <w:p w14:paraId="63BC3AB1" w14:textId="2C97BA5E" w:rsidR="001A7A15" w:rsidRPr="00B524DA" w:rsidRDefault="001A7A15">
            <w:r>
              <w:t>Usługa umożliwia podmiotom leczniczym po</w:t>
            </w:r>
            <w:r w:rsidR="00C54BF9">
              <w:t xml:space="preserve">branie </w:t>
            </w:r>
            <w:r w:rsidR="00A44F03">
              <w:t>szczegół</w:t>
            </w:r>
            <w:r w:rsidR="00FD307A" w:rsidRPr="001E5B40">
              <w:t>owych informacji</w:t>
            </w:r>
            <w:r w:rsidR="00A44F03">
              <w:t xml:space="preserve"> o </w:t>
            </w:r>
            <w:r>
              <w:t xml:space="preserve"> </w:t>
            </w:r>
            <w:r w:rsidR="00295A33">
              <w:t>zadani</w:t>
            </w:r>
            <w:r w:rsidR="00074D59">
              <w:t>u</w:t>
            </w:r>
            <w:r w:rsidR="00295A33">
              <w:t xml:space="preserve"> zlecon</w:t>
            </w:r>
            <w:r w:rsidR="00074D59">
              <w:t>ym</w:t>
            </w:r>
            <w:r>
              <w:t xml:space="preserve"> przez nich</w:t>
            </w:r>
            <w:r w:rsidR="00295A33">
              <w:t xml:space="preserve"> do realizacji</w:t>
            </w:r>
            <w:r>
              <w:t xml:space="preserve">: </w:t>
            </w:r>
          </w:p>
          <w:p w14:paraId="57655115" w14:textId="3C67EC71" w:rsidR="00EF6E4E" w:rsidRPr="00B524DA" w:rsidRDefault="001A7A15" w:rsidP="4BD757F0">
            <w:pPr>
              <w:pStyle w:val="Akapitzlist"/>
              <w:numPr>
                <w:ilvl w:val="0"/>
                <w:numId w:val="96"/>
              </w:numPr>
              <w:spacing w:line="360" w:lineRule="auto"/>
              <w:rPr>
                <w:rFonts w:ascii="Arial" w:hAnsi="Arial" w:cs="Arial"/>
              </w:rPr>
            </w:pPr>
            <w:r w:rsidRPr="4BD757F0">
              <w:rPr>
                <w:rFonts w:ascii="Arial" w:hAnsi="Arial" w:cs="Arial"/>
              </w:rPr>
              <w:t>zasileni</w:t>
            </w:r>
            <w:r w:rsidR="00074D59" w:rsidRPr="4BD757F0">
              <w:rPr>
                <w:rFonts w:ascii="Arial" w:hAnsi="Arial" w:cs="Arial"/>
              </w:rPr>
              <w:t>e</w:t>
            </w:r>
            <w:r w:rsidRPr="4BD757F0">
              <w:rPr>
                <w:rFonts w:ascii="Arial" w:hAnsi="Arial" w:cs="Arial"/>
              </w:rPr>
              <w:t xml:space="preserve"> inicjalne z danymi wizyt w danym harmonogramie</w:t>
            </w:r>
          </w:p>
          <w:p w14:paraId="472496EE" w14:textId="79E6875C" w:rsidR="001A7A15" w:rsidRPr="00B524DA" w:rsidRDefault="001A7A15" w:rsidP="4BD757F0">
            <w:pPr>
              <w:pStyle w:val="Akapitzlist"/>
              <w:numPr>
                <w:ilvl w:val="0"/>
                <w:numId w:val="96"/>
              </w:numPr>
              <w:spacing w:line="360" w:lineRule="auto"/>
              <w:rPr>
                <w:rFonts w:ascii="Arial" w:hAnsi="Arial" w:cs="Arial"/>
              </w:rPr>
            </w:pPr>
            <w:r w:rsidRPr="4BD757F0">
              <w:rPr>
                <w:rFonts w:ascii="Arial" w:hAnsi="Arial" w:cs="Arial"/>
              </w:rPr>
              <w:t>weryfikacj</w:t>
            </w:r>
            <w:r w:rsidR="00074D59" w:rsidRPr="4BD757F0">
              <w:rPr>
                <w:rFonts w:ascii="Arial" w:hAnsi="Arial" w:cs="Arial"/>
              </w:rPr>
              <w:t>a</w:t>
            </w:r>
            <w:r w:rsidRPr="4BD757F0">
              <w:rPr>
                <w:rFonts w:ascii="Arial" w:hAnsi="Arial" w:cs="Arial"/>
              </w:rPr>
              <w:t xml:space="preserve"> poprawności pliku z danymi zasilenia inicjalnego.</w:t>
            </w:r>
          </w:p>
          <w:p w14:paraId="61BF0140" w14:textId="6C5C4426" w:rsidR="001A7A15" w:rsidRPr="00B524DA" w:rsidRDefault="001A7A15">
            <w:r>
              <w:t xml:space="preserve">Pobranie </w:t>
            </w:r>
            <w:r w:rsidR="00DA4809" w:rsidRPr="001E5B40">
              <w:t>informacji</w:t>
            </w:r>
            <w:r>
              <w:t xml:space="preserve"> może być realizowane przez użytkownika posiadającego odpowiednie uprawnienie. Podczas wyszukiwania, pod uwagę brane są jedynie </w:t>
            </w:r>
            <w:r w:rsidR="004D2A93" w:rsidRPr="001E5B40">
              <w:t>szczegóły</w:t>
            </w:r>
            <w:r w:rsidR="003D6C70">
              <w:t xml:space="preserve"> dla </w:t>
            </w:r>
            <w:r>
              <w:t>przekazan</w:t>
            </w:r>
            <w:r w:rsidR="004D2A93" w:rsidRPr="001E5B40">
              <w:t>ego w</w:t>
            </w:r>
            <w:r>
              <w:t xml:space="preserve"> parametrach wejściowych usługi:</w:t>
            </w:r>
          </w:p>
          <w:p w14:paraId="3F839FCE" w14:textId="6D10490D" w:rsidR="001A7A15" w:rsidRPr="00B524DA" w:rsidRDefault="001A7A15" w:rsidP="4BD757F0">
            <w:pPr>
              <w:pStyle w:val="Akapitzlist"/>
              <w:numPr>
                <w:ilvl w:val="0"/>
                <w:numId w:val="96"/>
              </w:numPr>
              <w:spacing w:line="360" w:lineRule="auto"/>
              <w:rPr>
                <w:rFonts w:ascii="Arial" w:hAnsi="Arial" w:cs="Arial"/>
              </w:rPr>
            </w:pPr>
            <w:r w:rsidRPr="4BD757F0">
              <w:rPr>
                <w:rFonts w:ascii="Arial" w:hAnsi="Arial" w:cs="Arial"/>
              </w:rPr>
              <w:t xml:space="preserve">identyfikator </w:t>
            </w:r>
            <w:r w:rsidR="00FA26CB" w:rsidRPr="4BD757F0">
              <w:rPr>
                <w:rFonts w:ascii="Arial" w:hAnsi="Arial" w:cs="Arial"/>
              </w:rPr>
              <w:t>zadania</w:t>
            </w:r>
          </w:p>
          <w:p w14:paraId="4EDEBDC6" w14:textId="48C22363" w:rsidR="001A7A15" w:rsidRPr="00B524DA" w:rsidRDefault="001A7A15">
            <w:r w:rsidRPr="4BD757F0">
              <w:rPr>
                <w:rFonts w:eastAsia="Arial"/>
              </w:rPr>
              <w:t xml:space="preserve">Operacja </w:t>
            </w:r>
            <w:r w:rsidR="007C59F6" w:rsidRPr="001E5B40">
              <w:rPr>
                <w:rFonts w:eastAsia="Arial"/>
              </w:rPr>
              <w:t>zwraca</w:t>
            </w:r>
            <w:r w:rsidRPr="4BD757F0">
              <w:rPr>
                <w:rFonts w:eastAsia="Arial"/>
              </w:rPr>
              <w:t xml:space="preserve"> standardow</w:t>
            </w:r>
            <w:r w:rsidR="007C59F6" w:rsidRPr="001E5B40">
              <w:rPr>
                <w:rFonts w:eastAsia="Arial"/>
              </w:rPr>
              <w:t>y</w:t>
            </w:r>
            <w:r w:rsidRPr="4BD757F0">
              <w:rPr>
                <w:rFonts w:eastAsia="Arial"/>
              </w:rPr>
              <w:t xml:space="preserve"> komunikat </w:t>
            </w:r>
            <w:proofErr w:type="spellStart"/>
            <w:r w:rsidRPr="4BD757F0">
              <w:rPr>
                <w:rFonts w:eastAsia="Arial"/>
              </w:rPr>
              <w:t>WynikMT</w:t>
            </w:r>
            <w:proofErr w:type="spellEnd"/>
            <w:r w:rsidR="007C59F6" w:rsidRPr="001E5B40">
              <w:rPr>
                <w:rFonts w:eastAsia="Arial"/>
              </w:rPr>
              <w:t xml:space="preserve"> oraz</w:t>
            </w:r>
            <w:r w:rsidRPr="4BD757F0">
              <w:rPr>
                <w:rFonts w:eastAsia="Arial"/>
              </w:rPr>
              <w:t xml:space="preserve"> </w:t>
            </w:r>
            <w:r w:rsidR="00074D59" w:rsidRPr="4BD757F0">
              <w:rPr>
                <w:rFonts w:eastAsia="Arial"/>
              </w:rPr>
              <w:t xml:space="preserve">w przypadku </w:t>
            </w:r>
            <w:r w:rsidR="003E7F27" w:rsidRPr="4BD757F0">
              <w:rPr>
                <w:rFonts w:eastAsia="Arial"/>
              </w:rPr>
              <w:t xml:space="preserve">udanej operacji pobrania danych: </w:t>
            </w:r>
            <w:proofErr w:type="spellStart"/>
            <w:r w:rsidR="00A50037" w:rsidRPr="001E5B40">
              <w:rPr>
                <w:rFonts w:eastAsia="Arial"/>
              </w:rPr>
              <w:t>SzczegolyZasileniaInicjalnegoMT</w:t>
            </w:r>
            <w:proofErr w:type="spellEnd"/>
            <w:r w:rsidR="0064351B" w:rsidRPr="001E5B40">
              <w:rPr>
                <w:rFonts w:eastAsia="Arial"/>
              </w:rPr>
              <w:t xml:space="preserve"> wraz ze</w:t>
            </w:r>
            <w:r w:rsidR="000F4EBE" w:rsidRPr="001E5B40">
              <w:rPr>
                <w:rFonts w:eastAsia="Arial"/>
              </w:rPr>
              <w:t xml:space="preserve"> statusem zadania</w:t>
            </w:r>
            <w:r w:rsidR="00F05398" w:rsidRPr="4BD757F0">
              <w:rPr>
                <w:rFonts w:eastAsia="Arial"/>
              </w:rPr>
              <w:t xml:space="preserve">(wartość zgodnie ze słownikiem opisanym w ramach rozdziału </w:t>
            </w:r>
            <w:r w:rsidRPr="4BD757F0">
              <w:rPr>
                <w:rFonts w:eastAsia="Arial"/>
              </w:rPr>
              <w:fldChar w:fldCharType="begin"/>
            </w:r>
            <w:r w:rsidRPr="4BD757F0">
              <w:rPr>
                <w:rFonts w:eastAsia="Arial"/>
              </w:rPr>
              <w:instrText xml:space="preserve"> REF _Ref119934895 \w \h </w:instrText>
            </w:r>
            <w:r w:rsidRPr="4BD757F0">
              <w:rPr>
                <w:rFonts w:eastAsia="Arial"/>
              </w:rPr>
            </w:r>
            <w:r w:rsidRPr="4BD757F0">
              <w:rPr>
                <w:rFonts w:eastAsia="Arial"/>
              </w:rPr>
              <w:fldChar w:fldCharType="separate"/>
            </w:r>
            <w:r w:rsidR="0047657B">
              <w:rPr>
                <w:rFonts w:eastAsia="Arial"/>
              </w:rPr>
              <w:t>13.16</w:t>
            </w:r>
            <w:r w:rsidRPr="4BD757F0">
              <w:rPr>
                <w:rFonts w:eastAsia="Arial"/>
              </w:rPr>
              <w:fldChar w:fldCharType="end"/>
            </w:r>
            <w:r w:rsidR="00F05398" w:rsidRPr="4BD757F0">
              <w:rPr>
                <w:rFonts w:eastAsia="Arial"/>
              </w:rPr>
              <w:t>)</w:t>
            </w:r>
            <w:r w:rsidR="000F4EBE" w:rsidRPr="001E5B40">
              <w:rPr>
                <w:rFonts w:eastAsia="Arial"/>
              </w:rPr>
              <w:t xml:space="preserve"> i</w:t>
            </w:r>
            <w:r w:rsidR="0064351B" w:rsidRPr="001E5B40">
              <w:rPr>
                <w:rFonts w:eastAsia="Arial"/>
              </w:rPr>
              <w:t xml:space="preserve"> szczegółowym wynikiem</w:t>
            </w:r>
            <w:r w:rsidR="000F4EBE" w:rsidRPr="001E5B40">
              <w:rPr>
                <w:rFonts w:eastAsia="Arial"/>
              </w:rPr>
              <w:t>.</w:t>
            </w:r>
            <w:r w:rsidRPr="4BD757F0">
              <w:rPr>
                <w:rFonts w:eastAsia="Arial"/>
              </w:rPr>
              <w:t xml:space="preserve"> </w:t>
            </w:r>
          </w:p>
        </w:tc>
      </w:tr>
      <w:tr w:rsidR="001A7A15" w14:paraId="0EFDBB97" w14:textId="77777777" w:rsidTr="4BD757F0">
        <w:trPr>
          <w:trHeight w:val="300"/>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28E602D6" w14:textId="77777777" w:rsidR="001A7A15" w:rsidRPr="00723276" w:rsidRDefault="001A7A15" w:rsidP="4BD757F0">
            <w:pPr>
              <w:ind w:left="32"/>
              <w:jc w:val="left"/>
              <w:rPr>
                <w:b/>
                <w:bCs/>
              </w:rPr>
            </w:pPr>
            <w:r w:rsidRPr="4BD757F0">
              <w:rPr>
                <w:b/>
                <w:bCs/>
              </w:rPr>
              <w:t>Warunki początkowe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22F90FC8" w14:textId="30DF980B" w:rsidR="001A7A15" w:rsidRPr="00501DCC" w:rsidRDefault="001A7A15" w:rsidP="001E5B40">
            <w:pPr>
              <w:pStyle w:val="Akapitzlist"/>
              <w:numPr>
                <w:ilvl w:val="3"/>
                <w:numId w:val="83"/>
              </w:numPr>
              <w:rPr>
                <w:rFonts w:eastAsia="Arial"/>
              </w:rPr>
            </w:pPr>
            <w:r w:rsidRPr="4BD757F0">
              <w:rPr>
                <w:rFonts w:ascii="Arial" w:eastAsia="Arial" w:hAnsi="Arial" w:cs="Arial"/>
              </w:rPr>
              <w:t>Użytkownik posiada uprawnienia do wywołania usługi.</w:t>
            </w:r>
          </w:p>
          <w:p w14:paraId="3F5CD88F" w14:textId="14A463CA" w:rsidR="002060E6" w:rsidRPr="00501DCC" w:rsidRDefault="00887BE5" w:rsidP="002060E6">
            <w:pPr>
              <w:pStyle w:val="Akapitzlist"/>
              <w:numPr>
                <w:ilvl w:val="3"/>
                <w:numId w:val="83"/>
              </w:numPr>
              <w:rPr>
                <w:rFonts w:ascii="Arial" w:eastAsia="Arial" w:hAnsi="Arial" w:cs="Arial"/>
              </w:rPr>
            </w:pPr>
            <w:r w:rsidRPr="001E5B40">
              <w:rPr>
                <w:rFonts w:ascii="Arial" w:eastAsia="Arial" w:hAnsi="Arial" w:cs="Arial"/>
              </w:rPr>
              <w:t>Przekazano id poszukiwanego zadania</w:t>
            </w:r>
            <w:r w:rsidR="003E7F27" w:rsidRPr="4BD757F0">
              <w:rPr>
                <w:rFonts w:ascii="Arial" w:eastAsia="Arial" w:hAnsi="Arial" w:cs="Arial"/>
              </w:rPr>
              <w:t xml:space="preserve"> (</w:t>
            </w:r>
            <w:proofErr w:type="spellStart"/>
            <w:r w:rsidR="003E7F27" w:rsidRPr="4BD757F0">
              <w:rPr>
                <w:rFonts w:ascii="Arial" w:eastAsia="Arial" w:hAnsi="Arial" w:cs="Arial"/>
              </w:rPr>
              <w:t>uuid</w:t>
            </w:r>
            <w:proofErr w:type="spellEnd"/>
            <w:r w:rsidR="003E7F27" w:rsidRPr="4BD757F0">
              <w:rPr>
                <w:rFonts w:ascii="Arial" w:eastAsia="Arial" w:hAnsi="Arial" w:cs="Arial"/>
              </w:rPr>
              <w:t>)</w:t>
            </w:r>
            <w:r w:rsidRPr="001E5B40">
              <w:rPr>
                <w:rFonts w:ascii="Arial" w:eastAsia="Arial" w:hAnsi="Arial" w:cs="Arial"/>
              </w:rPr>
              <w:t>.</w:t>
            </w:r>
          </w:p>
          <w:p w14:paraId="1B07A2D0" w14:textId="6C47719C" w:rsidR="00887BE5" w:rsidRPr="002060E6" w:rsidRDefault="00887BE5" w:rsidP="001E5B40">
            <w:pPr>
              <w:pStyle w:val="Akapitzlist"/>
              <w:numPr>
                <w:ilvl w:val="3"/>
                <w:numId w:val="83"/>
              </w:numPr>
              <w:rPr>
                <w:rFonts w:eastAsia="Arial"/>
              </w:rPr>
            </w:pPr>
            <w:r w:rsidRPr="4BD757F0">
              <w:rPr>
                <w:rFonts w:ascii="Arial" w:eastAsia="Arial" w:hAnsi="Arial" w:cs="Arial"/>
              </w:rPr>
              <w:t xml:space="preserve">Przekazano </w:t>
            </w:r>
            <w:r w:rsidR="009A68D6" w:rsidRPr="4BD757F0">
              <w:rPr>
                <w:rFonts w:ascii="Arial" w:eastAsia="Arial" w:hAnsi="Arial" w:cs="Arial"/>
              </w:rPr>
              <w:t>kontekst wywołania.</w:t>
            </w:r>
          </w:p>
        </w:tc>
      </w:tr>
      <w:tr w:rsidR="001A7A15" w14:paraId="45124FB1" w14:textId="77777777" w:rsidTr="4BD757F0">
        <w:trPr>
          <w:trHeight w:val="1279"/>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371241E9" w14:textId="77777777" w:rsidR="001A7A15" w:rsidRPr="00723276" w:rsidRDefault="001A7A15" w:rsidP="4BD757F0">
            <w:pPr>
              <w:ind w:left="32"/>
              <w:jc w:val="left"/>
              <w:rPr>
                <w:b/>
                <w:bCs/>
              </w:rPr>
            </w:pPr>
            <w:r w:rsidRPr="4BD757F0">
              <w:rPr>
                <w:b/>
                <w:bCs/>
              </w:rPr>
              <w:t>Warunki końcowe</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52774802" w14:textId="2B3027B3" w:rsidR="001A7A15" w:rsidRPr="00703B76" w:rsidRDefault="002C7AFA">
            <w:pPr>
              <w:rPr>
                <w:rFonts w:eastAsia="Arial"/>
              </w:rPr>
            </w:pPr>
            <w:r w:rsidRPr="4BD757F0">
              <w:rPr>
                <w:rFonts w:eastAsia="Arial"/>
              </w:rPr>
              <w:t xml:space="preserve">Przekazanie </w:t>
            </w:r>
            <w:r w:rsidR="004F162B" w:rsidRPr="4BD757F0">
              <w:rPr>
                <w:rFonts w:eastAsia="Arial"/>
              </w:rPr>
              <w:t xml:space="preserve">wyniku </w:t>
            </w:r>
            <w:r w:rsidR="00594C77" w:rsidRPr="4BD757F0">
              <w:rPr>
                <w:rFonts w:eastAsia="Arial"/>
              </w:rPr>
              <w:t>wraz z</w:t>
            </w:r>
            <w:r w:rsidR="00AF0E72" w:rsidRPr="4BD757F0">
              <w:rPr>
                <w:rFonts w:eastAsia="Arial"/>
              </w:rPr>
              <w:t>e szczegółowymi informacjami</w:t>
            </w:r>
            <w:r w:rsidR="007B0D39" w:rsidRPr="4BD757F0">
              <w:rPr>
                <w:rFonts w:eastAsia="Arial"/>
              </w:rPr>
              <w:t xml:space="preserve"> o zadaniu</w:t>
            </w:r>
            <w:r w:rsidR="00AF0E72" w:rsidRPr="4BD757F0">
              <w:rPr>
                <w:rFonts w:eastAsia="Arial"/>
              </w:rPr>
              <w:t xml:space="preserve"> </w:t>
            </w:r>
            <w:r w:rsidR="003E7F27" w:rsidRPr="4BD757F0">
              <w:rPr>
                <w:rFonts w:eastAsia="Arial"/>
              </w:rPr>
              <w:t>przekazanym w ramach parametru wywołania usługi.</w:t>
            </w:r>
            <w:r w:rsidR="007B0D39" w:rsidRPr="4BD757F0">
              <w:rPr>
                <w:rFonts w:eastAsia="Arial"/>
              </w:rPr>
              <w:t xml:space="preserve"> </w:t>
            </w:r>
          </w:p>
        </w:tc>
      </w:tr>
      <w:tr w:rsidR="001A7A15" w14:paraId="3BE5BF79" w14:textId="77777777" w:rsidTr="4BD757F0">
        <w:trPr>
          <w:trHeight w:val="300"/>
        </w:trPr>
        <w:tc>
          <w:tcPr>
            <w:tcW w:w="1000" w:type="pct"/>
            <w:tcBorders>
              <w:top w:val="single" w:sz="4" w:space="0" w:color="auto"/>
              <w:left w:val="single" w:sz="4" w:space="0" w:color="auto"/>
              <w:bottom w:val="single" w:sz="4" w:space="0" w:color="auto"/>
              <w:right w:val="single" w:sz="4" w:space="0" w:color="auto"/>
            </w:tcBorders>
            <w:shd w:val="clear" w:color="auto" w:fill="17365D" w:themeFill="text2" w:themeFillShade="BF"/>
            <w:tcMar>
              <w:top w:w="75" w:type="dxa"/>
              <w:left w:w="105" w:type="dxa"/>
              <w:bottom w:w="75" w:type="dxa"/>
              <w:right w:w="105" w:type="dxa"/>
            </w:tcMar>
            <w:vAlign w:val="center"/>
            <w:hideMark/>
          </w:tcPr>
          <w:p w14:paraId="6A880068" w14:textId="77777777" w:rsidR="001A7A15" w:rsidRPr="00723276" w:rsidRDefault="001A7A15" w:rsidP="4BD757F0">
            <w:pPr>
              <w:ind w:left="32"/>
              <w:jc w:val="left"/>
              <w:rPr>
                <w:b/>
                <w:bCs/>
              </w:rPr>
            </w:pPr>
            <w:r w:rsidRPr="4BD757F0">
              <w:rPr>
                <w:b/>
                <w:bCs/>
              </w:rPr>
              <w:t>Błędy</w:t>
            </w:r>
          </w:p>
        </w:tc>
        <w:tc>
          <w:tcPr>
            <w:tcW w:w="4000" w:type="pct"/>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14:paraId="7E847E14" w14:textId="77777777" w:rsidR="001A7A15" w:rsidRPr="00F330D6" w:rsidRDefault="001A7A15">
            <w:r>
              <w:t>Kody wyników operacji oraz opisy błędów z przetwarzania zostały załączone do niniejszego dokumentu</w:t>
            </w:r>
          </w:p>
        </w:tc>
      </w:tr>
    </w:tbl>
    <w:p w14:paraId="77EF68AF" w14:textId="77777777" w:rsidR="001A7A15" w:rsidRPr="005670D1" w:rsidRDefault="001A7A15" w:rsidP="001A7A15">
      <w:pPr>
        <w:rPr>
          <w:lang w:eastAsia="pl-PL"/>
        </w:rPr>
      </w:pPr>
    </w:p>
    <w:p w14:paraId="707F76C0" w14:textId="3B837239" w:rsidR="000770AE" w:rsidRPr="005670D1" w:rsidRDefault="2859080B" w:rsidP="00817F11">
      <w:pPr>
        <w:pStyle w:val="Nagwek2"/>
      </w:pPr>
      <w:bookmarkStart w:id="1381" w:name="_Toc1595532525"/>
      <w:bookmarkStart w:id="1382" w:name="_Toc143855196"/>
      <w:proofErr w:type="spellStart"/>
      <w:r w:rsidRPr="27115D33">
        <w:rPr>
          <w:rFonts w:eastAsia="Arial"/>
        </w:rPr>
        <w:t>anulujRezerwacjeWizyty</w:t>
      </w:r>
      <w:bookmarkEnd w:id="1381"/>
      <w:bookmarkEnd w:id="1382"/>
      <w:proofErr w:type="spellEnd"/>
      <w:r w:rsidRPr="27115D33">
        <w:rPr>
          <w:rFonts w:eastAsia="Arial"/>
        </w:rPr>
        <w:t xml:space="preserve"> </w:t>
      </w:r>
    </w:p>
    <w:tbl>
      <w:tblPr>
        <w:tblW w:w="0" w:type="auto"/>
        <w:tblLayout w:type="fixed"/>
        <w:tblLook w:val="04A0" w:firstRow="1" w:lastRow="0" w:firstColumn="1" w:lastColumn="0" w:noHBand="0" w:noVBand="1"/>
      </w:tblPr>
      <w:tblGrid>
        <w:gridCol w:w="1800"/>
        <w:gridCol w:w="7245"/>
      </w:tblGrid>
      <w:tr w:rsidR="4BD757F0" w14:paraId="5A3B787D" w14:textId="77777777" w:rsidTr="0025389C">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EDCBD5D" w14:textId="7CD25B1F" w:rsidR="4BD757F0" w:rsidRPr="0025389C" w:rsidRDefault="4BD757F0">
            <w:r w:rsidRPr="0025389C">
              <w:rPr>
                <w:rFonts w:eastAsia="Arial"/>
                <w:b/>
                <w:bCs/>
                <w:szCs w:val="22"/>
              </w:rPr>
              <w:t>Nazwa</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A2D9A06" w14:textId="254B5ED5" w:rsidR="4BD757F0" w:rsidRDefault="4BD757F0">
            <w:proofErr w:type="spellStart"/>
            <w:r w:rsidRPr="4BD757F0">
              <w:rPr>
                <w:rFonts w:eastAsia="Arial"/>
                <w:szCs w:val="22"/>
                <w:u w:val="single"/>
              </w:rPr>
              <w:t>anulujRezerwacjeWizyty</w:t>
            </w:r>
            <w:proofErr w:type="spellEnd"/>
            <w:r w:rsidRPr="4BD757F0">
              <w:rPr>
                <w:rFonts w:eastAsia="Arial"/>
                <w:szCs w:val="22"/>
                <w:u w:val="single"/>
              </w:rPr>
              <w:t xml:space="preserve"> </w:t>
            </w:r>
            <w:r w:rsidRPr="4BD757F0">
              <w:rPr>
                <w:rFonts w:eastAsia="Arial"/>
                <w:szCs w:val="22"/>
              </w:rPr>
              <w:t xml:space="preserve"> </w:t>
            </w:r>
          </w:p>
        </w:tc>
      </w:tr>
      <w:tr w:rsidR="4BD757F0" w14:paraId="73418526" w14:textId="77777777" w:rsidTr="0025389C">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08CD068D" w14:textId="2A96B37C" w:rsidR="4BD757F0" w:rsidRPr="0025389C" w:rsidRDefault="4BD757F0">
            <w:r w:rsidRPr="0025389C">
              <w:rPr>
                <w:rFonts w:eastAsia="Arial"/>
                <w:b/>
                <w:bCs/>
                <w:szCs w:val="22"/>
              </w:rPr>
              <w:t>Interfejs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F953CCD" w14:textId="716FCA14" w:rsidR="4BD757F0" w:rsidRDefault="78F1350D">
            <w:pPr>
              <w:rPr>
                <w:rFonts w:ascii="Times New Roman" w:hAnsi="Times New Roman" w:cs="Times New Roman"/>
                <w:sz w:val="24"/>
              </w:rPr>
            </w:pPr>
            <w:proofErr w:type="spellStart"/>
            <w:r>
              <w:t>ObslugaRejestracjiWS</w:t>
            </w:r>
            <w:proofErr w:type="spellEnd"/>
          </w:p>
        </w:tc>
      </w:tr>
      <w:tr w:rsidR="4BD757F0" w14:paraId="24D8B21B" w14:textId="77777777" w:rsidTr="0025389C">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13830AB" w14:textId="5D8AD520" w:rsidR="4BD757F0" w:rsidRPr="0025389C" w:rsidRDefault="4BD757F0">
            <w:r w:rsidRPr="0025389C">
              <w:rPr>
                <w:rFonts w:eastAsia="Arial"/>
                <w:b/>
                <w:bCs/>
                <w:szCs w:val="22"/>
              </w:rPr>
              <w:t>Cel</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53D82B6" w14:textId="68C73561" w:rsidR="4BD757F0" w:rsidRPr="00A83F9E" w:rsidRDefault="4BD757F0">
            <w:pPr>
              <w:rPr>
                <w:rFonts w:eastAsia="Arial"/>
                <w:szCs w:val="22"/>
              </w:rPr>
            </w:pPr>
            <w:r w:rsidRPr="00A83F9E">
              <w:rPr>
                <w:rFonts w:eastAsia="Arial"/>
                <w:szCs w:val="22"/>
              </w:rPr>
              <w:t xml:space="preserve">Anulowanie rezerwacji wstępnej przez pacjenta i tym samym zwolnienie slotu, na którym zarezerwowana była wizyta. </w:t>
            </w:r>
          </w:p>
        </w:tc>
      </w:tr>
      <w:tr w:rsidR="4BD757F0" w14:paraId="4E1C9033" w14:textId="77777777" w:rsidTr="0025389C">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71D572AA" w14:textId="677C0FC7" w:rsidR="4BD757F0" w:rsidRPr="0025389C" w:rsidRDefault="4BD757F0">
            <w:r w:rsidRPr="0025389C">
              <w:rPr>
                <w:rFonts w:eastAsia="Arial"/>
                <w:b/>
                <w:bCs/>
                <w:szCs w:val="22"/>
              </w:rPr>
              <w:t>Realizacja aktywności biznesowej</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CE1F31A" w14:textId="01E4942A" w:rsidR="4BD757F0" w:rsidRPr="00D97ADD" w:rsidRDefault="4BD757F0">
            <w:pPr>
              <w:rPr>
                <w:rFonts w:eastAsia="Arial"/>
                <w:szCs w:val="22"/>
              </w:rPr>
            </w:pPr>
            <w:r w:rsidRPr="00D97ADD">
              <w:rPr>
                <w:rFonts w:eastAsia="Arial"/>
                <w:szCs w:val="22"/>
              </w:rPr>
              <w:t>Anulowanie rezerwacji wstępnej przez pacjenta.</w:t>
            </w:r>
          </w:p>
        </w:tc>
      </w:tr>
      <w:tr w:rsidR="4BD757F0" w14:paraId="684E2405" w14:textId="77777777" w:rsidTr="0025389C">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75960E51" w14:textId="4F9E8435" w:rsidR="4BD757F0" w:rsidRPr="0025389C" w:rsidRDefault="4BD757F0">
            <w:r w:rsidRPr="0025389C">
              <w:rPr>
                <w:rFonts w:eastAsia="Arial"/>
                <w:b/>
                <w:bCs/>
                <w:szCs w:val="22"/>
              </w:rPr>
              <w:t>Opis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7A1F473" w14:textId="24D754D9" w:rsidR="4BD757F0" w:rsidRPr="00D97ADD" w:rsidRDefault="4BD757F0">
            <w:pPr>
              <w:rPr>
                <w:rFonts w:eastAsia="Arial"/>
                <w:szCs w:val="22"/>
              </w:rPr>
            </w:pPr>
            <w:r w:rsidRPr="00D97ADD">
              <w:rPr>
                <w:rFonts w:eastAsia="Arial"/>
                <w:szCs w:val="22"/>
              </w:rPr>
              <w:t>Usługa umożliwia pacjentom anulowanie wstępnej rezerwacji wizyty i tym samym zwolnienie slotu.</w:t>
            </w:r>
          </w:p>
          <w:p w14:paraId="4CAD1EFE" w14:textId="35B398B1" w:rsidR="4BD757F0" w:rsidRPr="00D97ADD" w:rsidRDefault="4BD757F0">
            <w:pPr>
              <w:rPr>
                <w:rFonts w:eastAsia="Arial"/>
                <w:szCs w:val="22"/>
              </w:rPr>
            </w:pPr>
            <w:r w:rsidRPr="00D97ADD">
              <w:rPr>
                <w:rFonts w:eastAsia="Arial"/>
                <w:szCs w:val="22"/>
              </w:rPr>
              <w:t xml:space="preserve">Anulowanie rezerwacji wizyty może być realizowane przez użytkownika posiadającego odpowiednie uprawnienie. System weryfikuje czy podano właściwy: </w:t>
            </w:r>
          </w:p>
          <w:p w14:paraId="42B7CF77" w14:textId="1A5BD498" w:rsidR="4BD757F0" w:rsidRPr="00D97ADD" w:rsidRDefault="4BD757F0" w:rsidP="001E5B40">
            <w:pPr>
              <w:pStyle w:val="Akapitzlist"/>
              <w:numPr>
                <w:ilvl w:val="0"/>
                <w:numId w:val="97"/>
              </w:numPr>
              <w:rPr>
                <w:rFonts w:eastAsia="Arial"/>
              </w:rPr>
            </w:pPr>
            <w:r w:rsidRPr="00D97ADD">
              <w:rPr>
                <w:rFonts w:ascii="Arial" w:eastAsia="Arial" w:hAnsi="Arial" w:cs="Arial"/>
              </w:rPr>
              <w:t xml:space="preserve">datę slotu, </w:t>
            </w:r>
          </w:p>
          <w:p w14:paraId="523352D6" w14:textId="5D6316AB" w:rsidR="4BD757F0" w:rsidRPr="00D97ADD" w:rsidRDefault="4BD757F0" w:rsidP="001E5B40">
            <w:pPr>
              <w:pStyle w:val="Akapitzlist"/>
              <w:numPr>
                <w:ilvl w:val="0"/>
                <w:numId w:val="97"/>
              </w:numPr>
              <w:rPr>
                <w:rFonts w:eastAsia="Arial"/>
              </w:rPr>
            </w:pPr>
            <w:r w:rsidRPr="00D97ADD">
              <w:rPr>
                <w:rFonts w:ascii="Arial" w:eastAsia="Arial" w:hAnsi="Arial" w:cs="Arial"/>
              </w:rPr>
              <w:t xml:space="preserve">identyfikator wizyty, </w:t>
            </w:r>
          </w:p>
          <w:p w14:paraId="3F58261B" w14:textId="2A2168FF" w:rsidR="4BD757F0" w:rsidRPr="00D97ADD" w:rsidRDefault="4BD757F0" w:rsidP="001E5B40">
            <w:pPr>
              <w:pStyle w:val="Akapitzlist"/>
              <w:numPr>
                <w:ilvl w:val="0"/>
                <w:numId w:val="97"/>
              </w:numPr>
              <w:rPr>
                <w:rFonts w:eastAsia="Arial"/>
              </w:rPr>
            </w:pPr>
            <w:r w:rsidRPr="00D97ADD">
              <w:rPr>
                <w:rFonts w:ascii="Arial" w:eastAsia="Arial" w:hAnsi="Arial" w:cs="Arial"/>
              </w:rPr>
              <w:t>identyfikator pacjenta,</w:t>
            </w:r>
          </w:p>
          <w:p w14:paraId="12647A0A" w14:textId="6C1625A3" w:rsidR="4BD757F0" w:rsidRDefault="4BD757F0" w:rsidP="001E5B40">
            <w:pPr>
              <w:rPr>
                <w:rFonts w:eastAsia="Arial"/>
                <w:szCs w:val="22"/>
              </w:rPr>
            </w:pPr>
            <w:r w:rsidRPr="4BD757F0">
              <w:rPr>
                <w:rFonts w:eastAsia="Arial"/>
                <w:szCs w:val="22"/>
              </w:rPr>
              <w:t xml:space="preserve"> </w:t>
            </w:r>
          </w:p>
          <w:p w14:paraId="54042655" w14:textId="2C7E1EBE" w:rsidR="4BD757F0" w:rsidRPr="00D97ADD" w:rsidRDefault="4BD757F0">
            <w:pPr>
              <w:rPr>
                <w:rFonts w:eastAsia="Arial"/>
                <w:szCs w:val="22"/>
              </w:rPr>
            </w:pPr>
            <w:r w:rsidRPr="00D97ADD">
              <w:rPr>
                <w:rFonts w:eastAsia="Arial"/>
                <w:szCs w:val="22"/>
              </w:rPr>
              <w:t>Operacja zwraca pozytywną odpowiedź z usługi.</w:t>
            </w:r>
          </w:p>
        </w:tc>
      </w:tr>
      <w:tr w:rsidR="4BD757F0" w14:paraId="052B3D47" w14:textId="77777777" w:rsidTr="0025389C">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E07FD1C" w14:textId="594A9438" w:rsidR="4BD757F0" w:rsidRPr="0025389C" w:rsidRDefault="4BD757F0">
            <w:r w:rsidRPr="0025389C">
              <w:rPr>
                <w:rFonts w:eastAsia="Arial"/>
                <w:b/>
                <w:bCs/>
                <w:szCs w:val="22"/>
              </w:rPr>
              <w:t>Warunki początkowe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7FFA77A" w14:textId="68A8491D" w:rsidR="4BD757F0" w:rsidRPr="00D97ADD" w:rsidRDefault="4BD757F0">
            <w:pPr>
              <w:rPr>
                <w:rFonts w:eastAsia="Arial"/>
                <w:szCs w:val="22"/>
              </w:rPr>
            </w:pPr>
            <w:r w:rsidRPr="00D97ADD">
              <w:rPr>
                <w:rFonts w:eastAsia="Arial"/>
                <w:szCs w:val="22"/>
              </w:rPr>
              <w:t>Użytkownik posiada uprawnienia do wywołania usługi.</w:t>
            </w:r>
          </w:p>
        </w:tc>
      </w:tr>
      <w:tr w:rsidR="4BD757F0" w14:paraId="49E61D49" w14:textId="77777777" w:rsidTr="0025389C">
        <w:trPr>
          <w:trHeight w:val="1275"/>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41FF3DB" w14:textId="1E489BFD" w:rsidR="4BD757F0" w:rsidRPr="0025389C" w:rsidRDefault="4BD757F0">
            <w:r w:rsidRPr="0025389C">
              <w:rPr>
                <w:rFonts w:eastAsia="Arial"/>
                <w:b/>
                <w:bCs/>
                <w:szCs w:val="22"/>
              </w:rPr>
              <w:t>Warunki końcowe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D82359A" w14:textId="36FCFD3B" w:rsidR="4BD757F0" w:rsidRPr="00D97ADD" w:rsidRDefault="7553B88C">
            <w:pPr>
              <w:rPr>
                <w:rFonts w:eastAsia="Arial"/>
                <w:szCs w:val="22"/>
              </w:rPr>
            </w:pPr>
            <w:r w:rsidRPr="00D97ADD">
              <w:rPr>
                <w:rFonts w:eastAsia="Arial"/>
                <w:szCs w:val="22"/>
              </w:rPr>
              <w:t>Z</w:t>
            </w:r>
            <w:r w:rsidR="22AD555C" w:rsidRPr="00D97ADD">
              <w:rPr>
                <w:rFonts w:eastAsia="Arial"/>
                <w:szCs w:val="22"/>
              </w:rPr>
              <w:t>e slotu</w:t>
            </w:r>
            <w:r w:rsidR="4BD757F0" w:rsidRPr="00D97ADD">
              <w:rPr>
                <w:rFonts w:eastAsia="Arial"/>
                <w:szCs w:val="22"/>
              </w:rPr>
              <w:t xml:space="preserve"> została zdjęta rezerwacja wstępna.</w:t>
            </w:r>
          </w:p>
        </w:tc>
      </w:tr>
      <w:tr w:rsidR="4BD757F0" w14:paraId="396FD3EB" w14:textId="77777777" w:rsidTr="0025389C">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63379877" w14:textId="016EC162" w:rsidR="4BD757F0" w:rsidRPr="0025389C" w:rsidRDefault="4BD757F0">
            <w:r w:rsidRPr="0025389C">
              <w:rPr>
                <w:rFonts w:eastAsia="Arial"/>
                <w:b/>
                <w:bCs/>
                <w:szCs w:val="22"/>
              </w:rPr>
              <w:t>Błędy</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588DBA8" w14:textId="10CBAE47" w:rsidR="4BD757F0" w:rsidRPr="00D97ADD" w:rsidRDefault="4BD757F0">
            <w:pPr>
              <w:rPr>
                <w:rFonts w:eastAsia="Arial"/>
                <w:szCs w:val="22"/>
              </w:rPr>
            </w:pPr>
            <w:r w:rsidRPr="00D97ADD">
              <w:rPr>
                <w:rFonts w:eastAsia="Arial"/>
                <w:szCs w:val="22"/>
              </w:rPr>
              <w:t>Kody wyników operacji oraz opisy błędów z przetwarzania zostały załączone do niniejszego dokumentu</w:t>
            </w:r>
          </w:p>
        </w:tc>
      </w:tr>
    </w:tbl>
    <w:p w14:paraId="54C98098" w14:textId="702C6286" w:rsidR="000770AE" w:rsidRPr="005670D1" w:rsidRDefault="000770AE" w:rsidP="005670D1">
      <w:pPr>
        <w:rPr>
          <w:lang w:eastAsia="pl-PL"/>
        </w:rPr>
      </w:pPr>
    </w:p>
    <w:p w14:paraId="18B13369" w14:textId="08EE0DEF" w:rsidR="4BD757F0" w:rsidRDefault="4BD757F0" w:rsidP="4BD757F0">
      <w:pPr>
        <w:rPr>
          <w:lang w:eastAsia="pl-PL"/>
        </w:rPr>
      </w:pPr>
    </w:p>
    <w:p w14:paraId="18F28F0D" w14:textId="7D4EA103" w:rsidR="4BD757F0" w:rsidRDefault="4BD757F0" w:rsidP="4BD757F0">
      <w:pPr>
        <w:rPr>
          <w:lang w:eastAsia="pl-PL"/>
        </w:rPr>
      </w:pPr>
    </w:p>
    <w:p w14:paraId="35A91592" w14:textId="27630097" w:rsidR="00B84AB3" w:rsidRPr="005670D1" w:rsidRDefault="005B3050" w:rsidP="00817F11">
      <w:pPr>
        <w:pStyle w:val="Nagwek2"/>
      </w:pPr>
      <w:bookmarkStart w:id="1383" w:name="_Toc220966482"/>
      <w:bookmarkStart w:id="1384" w:name="_Toc143855197"/>
      <w:proofErr w:type="spellStart"/>
      <w:r w:rsidRPr="27115D33">
        <w:rPr>
          <w:rFonts w:eastAsia="Arial"/>
        </w:rPr>
        <w:t>p</w:t>
      </w:r>
      <w:r w:rsidR="00A83F9E" w:rsidRPr="27115D33">
        <w:rPr>
          <w:rFonts w:eastAsia="Arial"/>
        </w:rPr>
        <w:t>obierzDaneOstatniejDawkiSzczepionki</w:t>
      </w:r>
      <w:bookmarkEnd w:id="1383"/>
      <w:bookmarkEnd w:id="1384"/>
      <w:proofErr w:type="spellEnd"/>
      <w:r w:rsidR="00B84AB3" w:rsidRPr="27115D33">
        <w:rPr>
          <w:rFonts w:eastAsia="Arial"/>
        </w:rPr>
        <w:t xml:space="preserve"> </w:t>
      </w:r>
    </w:p>
    <w:tbl>
      <w:tblPr>
        <w:tblW w:w="0" w:type="auto"/>
        <w:tblLayout w:type="fixed"/>
        <w:tblLook w:val="04A0" w:firstRow="1" w:lastRow="0" w:firstColumn="1" w:lastColumn="0" w:noHBand="0" w:noVBand="1"/>
      </w:tblPr>
      <w:tblGrid>
        <w:gridCol w:w="1800"/>
        <w:gridCol w:w="7245"/>
      </w:tblGrid>
      <w:tr w:rsidR="00B84AB3" w14:paraId="4FD779C7" w14:textId="77777777" w:rsidTr="00834D9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32AD537D" w14:textId="77777777" w:rsidR="00B84AB3" w:rsidRPr="0025389C" w:rsidRDefault="00B84AB3" w:rsidP="00834D93">
            <w:r w:rsidRPr="0025389C">
              <w:rPr>
                <w:rFonts w:eastAsia="Arial"/>
                <w:b/>
                <w:bCs/>
                <w:szCs w:val="22"/>
              </w:rPr>
              <w:t>Nazwa</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E68A6E5" w14:textId="1ED5CD20" w:rsidR="00B84AB3" w:rsidRDefault="00A83F9E" w:rsidP="00834D93">
            <w:proofErr w:type="spellStart"/>
            <w:r>
              <w:rPr>
                <w:rFonts w:eastAsia="Arial"/>
                <w:szCs w:val="22"/>
                <w:u w:val="single"/>
              </w:rPr>
              <w:t>p</w:t>
            </w:r>
            <w:r w:rsidRPr="00A83F9E">
              <w:rPr>
                <w:rFonts w:eastAsia="Arial"/>
                <w:szCs w:val="22"/>
                <w:u w:val="single"/>
              </w:rPr>
              <w:t>obierzDaneOstatniejDawkiSzczepionki</w:t>
            </w:r>
            <w:proofErr w:type="spellEnd"/>
          </w:p>
        </w:tc>
      </w:tr>
      <w:tr w:rsidR="00B84AB3" w14:paraId="7E83FAC8" w14:textId="77777777" w:rsidTr="00834D9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1867B84A" w14:textId="77777777" w:rsidR="00B84AB3" w:rsidRPr="0025389C" w:rsidRDefault="00B84AB3" w:rsidP="00834D93">
            <w:r w:rsidRPr="0025389C">
              <w:rPr>
                <w:rFonts w:eastAsia="Arial"/>
                <w:b/>
                <w:bCs/>
                <w:szCs w:val="22"/>
              </w:rPr>
              <w:t>Interfejs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E159F0F" w14:textId="77777777" w:rsidR="00B84AB3" w:rsidRDefault="00B84AB3" w:rsidP="00834D93">
            <w:pPr>
              <w:rPr>
                <w:rFonts w:ascii="Times New Roman" w:hAnsi="Times New Roman" w:cs="Times New Roman"/>
                <w:sz w:val="24"/>
              </w:rPr>
            </w:pPr>
            <w:proofErr w:type="spellStart"/>
            <w:r>
              <w:t>ObslugaRejestracjiWS</w:t>
            </w:r>
            <w:proofErr w:type="spellEnd"/>
          </w:p>
        </w:tc>
      </w:tr>
      <w:tr w:rsidR="00B84AB3" w14:paraId="1A2EBB72" w14:textId="77777777" w:rsidTr="00834D9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838BFEC" w14:textId="77777777" w:rsidR="00B84AB3" w:rsidRPr="0025389C" w:rsidRDefault="00B84AB3" w:rsidP="00834D93">
            <w:r w:rsidRPr="0025389C">
              <w:rPr>
                <w:rFonts w:eastAsia="Arial"/>
                <w:b/>
                <w:bCs/>
                <w:szCs w:val="22"/>
              </w:rPr>
              <w:t>Cel</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4277E8D" w14:textId="0A246B30" w:rsidR="00B84AB3" w:rsidRDefault="00667D00" w:rsidP="00834D93">
            <w:pPr>
              <w:rPr>
                <w:rFonts w:eastAsia="Arial"/>
                <w:szCs w:val="22"/>
              </w:rPr>
            </w:pPr>
            <w:r>
              <w:t>Celem przypadku jest pobranie przez placówkę informacji o ostatniej dawce szczepionki jaką przyjął pacjent.</w:t>
            </w:r>
          </w:p>
        </w:tc>
      </w:tr>
      <w:tr w:rsidR="00B84AB3" w14:paraId="48C001B4" w14:textId="77777777" w:rsidTr="00834D9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0DD9BE30" w14:textId="77777777" w:rsidR="00B84AB3" w:rsidRPr="0025389C" w:rsidRDefault="00B84AB3" w:rsidP="00834D93">
            <w:r w:rsidRPr="0025389C">
              <w:rPr>
                <w:rFonts w:eastAsia="Arial"/>
                <w:b/>
                <w:bCs/>
                <w:szCs w:val="22"/>
              </w:rPr>
              <w:t>Realizacja aktywności biznesowej</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561ECA2" w14:textId="01135829" w:rsidR="00B84AB3" w:rsidRDefault="00667D00" w:rsidP="00834D93">
            <w:pPr>
              <w:rPr>
                <w:rFonts w:eastAsia="Arial"/>
                <w:szCs w:val="22"/>
                <w:u w:val="single"/>
              </w:rPr>
            </w:pPr>
            <w:r w:rsidRPr="00667D00">
              <w:rPr>
                <w:rFonts w:eastAsia="Arial"/>
                <w:szCs w:val="22"/>
                <w:u w:val="single"/>
              </w:rPr>
              <w:t>Pob</w:t>
            </w:r>
            <w:r>
              <w:rPr>
                <w:rFonts w:eastAsia="Arial"/>
                <w:szCs w:val="22"/>
                <w:u w:val="single"/>
              </w:rPr>
              <w:t>ranie</w:t>
            </w:r>
            <w:r w:rsidRPr="00667D00">
              <w:rPr>
                <w:rFonts w:eastAsia="Arial"/>
                <w:szCs w:val="22"/>
                <w:u w:val="single"/>
              </w:rPr>
              <w:t xml:space="preserve"> dan</w:t>
            </w:r>
            <w:r w:rsidR="00EB74FF">
              <w:rPr>
                <w:rFonts w:eastAsia="Arial"/>
                <w:szCs w:val="22"/>
                <w:u w:val="single"/>
              </w:rPr>
              <w:t>ych</w:t>
            </w:r>
            <w:r w:rsidRPr="00667D00">
              <w:rPr>
                <w:rFonts w:eastAsia="Arial"/>
                <w:szCs w:val="22"/>
                <w:u w:val="single"/>
              </w:rPr>
              <w:t xml:space="preserve"> ostatniej dawki szczepionki</w:t>
            </w:r>
          </w:p>
        </w:tc>
      </w:tr>
      <w:tr w:rsidR="00B84AB3" w14:paraId="52B2A7C0" w14:textId="77777777" w:rsidTr="00834D9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090E442A" w14:textId="77777777" w:rsidR="00B84AB3" w:rsidRPr="0025389C" w:rsidRDefault="00B84AB3" w:rsidP="00834D93">
            <w:r w:rsidRPr="0025389C">
              <w:rPr>
                <w:rFonts w:eastAsia="Arial"/>
                <w:b/>
                <w:bCs/>
                <w:szCs w:val="22"/>
              </w:rPr>
              <w:t>Opis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7C604CB" w14:textId="1D623DCC" w:rsidR="00B84AB3" w:rsidRDefault="00EB74FF" w:rsidP="00834D93">
            <w:pPr>
              <w:rPr>
                <w:rFonts w:eastAsia="Arial"/>
                <w:szCs w:val="22"/>
                <w:u w:val="single"/>
              </w:rPr>
            </w:pPr>
            <w:r>
              <w:t xml:space="preserve">System pobiera dane o ostatniej dawce szczepionki jaką otrzymał pacjent. Operacja oprócz standardowego komunikatu </w:t>
            </w:r>
            <w:proofErr w:type="spellStart"/>
            <w:r>
              <w:t>WynikOperacji</w:t>
            </w:r>
            <w:proofErr w:type="spellEnd"/>
            <w:r>
              <w:t xml:space="preserve">, zwraca również obiekt </w:t>
            </w:r>
            <w:proofErr w:type="spellStart"/>
            <w:r>
              <w:t>RaportZPrzetwarzania</w:t>
            </w:r>
            <w:proofErr w:type="spellEnd"/>
            <w:r>
              <w:t>, który zawiera szczegółowe informacje o statusie wykonania operacji dla każdego przesłanego w ramach żądania rekordu.</w:t>
            </w:r>
          </w:p>
        </w:tc>
      </w:tr>
      <w:tr w:rsidR="00B84AB3" w14:paraId="02577B47" w14:textId="77777777" w:rsidTr="00834D9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ADA5FF2" w14:textId="77777777" w:rsidR="00B84AB3" w:rsidRPr="0025389C" w:rsidRDefault="00B84AB3" w:rsidP="00834D93">
            <w:r w:rsidRPr="0025389C">
              <w:rPr>
                <w:rFonts w:eastAsia="Arial"/>
                <w:b/>
                <w:bCs/>
                <w:szCs w:val="22"/>
              </w:rPr>
              <w:t>Warunki początkowe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225F6C6" w14:textId="77777777" w:rsidR="00B84AB3" w:rsidRDefault="004929C1" w:rsidP="00834D93">
            <w:r>
              <w:t xml:space="preserve">1. </w:t>
            </w:r>
            <w:r w:rsidR="00EB74FF">
              <w:t>Przekazano parametry żądania takie jak id pacjenta i kod procedury oraz wewnętrzny kontekst wywołania</w:t>
            </w:r>
          </w:p>
          <w:p w14:paraId="169F8FAC" w14:textId="1012C1B6" w:rsidR="004929C1" w:rsidRDefault="004929C1" w:rsidP="00834D93">
            <w:pPr>
              <w:rPr>
                <w:rFonts w:eastAsia="Arial"/>
                <w:szCs w:val="22"/>
                <w:u w:val="single"/>
              </w:rPr>
            </w:pPr>
            <w:r>
              <w:t>2.Użytkownik posiada uprawniania do wywołania usługi</w:t>
            </w:r>
          </w:p>
        </w:tc>
      </w:tr>
      <w:tr w:rsidR="00B84AB3" w14:paraId="7BB47A35" w14:textId="77777777" w:rsidTr="00834D93">
        <w:trPr>
          <w:trHeight w:val="1275"/>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7120F256" w14:textId="77777777" w:rsidR="00B84AB3" w:rsidRPr="0025389C" w:rsidRDefault="00B84AB3" w:rsidP="00834D93">
            <w:r w:rsidRPr="0025389C">
              <w:rPr>
                <w:rFonts w:eastAsia="Arial"/>
                <w:b/>
                <w:bCs/>
                <w:szCs w:val="22"/>
              </w:rPr>
              <w:t>Warunki końcowe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7FDB925" w14:textId="0A03FF48" w:rsidR="00B84AB3" w:rsidRDefault="00A302A7" w:rsidP="00834D93">
            <w:pPr>
              <w:rPr>
                <w:rFonts w:eastAsia="Arial"/>
                <w:szCs w:val="22"/>
                <w:u w:val="single"/>
              </w:rPr>
            </w:pPr>
            <w:r w:rsidRPr="00B60167">
              <w:t>Zostały zwrócone dane o ostatniej dawce szczepionki, którą otrzymał pacjent</w:t>
            </w:r>
            <w:r w:rsidR="00EB74FF">
              <w:t>.</w:t>
            </w:r>
          </w:p>
        </w:tc>
      </w:tr>
      <w:tr w:rsidR="00B84AB3" w14:paraId="5F0427F6" w14:textId="77777777" w:rsidTr="00834D93">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55C1452E" w14:textId="77777777" w:rsidR="00B84AB3" w:rsidRPr="0025389C" w:rsidRDefault="00B84AB3" w:rsidP="00834D93">
            <w:r w:rsidRPr="0025389C">
              <w:rPr>
                <w:rFonts w:eastAsia="Arial"/>
                <w:b/>
                <w:bCs/>
                <w:szCs w:val="22"/>
              </w:rPr>
              <w:t>Błędy</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287CE59" w14:textId="1EC9FC64" w:rsidR="00B84AB3" w:rsidRDefault="00EB74FF" w:rsidP="00834D93">
            <w:pPr>
              <w:rPr>
                <w:rFonts w:eastAsia="Arial"/>
                <w:szCs w:val="22"/>
              </w:rPr>
            </w:pPr>
            <w:r>
              <w:t>Kody wyników operacji oraz opisy błędów z przetwarzania zostały załączone do niniejszego dokumentu</w:t>
            </w:r>
          </w:p>
        </w:tc>
      </w:tr>
    </w:tbl>
    <w:p w14:paraId="48B58CEE" w14:textId="162E2185" w:rsidR="4BD757F0" w:rsidRDefault="4BD757F0" w:rsidP="4BD757F0">
      <w:pPr>
        <w:rPr>
          <w:lang w:eastAsia="pl-PL"/>
        </w:rPr>
      </w:pPr>
    </w:p>
    <w:p w14:paraId="4546929C" w14:textId="4232DF29" w:rsidR="00817F11" w:rsidRPr="005670D1" w:rsidRDefault="00817F11" w:rsidP="00817F11">
      <w:pPr>
        <w:pStyle w:val="Nagwek2"/>
      </w:pPr>
      <w:bookmarkStart w:id="1385" w:name="_Toc143855198"/>
      <w:bookmarkStart w:id="1386" w:name="_Toc118445899"/>
      <w:bookmarkStart w:id="1387" w:name="_Toc274560965"/>
      <w:proofErr w:type="spellStart"/>
      <w:r>
        <w:rPr>
          <w:rFonts w:eastAsia="Arial"/>
        </w:rPr>
        <w:t>realizuj</w:t>
      </w:r>
      <w:r w:rsidRPr="27115D33">
        <w:rPr>
          <w:rFonts w:eastAsia="Arial"/>
        </w:rPr>
        <w:t>Wizyt</w:t>
      </w:r>
      <w:r>
        <w:rPr>
          <w:rFonts w:eastAsia="Arial"/>
        </w:rPr>
        <w:t>e</w:t>
      </w:r>
      <w:bookmarkEnd w:id="1385"/>
      <w:proofErr w:type="spellEnd"/>
      <w:r w:rsidRPr="27115D33">
        <w:rPr>
          <w:rFonts w:eastAsia="Arial"/>
        </w:rPr>
        <w:t xml:space="preserve"> </w:t>
      </w:r>
    </w:p>
    <w:tbl>
      <w:tblPr>
        <w:tblW w:w="0" w:type="auto"/>
        <w:tblLayout w:type="fixed"/>
        <w:tblLook w:val="04A0" w:firstRow="1" w:lastRow="0" w:firstColumn="1" w:lastColumn="0" w:noHBand="0" w:noVBand="1"/>
      </w:tblPr>
      <w:tblGrid>
        <w:gridCol w:w="1800"/>
        <w:gridCol w:w="7245"/>
      </w:tblGrid>
      <w:tr w:rsidR="00817F11" w14:paraId="1CE0EAA8" w14:textId="77777777" w:rsidTr="008F53E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3F7345EF" w14:textId="77777777" w:rsidR="00817F11" w:rsidRPr="0025389C" w:rsidRDefault="00817F11" w:rsidP="008F53EF">
            <w:r w:rsidRPr="0025389C">
              <w:rPr>
                <w:rFonts w:eastAsia="Arial"/>
                <w:b/>
                <w:bCs/>
                <w:szCs w:val="22"/>
              </w:rPr>
              <w:t>Nazwa</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44EC4CE" w14:textId="08FB2A74" w:rsidR="00817F11" w:rsidRDefault="00817F11" w:rsidP="008F53EF">
            <w:proofErr w:type="spellStart"/>
            <w:r>
              <w:rPr>
                <w:rFonts w:eastAsia="Arial"/>
                <w:szCs w:val="22"/>
                <w:u w:val="single"/>
              </w:rPr>
              <w:t>realizujWizyte</w:t>
            </w:r>
            <w:proofErr w:type="spellEnd"/>
          </w:p>
        </w:tc>
      </w:tr>
      <w:tr w:rsidR="00817F11" w14:paraId="75038DA7" w14:textId="77777777" w:rsidTr="008F53E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7B96DE02" w14:textId="77777777" w:rsidR="00817F11" w:rsidRPr="0025389C" w:rsidRDefault="00817F11" w:rsidP="008F53EF">
            <w:r w:rsidRPr="0025389C">
              <w:rPr>
                <w:rFonts w:eastAsia="Arial"/>
                <w:b/>
                <w:bCs/>
                <w:szCs w:val="22"/>
              </w:rPr>
              <w:t>Interfejs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5CFEEA8" w14:textId="77777777" w:rsidR="00817F11" w:rsidRDefault="00817F11" w:rsidP="008F53EF">
            <w:pPr>
              <w:rPr>
                <w:rFonts w:ascii="Times New Roman" w:hAnsi="Times New Roman" w:cs="Times New Roman"/>
                <w:sz w:val="24"/>
              </w:rPr>
            </w:pPr>
            <w:proofErr w:type="spellStart"/>
            <w:r>
              <w:t>ObslugaRejestracjiWS</w:t>
            </w:r>
            <w:proofErr w:type="spellEnd"/>
          </w:p>
        </w:tc>
      </w:tr>
      <w:tr w:rsidR="00817F11" w14:paraId="1B65D11F" w14:textId="77777777" w:rsidTr="008F53E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45E2BB7" w14:textId="77777777" w:rsidR="00817F11" w:rsidRPr="0025389C" w:rsidRDefault="00817F11" w:rsidP="008F53EF">
            <w:r w:rsidRPr="0025389C">
              <w:rPr>
                <w:rFonts w:eastAsia="Arial"/>
                <w:b/>
                <w:bCs/>
                <w:szCs w:val="22"/>
              </w:rPr>
              <w:t>Cel</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BBFE29F" w14:textId="4957BB42" w:rsidR="00817F11" w:rsidRPr="00A83F9E" w:rsidRDefault="009F2727" w:rsidP="008F53EF">
            <w:pPr>
              <w:rPr>
                <w:rFonts w:eastAsia="Arial"/>
                <w:szCs w:val="22"/>
              </w:rPr>
            </w:pPr>
            <w:r w:rsidRPr="009F2727">
              <w:rPr>
                <w:rFonts w:eastAsia="Arial"/>
                <w:szCs w:val="22"/>
              </w:rPr>
              <w:t>Celem przypadku użycia jest umożliwienie zmiany statusu wizyty przez placówkę ze statusu ZAPISANA na status REALIZOWANA w momencie rozpoczęcia realizacji wizyty.</w:t>
            </w:r>
          </w:p>
        </w:tc>
      </w:tr>
      <w:tr w:rsidR="00817F11" w14:paraId="41E43B5C" w14:textId="77777777" w:rsidTr="008F53E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C144032" w14:textId="77777777" w:rsidR="00817F11" w:rsidRPr="0025389C" w:rsidRDefault="00817F11" w:rsidP="008F53EF">
            <w:r w:rsidRPr="0025389C">
              <w:rPr>
                <w:rFonts w:eastAsia="Arial"/>
                <w:b/>
                <w:bCs/>
                <w:szCs w:val="22"/>
              </w:rPr>
              <w:t>Realizacja aktywności biznesowej</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FEF7EE8" w14:textId="45B7BA27" w:rsidR="00817F11" w:rsidRPr="00D97ADD" w:rsidRDefault="009F2727" w:rsidP="008F53EF">
            <w:pPr>
              <w:rPr>
                <w:rFonts w:eastAsia="Arial"/>
                <w:szCs w:val="22"/>
              </w:rPr>
            </w:pPr>
            <w:r>
              <w:rPr>
                <w:rFonts w:eastAsia="Arial"/>
                <w:szCs w:val="22"/>
              </w:rPr>
              <w:t>Umożliwi</w:t>
            </w:r>
            <w:r w:rsidR="0064547A">
              <w:rPr>
                <w:rFonts w:eastAsia="Arial"/>
                <w:szCs w:val="22"/>
              </w:rPr>
              <w:t>e</w:t>
            </w:r>
            <w:r>
              <w:rPr>
                <w:rFonts w:eastAsia="Arial"/>
                <w:szCs w:val="22"/>
              </w:rPr>
              <w:t>nie oznaczenia wizyty jako Realizowana</w:t>
            </w:r>
            <w:r w:rsidR="00817F11" w:rsidRPr="00D97ADD">
              <w:rPr>
                <w:rFonts w:eastAsia="Arial"/>
                <w:szCs w:val="22"/>
              </w:rPr>
              <w:t>.</w:t>
            </w:r>
          </w:p>
        </w:tc>
      </w:tr>
      <w:tr w:rsidR="00817F11" w14:paraId="09ACDD59" w14:textId="77777777" w:rsidTr="008F53EF">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6BC61149" w14:textId="77777777" w:rsidR="00817F11" w:rsidRPr="0025389C" w:rsidRDefault="00817F11" w:rsidP="008F53EF">
            <w:r w:rsidRPr="0025389C">
              <w:rPr>
                <w:rFonts w:eastAsia="Arial"/>
                <w:b/>
                <w:bCs/>
                <w:szCs w:val="22"/>
              </w:rPr>
              <w:t>Opis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89207B2" w14:textId="346D4894" w:rsidR="00817F11" w:rsidRPr="00D97ADD" w:rsidRDefault="009C737D" w:rsidP="008F53EF">
            <w:pPr>
              <w:rPr>
                <w:rFonts w:eastAsia="Arial"/>
                <w:szCs w:val="22"/>
              </w:rPr>
            </w:pPr>
            <w:r w:rsidRPr="009C737D">
              <w:rPr>
                <w:rFonts w:eastAsia="Arial"/>
                <w:szCs w:val="22"/>
              </w:rPr>
              <w:t>Operacja wykonywana przez placówkę. Możliwa jest zmiana statusu tylko dla jednej, wybranej wizyty w danym momencie (operacja masowa umożliwiająca zmianę statusu na REALIZOWANA dla wielu wizyt nie jest możliwa).</w:t>
            </w:r>
          </w:p>
          <w:p w14:paraId="053DF9FB" w14:textId="3919A7C6" w:rsidR="00817F11" w:rsidRPr="00F56ED7" w:rsidRDefault="00F56ED7" w:rsidP="008F53EF">
            <w:pPr>
              <w:rPr>
                <w:rFonts w:eastAsia="Arial"/>
                <w:szCs w:val="22"/>
              </w:rPr>
            </w:pPr>
            <w:r w:rsidRPr="0047657B">
              <w:rPr>
                <w:rFonts w:eastAsia="Arial"/>
                <w:szCs w:val="22"/>
              </w:rPr>
              <w:t xml:space="preserve">Zmiana statusu </w:t>
            </w:r>
            <w:r w:rsidR="00817F11" w:rsidRPr="00F56ED7">
              <w:rPr>
                <w:rFonts w:eastAsia="Arial"/>
                <w:szCs w:val="22"/>
              </w:rPr>
              <w:t xml:space="preserve">wizyty może być realizowane przez użytkownika posiadającego odpowiednie uprawnienie. System weryfikuje czy podano właściwy: </w:t>
            </w:r>
          </w:p>
          <w:p w14:paraId="35ABBC25" w14:textId="77777777" w:rsidR="00817F11" w:rsidRPr="00F56ED7" w:rsidRDefault="00817F11" w:rsidP="008F53EF">
            <w:pPr>
              <w:pStyle w:val="Akapitzlist"/>
              <w:numPr>
                <w:ilvl w:val="0"/>
                <w:numId w:val="97"/>
              </w:numPr>
              <w:rPr>
                <w:rFonts w:eastAsia="Arial"/>
              </w:rPr>
            </w:pPr>
            <w:r w:rsidRPr="00F56ED7">
              <w:rPr>
                <w:rFonts w:ascii="Arial" w:eastAsia="Arial" w:hAnsi="Arial" w:cs="Arial"/>
              </w:rPr>
              <w:t xml:space="preserve">datę slotu, </w:t>
            </w:r>
          </w:p>
          <w:p w14:paraId="185DA67E" w14:textId="77777777" w:rsidR="00817F11" w:rsidRPr="00F56ED7" w:rsidRDefault="00817F11" w:rsidP="008F53EF">
            <w:pPr>
              <w:pStyle w:val="Akapitzlist"/>
              <w:numPr>
                <w:ilvl w:val="0"/>
                <w:numId w:val="97"/>
              </w:numPr>
              <w:rPr>
                <w:rFonts w:eastAsia="Arial"/>
              </w:rPr>
            </w:pPr>
            <w:r w:rsidRPr="00F56ED7">
              <w:rPr>
                <w:rFonts w:ascii="Arial" w:eastAsia="Arial" w:hAnsi="Arial" w:cs="Arial"/>
              </w:rPr>
              <w:t xml:space="preserve">identyfikator wizyty, </w:t>
            </w:r>
          </w:p>
          <w:p w14:paraId="48635626" w14:textId="52BC15DD" w:rsidR="00817F11" w:rsidRPr="00F56ED7" w:rsidRDefault="00817F11" w:rsidP="008F53EF">
            <w:pPr>
              <w:rPr>
                <w:rFonts w:eastAsia="Arial"/>
                <w:szCs w:val="22"/>
              </w:rPr>
            </w:pPr>
          </w:p>
          <w:p w14:paraId="25ECD4CF" w14:textId="77777777" w:rsidR="00817F11" w:rsidRPr="00D97ADD" w:rsidRDefault="00817F11" w:rsidP="008F53EF">
            <w:pPr>
              <w:rPr>
                <w:rFonts w:eastAsia="Arial"/>
                <w:szCs w:val="22"/>
              </w:rPr>
            </w:pPr>
            <w:r w:rsidRPr="00F56ED7">
              <w:rPr>
                <w:rFonts w:eastAsia="Arial"/>
                <w:szCs w:val="22"/>
              </w:rPr>
              <w:t>Operacja zwraca pozytywną odpowiedź z usługi.</w:t>
            </w:r>
          </w:p>
        </w:tc>
      </w:tr>
      <w:tr w:rsidR="00817F11" w14:paraId="3683AB63" w14:textId="77777777" w:rsidTr="0047657B">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7B45222" w14:textId="77777777" w:rsidR="00817F11" w:rsidRPr="0025389C" w:rsidRDefault="00817F11" w:rsidP="008F53EF">
            <w:r w:rsidRPr="0025389C">
              <w:rPr>
                <w:rFonts w:eastAsia="Arial"/>
                <w:b/>
                <w:bCs/>
                <w:szCs w:val="22"/>
              </w:rPr>
              <w:t>Warunki początkowe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BBFC208" w14:textId="12CF72A8" w:rsidR="00817F11" w:rsidRPr="0047657B" w:rsidRDefault="002F6B4C" w:rsidP="008F53EF">
            <w:pPr>
              <w:rPr>
                <w:rFonts w:eastAsia="Arial"/>
                <w:szCs w:val="22"/>
                <w:highlight w:val="yellow"/>
              </w:rPr>
            </w:pPr>
            <w:r w:rsidRPr="002F6B4C">
              <w:rPr>
                <w:rFonts w:eastAsia="Arial"/>
                <w:szCs w:val="22"/>
              </w:rPr>
              <w:t>Wybrana wizyta ma status Z</w:t>
            </w:r>
            <w:r w:rsidR="00673216">
              <w:rPr>
                <w:rFonts w:eastAsia="Arial"/>
                <w:szCs w:val="22"/>
              </w:rPr>
              <w:t>apisana</w:t>
            </w:r>
            <w:r>
              <w:rPr>
                <w:rFonts w:eastAsia="Arial"/>
                <w:szCs w:val="22"/>
              </w:rPr>
              <w:t>.</w:t>
            </w:r>
          </w:p>
        </w:tc>
      </w:tr>
      <w:tr w:rsidR="00817F11" w14:paraId="783648A1" w14:textId="77777777" w:rsidTr="008F53EF">
        <w:trPr>
          <w:trHeight w:val="1275"/>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7452BFD1" w14:textId="77777777" w:rsidR="00817F11" w:rsidRPr="0025389C" w:rsidRDefault="00817F11" w:rsidP="008F53EF">
            <w:r w:rsidRPr="0025389C">
              <w:rPr>
                <w:rFonts w:eastAsia="Arial"/>
                <w:b/>
                <w:bCs/>
                <w:szCs w:val="22"/>
              </w:rPr>
              <w:t>Warunki końcowe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595A060" w14:textId="3B6E4B08" w:rsidR="00817F11" w:rsidRPr="0047657B" w:rsidRDefault="00673216" w:rsidP="008F53EF">
            <w:pPr>
              <w:rPr>
                <w:rFonts w:eastAsia="Arial"/>
                <w:szCs w:val="22"/>
                <w:highlight w:val="yellow"/>
              </w:rPr>
            </w:pPr>
            <w:r w:rsidRPr="00673216">
              <w:rPr>
                <w:rFonts w:eastAsia="Arial"/>
                <w:szCs w:val="22"/>
              </w:rPr>
              <w:t>Wizyta w statusie R</w:t>
            </w:r>
            <w:r>
              <w:rPr>
                <w:rFonts w:eastAsia="Arial"/>
                <w:szCs w:val="22"/>
              </w:rPr>
              <w:t>ealizowana</w:t>
            </w:r>
            <w:r w:rsidRPr="00673216">
              <w:rPr>
                <w:rFonts w:eastAsia="Arial"/>
                <w:szCs w:val="22"/>
              </w:rPr>
              <w:t>.</w:t>
            </w:r>
          </w:p>
        </w:tc>
      </w:tr>
      <w:tr w:rsidR="00817F11" w14:paraId="32A2CC93" w14:textId="77777777" w:rsidTr="0047657B">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558D4CD0" w14:textId="77777777" w:rsidR="00817F11" w:rsidRPr="0025389C" w:rsidRDefault="00817F11" w:rsidP="008F53EF">
            <w:r w:rsidRPr="0025389C">
              <w:rPr>
                <w:rFonts w:eastAsia="Arial"/>
                <w:b/>
                <w:bCs/>
                <w:szCs w:val="22"/>
              </w:rPr>
              <w:t>Błędy</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8C89903" w14:textId="77777777" w:rsidR="00817F11" w:rsidRPr="0047657B" w:rsidRDefault="00817F11" w:rsidP="008F53EF">
            <w:pPr>
              <w:rPr>
                <w:rFonts w:eastAsia="Arial"/>
                <w:szCs w:val="22"/>
                <w:highlight w:val="yellow"/>
              </w:rPr>
            </w:pPr>
            <w:r w:rsidRPr="00673216">
              <w:rPr>
                <w:rFonts w:eastAsia="Arial"/>
                <w:szCs w:val="22"/>
              </w:rPr>
              <w:t>Kody wyników operacji oraz opisy błędów z przetwarzania zostały załączone do niniejszego dokumentu</w:t>
            </w:r>
          </w:p>
        </w:tc>
      </w:tr>
    </w:tbl>
    <w:p w14:paraId="58E00D0D" w14:textId="5FF1F58E" w:rsidR="000F23E2" w:rsidRPr="005670D1" w:rsidRDefault="000F23E2" w:rsidP="000F23E2">
      <w:pPr>
        <w:pStyle w:val="Nagwek2"/>
      </w:pPr>
      <w:bookmarkStart w:id="1388" w:name="_Ref140480916"/>
      <w:bookmarkStart w:id="1389" w:name="_Toc143855199"/>
      <w:proofErr w:type="spellStart"/>
      <w:r>
        <w:rPr>
          <w:rFonts w:eastAsia="Arial"/>
        </w:rPr>
        <w:t>cofnijRealizacjeWizyty</w:t>
      </w:r>
      <w:bookmarkEnd w:id="1388"/>
      <w:bookmarkEnd w:id="1389"/>
      <w:proofErr w:type="spellEnd"/>
    </w:p>
    <w:tbl>
      <w:tblPr>
        <w:tblW w:w="0" w:type="auto"/>
        <w:tblLayout w:type="fixed"/>
        <w:tblLook w:val="04A0" w:firstRow="1" w:lastRow="0" w:firstColumn="1" w:lastColumn="0" w:noHBand="0" w:noVBand="1"/>
      </w:tblPr>
      <w:tblGrid>
        <w:gridCol w:w="1800"/>
        <w:gridCol w:w="7245"/>
      </w:tblGrid>
      <w:tr w:rsidR="000F23E2" w14:paraId="36C28303" w14:textId="77777777" w:rsidTr="000F23E2">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6619B71" w14:textId="77777777" w:rsidR="000F23E2" w:rsidRPr="0025389C" w:rsidRDefault="000F23E2" w:rsidP="000F23E2">
            <w:r w:rsidRPr="0025389C">
              <w:rPr>
                <w:rFonts w:eastAsia="Arial"/>
                <w:b/>
                <w:bCs/>
                <w:szCs w:val="22"/>
              </w:rPr>
              <w:t>Nazwa</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995113A" w14:textId="1D99944A" w:rsidR="000F23E2" w:rsidRDefault="000F23E2" w:rsidP="000F23E2">
            <w:proofErr w:type="spellStart"/>
            <w:r>
              <w:t>cofnijRealizacjeWizyty</w:t>
            </w:r>
            <w:proofErr w:type="spellEnd"/>
          </w:p>
        </w:tc>
      </w:tr>
      <w:tr w:rsidR="000F23E2" w14:paraId="703EABFF" w14:textId="77777777" w:rsidTr="000F23E2">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5F28D29E" w14:textId="77777777" w:rsidR="000F23E2" w:rsidRPr="0025389C" w:rsidRDefault="000F23E2" w:rsidP="000F23E2">
            <w:r w:rsidRPr="0025389C">
              <w:rPr>
                <w:rFonts w:eastAsia="Arial"/>
                <w:b/>
                <w:bCs/>
                <w:szCs w:val="22"/>
              </w:rPr>
              <w:t>Interfejs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C24F102" w14:textId="77777777" w:rsidR="000F23E2" w:rsidRDefault="000F23E2" w:rsidP="000F23E2">
            <w:pPr>
              <w:rPr>
                <w:rFonts w:ascii="Times New Roman" w:hAnsi="Times New Roman" w:cs="Times New Roman"/>
                <w:sz w:val="24"/>
              </w:rPr>
            </w:pPr>
            <w:proofErr w:type="spellStart"/>
            <w:r>
              <w:t>ObslugaRejestracjiWS</w:t>
            </w:r>
            <w:proofErr w:type="spellEnd"/>
          </w:p>
        </w:tc>
      </w:tr>
      <w:tr w:rsidR="000F23E2" w14:paraId="031A40D4" w14:textId="77777777" w:rsidTr="000F23E2">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F594069" w14:textId="77777777" w:rsidR="000F23E2" w:rsidRPr="0025389C" w:rsidRDefault="000F23E2" w:rsidP="000F23E2">
            <w:r w:rsidRPr="0025389C">
              <w:rPr>
                <w:rFonts w:eastAsia="Arial"/>
                <w:b/>
                <w:bCs/>
                <w:szCs w:val="22"/>
              </w:rPr>
              <w:t>Cel</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E08CFD8" w14:textId="79E2028D" w:rsidR="000F23E2" w:rsidRPr="00A83F9E" w:rsidRDefault="000F23E2" w:rsidP="000F23E2">
            <w:pPr>
              <w:rPr>
                <w:rFonts w:eastAsia="Arial"/>
                <w:szCs w:val="22"/>
              </w:rPr>
            </w:pPr>
            <w:r>
              <w:t xml:space="preserve">Celem operacji </w:t>
            </w:r>
            <w:proofErr w:type="spellStart"/>
            <w:r w:rsidRPr="0047657B">
              <w:rPr>
                <w:iCs/>
                <w:color w:val="000000"/>
              </w:rPr>
              <w:t>cofnijRealizacjeWizyty</w:t>
            </w:r>
            <w:proofErr w:type="spellEnd"/>
            <w:r w:rsidRPr="0047657B">
              <w:rPr>
                <w:iCs/>
                <w:color w:val="000000"/>
              </w:rPr>
              <w:t xml:space="preserve"> </w:t>
            </w:r>
            <w:r w:rsidRPr="0064547A">
              <w:rPr>
                <w:iCs/>
              </w:rPr>
              <w:t xml:space="preserve">jest umożliwienie Podmiotowi/MUŚ cofnięcia realizacji wizyty (zmian wprowadzonych przez operacje </w:t>
            </w:r>
            <w:proofErr w:type="spellStart"/>
            <w:r w:rsidRPr="0047657B">
              <w:rPr>
                <w:iCs/>
                <w:color w:val="000000"/>
              </w:rPr>
              <w:t>zakonczWizyty</w:t>
            </w:r>
            <w:proofErr w:type="spellEnd"/>
            <w:r w:rsidRPr="0064547A">
              <w:rPr>
                <w:iCs/>
              </w:rPr>
              <w:t xml:space="preserve"> oraz </w:t>
            </w:r>
            <w:proofErr w:type="spellStart"/>
            <w:r w:rsidRPr="0047657B">
              <w:rPr>
                <w:iCs/>
                <w:color w:val="000000"/>
              </w:rPr>
              <w:t>realizujWizyte</w:t>
            </w:r>
            <w:proofErr w:type="spellEnd"/>
            <w:r w:rsidRPr="0064547A">
              <w:rPr>
                <w:iCs/>
              </w:rPr>
              <w:t>)</w:t>
            </w:r>
            <w:r>
              <w:t xml:space="preserve"> ze statusów: ZREALIZOWANA, NIEZREALIZOWANA lub REALIZOWANA do statusu ZAPISANA.</w:t>
            </w:r>
          </w:p>
        </w:tc>
      </w:tr>
      <w:tr w:rsidR="000F23E2" w14:paraId="619E802D" w14:textId="77777777" w:rsidTr="000F23E2">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135B0B3" w14:textId="77777777" w:rsidR="000F23E2" w:rsidRPr="0025389C" w:rsidRDefault="000F23E2" w:rsidP="000F23E2">
            <w:r w:rsidRPr="0025389C">
              <w:rPr>
                <w:rFonts w:eastAsia="Arial"/>
                <w:b/>
                <w:bCs/>
                <w:szCs w:val="22"/>
              </w:rPr>
              <w:t>Realizacja aktywności biznesowej</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3C898E6" w14:textId="3A00E72D" w:rsidR="000F23E2" w:rsidRPr="0064547A" w:rsidRDefault="000F23E2" w:rsidP="000F23E2">
            <w:pPr>
              <w:rPr>
                <w:rFonts w:eastAsia="Arial"/>
                <w:szCs w:val="22"/>
              </w:rPr>
            </w:pPr>
            <w:r w:rsidRPr="0064547A">
              <w:rPr>
                <w:rFonts w:eastAsia="Arial"/>
                <w:szCs w:val="22"/>
              </w:rPr>
              <w:t xml:space="preserve">Cofnięcie realizacji wizyty wprowadzonej przez operacje </w:t>
            </w:r>
            <w:proofErr w:type="spellStart"/>
            <w:r w:rsidRPr="0047657B">
              <w:rPr>
                <w:color w:val="000000"/>
              </w:rPr>
              <w:t>zakonczWizyty</w:t>
            </w:r>
            <w:proofErr w:type="spellEnd"/>
            <w:r w:rsidRPr="0064547A">
              <w:t xml:space="preserve"> oraz </w:t>
            </w:r>
            <w:proofErr w:type="spellStart"/>
            <w:r w:rsidRPr="0047657B">
              <w:rPr>
                <w:color w:val="000000"/>
              </w:rPr>
              <w:t>realizujWizyte</w:t>
            </w:r>
            <w:proofErr w:type="spellEnd"/>
            <w:r w:rsidRPr="0047657B">
              <w:rPr>
                <w:color w:val="000000"/>
              </w:rPr>
              <w:t>.</w:t>
            </w:r>
          </w:p>
        </w:tc>
      </w:tr>
      <w:tr w:rsidR="000F23E2" w14:paraId="6126FBCF" w14:textId="77777777" w:rsidTr="000F23E2">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18A82946" w14:textId="77777777" w:rsidR="000F23E2" w:rsidRPr="0025389C" w:rsidRDefault="000F23E2" w:rsidP="000F23E2">
            <w:r w:rsidRPr="0025389C">
              <w:rPr>
                <w:rFonts w:eastAsia="Arial"/>
                <w:b/>
                <w:bCs/>
                <w:szCs w:val="22"/>
              </w:rPr>
              <w:t>Opis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6EC4B9C" w14:textId="6AC1A7A9" w:rsidR="000F23E2" w:rsidRPr="0047657B" w:rsidRDefault="000F23E2" w:rsidP="000F23E2">
            <w:pPr>
              <w:autoSpaceDE w:val="0"/>
              <w:autoSpaceDN w:val="0"/>
              <w:adjustRightInd w:val="0"/>
              <w:spacing w:before="0" w:after="80" w:line="240" w:lineRule="auto"/>
              <w:jc w:val="left"/>
            </w:pPr>
            <w:r w:rsidRPr="0047657B">
              <w:t>Operacja służy do cofnięcia realizacji wizyty w następujących przypadkach:</w:t>
            </w:r>
          </w:p>
          <w:p w14:paraId="6DD1658C" w14:textId="45F9C364" w:rsidR="0090357D" w:rsidRDefault="000F23E2" w:rsidP="0047657B">
            <w:pPr>
              <w:autoSpaceDE w:val="0"/>
              <w:autoSpaceDN w:val="0"/>
              <w:adjustRightInd w:val="0"/>
              <w:spacing w:before="0" w:after="80" w:line="240" w:lineRule="auto"/>
              <w:jc w:val="left"/>
            </w:pPr>
            <w:r w:rsidRPr="0047657B">
              <w:t xml:space="preserve">1. Błędne zakończenie wizyty przez pracownika medycznego {poprzez wywołanie operacji </w:t>
            </w:r>
            <w:proofErr w:type="spellStart"/>
            <w:r w:rsidRPr="0047657B">
              <w:t>zakonczWizyty</w:t>
            </w:r>
            <w:proofErr w:type="spellEnd"/>
            <w:r w:rsidRPr="0047657B">
              <w:t xml:space="preserve">). Jeżeli pracownik medyczny błędnie zakończył wizytę ze statusem ZREALIZOWANA lub NIEZREALIZOWANA, wywołanie operacji </w:t>
            </w:r>
            <w:proofErr w:type="spellStart"/>
            <w:r w:rsidRPr="0047657B">
              <w:t>cofnijRealizacjeWiztyty</w:t>
            </w:r>
            <w:proofErr w:type="spellEnd"/>
            <w:r w:rsidRPr="0047657B">
              <w:t xml:space="preserve"> umożliwia ustawienie statusu wizyty na ZAPISANA oraz przywrócenie zmian wprowadzonych podczas jej zamykania:</w:t>
            </w:r>
          </w:p>
          <w:p w14:paraId="024F4B4C" w14:textId="3D973B79" w:rsidR="000F23E2" w:rsidRPr="0047657B" w:rsidRDefault="000F23E2" w:rsidP="000F23E2">
            <w:pPr>
              <w:numPr>
                <w:ilvl w:val="0"/>
                <w:numId w:val="116"/>
              </w:numPr>
              <w:autoSpaceDE w:val="0"/>
              <w:autoSpaceDN w:val="0"/>
              <w:adjustRightInd w:val="0"/>
              <w:spacing w:before="0" w:after="0" w:line="240" w:lineRule="auto"/>
              <w:ind w:left="360" w:hanging="360"/>
              <w:jc w:val="left"/>
            </w:pPr>
            <w:r w:rsidRPr="0047657B">
              <w:t>Usunięcie pacjenta z poczekalni, jeżeli został do niej zapisany;</w:t>
            </w:r>
          </w:p>
          <w:p w14:paraId="3708533D" w14:textId="77777777" w:rsidR="000F23E2" w:rsidRPr="0047657B" w:rsidRDefault="000F23E2" w:rsidP="000F23E2">
            <w:pPr>
              <w:numPr>
                <w:ilvl w:val="0"/>
                <w:numId w:val="116"/>
              </w:numPr>
              <w:autoSpaceDE w:val="0"/>
              <w:autoSpaceDN w:val="0"/>
              <w:adjustRightInd w:val="0"/>
              <w:spacing w:before="0" w:after="0" w:line="240" w:lineRule="auto"/>
              <w:ind w:left="360" w:hanging="360"/>
              <w:jc w:val="left"/>
            </w:pPr>
            <w:r w:rsidRPr="0047657B">
              <w:t>Przyjęcie do realizacji e-skierowania (zmiana statusu z WYSTAWIONY na U_REALIZATORA);</w:t>
            </w:r>
          </w:p>
          <w:p w14:paraId="556E2094" w14:textId="77777777" w:rsidR="000F23E2" w:rsidRPr="0047657B" w:rsidRDefault="000F23E2" w:rsidP="000F23E2">
            <w:pPr>
              <w:numPr>
                <w:ilvl w:val="0"/>
                <w:numId w:val="116"/>
              </w:numPr>
              <w:autoSpaceDE w:val="0"/>
              <w:autoSpaceDN w:val="0"/>
              <w:adjustRightInd w:val="0"/>
              <w:spacing w:before="0" w:after="80" w:line="240" w:lineRule="auto"/>
              <w:ind w:left="360" w:hanging="360"/>
              <w:jc w:val="left"/>
            </w:pPr>
            <w:r w:rsidRPr="0047657B">
              <w:t>Usunięcie informacji o przyjęciu szczepionki.</w:t>
            </w:r>
          </w:p>
          <w:p w14:paraId="7CE4C14D" w14:textId="77777777" w:rsidR="000F23E2" w:rsidRPr="0047657B" w:rsidRDefault="000F23E2" w:rsidP="000F23E2">
            <w:pPr>
              <w:autoSpaceDE w:val="0"/>
              <w:autoSpaceDN w:val="0"/>
              <w:adjustRightInd w:val="0"/>
              <w:spacing w:before="0" w:after="80" w:line="240" w:lineRule="auto"/>
              <w:jc w:val="left"/>
            </w:pPr>
            <w:r w:rsidRPr="0047657B">
              <w:t xml:space="preserve">2.  Zmiana statusu wizyty z REALIZOWANA na ZAPISANA, w celu dokonania zmian w wizycie (rozpoczęcie realizacji wizyty wykonywane jest poprzez operacje </w:t>
            </w:r>
            <w:proofErr w:type="spellStart"/>
            <w:r w:rsidRPr="0047657B">
              <w:t>realizujWizyte</w:t>
            </w:r>
            <w:proofErr w:type="spellEnd"/>
            <w:r w:rsidRPr="0047657B">
              <w:t>).</w:t>
            </w:r>
          </w:p>
          <w:p w14:paraId="6ED8AA9E" w14:textId="77777777" w:rsidR="000F23E2" w:rsidRPr="0047657B" w:rsidRDefault="000F23E2" w:rsidP="000F23E2">
            <w:pPr>
              <w:autoSpaceDE w:val="0"/>
              <w:autoSpaceDN w:val="0"/>
              <w:adjustRightInd w:val="0"/>
              <w:spacing w:before="0" w:after="80" w:line="240" w:lineRule="auto"/>
              <w:jc w:val="left"/>
            </w:pPr>
            <w:r w:rsidRPr="0047657B">
              <w:t xml:space="preserve">Operacja </w:t>
            </w:r>
            <w:proofErr w:type="spellStart"/>
            <w:r w:rsidRPr="0047657B">
              <w:t>cofnijRealizacjeWizyty</w:t>
            </w:r>
            <w:proofErr w:type="spellEnd"/>
            <w:r w:rsidRPr="0047657B">
              <w:t xml:space="preserve"> nie jest dostępna dla wizyty nagłej. Wizytę nagłą należy usunąć i wprowadzić ponownie.</w:t>
            </w:r>
          </w:p>
          <w:p w14:paraId="09167526" w14:textId="48346D7F" w:rsidR="000F23E2" w:rsidRPr="0047657B" w:rsidRDefault="000F23E2" w:rsidP="000F23E2">
            <w:pPr>
              <w:autoSpaceDE w:val="0"/>
              <w:autoSpaceDN w:val="0"/>
              <w:adjustRightInd w:val="0"/>
              <w:spacing w:before="0" w:after="80" w:line="240" w:lineRule="auto"/>
              <w:jc w:val="left"/>
            </w:pPr>
            <w:r w:rsidRPr="0047657B">
              <w:t>System uniemożliwia wykonanie operacji, jeżeli od wizyty upłynął czas określony w konfigurowalnym parametrze systemowym. Domyślna wartość parametru ustawiona została na 60</w:t>
            </w:r>
            <w:r w:rsidR="0064547A">
              <w:t xml:space="preserve"> </w:t>
            </w:r>
            <w:r w:rsidRPr="0047657B">
              <w:t xml:space="preserve">dni, ale może ulec zmianie co </w:t>
            </w:r>
            <w:r w:rsidRPr="0090357D">
              <w:t>będzie</w:t>
            </w:r>
            <w:r w:rsidRPr="0047657B">
              <w:t xml:space="preserve"> komunikowane.</w:t>
            </w:r>
          </w:p>
          <w:p w14:paraId="3D98EF1F" w14:textId="246CAE2D" w:rsidR="000F23E2" w:rsidRPr="0047657B" w:rsidRDefault="000F23E2" w:rsidP="000F23E2">
            <w:pPr>
              <w:autoSpaceDE w:val="0"/>
              <w:autoSpaceDN w:val="0"/>
              <w:adjustRightInd w:val="0"/>
              <w:spacing w:before="0" w:after="80" w:line="240" w:lineRule="auto"/>
              <w:jc w:val="left"/>
            </w:pPr>
            <w:r w:rsidRPr="0047657B">
              <w:t xml:space="preserve">Operacja wykonywana przez placówkę. W ramach jednego wywołania możliwe jest cofnięcie realizacji tylko jednej wizyty (operacja </w:t>
            </w:r>
            <w:r w:rsidRPr="0090357D">
              <w:t>pojedyncza</w:t>
            </w:r>
            <w:r w:rsidRPr="0047657B">
              <w:t>).</w:t>
            </w:r>
          </w:p>
          <w:p w14:paraId="174F8827" w14:textId="2F5A43DA" w:rsidR="000F23E2" w:rsidRPr="00D97ADD" w:rsidRDefault="000F23E2" w:rsidP="0047657B">
            <w:pPr>
              <w:autoSpaceDE w:val="0"/>
              <w:autoSpaceDN w:val="0"/>
              <w:adjustRightInd w:val="0"/>
              <w:spacing w:before="0" w:after="80" w:line="240" w:lineRule="auto"/>
              <w:jc w:val="left"/>
              <w:rPr>
                <w:rFonts w:eastAsia="Arial"/>
                <w:szCs w:val="22"/>
              </w:rPr>
            </w:pPr>
            <w:r w:rsidRPr="0047657B">
              <w:t xml:space="preserve">Operacja, oprócz zwracania standardowego komunikatu </w:t>
            </w:r>
            <w:proofErr w:type="spellStart"/>
            <w:r w:rsidRPr="0047657B">
              <w:t>WynikMT</w:t>
            </w:r>
            <w:proofErr w:type="spellEnd"/>
            <w:r w:rsidRPr="0047657B">
              <w:t xml:space="preserve"> (definicja w wspolne.xsd), zwraca również obiekt </w:t>
            </w:r>
            <w:proofErr w:type="spellStart"/>
            <w:r w:rsidRPr="0047657B">
              <w:t>raportZPrzetwarzaniaMT</w:t>
            </w:r>
            <w:proofErr w:type="spellEnd"/>
            <w:r w:rsidRPr="0047657B">
              <w:t xml:space="preserve"> (definicja w rejestracja.xsd), który zawiera szczegółowe informacje o statusie wykonania operacji.</w:t>
            </w:r>
          </w:p>
        </w:tc>
      </w:tr>
      <w:tr w:rsidR="000F23E2" w14:paraId="1EC60BED" w14:textId="77777777" w:rsidTr="000F23E2">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F972485" w14:textId="77777777" w:rsidR="000F23E2" w:rsidRPr="0025389C" w:rsidRDefault="000F23E2" w:rsidP="000F23E2">
            <w:r w:rsidRPr="0025389C">
              <w:rPr>
                <w:rFonts w:eastAsia="Arial"/>
                <w:b/>
                <w:bCs/>
                <w:szCs w:val="22"/>
              </w:rPr>
              <w:t>Warunki początkowe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5460C082" w14:textId="19C9AF6B" w:rsidR="000F23E2" w:rsidRPr="00B17CC8" w:rsidRDefault="0090357D" w:rsidP="000F23E2">
            <w:pPr>
              <w:rPr>
                <w:rFonts w:eastAsia="Arial"/>
                <w:szCs w:val="22"/>
                <w:highlight w:val="yellow"/>
              </w:rPr>
            </w:pPr>
            <w:r>
              <w:t xml:space="preserve">Podczas wywołania operacji </w:t>
            </w:r>
            <w:proofErr w:type="spellStart"/>
            <w:r>
              <w:t>cofnijRealizacjeWizyty</w:t>
            </w:r>
            <w:proofErr w:type="spellEnd"/>
            <w:r>
              <w:t xml:space="preserve"> przesłanie wizyty w statusie ZREALIZOWANA, NIEZREALIZOWANA lub REALIZOWANA.</w:t>
            </w:r>
          </w:p>
        </w:tc>
      </w:tr>
      <w:tr w:rsidR="000F23E2" w14:paraId="4725B432" w14:textId="77777777" w:rsidTr="000F23E2">
        <w:trPr>
          <w:trHeight w:val="1275"/>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EC44EA0" w14:textId="77777777" w:rsidR="000F23E2" w:rsidRPr="0025389C" w:rsidRDefault="000F23E2" w:rsidP="000F23E2">
            <w:r w:rsidRPr="0025389C">
              <w:rPr>
                <w:rFonts w:eastAsia="Arial"/>
                <w:b/>
                <w:bCs/>
                <w:szCs w:val="22"/>
              </w:rPr>
              <w:t>Warunki końcowe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C092D90" w14:textId="705BAB5A" w:rsidR="000F23E2" w:rsidRPr="00B17CC8" w:rsidRDefault="0090357D" w:rsidP="000F23E2">
            <w:pPr>
              <w:rPr>
                <w:rFonts w:eastAsia="Arial"/>
                <w:szCs w:val="22"/>
                <w:highlight w:val="yellow"/>
              </w:rPr>
            </w:pPr>
            <w:r>
              <w:t>Przywrócenie wizyty do statusu ZAPISANA.</w:t>
            </w:r>
          </w:p>
        </w:tc>
      </w:tr>
      <w:tr w:rsidR="000F23E2" w14:paraId="743A540F" w14:textId="77777777" w:rsidTr="000F23E2">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0C7EB590" w14:textId="77777777" w:rsidR="000F23E2" w:rsidRPr="0025389C" w:rsidRDefault="000F23E2" w:rsidP="000F23E2">
            <w:r w:rsidRPr="0025389C">
              <w:rPr>
                <w:rFonts w:eastAsia="Arial"/>
                <w:b/>
                <w:bCs/>
                <w:szCs w:val="22"/>
              </w:rPr>
              <w:t>Błędy</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74080F27" w14:textId="77777777" w:rsidR="000F23E2" w:rsidRPr="00B17CC8" w:rsidRDefault="000F23E2" w:rsidP="000F23E2">
            <w:pPr>
              <w:rPr>
                <w:rFonts w:eastAsia="Arial"/>
                <w:szCs w:val="22"/>
                <w:highlight w:val="yellow"/>
              </w:rPr>
            </w:pPr>
            <w:r w:rsidRPr="00673216">
              <w:rPr>
                <w:rFonts w:eastAsia="Arial"/>
                <w:szCs w:val="22"/>
              </w:rPr>
              <w:t>Kody wyników operacji oraz opisy błędów z przetwarzania zostały załączone do niniejszego dokumentu</w:t>
            </w:r>
          </w:p>
        </w:tc>
      </w:tr>
      <w:tr w:rsidR="008601F6" w14:paraId="2D1A3EC2" w14:textId="77777777" w:rsidTr="008601F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2C5CD6C" w14:textId="77777777" w:rsidR="008601F6" w:rsidRPr="0025389C" w:rsidRDefault="008601F6" w:rsidP="008601F6">
            <w:r w:rsidRPr="0025389C">
              <w:rPr>
                <w:rFonts w:eastAsia="Arial"/>
                <w:b/>
                <w:bCs/>
                <w:szCs w:val="22"/>
              </w:rPr>
              <w:t>Błędy</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9668572" w14:textId="77777777" w:rsidR="008601F6" w:rsidRPr="00B17CC8" w:rsidRDefault="008601F6" w:rsidP="008601F6">
            <w:pPr>
              <w:rPr>
                <w:rFonts w:eastAsia="Arial"/>
                <w:szCs w:val="22"/>
                <w:highlight w:val="yellow"/>
              </w:rPr>
            </w:pPr>
            <w:r w:rsidRPr="00673216">
              <w:rPr>
                <w:rFonts w:eastAsia="Arial"/>
                <w:szCs w:val="22"/>
              </w:rPr>
              <w:t>Kody wyników operacji oraz opisy błędów z przetwarzania zostały załączone do niniejszego dokumentu</w:t>
            </w:r>
          </w:p>
        </w:tc>
      </w:tr>
    </w:tbl>
    <w:p w14:paraId="62E651DF" w14:textId="7D521497" w:rsidR="008601F6" w:rsidRPr="005670D1" w:rsidRDefault="008601F6" w:rsidP="008601F6">
      <w:pPr>
        <w:pStyle w:val="Nagwek2"/>
      </w:pPr>
      <w:bookmarkStart w:id="1390" w:name="_Ref141437386"/>
      <w:bookmarkStart w:id="1391" w:name="_Toc143855200"/>
      <w:proofErr w:type="spellStart"/>
      <w:r>
        <w:rPr>
          <w:rFonts w:eastAsia="Arial"/>
        </w:rPr>
        <w:t>zmienDateSlotu</w:t>
      </w:r>
      <w:bookmarkEnd w:id="1390"/>
      <w:bookmarkEnd w:id="1391"/>
      <w:proofErr w:type="spellEnd"/>
    </w:p>
    <w:tbl>
      <w:tblPr>
        <w:tblW w:w="0" w:type="auto"/>
        <w:tblLayout w:type="fixed"/>
        <w:tblLook w:val="04A0" w:firstRow="1" w:lastRow="0" w:firstColumn="1" w:lastColumn="0" w:noHBand="0" w:noVBand="1"/>
      </w:tblPr>
      <w:tblGrid>
        <w:gridCol w:w="1800"/>
        <w:gridCol w:w="7245"/>
      </w:tblGrid>
      <w:tr w:rsidR="008601F6" w14:paraId="3EAC1762" w14:textId="77777777" w:rsidTr="008601F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38DFB719" w14:textId="77777777" w:rsidR="008601F6" w:rsidRPr="0025389C" w:rsidRDefault="008601F6" w:rsidP="008601F6">
            <w:r w:rsidRPr="0025389C">
              <w:rPr>
                <w:rFonts w:eastAsia="Arial"/>
                <w:b/>
                <w:bCs/>
                <w:szCs w:val="22"/>
              </w:rPr>
              <w:t>Nazwa</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98000D0" w14:textId="71769B6C" w:rsidR="008601F6" w:rsidRDefault="008601F6" w:rsidP="008601F6">
            <w:proofErr w:type="spellStart"/>
            <w:r>
              <w:t>zmienDateSlotu</w:t>
            </w:r>
            <w:proofErr w:type="spellEnd"/>
          </w:p>
        </w:tc>
      </w:tr>
      <w:tr w:rsidR="008601F6" w14:paraId="41786951" w14:textId="77777777" w:rsidTr="008601F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6B09F320" w14:textId="77777777" w:rsidR="008601F6" w:rsidRPr="0025389C" w:rsidRDefault="008601F6" w:rsidP="008601F6">
            <w:r w:rsidRPr="0025389C">
              <w:rPr>
                <w:rFonts w:eastAsia="Arial"/>
                <w:b/>
                <w:bCs/>
                <w:szCs w:val="22"/>
              </w:rPr>
              <w:t>Interfejs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7C0FB5F" w14:textId="77777777" w:rsidR="008601F6" w:rsidRDefault="008601F6" w:rsidP="008601F6">
            <w:pPr>
              <w:rPr>
                <w:rFonts w:ascii="Times New Roman" w:hAnsi="Times New Roman" w:cs="Times New Roman"/>
                <w:sz w:val="24"/>
              </w:rPr>
            </w:pPr>
            <w:proofErr w:type="spellStart"/>
            <w:r>
              <w:t>ObslugaRejestracjiWS</w:t>
            </w:r>
            <w:proofErr w:type="spellEnd"/>
          </w:p>
        </w:tc>
      </w:tr>
      <w:tr w:rsidR="008601F6" w14:paraId="123FB194" w14:textId="77777777" w:rsidTr="008601F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436D215E" w14:textId="77777777" w:rsidR="008601F6" w:rsidRPr="0025389C" w:rsidRDefault="008601F6" w:rsidP="008601F6">
            <w:r w:rsidRPr="0025389C">
              <w:rPr>
                <w:rFonts w:eastAsia="Arial"/>
                <w:b/>
                <w:bCs/>
                <w:szCs w:val="22"/>
              </w:rPr>
              <w:t>Cel</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CA5DDED" w14:textId="35AC29B8" w:rsidR="008601F6" w:rsidRPr="00A83F9E" w:rsidRDefault="008601F6" w:rsidP="008601F6">
            <w:pPr>
              <w:rPr>
                <w:rFonts w:eastAsia="Arial"/>
                <w:szCs w:val="22"/>
              </w:rPr>
            </w:pPr>
            <w:r>
              <w:t>C</w:t>
            </w:r>
            <w:r w:rsidRPr="00223513">
              <w:t xml:space="preserve">elem operacji </w:t>
            </w:r>
            <w:proofErr w:type="spellStart"/>
            <w:r w:rsidRPr="0047657B">
              <w:rPr>
                <w:color w:val="000000"/>
              </w:rPr>
              <w:t>zmienDateSlotu</w:t>
            </w:r>
            <w:proofErr w:type="spellEnd"/>
            <w:r w:rsidRPr="0047657B">
              <w:rPr>
                <w:color w:val="000000"/>
              </w:rPr>
              <w:t xml:space="preserve"> </w:t>
            </w:r>
            <w:r w:rsidRPr="00223513">
              <w:t>jest umożliwienie Podmiotowi/MUŚ pr</w:t>
            </w:r>
            <w:r>
              <w:t>zeniesienia slotu na inny dzień.</w:t>
            </w:r>
          </w:p>
        </w:tc>
      </w:tr>
      <w:tr w:rsidR="008601F6" w14:paraId="17FB7B15" w14:textId="77777777" w:rsidTr="008601F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308C447F" w14:textId="77777777" w:rsidR="008601F6" w:rsidRPr="0025389C" w:rsidRDefault="008601F6" w:rsidP="008601F6">
            <w:r w:rsidRPr="0025389C">
              <w:rPr>
                <w:rFonts w:eastAsia="Arial"/>
                <w:b/>
                <w:bCs/>
                <w:szCs w:val="22"/>
              </w:rPr>
              <w:t>Realizacja aktywności biznesowej</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02C8BCA" w14:textId="27D619FB" w:rsidR="008601F6" w:rsidRPr="0047657B" w:rsidRDefault="008601F6" w:rsidP="008601F6">
            <w:pPr>
              <w:rPr>
                <w:rFonts w:eastAsia="Arial"/>
                <w:i/>
                <w:szCs w:val="22"/>
                <w:u w:val="single"/>
              </w:rPr>
            </w:pPr>
            <w:r>
              <w:rPr>
                <w:rFonts w:eastAsia="Arial"/>
                <w:szCs w:val="22"/>
              </w:rPr>
              <w:t xml:space="preserve">Zmiana daty slotu wprowadzonego przez operację </w:t>
            </w:r>
            <w:proofErr w:type="spellStart"/>
            <w:r w:rsidR="00FA772E" w:rsidRPr="0047657B">
              <w:rPr>
                <w:rFonts w:eastAsia="Arial"/>
                <w:iCs/>
                <w:szCs w:val="22"/>
              </w:rPr>
              <w:t>zapiszSloty</w:t>
            </w:r>
            <w:proofErr w:type="spellEnd"/>
            <w:r w:rsidR="00FA772E" w:rsidRPr="0047657B">
              <w:rPr>
                <w:rFonts w:eastAsia="Arial"/>
                <w:iCs/>
                <w:szCs w:val="22"/>
              </w:rPr>
              <w:t>.</w:t>
            </w:r>
          </w:p>
        </w:tc>
      </w:tr>
      <w:tr w:rsidR="008601F6" w14:paraId="75E4DD41" w14:textId="77777777" w:rsidTr="008601F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25AD9F09" w14:textId="77777777" w:rsidR="008601F6" w:rsidRPr="0025389C" w:rsidRDefault="008601F6" w:rsidP="008601F6">
            <w:r w:rsidRPr="0025389C">
              <w:rPr>
                <w:rFonts w:eastAsia="Arial"/>
                <w:b/>
                <w:bCs/>
                <w:szCs w:val="22"/>
              </w:rPr>
              <w:t>Opis</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7E5CFCD" w14:textId="1CB57D4C" w:rsidR="008601F6" w:rsidRPr="0047657B" w:rsidRDefault="008601F6" w:rsidP="008601F6">
            <w:pPr>
              <w:autoSpaceDE w:val="0"/>
              <w:autoSpaceDN w:val="0"/>
              <w:adjustRightInd w:val="0"/>
              <w:spacing w:before="0" w:after="80" w:line="240" w:lineRule="auto"/>
              <w:jc w:val="left"/>
            </w:pPr>
            <w:r w:rsidRPr="0047657B">
              <w:t xml:space="preserve">Operacja </w:t>
            </w:r>
            <w:proofErr w:type="spellStart"/>
            <w:r w:rsidRPr="0047657B">
              <w:t>zmienDateSlotu</w:t>
            </w:r>
            <w:proofErr w:type="spellEnd"/>
            <w:r w:rsidRPr="0047657B">
              <w:t xml:space="preserve"> umożliwia Podmiotowi/MUŚ przeniesienie slotu na inny dzień (np. w przypadku błędnie wprowadzonych danych) zgodnie z datą podaną w atrybucie </w:t>
            </w:r>
            <w:hyperlink r:id="rId21" w:history="1">
              <w:proofErr w:type="spellStart"/>
              <w:r w:rsidRPr="0047657B">
                <w:t>zmienDateSlotuRequest</w:t>
              </w:r>
            </w:hyperlink>
            <w:r w:rsidRPr="0047657B">
              <w:t>.nowaDataSlotu</w:t>
            </w:r>
            <w:proofErr w:type="spellEnd"/>
            <w:r w:rsidRPr="0047657B">
              <w:t>.</w:t>
            </w:r>
            <w:r w:rsidR="00521A70">
              <w:t xml:space="preserve"> </w:t>
            </w:r>
            <w:r w:rsidR="002402FA" w:rsidRPr="002402FA">
              <w:t xml:space="preserve">Atrybuty </w:t>
            </w:r>
            <w:proofErr w:type="spellStart"/>
            <w:r w:rsidR="002402FA" w:rsidRPr="002402FA">
              <w:t>zmienDateSlotuRequest.czasRozpoczecia</w:t>
            </w:r>
            <w:proofErr w:type="spellEnd"/>
            <w:r w:rsidR="002402FA" w:rsidRPr="002402FA">
              <w:t xml:space="preserve"> oraz </w:t>
            </w:r>
            <w:proofErr w:type="spellStart"/>
            <w:r w:rsidR="002402FA" w:rsidRPr="002402FA">
              <w:t>zmienDateSlotuRequest.czasZakonczenia</w:t>
            </w:r>
            <w:proofErr w:type="spellEnd"/>
            <w:r w:rsidR="002402FA" w:rsidRPr="002402FA">
              <w:t xml:space="preserve"> są atrybutami opcjonalnymi. Jeżeli nie zostaną podane, atrybuty te nie ulegną zmianie.</w:t>
            </w:r>
          </w:p>
          <w:p w14:paraId="3661C0D1" w14:textId="1FBE126D" w:rsidR="008601F6" w:rsidRPr="0047657B" w:rsidRDefault="008601F6" w:rsidP="008601F6">
            <w:pPr>
              <w:autoSpaceDE w:val="0"/>
              <w:autoSpaceDN w:val="0"/>
              <w:adjustRightInd w:val="0"/>
              <w:spacing w:before="0" w:after="80" w:line="240" w:lineRule="auto"/>
              <w:jc w:val="left"/>
            </w:pPr>
            <w:r w:rsidRPr="0047657B">
              <w:t xml:space="preserve">Operacja </w:t>
            </w:r>
            <w:proofErr w:type="spellStart"/>
            <w:r w:rsidRPr="0047657B">
              <w:t>zmienDateSlotu</w:t>
            </w:r>
            <w:proofErr w:type="spellEnd"/>
            <w:r w:rsidRPr="0047657B">
              <w:t xml:space="preserve"> dostępna jest dla podmiotu posiadającego uprawnienia do slotu podanego w żądaniu [</w:t>
            </w:r>
            <w:proofErr w:type="spellStart"/>
            <w:r w:rsidR="00000000">
              <w:fldChar w:fldCharType="begin"/>
            </w:r>
            <w:r w:rsidR="00000000">
              <w:instrText>HYPERLINK "$element://%7b7D259F0A-A95B-44e9-98C1-5F599254F745%7d"</w:instrText>
            </w:r>
            <w:r w:rsidR="00000000">
              <w:fldChar w:fldCharType="separate"/>
            </w:r>
            <w:r w:rsidRPr="0047657B">
              <w:t>zmienDateSlotuRequest</w:t>
            </w:r>
            <w:r w:rsidR="00000000">
              <w:fldChar w:fldCharType="end"/>
            </w:r>
            <w:r w:rsidRPr="0047657B">
              <w:t>.identyfikatorSlotu</w:t>
            </w:r>
            <w:proofErr w:type="spellEnd"/>
            <w:r w:rsidRPr="0047657B">
              <w:t xml:space="preserve">]. </w:t>
            </w:r>
          </w:p>
          <w:p w14:paraId="5F2EE77E" w14:textId="77777777" w:rsidR="008601F6" w:rsidRPr="0047657B" w:rsidRDefault="008601F6" w:rsidP="008601F6">
            <w:pPr>
              <w:autoSpaceDE w:val="0"/>
              <w:autoSpaceDN w:val="0"/>
              <w:adjustRightInd w:val="0"/>
              <w:spacing w:before="0" w:after="80" w:line="240" w:lineRule="auto"/>
              <w:jc w:val="left"/>
            </w:pPr>
            <w:r w:rsidRPr="0047657B">
              <w:t>Zmiana daty slotu możliwa jest wyłącznie dla slotów w statusie NOWY, AKTYWNY lub ZABLOKOWANY do których nie jest przypisana żadna wizyta lub wizyty są w statusie ANULOWANA, REZERWACJA_TECHNICZNA lub REZERWACJA (dla której został przekroczony czas końca rezerwacji).</w:t>
            </w:r>
          </w:p>
          <w:p w14:paraId="2573B740" w14:textId="77777777" w:rsidR="008601F6" w:rsidRPr="0047657B" w:rsidRDefault="008601F6" w:rsidP="008601F6">
            <w:pPr>
              <w:autoSpaceDE w:val="0"/>
              <w:autoSpaceDN w:val="0"/>
              <w:adjustRightInd w:val="0"/>
              <w:spacing w:before="0" w:after="80" w:line="240" w:lineRule="auto"/>
              <w:jc w:val="left"/>
            </w:pPr>
            <w:r w:rsidRPr="0047657B">
              <w:t xml:space="preserve">Zmiana daty slotu odbywa się poprzez zmianę statusu slotu pierwotnego na ANULOWANY, następnie utworzenie nowego slotu z otrzymaną datą i danymi ze slotu pierwotnego. </w:t>
            </w:r>
          </w:p>
          <w:p w14:paraId="6349C9FF" w14:textId="77777777" w:rsidR="008601F6" w:rsidRPr="0047657B" w:rsidRDefault="008601F6" w:rsidP="008601F6">
            <w:pPr>
              <w:autoSpaceDE w:val="0"/>
              <w:autoSpaceDN w:val="0"/>
              <w:adjustRightInd w:val="0"/>
              <w:spacing w:before="0" w:after="80" w:line="240" w:lineRule="auto"/>
              <w:jc w:val="left"/>
            </w:pPr>
            <w:r w:rsidRPr="0047657B">
              <w:t>W ramach wywołania możliwa jest zmiana daty tylko dla jednego slotu (operacja pojedyncza).</w:t>
            </w:r>
          </w:p>
          <w:p w14:paraId="20D71ADF" w14:textId="59D5A774" w:rsidR="008601F6" w:rsidRPr="0047657B" w:rsidRDefault="008601F6" w:rsidP="008601F6">
            <w:pPr>
              <w:autoSpaceDE w:val="0"/>
              <w:autoSpaceDN w:val="0"/>
              <w:adjustRightInd w:val="0"/>
              <w:spacing w:before="0" w:after="80" w:line="240" w:lineRule="auto"/>
              <w:jc w:val="left"/>
            </w:pPr>
            <w:r w:rsidRPr="0047657B">
              <w:t xml:space="preserve">W odpowiedzi </w:t>
            </w:r>
            <w:hyperlink r:id="rId22" w:history="1">
              <w:proofErr w:type="spellStart"/>
              <w:r w:rsidRPr="0047657B">
                <w:t>zmienDateSlotuResponse</w:t>
              </w:r>
              <w:proofErr w:type="spellEnd"/>
            </w:hyperlink>
            <w:r w:rsidRPr="0047657B">
              <w:t xml:space="preserve"> zwracane są informacje o nowym identyfikatorze slotu [</w:t>
            </w:r>
            <w:proofErr w:type="spellStart"/>
            <w:r w:rsidRPr="0047657B">
              <w:t>identyfikatorSlotu</w:t>
            </w:r>
            <w:proofErr w:type="spellEnd"/>
            <w:r w:rsidRPr="0047657B">
              <w:t>] oraz identyfikatorze slotu MUŚ [</w:t>
            </w:r>
            <w:proofErr w:type="spellStart"/>
            <w:r w:rsidRPr="0047657B">
              <w:t>identyfikatorSlotuMus</w:t>
            </w:r>
            <w:proofErr w:type="spellEnd"/>
            <w:r w:rsidRPr="0047657B">
              <w:t>], który nie uległ zmianie w ramach wykonanej operacji.</w:t>
            </w:r>
          </w:p>
          <w:p w14:paraId="772EB1AD" w14:textId="11414DFF" w:rsidR="008601F6" w:rsidRPr="0047657B" w:rsidRDefault="008601F6" w:rsidP="008601F6">
            <w:pPr>
              <w:autoSpaceDE w:val="0"/>
              <w:autoSpaceDN w:val="0"/>
              <w:adjustRightInd w:val="0"/>
              <w:spacing w:before="0" w:after="80" w:line="240" w:lineRule="auto"/>
              <w:jc w:val="left"/>
            </w:pPr>
            <w:proofErr w:type="spellStart"/>
            <w:r w:rsidRPr="0047657B">
              <w:t>Ponadto,operacja</w:t>
            </w:r>
            <w:proofErr w:type="spellEnd"/>
            <w:r w:rsidRPr="0047657B">
              <w:t xml:space="preserve"> zwraca ró</w:t>
            </w:r>
            <w:r w:rsidR="00B50934">
              <w:t>w</w:t>
            </w:r>
            <w:r w:rsidRPr="0047657B">
              <w:t xml:space="preserve">nież standardowy komunikat </w:t>
            </w:r>
            <w:proofErr w:type="spellStart"/>
            <w:r w:rsidRPr="0047657B">
              <w:t>WynikMT</w:t>
            </w:r>
            <w:proofErr w:type="spellEnd"/>
            <w:r w:rsidRPr="0047657B">
              <w:t xml:space="preserve"> (definicja w wspolne.xsd) oraz obiekt </w:t>
            </w:r>
            <w:proofErr w:type="spellStart"/>
            <w:r w:rsidRPr="0047657B">
              <w:t>raportZPrzetwarzaniaMT</w:t>
            </w:r>
            <w:proofErr w:type="spellEnd"/>
            <w:r w:rsidRPr="0047657B">
              <w:t xml:space="preserve"> (definicja w rejestracja.xsd), który zawiera szczegółowe informacje o statusie wykonania operacji.</w:t>
            </w:r>
          </w:p>
          <w:p w14:paraId="7793A319" w14:textId="03E4B910" w:rsidR="008601F6" w:rsidRPr="00D97ADD" w:rsidRDefault="008601F6" w:rsidP="008601F6">
            <w:pPr>
              <w:autoSpaceDE w:val="0"/>
              <w:autoSpaceDN w:val="0"/>
              <w:adjustRightInd w:val="0"/>
              <w:spacing w:before="0" w:after="80" w:line="240" w:lineRule="auto"/>
              <w:jc w:val="left"/>
              <w:rPr>
                <w:rFonts w:eastAsia="Arial"/>
                <w:szCs w:val="22"/>
              </w:rPr>
            </w:pPr>
          </w:p>
        </w:tc>
      </w:tr>
      <w:tr w:rsidR="008601F6" w14:paraId="0EF2B911" w14:textId="77777777" w:rsidTr="008601F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68090B76" w14:textId="77777777" w:rsidR="008601F6" w:rsidRPr="0025389C" w:rsidRDefault="008601F6" w:rsidP="008601F6">
            <w:r w:rsidRPr="0025389C">
              <w:rPr>
                <w:rFonts w:eastAsia="Arial"/>
                <w:b/>
                <w:bCs/>
                <w:szCs w:val="22"/>
              </w:rPr>
              <w:t>Warunki początkowe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E0989A8" w14:textId="33105FBD" w:rsidR="008601F6" w:rsidRPr="00B17CC8" w:rsidRDefault="008601F6" w:rsidP="008601F6">
            <w:pPr>
              <w:rPr>
                <w:rFonts w:eastAsia="Arial"/>
                <w:szCs w:val="22"/>
                <w:highlight w:val="yellow"/>
              </w:rPr>
            </w:pPr>
            <w:r>
              <w:t xml:space="preserve">Przekazanie slotu o statusie </w:t>
            </w:r>
            <w:r w:rsidRPr="0047657B">
              <w:rPr>
                <w:color w:val="000000"/>
              </w:rPr>
              <w:t xml:space="preserve">NOWY, AKTYWNY </w:t>
            </w:r>
            <w:r w:rsidRPr="00223513">
              <w:t xml:space="preserve">lub </w:t>
            </w:r>
            <w:r w:rsidRPr="0047657B">
              <w:rPr>
                <w:color w:val="000000"/>
              </w:rPr>
              <w:t xml:space="preserve">ZABLOKOWANY </w:t>
            </w:r>
            <w:r w:rsidRPr="00223513">
              <w:t>wraz z informacją, na który dzie</w:t>
            </w:r>
            <w:r>
              <w:t>ń ma zostać on przeniesiony.</w:t>
            </w:r>
          </w:p>
        </w:tc>
      </w:tr>
      <w:tr w:rsidR="008601F6" w14:paraId="112BCC10" w14:textId="77777777" w:rsidTr="008601F6">
        <w:trPr>
          <w:trHeight w:val="1275"/>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10B27C26" w14:textId="77777777" w:rsidR="008601F6" w:rsidRPr="0025389C" w:rsidRDefault="008601F6" w:rsidP="008601F6">
            <w:r w:rsidRPr="0025389C">
              <w:rPr>
                <w:rFonts w:eastAsia="Arial"/>
                <w:b/>
                <w:bCs/>
                <w:szCs w:val="22"/>
              </w:rPr>
              <w:t>Warunki końcowe</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68289FC" w14:textId="664831A0" w:rsidR="008601F6" w:rsidRPr="00223513" w:rsidRDefault="008601F6">
            <w:r>
              <w:t xml:space="preserve">1. </w:t>
            </w:r>
            <w:r w:rsidRPr="0047657B">
              <w:t>Slot pierwotny ze statusem ANULOWANY</w:t>
            </w:r>
          </w:p>
          <w:p w14:paraId="462E9D51" w14:textId="5117900D" w:rsidR="008601F6" w:rsidRDefault="008601F6" w:rsidP="008601F6">
            <w:r w:rsidRPr="00223513">
              <w:t>2. Slot w Systemie Elektroniczn</w:t>
            </w:r>
            <w:r>
              <w:t>ej Rejestracji o nowym identyfikatorze slotu [</w:t>
            </w:r>
            <w:proofErr w:type="spellStart"/>
            <w:r w:rsidR="00000000">
              <w:fldChar w:fldCharType="begin"/>
            </w:r>
            <w:r w:rsidR="00000000">
              <w:instrText>HYPERLINK "$element://%7b7D259F0A-A95B-44e9-98C1-5F599254F745%7d"</w:instrText>
            </w:r>
            <w:r w:rsidR="00000000">
              <w:fldChar w:fldCharType="separate"/>
            </w:r>
            <w:r w:rsidRPr="0047657B">
              <w:rPr>
                <w:u w:val="single"/>
              </w:rPr>
              <w:t>zmienDateSlotuResponse</w:t>
            </w:r>
            <w:r w:rsidR="00000000">
              <w:rPr>
                <w:u w:val="single"/>
              </w:rPr>
              <w:fldChar w:fldCharType="end"/>
            </w:r>
            <w:r>
              <w:t>.identyfikatorSlotu</w:t>
            </w:r>
            <w:proofErr w:type="spellEnd"/>
            <w:r>
              <w:t>] i nowej dacie slotu [</w:t>
            </w:r>
            <w:proofErr w:type="spellStart"/>
            <w:r w:rsidR="00000000">
              <w:fldChar w:fldCharType="begin"/>
            </w:r>
            <w:r w:rsidR="00000000">
              <w:instrText>HYPERLINK "$element://%7b7D259F0A-A95B-44e9-98C1-5F599254F745%7d"</w:instrText>
            </w:r>
            <w:r w:rsidR="00000000">
              <w:fldChar w:fldCharType="separate"/>
            </w:r>
            <w:r w:rsidRPr="0047657B">
              <w:rPr>
                <w:u w:val="single"/>
              </w:rPr>
              <w:t>zmienDateSlotuRequest</w:t>
            </w:r>
            <w:r w:rsidR="00000000">
              <w:rPr>
                <w:u w:val="single"/>
              </w:rPr>
              <w:fldChar w:fldCharType="end"/>
            </w:r>
            <w:r>
              <w:t>.nowaDataSlotu</w:t>
            </w:r>
            <w:proofErr w:type="spellEnd"/>
            <w:r>
              <w:t>]</w:t>
            </w:r>
          </w:p>
          <w:p w14:paraId="2A516F69" w14:textId="704E9D16" w:rsidR="008601F6" w:rsidRPr="0047657B" w:rsidRDefault="008601F6" w:rsidP="0047657B">
            <w:pPr>
              <w:autoSpaceDE w:val="0"/>
              <w:autoSpaceDN w:val="0"/>
              <w:adjustRightInd w:val="0"/>
              <w:spacing w:before="0" w:after="80" w:line="240" w:lineRule="auto"/>
              <w:jc w:val="left"/>
              <w:rPr>
                <w:rFonts w:ascii="Calibri" w:eastAsia="Calibri" w:hAnsi="Calibri" w:cs="Calibri"/>
                <w:sz w:val="20"/>
                <w:szCs w:val="20"/>
                <w:lang w:eastAsia="pl-PL"/>
              </w:rPr>
            </w:pPr>
          </w:p>
        </w:tc>
      </w:tr>
      <w:tr w:rsidR="008601F6" w14:paraId="58B0BA41" w14:textId="77777777" w:rsidTr="008601F6">
        <w:trPr>
          <w:trHeight w:val="300"/>
        </w:trPr>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17365D" w:themeFill="text2" w:themeFillShade="BF"/>
            <w:vAlign w:val="center"/>
          </w:tcPr>
          <w:p w14:paraId="58404F23" w14:textId="77777777" w:rsidR="008601F6" w:rsidRPr="0025389C" w:rsidRDefault="008601F6" w:rsidP="008601F6">
            <w:r w:rsidRPr="0025389C">
              <w:rPr>
                <w:rFonts w:eastAsia="Arial"/>
                <w:b/>
                <w:bCs/>
                <w:szCs w:val="22"/>
              </w:rPr>
              <w:t>Błędy</w:t>
            </w:r>
            <w:r w:rsidRPr="0025389C">
              <w:rPr>
                <w:rFonts w:eastAsia="Arial"/>
                <w:szCs w:val="22"/>
              </w:rPr>
              <w:t xml:space="preserve"> </w:t>
            </w:r>
          </w:p>
        </w:tc>
        <w:tc>
          <w:tcPr>
            <w:tcW w:w="724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628DCF0" w14:textId="77777777" w:rsidR="008601F6" w:rsidRPr="00B17CC8" w:rsidRDefault="008601F6" w:rsidP="008601F6">
            <w:pPr>
              <w:rPr>
                <w:rFonts w:eastAsia="Arial"/>
                <w:szCs w:val="22"/>
                <w:highlight w:val="yellow"/>
              </w:rPr>
            </w:pPr>
            <w:r w:rsidRPr="00673216">
              <w:rPr>
                <w:rFonts w:eastAsia="Arial"/>
                <w:szCs w:val="22"/>
              </w:rPr>
              <w:t>Kody wyników operacji oraz opisy błędów z przetwarzania zostały załączone do niniejszego dokumentu</w:t>
            </w:r>
          </w:p>
        </w:tc>
      </w:tr>
    </w:tbl>
    <w:p w14:paraId="4845D5F1" w14:textId="5587168B" w:rsidR="4BB051E2" w:rsidRPr="007720BD" w:rsidRDefault="56212CDE" w:rsidP="00817F11">
      <w:pPr>
        <w:pStyle w:val="Nagwek2"/>
      </w:pPr>
      <w:bookmarkStart w:id="1392" w:name="_Toc143855201"/>
      <w:r>
        <w:t>Usługi w trakcie tworzenia</w:t>
      </w:r>
      <w:bookmarkEnd w:id="1367"/>
      <w:bookmarkEnd w:id="1386"/>
      <w:bookmarkEnd w:id="1387"/>
      <w:bookmarkEnd w:id="1392"/>
      <w:r>
        <w:t xml:space="preserve"> </w:t>
      </w:r>
      <w:r w:rsidR="298E7ADF">
        <w:t xml:space="preserve"> </w:t>
      </w:r>
      <w:bookmarkEnd w:id="1368"/>
      <w:bookmarkEnd w:id="1369"/>
      <w:bookmarkEnd w:id="1370"/>
      <w:bookmarkEnd w:id="1371"/>
      <w:bookmarkEnd w:id="1372"/>
      <w:bookmarkEnd w:id="1373"/>
      <w:bookmarkEnd w:id="1374"/>
      <w:bookmarkEnd w:id="1375"/>
    </w:p>
    <w:p w14:paraId="5C7BAEC9" w14:textId="6C406A79" w:rsidR="6D523C97" w:rsidRPr="007720BD" w:rsidRDefault="6D523C97">
      <w:pPr>
        <w:jc w:val="left"/>
        <w:rPr>
          <w:rFonts w:eastAsia="Arial"/>
          <w:sz w:val="24"/>
        </w:rPr>
      </w:pPr>
      <w:r w:rsidRPr="007720BD">
        <w:rPr>
          <w:rFonts w:eastAsia="Arial"/>
          <w:sz w:val="24"/>
        </w:rPr>
        <w:t xml:space="preserve">Wykaz usług, które będą realizowane i </w:t>
      </w:r>
      <w:r w:rsidR="170E5CE6" w:rsidRPr="007720BD">
        <w:rPr>
          <w:rFonts w:eastAsia="Arial"/>
          <w:sz w:val="24"/>
        </w:rPr>
        <w:t>zost</w:t>
      </w:r>
      <w:r w:rsidR="2F28337D" w:rsidRPr="007720BD">
        <w:rPr>
          <w:rFonts w:eastAsia="Arial"/>
          <w:sz w:val="24"/>
        </w:rPr>
        <w:t>a</w:t>
      </w:r>
      <w:r w:rsidR="170E5CE6" w:rsidRPr="007720BD">
        <w:rPr>
          <w:rFonts w:eastAsia="Arial"/>
          <w:sz w:val="24"/>
        </w:rPr>
        <w:t xml:space="preserve">ną </w:t>
      </w:r>
      <w:r w:rsidRPr="007720BD">
        <w:rPr>
          <w:rFonts w:eastAsia="Arial"/>
          <w:sz w:val="24"/>
        </w:rPr>
        <w:t>opisane w następnych wydaniach  dokumentacji:</w:t>
      </w:r>
    </w:p>
    <w:tbl>
      <w:tblPr>
        <w:tblStyle w:val="Tabela-Siatka"/>
        <w:tblW w:w="9060" w:type="dxa"/>
        <w:tblLayout w:type="fixed"/>
        <w:tblLook w:val="04A0" w:firstRow="1" w:lastRow="0" w:firstColumn="1" w:lastColumn="0" w:noHBand="0" w:noVBand="1"/>
      </w:tblPr>
      <w:tblGrid>
        <w:gridCol w:w="3945"/>
        <w:gridCol w:w="5115"/>
      </w:tblGrid>
      <w:tr w:rsidR="290D2227" w:rsidRPr="007720BD" w14:paraId="0EBC6112" w14:textId="77777777" w:rsidTr="43C1C3E9">
        <w:tc>
          <w:tcPr>
            <w:tcW w:w="3945" w:type="dxa"/>
            <w:tcBorders>
              <w:top w:val="single" w:sz="8" w:space="0" w:color="auto"/>
              <w:left w:val="single" w:sz="8" w:space="0" w:color="auto"/>
              <w:bottom w:val="single" w:sz="8" w:space="0" w:color="auto"/>
              <w:right w:val="single" w:sz="8" w:space="0" w:color="auto"/>
            </w:tcBorders>
            <w:shd w:val="clear" w:color="auto" w:fill="17365D" w:themeFill="text2" w:themeFillShade="BF"/>
          </w:tcPr>
          <w:p w14:paraId="2FD61F72" w14:textId="030041E1" w:rsidR="7DB83B01" w:rsidRPr="007720BD" w:rsidRDefault="7DB83B01" w:rsidP="7272574F">
            <w:pPr>
              <w:spacing w:line="288" w:lineRule="auto"/>
              <w:jc w:val="left"/>
              <w:rPr>
                <w:rFonts w:eastAsia="Arial"/>
                <w:b/>
                <w:color w:val="FFFFFF" w:themeColor="background1"/>
                <w:sz w:val="20"/>
                <w:szCs w:val="20"/>
              </w:rPr>
            </w:pPr>
            <w:r w:rsidRPr="007720BD">
              <w:rPr>
                <w:rFonts w:eastAsia="Arial"/>
                <w:b/>
                <w:color w:val="FFFFFF" w:themeColor="background1"/>
                <w:sz w:val="20"/>
                <w:szCs w:val="20"/>
              </w:rPr>
              <w:t>Nazwa usługi</w:t>
            </w:r>
          </w:p>
        </w:tc>
        <w:tc>
          <w:tcPr>
            <w:tcW w:w="5115" w:type="dxa"/>
            <w:tcBorders>
              <w:top w:val="single" w:sz="8" w:space="0" w:color="auto"/>
              <w:left w:val="single" w:sz="8" w:space="0" w:color="auto"/>
              <w:bottom w:val="single" w:sz="8" w:space="0" w:color="auto"/>
              <w:right w:val="single" w:sz="8" w:space="0" w:color="auto"/>
            </w:tcBorders>
            <w:shd w:val="clear" w:color="auto" w:fill="17365D" w:themeFill="text2" w:themeFillShade="BF"/>
          </w:tcPr>
          <w:p w14:paraId="27DE8A67" w14:textId="62CEBF74" w:rsidR="290D2227" w:rsidRPr="007720BD" w:rsidRDefault="290D2227" w:rsidP="7272574F">
            <w:pPr>
              <w:spacing w:line="288" w:lineRule="auto"/>
              <w:jc w:val="left"/>
              <w:rPr>
                <w:rFonts w:eastAsia="Arial"/>
                <w:b/>
                <w:color w:val="FFFFFF" w:themeColor="background1"/>
              </w:rPr>
            </w:pPr>
            <w:r w:rsidRPr="007720BD">
              <w:t>Cel</w:t>
            </w:r>
          </w:p>
        </w:tc>
      </w:tr>
      <w:tr w:rsidR="290D2227" w14:paraId="7DBDDA34" w14:textId="77777777" w:rsidTr="43C1C3E9">
        <w:tc>
          <w:tcPr>
            <w:tcW w:w="3945" w:type="dxa"/>
            <w:tcBorders>
              <w:top w:val="single" w:sz="8" w:space="0" w:color="auto"/>
              <w:left w:val="single" w:sz="8" w:space="0" w:color="auto"/>
              <w:bottom w:val="single" w:sz="8" w:space="0" w:color="auto"/>
              <w:right w:val="single" w:sz="8" w:space="0" w:color="auto"/>
            </w:tcBorders>
          </w:tcPr>
          <w:p w14:paraId="12C71DE2" w14:textId="74173C64" w:rsidR="1FD48698" w:rsidRPr="007720BD" w:rsidRDefault="1FD48698" w:rsidP="7272574F">
            <w:pPr>
              <w:jc w:val="left"/>
              <w:rPr>
                <w:rFonts w:eastAsia="Arial"/>
                <w:color w:val="172B4D"/>
                <w:sz w:val="21"/>
                <w:szCs w:val="21"/>
              </w:rPr>
            </w:pPr>
            <w:proofErr w:type="spellStart"/>
            <w:r w:rsidRPr="007720BD">
              <w:t>pobierzSzczegolyWizyty</w:t>
            </w:r>
            <w:proofErr w:type="spellEnd"/>
          </w:p>
        </w:tc>
        <w:tc>
          <w:tcPr>
            <w:tcW w:w="5115" w:type="dxa"/>
            <w:tcBorders>
              <w:top w:val="single" w:sz="8" w:space="0" w:color="auto"/>
              <w:left w:val="single" w:sz="8" w:space="0" w:color="auto"/>
              <w:bottom w:val="single" w:sz="8" w:space="0" w:color="auto"/>
              <w:right w:val="single" w:sz="8" w:space="0" w:color="auto"/>
            </w:tcBorders>
          </w:tcPr>
          <w:p w14:paraId="43CCB229" w14:textId="40319016" w:rsidR="5AB78EFB" w:rsidRPr="007720BD" w:rsidRDefault="5AB78EFB" w:rsidP="290D2227">
            <w:pPr>
              <w:jc w:val="left"/>
              <w:rPr>
                <w:color w:val="172B4D"/>
              </w:rPr>
            </w:pPr>
            <w:r w:rsidRPr="007720BD">
              <w:rPr>
                <w:rFonts w:eastAsia="Arial"/>
                <w:color w:val="172B4D"/>
                <w:sz w:val="21"/>
                <w:szCs w:val="21"/>
              </w:rPr>
              <w:t>Celem operacji będzie z</w:t>
            </w:r>
            <w:r w:rsidR="6DCA45BA" w:rsidRPr="007720BD">
              <w:rPr>
                <w:rFonts w:eastAsia="Arial"/>
                <w:color w:val="172B4D"/>
                <w:sz w:val="21"/>
                <w:szCs w:val="21"/>
              </w:rPr>
              <w:t>apewni</w:t>
            </w:r>
            <w:r w:rsidR="7A161354" w:rsidRPr="007720BD">
              <w:rPr>
                <w:rFonts w:eastAsia="Arial"/>
                <w:color w:val="172B4D"/>
                <w:sz w:val="21"/>
                <w:szCs w:val="21"/>
              </w:rPr>
              <w:t xml:space="preserve">enie </w:t>
            </w:r>
            <w:r w:rsidR="6DCA45BA" w:rsidRPr="007720BD">
              <w:rPr>
                <w:rFonts w:eastAsia="Arial"/>
                <w:color w:val="172B4D"/>
                <w:sz w:val="21"/>
                <w:szCs w:val="21"/>
              </w:rPr>
              <w:t>możliwoś</w:t>
            </w:r>
            <w:r w:rsidR="48659F60" w:rsidRPr="007720BD">
              <w:rPr>
                <w:rFonts w:eastAsia="Arial"/>
                <w:color w:val="172B4D"/>
                <w:sz w:val="21"/>
                <w:szCs w:val="21"/>
              </w:rPr>
              <w:t>ci</w:t>
            </w:r>
            <w:r w:rsidR="6DCA45BA" w:rsidRPr="007720BD">
              <w:rPr>
                <w:rFonts w:eastAsia="Arial"/>
                <w:color w:val="172B4D"/>
                <w:sz w:val="21"/>
                <w:szCs w:val="21"/>
              </w:rPr>
              <w:t xml:space="preserve"> pobrania szczegółów wizyty gdyż usługa </w:t>
            </w:r>
            <w:proofErr w:type="spellStart"/>
            <w:r w:rsidR="6DCA45BA" w:rsidRPr="007720BD">
              <w:rPr>
                <w:rFonts w:eastAsia="Arial"/>
                <w:color w:val="172B4D"/>
                <w:sz w:val="21"/>
                <w:szCs w:val="21"/>
              </w:rPr>
              <w:t>pobierzListeWizyt</w:t>
            </w:r>
            <w:proofErr w:type="spellEnd"/>
            <w:r w:rsidR="6DCA45BA" w:rsidRPr="007720BD">
              <w:rPr>
                <w:rFonts w:eastAsia="Arial"/>
                <w:color w:val="172B4D"/>
                <w:sz w:val="21"/>
                <w:szCs w:val="21"/>
              </w:rPr>
              <w:t xml:space="preserve"> zwraca ogólne informacje</w:t>
            </w:r>
            <w:r w:rsidR="32546222" w:rsidRPr="007720BD">
              <w:rPr>
                <w:rFonts w:eastAsia="Arial"/>
                <w:color w:val="172B4D"/>
                <w:sz w:val="21"/>
                <w:szCs w:val="21"/>
              </w:rPr>
              <w:t xml:space="preserve">. Szczegółowe dane będą niezbędne </w:t>
            </w:r>
            <w:r w:rsidR="6DCA45BA" w:rsidRPr="007720BD">
              <w:rPr>
                <w:rFonts w:eastAsia="Arial"/>
                <w:color w:val="172B4D"/>
                <w:sz w:val="21"/>
                <w:szCs w:val="21"/>
              </w:rPr>
              <w:t>do odtworzenia pełnej informacji po stronie podmiotu jak i na potrzeby zaprezentowania informacji użytkownikowi</w:t>
            </w:r>
            <w:r w:rsidR="306A0910" w:rsidRPr="007720BD">
              <w:rPr>
                <w:rFonts w:eastAsia="Arial"/>
                <w:color w:val="172B4D"/>
                <w:sz w:val="21"/>
                <w:szCs w:val="21"/>
              </w:rPr>
              <w:t xml:space="preserve"> (np. historia zmian wizyty).</w:t>
            </w:r>
          </w:p>
        </w:tc>
      </w:tr>
    </w:tbl>
    <w:p w14:paraId="762B1242" w14:textId="026F30F6" w:rsidR="7215ABD2" w:rsidRDefault="7215ABD2"/>
    <w:p w14:paraId="7EB601BD" w14:textId="276DAE98" w:rsidR="006E4082" w:rsidRDefault="006E4082"/>
    <w:p w14:paraId="3DE958BE" w14:textId="77777777" w:rsidR="006E4082" w:rsidRPr="00B23B9D" w:rsidRDefault="4F22B3B1" w:rsidP="00BE0890">
      <w:pPr>
        <w:pStyle w:val="Nagwek1"/>
      </w:pPr>
      <w:bookmarkStart w:id="1393" w:name="_Toc781659901"/>
      <w:bookmarkStart w:id="1394" w:name="_Toc547228094"/>
      <w:bookmarkStart w:id="1395" w:name="_Toc637655905"/>
      <w:bookmarkStart w:id="1396" w:name="_Toc150099024"/>
      <w:bookmarkStart w:id="1397" w:name="_Toc186430624"/>
      <w:bookmarkStart w:id="1398" w:name="_Toc756030676"/>
      <w:bookmarkStart w:id="1399" w:name="_Toc1825631594"/>
      <w:bookmarkStart w:id="1400" w:name="_Toc654212894"/>
      <w:bookmarkStart w:id="1401" w:name="_Toc116292200"/>
      <w:bookmarkStart w:id="1402" w:name="_Toc118445900"/>
      <w:bookmarkStart w:id="1403" w:name="_Toc813474113"/>
      <w:bookmarkStart w:id="1404" w:name="_Toc143855202"/>
      <w:r>
        <w:t>Import inicjalny grafików z systemu Usługodawcy</w:t>
      </w:r>
      <w:bookmarkEnd w:id="1393"/>
      <w:bookmarkEnd w:id="1394"/>
      <w:bookmarkEnd w:id="1395"/>
      <w:bookmarkEnd w:id="1396"/>
      <w:bookmarkEnd w:id="1397"/>
      <w:bookmarkEnd w:id="1398"/>
      <w:bookmarkEnd w:id="1399"/>
      <w:bookmarkEnd w:id="1400"/>
      <w:bookmarkEnd w:id="1401"/>
      <w:bookmarkEnd w:id="1402"/>
      <w:bookmarkEnd w:id="1403"/>
      <w:bookmarkEnd w:id="1404"/>
    </w:p>
    <w:p w14:paraId="3BFE3FA0" w14:textId="77777777" w:rsidR="006E4082" w:rsidRDefault="006E4082" w:rsidP="006E4082">
      <w:pPr>
        <w:jc w:val="left"/>
        <w:rPr>
          <w:szCs w:val="22"/>
        </w:rPr>
      </w:pPr>
    </w:p>
    <w:p w14:paraId="3FB1872D" w14:textId="7B282D25" w:rsidR="18F1EF2A" w:rsidRDefault="18F1EF2A" w:rsidP="390092AB">
      <w:r>
        <w:t xml:space="preserve">Po pierwszym przekazaniu danych do Systemu, placówka </w:t>
      </w:r>
      <w:r w:rsidR="256EE840">
        <w:t xml:space="preserve">jest oznaczona jako </w:t>
      </w:r>
      <w:r w:rsidR="42E20DE8">
        <w:t>“</w:t>
      </w:r>
      <w:r w:rsidR="256EE840">
        <w:t>nieaktywowana</w:t>
      </w:r>
      <w:r w:rsidR="577DAD1B">
        <w:t>”</w:t>
      </w:r>
      <w:r>
        <w:t xml:space="preserve"> i pozostaje w </w:t>
      </w:r>
      <w:r w:rsidR="10572C77">
        <w:t>tym stanie</w:t>
      </w:r>
      <w:r w:rsidR="451393AA">
        <w:t xml:space="preserve"> przez okres 30 dni lub do momentu wywołania operacji </w:t>
      </w:r>
      <w:proofErr w:type="spellStart"/>
      <w:r w:rsidR="451393AA" w:rsidRPr="001E5B40">
        <w:rPr>
          <w:i/>
          <w:iCs/>
        </w:rPr>
        <w:t>aktywujMus</w:t>
      </w:r>
      <w:proofErr w:type="spellEnd"/>
      <w:r w:rsidR="451393AA">
        <w:t>. W okresie nieaktywności</w:t>
      </w:r>
      <w:r w:rsidR="1C2A217F">
        <w:t xml:space="preserve"> placówki</w:t>
      </w:r>
      <w:r w:rsidR="457C3490">
        <w:t>,</w:t>
      </w:r>
      <w:r w:rsidR="451393AA">
        <w:t xml:space="preserve"> </w:t>
      </w:r>
      <w:r w:rsidR="1E83A201">
        <w:t xml:space="preserve">utworzone </w:t>
      </w:r>
      <w:proofErr w:type="spellStart"/>
      <w:r w:rsidR="1E83A201">
        <w:t>sloty</w:t>
      </w:r>
      <w:proofErr w:type="spellEnd"/>
      <w:r w:rsidR="3D5BE108">
        <w:t xml:space="preserve"> mają status </w:t>
      </w:r>
      <w:r w:rsidR="3D5BE108" w:rsidRPr="001E5B40">
        <w:rPr>
          <w:i/>
          <w:iCs/>
        </w:rPr>
        <w:t>NIEAKTYWNY</w:t>
      </w:r>
      <w:r w:rsidR="3D5BE108">
        <w:t xml:space="preserve"> i</w:t>
      </w:r>
      <w:r w:rsidR="1E83A201">
        <w:t xml:space="preserve"> są niedostępne do rezerwacji wizyt przez pacjent</w:t>
      </w:r>
      <w:r w:rsidR="0DB6135D">
        <w:t>ów</w:t>
      </w:r>
      <w:r w:rsidR="1E83A201">
        <w:t xml:space="preserve"> w ramach IKP, przez inne placówki oraz przez algorytm zapisujący na wizyty pacjentów z poczekalni. Ten okres można wykorzystać na</w:t>
      </w:r>
      <w:r w:rsidR="1B493A42">
        <w:t xml:space="preserve"> inicjalne zaimportowanie grafików z systemu </w:t>
      </w:r>
      <w:r w:rsidR="0ACD188C">
        <w:t>U</w:t>
      </w:r>
      <w:r w:rsidR="1B493A42">
        <w:t>sługodawcy przy użyciu opisanych poniżej metod.</w:t>
      </w:r>
    </w:p>
    <w:p w14:paraId="1FDFB66F" w14:textId="4B95F797" w:rsidR="1B493A42" w:rsidRDefault="1B493A42" w:rsidP="390092AB">
      <w:r>
        <w:t xml:space="preserve">Pierwszą metodą jest </w:t>
      </w:r>
      <w:r w:rsidR="483298A2">
        <w:t xml:space="preserve">utworzenie harmonogramów, a następnie przekazanie wizyt do zapisania w </w:t>
      </w:r>
      <w:r w:rsidR="27850B3B">
        <w:t>systemie w postaci plików CSV</w:t>
      </w:r>
      <w:r w:rsidR="2E7D7B27">
        <w:t>,</w:t>
      </w:r>
      <w:r w:rsidR="27850B3B">
        <w:t xml:space="preserve"> z wykorzystaniem </w:t>
      </w:r>
      <w:r w:rsidR="386C7792">
        <w:t xml:space="preserve">operacji </w:t>
      </w:r>
      <w:proofErr w:type="spellStart"/>
      <w:r w:rsidR="27850B3B" w:rsidRPr="001E5B40">
        <w:rPr>
          <w:i/>
          <w:iCs/>
        </w:rPr>
        <w:t>zasilInicjalnie</w:t>
      </w:r>
      <w:proofErr w:type="spellEnd"/>
      <w:r w:rsidR="27850B3B">
        <w:t xml:space="preserve">, </w:t>
      </w:r>
      <w:proofErr w:type="spellStart"/>
      <w:r w:rsidR="27850B3B" w:rsidRPr="001E5B40">
        <w:rPr>
          <w:i/>
          <w:iCs/>
        </w:rPr>
        <w:t>pobierzListeZadanZasileniaInicjalnego</w:t>
      </w:r>
      <w:proofErr w:type="spellEnd"/>
      <w:r w:rsidR="27850B3B" w:rsidRPr="001E5B40">
        <w:rPr>
          <w:i/>
          <w:iCs/>
        </w:rPr>
        <w:t xml:space="preserve"> </w:t>
      </w:r>
      <w:r w:rsidR="27850B3B">
        <w:t xml:space="preserve">i </w:t>
      </w:r>
      <w:proofErr w:type="spellStart"/>
      <w:r w:rsidR="27850B3B" w:rsidRPr="001E5B40">
        <w:rPr>
          <w:i/>
          <w:iCs/>
        </w:rPr>
        <w:t>pobierzSzczegolyZasileniaInicjalnego</w:t>
      </w:r>
      <w:proofErr w:type="spellEnd"/>
      <w:r w:rsidR="27850B3B" w:rsidRPr="390092AB">
        <w:rPr>
          <w:i/>
          <w:iCs/>
        </w:rPr>
        <w:t>.</w:t>
      </w:r>
      <w:r w:rsidR="3E47D9EC" w:rsidRPr="390092AB">
        <w:rPr>
          <w:i/>
          <w:iCs/>
        </w:rPr>
        <w:t xml:space="preserve"> </w:t>
      </w:r>
      <w:r w:rsidR="0A28ADBC" w:rsidRPr="390092AB">
        <w:t xml:space="preserve">Szczegółowy opis tych operacji znajduje się w poprzednich rozdziałach. </w:t>
      </w:r>
      <w:r w:rsidR="3E47D9EC">
        <w:t>Instrukcja przygotowania danych do importu inicjalnego oraz szablon pliku CSV stanowią załącznik</w:t>
      </w:r>
      <w:r w:rsidR="6A2EFB4D">
        <w:t>i</w:t>
      </w:r>
      <w:r w:rsidR="3E47D9EC">
        <w:t xml:space="preserve"> do niniejszego dokumentu.</w:t>
      </w:r>
    </w:p>
    <w:p w14:paraId="1E6E115E" w14:textId="5350F277" w:rsidR="7FB885D3" w:rsidRDefault="7FB885D3" w:rsidP="390092AB">
      <w:r w:rsidRPr="390092AB">
        <w:t xml:space="preserve">Drugą metodą jest </w:t>
      </w:r>
      <w:r w:rsidR="79CEB747" w:rsidRPr="390092AB">
        <w:t>utworzenie</w:t>
      </w:r>
      <w:r w:rsidR="6F9625C9" w:rsidRPr="390092AB">
        <w:t xml:space="preserve"> harmonogramów i slotów, a następnie rejestracja wizyt z wykorzystaniem “standardowych” </w:t>
      </w:r>
      <w:r w:rsidR="2C070A5A" w:rsidRPr="390092AB">
        <w:t>operacji</w:t>
      </w:r>
      <w:r w:rsidR="3CB4411E" w:rsidRPr="390092AB">
        <w:t>,</w:t>
      </w:r>
      <w:r w:rsidR="2E9DA3A7" w:rsidRPr="390092AB">
        <w:t xml:space="preserve"> opisanych szczegółowo w poprzednich rozdziałach</w:t>
      </w:r>
      <w:r w:rsidR="4BD47A12" w:rsidRPr="390092AB">
        <w:t xml:space="preserve">. </w:t>
      </w:r>
      <w:r w:rsidR="01E32A7C" w:rsidRPr="390092AB">
        <w:t>W okresie nieaktywności placówka ma możliwość wykonywania typowych operacji na wizytach, tj. ich zapisywania, edycji, anu</w:t>
      </w:r>
      <w:r w:rsidR="40880FAD" w:rsidRPr="390092AB">
        <w:t>lowania i przenoszenia.</w:t>
      </w:r>
    </w:p>
    <w:p w14:paraId="35CFBC3C" w14:textId="40055FC9" w:rsidR="006E4082" w:rsidRDefault="40880FAD">
      <w:r w:rsidRPr="390092AB">
        <w:t>Po zakończeniu procesu importowania danych powyższymi metodami</w:t>
      </w:r>
      <w:r w:rsidR="50E92B08" w:rsidRPr="390092AB">
        <w:t xml:space="preserve"> i zweryfikowaniu poprawności ich zapisania w Systemie</w:t>
      </w:r>
      <w:r w:rsidRPr="390092AB">
        <w:t>, należy wywołać operację</w:t>
      </w:r>
      <w:r w:rsidR="264118AA" w:rsidRPr="390092AB">
        <w:t xml:space="preserve"> </w:t>
      </w:r>
      <w:proofErr w:type="spellStart"/>
      <w:r w:rsidR="264118AA" w:rsidRPr="390092AB">
        <w:rPr>
          <w:i/>
          <w:iCs/>
        </w:rPr>
        <w:t>aktywujMus</w:t>
      </w:r>
      <w:proofErr w:type="spellEnd"/>
      <w:r w:rsidR="264118AA" w:rsidRPr="390092AB">
        <w:t xml:space="preserve">. Spowoduje to aktywację placówki oraz zmianę statusów utworzonych slotów na </w:t>
      </w:r>
      <w:r w:rsidR="52366CD1" w:rsidRPr="001E5B40">
        <w:rPr>
          <w:i/>
          <w:iCs/>
        </w:rPr>
        <w:t>AKTYWNY</w:t>
      </w:r>
      <w:r w:rsidR="52366CD1" w:rsidRPr="390092AB">
        <w:t>. Od tego momentu placówka może rozpocząć normalną obsługę pacjentów w Systemie, a terminy w utworzonych slotach staną się dostępne dla pacjentów, innych placówek oraz algorytmu poczekalni.</w:t>
      </w:r>
    </w:p>
    <w:p w14:paraId="71FF361F" w14:textId="5B175BFD" w:rsidR="290D2227" w:rsidRDefault="431E1F0B" w:rsidP="00BE0890">
      <w:pPr>
        <w:pStyle w:val="Nagwek1"/>
      </w:pPr>
      <w:bookmarkStart w:id="1405" w:name="_Toc1575416614"/>
      <w:bookmarkStart w:id="1406" w:name="_Toc258225766"/>
      <w:bookmarkStart w:id="1407" w:name="_Toc116375961"/>
      <w:bookmarkStart w:id="1408" w:name="_Toc1564761397"/>
      <w:bookmarkStart w:id="1409" w:name="_Toc1371156140"/>
      <w:bookmarkStart w:id="1410" w:name="_Toc609875401"/>
      <w:bookmarkStart w:id="1411" w:name="_Toc1618711480"/>
      <w:bookmarkStart w:id="1412" w:name="_Toc627427183"/>
      <w:bookmarkStart w:id="1413" w:name="_Toc116292201"/>
      <w:bookmarkStart w:id="1414" w:name="_Toc118445901"/>
      <w:bookmarkStart w:id="1415" w:name="_Toc794436444"/>
      <w:bookmarkStart w:id="1416" w:name="_Toc143855203"/>
      <w:r>
        <w:t>Diagram stanów wizyty</w:t>
      </w:r>
      <w:bookmarkEnd w:id="1405"/>
      <w:bookmarkEnd w:id="1406"/>
      <w:bookmarkEnd w:id="1407"/>
      <w:bookmarkEnd w:id="1408"/>
      <w:bookmarkEnd w:id="1409"/>
      <w:bookmarkEnd w:id="1410"/>
      <w:bookmarkEnd w:id="1411"/>
      <w:bookmarkEnd w:id="1412"/>
      <w:bookmarkEnd w:id="1413"/>
      <w:bookmarkEnd w:id="1414"/>
      <w:bookmarkEnd w:id="1415"/>
      <w:bookmarkEnd w:id="1416"/>
    </w:p>
    <w:p w14:paraId="2A30EDBA" w14:textId="4C1BA30F" w:rsidR="001F4D7B" w:rsidRDefault="001F4D7B" w:rsidP="001F4D7B">
      <w:r>
        <w:rPr>
          <w:noProof/>
        </w:rPr>
        <w:drawing>
          <wp:inline distT="0" distB="0" distL="0" distR="0" wp14:anchorId="0F05E37A" wp14:editId="0BAAC57E">
            <wp:extent cx="6052782" cy="4887605"/>
            <wp:effectExtent l="0" t="0" r="5715" b="825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tany Wizyty.bmp"/>
                    <pic:cNvPicPr/>
                  </pic:nvPicPr>
                  <pic:blipFill>
                    <a:blip r:embed="rId23">
                      <a:extLst>
                        <a:ext uri="{28A0092B-C50C-407E-A947-70E740481C1C}">
                          <a14:useLocalDpi xmlns:a14="http://schemas.microsoft.com/office/drawing/2010/main" val="0"/>
                        </a:ext>
                      </a:extLst>
                    </a:blip>
                    <a:stretch>
                      <a:fillRect/>
                    </a:stretch>
                  </pic:blipFill>
                  <pic:spPr>
                    <a:xfrm>
                      <a:off x="0" y="0"/>
                      <a:ext cx="6054793" cy="4889229"/>
                    </a:xfrm>
                    <a:prstGeom prst="rect">
                      <a:avLst/>
                    </a:prstGeom>
                  </pic:spPr>
                </pic:pic>
              </a:graphicData>
            </a:graphic>
          </wp:inline>
        </w:drawing>
      </w:r>
    </w:p>
    <w:p w14:paraId="5B4B50BD" w14:textId="4F654F51" w:rsidR="001F4D7B" w:rsidRPr="00101D18" w:rsidRDefault="001F4D7B" w:rsidP="0047657B">
      <w:pPr>
        <w:pStyle w:val="Legenda"/>
        <w:framePr w:hSpace="0" w:wrap="auto" w:vAnchor="margin" w:hAnchor="text" w:xAlign="left" w:yAlign="inline"/>
        <w:rPr>
          <w:szCs w:val="22"/>
        </w:rPr>
      </w:pPr>
      <w:bookmarkStart w:id="1417" w:name="_Toc143855254"/>
      <w:r>
        <w:t xml:space="preserve">Rysunek </w:t>
      </w:r>
      <w:r>
        <w:fldChar w:fldCharType="begin"/>
      </w:r>
      <w:r>
        <w:instrText>SEQ Rysunek \* ARABIC</w:instrText>
      </w:r>
      <w:r>
        <w:fldChar w:fldCharType="separate"/>
      </w:r>
      <w:r w:rsidR="0047657B">
        <w:rPr>
          <w:noProof/>
        </w:rPr>
        <w:t>2</w:t>
      </w:r>
      <w:r>
        <w:fldChar w:fldCharType="end"/>
      </w:r>
      <w:r>
        <w:t>. Diagram stanów dla wizyty</w:t>
      </w:r>
      <w:bookmarkEnd w:id="1417"/>
    </w:p>
    <w:p w14:paraId="76E78C9F" w14:textId="52E7767C" w:rsidR="290D2227" w:rsidRDefault="4ECA8C26" w:rsidP="00BE0890">
      <w:pPr>
        <w:pStyle w:val="Nagwek1"/>
      </w:pPr>
      <w:bookmarkStart w:id="1418" w:name="_Toc142472235"/>
      <w:bookmarkStart w:id="1419" w:name="_Toc142472236"/>
      <w:bookmarkStart w:id="1420" w:name="_Toc142472237"/>
      <w:bookmarkStart w:id="1421" w:name="_Toc1237535918"/>
      <w:bookmarkStart w:id="1422" w:name="_Toc2047268866"/>
      <w:bookmarkStart w:id="1423" w:name="_Toc9544226"/>
      <w:bookmarkStart w:id="1424" w:name="_Toc335121716"/>
      <w:bookmarkStart w:id="1425" w:name="_Toc1059671060"/>
      <w:bookmarkStart w:id="1426" w:name="_Toc1251493789"/>
      <w:bookmarkStart w:id="1427" w:name="_Toc1648821487"/>
      <w:bookmarkStart w:id="1428" w:name="_Toc1896214270"/>
      <w:bookmarkStart w:id="1429" w:name="_Toc116292202"/>
      <w:bookmarkStart w:id="1430" w:name="_Toc118445902"/>
      <w:bookmarkStart w:id="1431" w:name="_Ref126319889"/>
      <w:bookmarkStart w:id="1432" w:name="_Ref126319897"/>
      <w:bookmarkStart w:id="1433" w:name="_Ref126674750"/>
      <w:bookmarkStart w:id="1434" w:name="_Ref129123192"/>
      <w:bookmarkStart w:id="1435" w:name="_Toc1463495583"/>
      <w:bookmarkStart w:id="1436" w:name="_Toc143855204"/>
      <w:bookmarkEnd w:id="1418"/>
      <w:bookmarkEnd w:id="1419"/>
      <w:bookmarkEnd w:id="1420"/>
      <w:r>
        <w:t>Diagram stanów slotu</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14:paraId="73E31D29" w14:textId="3AD31E6D" w:rsidR="6BA3746B" w:rsidRDefault="001F4D7B" w:rsidP="0047657B">
      <w:pPr>
        <w:keepNext/>
      </w:pPr>
      <w:r>
        <w:rPr>
          <w:noProof/>
        </w:rPr>
        <w:drawing>
          <wp:inline distT="0" distB="0" distL="0" distR="0" wp14:anchorId="726C11AE" wp14:editId="26B0E104">
            <wp:extent cx="5759450" cy="570484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5704840"/>
                    </a:xfrm>
                    <a:prstGeom prst="rect">
                      <a:avLst/>
                    </a:prstGeom>
                    <a:noFill/>
                    <a:ln>
                      <a:noFill/>
                    </a:ln>
                  </pic:spPr>
                </pic:pic>
              </a:graphicData>
            </a:graphic>
          </wp:inline>
        </w:drawing>
      </w:r>
    </w:p>
    <w:p w14:paraId="17FB657F" w14:textId="49BDE539" w:rsidR="005E0C0A" w:rsidRPr="00C93E94" w:rsidRDefault="005E0C0A" w:rsidP="0047657B">
      <w:pPr>
        <w:pStyle w:val="Legenda"/>
        <w:framePr w:hSpace="0" w:wrap="auto" w:vAnchor="margin" w:hAnchor="text" w:xAlign="left" w:yAlign="inline"/>
      </w:pPr>
      <w:bookmarkStart w:id="1437" w:name="_Toc143855255"/>
      <w:r>
        <w:t>Rysunek</w:t>
      </w:r>
      <w:r w:rsidRPr="00C93E94">
        <w:t xml:space="preserve"> </w:t>
      </w:r>
      <w:r>
        <w:fldChar w:fldCharType="begin"/>
      </w:r>
      <w:r>
        <w:instrText>SEQ Rysunek \* ARABIC</w:instrText>
      </w:r>
      <w:r>
        <w:fldChar w:fldCharType="separate"/>
      </w:r>
      <w:r w:rsidR="0047657B">
        <w:rPr>
          <w:noProof/>
        </w:rPr>
        <w:t>3</w:t>
      </w:r>
      <w:r>
        <w:fldChar w:fldCharType="end"/>
      </w:r>
      <w:r w:rsidRPr="00C93E94">
        <w:t>.</w:t>
      </w:r>
      <w:r>
        <w:t xml:space="preserve"> Zakres działania algorytmu</w:t>
      </w:r>
      <w:bookmarkEnd w:id="1437"/>
    </w:p>
    <w:p w14:paraId="2A2DF566" w14:textId="442FF94D" w:rsidR="00DA679B" w:rsidRPr="007E31A8" w:rsidRDefault="00DA679B" w:rsidP="00DA679B">
      <w:pPr>
        <w:rPr>
          <w:lang w:eastAsia="pl-PL"/>
        </w:rPr>
      </w:pPr>
      <w:r w:rsidRPr="2C4C837A">
        <w:rPr>
          <w:lang w:eastAsia="pl-PL"/>
        </w:rPr>
        <w:t>Poniższa tabela zawiera zestawienie nazw aktualnie obsługiwanych przez System Elektronicznej Rejestracji statusów slotów.</w:t>
      </w:r>
    </w:p>
    <w:p w14:paraId="59F8614B" w14:textId="6956444D" w:rsidR="00B52DD5" w:rsidRDefault="00B52DD5" w:rsidP="14845A42"/>
    <w:tbl>
      <w:tblPr>
        <w:tblW w:w="9792" w:type="dxa"/>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977"/>
        <w:gridCol w:w="2351"/>
        <w:gridCol w:w="2761"/>
        <w:gridCol w:w="3703"/>
      </w:tblGrid>
      <w:tr w:rsidR="00B52DD5" w14:paraId="2FA2D871" w14:textId="77777777" w:rsidTr="00F46354">
        <w:tc>
          <w:tcPr>
            <w:tcW w:w="645" w:type="dxa"/>
            <w:tcBorders>
              <w:top w:val="single" w:sz="18" w:space="0" w:color="7F7F7F" w:themeColor="text1" w:themeTint="80"/>
              <w:left w:val="single" w:sz="18" w:space="0" w:color="7F7F7F" w:themeColor="text1" w:themeTint="80"/>
              <w:bottom w:val="single" w:sz="18" w:space="0" w:color="7F7F7F" w:themeColor="text1" w:themeTint="80"/>
              <w:right w:val="single" w:sz="4" w:space="0" w:color="7F7F7F" w:themeColor="text1" w:themeTint="80"/>
            </w:tcBorders>
            <w:shd w:val="clear" w:color="auto" w:fill="17365D" w:themeFill="text2" w:themeFillShade="BF"/>
          </w:tcPr>
          <w:p w14:paraId="50338FBF" w14:textId="0B2FF3E9" w:rsidR="00B52DD5" w:rsidRPr="00B52DD5" w:rsidRDefault="005E0C0A" w:rsidP="00964FB3">
            <w:pPr>
              <w:pStyle w:val="tabelanormalny"/>
              <w:rPr>
                <w:rFonts w:eastAsia="Arial"/>
              </w:rPr>
            </w:pPr>
            <w:bookmarkStart w:id="1438" w:name="_Toc143855234"/>
            <w:r>
              <w:t xml:space="preserve">Tabela </w:t>
            </w:r>
            <w:r w:rsidRPr="173BA26F">
              <w:fldChar w:fldCharType="begin"/>
            </w:r>
            <w:r w:rsidRPr="173BA26F">
              <w:rPr>
                <w:noProof/>
              </w:rPr>
              <w:instrText xml:space="preserve"> SEQ Tabela \* ARABIC </w:instrText>
            </w:r>
            <w:r w:rsidRPr="173BA26F">
              <w:fldChar w:fldCharType="separate"/>
            </w:r>
            <w:r w:rsidR="0047657B">
              <w:rPr>
                <w:noProof/>
              </w:rPr>
              <w:t>2</w:t>
            </w:r>
            <w:r w:rsidRPr="173BA26F">
              <w:fldChar w:fldCharType="end"/>
            </w:r>
            <w:r>
              <w:t xml:space="preserve">. Opis statusów </w:t>
            </w:r>
            <w:proofErr w:type="spellStart"/>
            <w:r>
              <w:t>slotów.</w:t>
            </w:r>
            <w:r w:rsidR="00B52DD5" w:rsidRPr="00B52DD5">
              <w:rPr>
                <w:rFonts w:eastAsia="Arial"/>
              </w:rPr>
              <w:t>Lp</w:t>
            </w:r>
            <w:bookmarkEnd w:id="1438"/>
            <w:proofErr w:type="spellEnd"/>
          </w:p>
        </w:tc>
        <w:tc>
          <w:tcPr>
            <w:tcW w:w="2485" w:type="dxa"/>
            <w:tcBorders>
              <w:top w:val="single" w:sz="18" w:space="0" w:color="7F7F7F" w:themeColor="text1" w:themeTint="80"/>
              <w:left w:val="single" w:sz="4" w:space="0" w:color="7F7F7F" w:themeColor="text1" w:themeTint="80"/>
              <w:bottom w:val="single" w:sz="18" w:space="0" w:color="7F7F7F" w:themeColor="text1" w:themeTint="80"/>
              <w:right w:val="single" w:sz="4" w:space="0" w:color="7F7F7F" w:themeColor="text1" w:themeTint="80"/>
            </w:tcBorders>
            <w:shd w:val="clear" w:color="auto" w:fill="17365D" w:themeFill="text2" w:themeFillShade="BF"/>
          </w:tcPr>
          <w:p w14:paraId="15B1BE5B" w14:textId="77777777" w:rsidR="00CA57DE" w:rsidRPr="00B52DD5" w:rsidRDefault="00CA57DE" w:rsidP="00964FB3">
            <w:pPr>
              <w:pStyle w:val="tabelanormalny"/>
              <w:rPr>
                <w:rFonts w:eastAsia="Arial"/>
              </w:rPr>
            </w:pPr>
          </w:p>
        </w:tc>
        <w:tc>
          <w:tcPr>
            <w:tcW w:w="2835" w:type="dxa"/>
            <w:tcBorders>
              <w:top w:val="single" w:sz="18" w:space="0" w:color="7F7F7F" w:themeColor="text1" w:themeTint="80"/>
              <w:left w:val="single" w:sz="4" w:space="0" w:color="7F7F7F" w:themeColor="text1" w:themeTint="80"/>
              <w:bottom w:val="single" w:sz="18" w:space="0" w:color="7F7F7F" w:themeColor="text1" w:themeTint="80"/>
              <w:right w:val="single" w:sz="4" w:space="0" w:color="7F7F7F" w:themeColor="text1" w:themeTint="80"/>
            </w:tcBorders>
            <w:shd w:val="clear" w:color="auto" w:fill="17365D" w:themeFill="text2" w:themeFillShade="BF"/>
          </w:tcPr>
          <w:p w14:paraId="651E63FB" w14:textId="77777777" w:rsidR="00B52DD5" w:rsidRPr="00B52DD5" w:rsidRDefault="00B52DD5" w:rsidP="00964FB3">
            <w:pPr>
              <w:pStyle w:val="tabelanormalny"/>
              <w:rPr>
                <w:rFonts w:eastAsia="Arial"/>
              </w:rPr>
            </w:pPr>
            <w:r w:rsidRPr="00B52DD5">
              <w:rPr>
                <w:rFonts w:eastAsia="Arial"/>
              </w:rPr>
              <w:t>Status slotu</w:t>
            </w:r>
          </w:p>
        </w:tc>
        <w:tc>
          <w:tcPr>
            <w:tcW w:w="3827" w:type="dxa"/>
            <w:tcBorders>
              <w:top w:val="single" w:sz="18" w:space="0" w:color="7F7F7F" w:themeColor="text1" w:themeTint="80"/>
              <w:left w:val="single" w:sz="4" w:space="0" w:color="7F7F7F" w:themeColor="text1" w:themeTint="80"/>
              <w:bottom w:val="single" w:sz="18" w:space="0" w:color="7F7F7F" w:themeColor="text1" w:themeTint="80"/>
              <w:right w:val="single" w:sz="18" w:space="0" w:color="7F7F7F" w:themeColor="text1" w:themeTint="80"/>
            </w:tcBorders>
            <w:shd w:val="clear" w:color="auto" w:fill="17365D" w:themeFill="text2" w:themeFillShade="BF"/>
          </w:tcPr>
          <w:p w14:paraId="59EE8CF7" w14:textId="77777777" w:rsidR="00B52DD5" w:rsidRPr="0C34DEC1" w:rsidRDefault="00B52DD5" w:rsidP="00964FB3">
            <w:pPr>
              <w:pStyle w:val="tabelanormalny"/>
            </w:pPr>
            <w:r w:rsidRPr="0C34DEC1">
              <w:t>Opis</w:t>
            </w:r>
          </w:p>
        </w:tc>
      </w:tr>
      <w:tr w:rsidR="00B52DD5" w14:paraId="1FFFC18B" w14:textId="77777777" w:rsidTr="00F46354">
        <w:tc>
          <w:tcPr>
            <w:tcW w:w="645" w:type="dxa"/>
          </w:tcPr>
          <w:p w14:paraId="7C85ECC1" w14:textId="77777777" w:rsidR="00B52DD5" w:rsidRDefault="00B52DD5" w:rsidP="00964FB3">
            <w:pPr>
              <w:pStyle w:val="tabelanormalny"/>
              <w:rPr>
                <w:rFonts w:eastAsia="Arial"/>
              </w:rPr>
            </w:pPr>
            <w:r w:rsidRPr="2C4C837A">
              <w:rPr>
                <w:rFonts w:eastAsia="Arial"/>
              </w:rPr>
              <w:t>1</w:t>
            </w:r>
          </w:p>
        </w:tc>
        <w:tc>
          <w:tcPr>
            <w:tcW w:w="2485" w:type="dxa"/>
          </w:tcPr>
          <w:p w14:paraId="07330F1C" w14:textId="77777777" w:rsidR="00CA57DE" w:rsidRPr="2C4C837A" w:rsidRDefault="00CA57DE" w:rsidP="00964FB3">
            <w:pPr>
              <w:pStyle w:val="tabelanormalny"/>
              <w:rPr>
                <w:rFonts w:eastAsia="Arial"/>
              </w:rPr>
            </w:pPr>
          </w:p>
        </w:tc>
        <w:tc>
          <w:tcPr>
            <w:tcW w:w="2835" w:type="dxa"/>
          </w:tcPr>
          <w:p w14:paraId="38D893B6" w14:textId="77777777" w:rsidR="00B52DD5" w:rsidRDefault="00B52DD5" w:rsidP="00964FB3">
            <w:pPr>
              <w:pStyle w:val="tabelanormalny"/>
              <w:rPr>
                <w:rFonts w:eastAsia="Arial"/>
              </w:rPr>
            </w:pPr>
            <w:r w:rsidRPr="2C4C837A">
              <w:rPr>
                <w:rFonts w:eastAsia="Arial"/>
              </w:rPr>
              <w:t>NOWY</w:t>
            </w:r>
          </w:p>
        </w:tc>
        <w:tc>
          <w:tcPr>
            <w:tcW w:w="3827" w:type="dxa"/>
          </w:tcPr>
          <w:p w14:paraId="67A780A9" w14:textId="68F2E2ED" w:rsidR="00B52DD5" w:rsidRDefault="00B52DD5" w:rsidP="00964FB3">
            <w:pPr>
              <w:pStyle w:val="tabelanormalny"/>
            </w:pPr>
            <w:r>
              <w:t xml:space="preserve">Status slotu po zapisaniu go w systemie przez aktywowany MUŚ (data slotu nie </w:t>
            </w:r>
            <w:r w:rsidR="7A8601C4">
              <w:t xml:space="preserve">wykracza poza max. </w:t>
            </w:r>
            <w:r w:rsidR="3CEAAC8D">
              <w:t>d</w:t>
            </w:r>
            <w:r w:rsidR="7A8601C4">
              <w:t>ozwolony termin umawiania wizyt dla dane</w:t>
            </w:r>
            <w:r w:rsidR="71345F27">
              <w:t>j</w:t>
            </w:r>
            <w:r w:rsidR="7A8601C4">
              <w:t xml:space="preserve"> </w:t>
            </w:r>
            <w:r w:rsidR="347655F5">
              <w:t>specjalności</w:t>
            </w:r>
            <w:r w:rsidR="7A8601C4">
              <w:t>)</w:t>
            </w:r>
            <w:r w:rsidR="59111614">
              <w:t xml:space="preserve"> </w:t>
            </w:r>
            <w:r>
              <w:t>. Slot możliwy do wykorzystania w ramach zmiany terminy wizyty przez MUŚ, oraz przez algorytm systemu P1 przydzielający terminy osobom z poczekalni.</w:t>
            </w:r>
          </w:p>
        </w:tc>
      </w:tr>
      <w:tr w:rsidR="00B52DD5" w14:paraId="0887DDAF" w14:textId="77777777" w:rsidTr="00F46354">
        <w:trPr>
          <w:trHeight w:val="1770"/>
        </w:trPr>
        <w:tc>
          <w:tcPr>
            <w:tcW w:w="645" w:type="dxa"/>
          </w:tcPr>
          <w:p w14:paraId="31B0A56C" w14:textId="77777777" w:rsidR="00B52DD5" w:rsidRPr="14845A42" w:rsidRDefault="00B52DD5" w:rsidP="00964FB3">
            <w:pPr>
              <w:pStyle w:val="tabelanormalny"/>
              <w:rPr>
                <w:rFonts w:eastAsia="Arial"/>
              </w:rPr>
            </w:pPr>
            <w:r w:rsidRPr="2C4C837A">
              <w:rPr>
                <w:rFonts w:eastAsia="Arial"/>
              </w:rPr>
              <w:t>2</w:t>
            </w:r>
          </w:p>
        </w:tc>
        <w:tc>
          <w:tcPr>
            <w:tcW w:w="2485" w:type="dxa"/>
          </w:tcPr>
          <w:p w14:paraId="0AC4B0A7" w14:textId="77777777" w:rsidR="00CA57DE" w:rsidRPr="14845A42" w:rsidRDefault="00CA57DE" w:rsidP="00964FB3">
            <w:pPr>
              <w:pStyle w:val="tabelanormalny"/>
              <w:rPr>
                <w:rFonts w:eastAsia="Arial"/>
              </w:rPr>
            </w:pPr>
          </w:p>
        </w:tc>
        <w:tc>
          <w:tcPr>
            <w:tcW w:w="2835" w:type="dxa"/>
          </w:tcPr>
          <w:p w14:paraId="60C6F55A" w14:textId="77777777" w:rsidR="00B52DD5" w:rsidRDefault="00B52DD5" w:rsidP="00964FB3">
            <w:pPr>
              <w:pStyle w:val="tabelanormalny"/>
              <w:rPr>
                <w:rFonts w:eastAsia="Arial"/>
              </w:rPr>
            </w:pPr>
            <w:r w:rsidRPr="14845A42">
              <w:rPr>
                <w:rFonts w:eastAsia="Arial"/>
              </w:rPr>
              <w:t>AKTYWNY</w:t>
            </w:r>
          </w:p>
        </w:tc>
        <w:tc>
          <w:tcPr>
            <w:tcW w:w="3827" w:type="dxa"/>
          </w:tcPr>
          <w:p w14:paraId="4BBF64B9" w14:textId="48F881FA" w:rsidR="00B52DD5" w:rsidRPr="0C34DEC1" w:rsidRDefault="00B52DD5" w:rsidP="00964FB3">
            <w:pPr>
              <w:pStyle w:val="tabelanormalny"/>
            </w:pPr>
            <w:r>
              <w:t xml:space="preserve">Status slotu po zapisaniu go w systemie (data slotu </w:t>
            </w:r>
            <w:r w:rsidR="00464B7E">
              <w:t>wykracza poza max. dozwolony termin umawiania wizyt dla dane</w:t>
            </w:r>
            <w:r w:rsidR="64C06A19">
              <w:t>j</w:t>
            </w:r>
            <w:r w:rsidR="00464B7E">
              <w:t xml:space="preserve"> </w:t>
            </w:r>
            <w:r w:rsidR="1D29B34F">
              <w:t>specjalności</w:t>
            </w:r>
            <w:r w:rsidR="00464B7E">
              <w:t>)</w:t>
            </w:r>
            <w:r>
              <w:t xml:space="preserve">, lub zmiany statusu z </w:t>
            </w:r>
            <w:r w:rsidRPr="1AB5E7CE">
              <w:rPr>
                <w:b/>
              </w:rPr>
              <w:t>ZABLOKOWANY</w:t>
            </w:r>
            <w:r>
              <w:t xml:space="preserve"> - status slotu po edycji danych slotu (zmiana statusu), w przypadku konieczności zablokowania slotu przed rezerwacją wizyt (umożliwia zmianę terminu/anulowania już przypisanych wizyt).</w:t>
            </w:r>
          </w:p>
        </w:tc>
      </w:tr>
      <w:tr w:rsidR="00B52DD5" w14:paraId="10349A60" w14:textId="77777777" w:rsidTr="00F46354">
        <w:tc>
          <w:tcPr>
            <w:tcW w:w="645" w:type="dxa"/>
          </w:tcPr>
          <w:p w14:paraId="5F503932" w14:textId="77777777" w:rsidR="00B52DD5" w:rsidRPr="14845A42" w:rsidRDefault="00B52DD5" w:rsidP="00964FB3">
            <w:pPr>
              <w:pStyle w:val="tabelanormalny"/>
              <w:rPr>
                <w:rFonts w:eastAsia="Arial"/>
              </w:rPr>
            </w:pPr>
            <w:r w:rsidRPr="2C4C837A">
              <w:rPr>
                <w:rFonts w:eastAsia="Arial"/>
              </w:rPr>
              <w:t>3</w:t>
            </w:r>
          </w:p>
        </w:tc>
        <w:tc>
          <w:tcPr>
            <w:tcW w:w="2485" w:type="dxa"/>
          </w:tcPr>
          <w:p w14:paraId="1E86F0B4" w14:textId="77777777" w:rsidR="00CA57DE" w:rsidRPr="14845A42" w:rsidRDefault="00CA57DE" w:rsidP="00964FB3">
            <w:pPr>
              <w:pStyle w:val="tabelanormalny"/>
              <w:rPr>
                <w:rFonts w:eastAsia="Arial"/>
              </w:rPr>
            </w:pPr>
          </w:p>
        </w:tc>
        <w:tc>
          <w:tcPr>
            <w:tcW w:w="2835" w:type="dxa"/>
          </w:tcPr>
          <w:p w14:paraId="23AF1CF7" w14:textId="77777777" w:rsidR="00B52DD5" w:rsidRDefault="00B52DD5" w:rsidP="00964FB3">
            <w:pPr>
              <w:pStyle w:val="tabelanormalny"/>
              <w:rPr>
                <w:rFonts w:eastAsia="Arial"/>
              </w:rPr>
            </w:pPr>
            <w:r w:rsidRPr="14845A42">
              <w:rPr>
                <w:rFonts w:eastAsia="Arial"/>
              </w:rPr>
              <w:t>ZABLOKOWANY</w:t>
            </w:r>
          </w:p>
        </w:tc>
        <w:tc>
          <w:tcPr>
            <w:tcW w:w="3827" w:type="dxa"/>
          </w:tcPr>
          <w:p w14:paraId="0FF6F57E" w14:textId="77777777" w:rsidR="00B52DD5" w:rsidRDefault="00B52DD5" w:rsidP="00964FB3">
            <w:pPr>
              <w:pStyle w:val="tabelanormalny"/>
            </w:pPr>
            <w:r>
              <w:t>Status slotu po edycji danych slotu (zmiana statusu), w przypadku konieczności zablokowania slotu przed rezerwacją wizyt. Umożliwia zmianę terminu/anulowania już przypisanych wizyt.</w:t>
            </w:r>
          </w:p>
        </w:tc>
      </w:tr>
      <w:tr w:rsidR="00B52DD5" w14:paraId="5844FE51" w14:textId="77777777" w:rsidTr="00F46354">
        <w:tc>
          <w:tcPr>
            <w:tcW w:w="645" w:type="dxa"/>
          </w:tcPr>
          <w:p w14:paraId="4D12FFCF" w14:textId="77777777" w:rsidR="00B52DD5" w:rsidRPr="14845A42" w:rsidRDefault="00B52DD5" w:rsidP="00964FB3">
            <w:pPr>
              <w:pStyle w:val="tabelanormalny"/>
              <w:rPr>
                <w:rFonts w:eastAsia="Arial"/>
              </w:rPr>
            </w:pPr>
            <w:r w:rsidRPr="2C4C837A">
              <w:rPr>
                <w:rFonts w:eastAsia="Arial"/>
              </w:rPr>
              <w:t>4</w:t>
            </w:r>
          </w:p>
        </w:tc>
        <w:tc>
          <w:tcPr>
            <w:tcW w:w="2485" w:type="dxa"/>
          </w:tcPr>
          <w:p w14:paraId="69F8BA5E" w14:textId="77777777" w:rsidR="00CA57DE" w:rsidRPr="14845A42" w:rsidRDefault="00CA57DE" w:rsidP="00964FB3">
            <w:pPr>
              <w:pStyle w:val="tabelanormalny"/>
              <w:rPr>
                <w:rFonts w:eastAsia="Arial"/>
              </w:rPr>
            </w:pPr>
          </w:p>
        </w:tc>
        <w:tc>
          <w:tcPr>
            <w:tcW w:w="2835" w:type="dxa"/>
          </w:tcPr>
          <w:p w14:paraId="6CEC851C" w14:textId="77777777" w:rsidR="00B52DD5" w:rsidRDefault="00B52DD5" w:rsidP="00964FB3">
            <w:pPr>
              <w:pStyle w:val="tabelanormalny"/>
              <w:rPr>
                <w:rFonts w:eastAsia="Arial"/>
              </w:rPr>
            </w:pPr>
            <w:r w:rsidRPr="14845A42">
              <w:rPr>
                <w:rFonts w:eastAsia="Arial"/>
              </w:rPr>
              <w:t>ANULOWANY</w:t>
            </w:r>
          </w:p>
        </w:tc>
        <w:tc>
          <w:tcPr>
            <w:tcW w:w="3827" w:type="dxa"/>
          </w:tcPr>
          <w:p w14:paraId="48BB6601" w14:textId="77777777" w:rsidR="00B52DD5" w:rsidRDefault="00B52DD5" w:rsidP="00964FB3">
            <w:pPr>
              <w:pStyle w:val="tabelanormalny"/>
            </w:pPr>
            <w:r>
              <w:t>status po usunięciu slotu, gdy nie są do niego przypisane jeszcze/już żadne wizyty (uniemożliwia dokonywanie zmian w slocie oraz rezerwację wizyt w tym slocie).</w:t>
            </w:r>
          </w:p>
        </w:tc>
      </w:tr>
      <w:tr w:rsidR="00B52DD5" w14:paraId="3CB978ED" w14:textId="77777777" w:rsidTr="00F46354">
        <w:tc>
          <w:tcPr>
            <w:tcW w:w="645" w:type="dxa"/>
          </w:tcPr>
          <w:p w14:paraId="69DD4DFA" w14:textId="77777777" w:rsidR="00B52DD5" w:rsidRDefault="00B52DD5" w:rsidP="00964FB3">
            <w:pPr>
              <w:pStyle w:val="tabelanormalny"/>
              <w:rPr>
                <w:rFonts w:eastAsia="Arial"/>
              </w:rPr>
            </w:pPr>
            <w:r w:rsidRPr="2C4C837A">
              <w:rPr>
                <w:rFonts w:eastAsia="Arial"/>
              </w:rPr>
              <w:t>5</w:t>
            </w:r>
          </w:p>
        </w:tc>
        <w:tc>
          <w:tcPr>
            <w:tcW w:w="2485" w:type="dxa"/>
          </w:tcPr>
          <w:p w14:paraId="71EC7D01" w14:textId="77777777" w:rsidR="00CA57DE" w:rsidRPr="2C4C837A" w:rsidRDefault="00CA57DE" w:rsidP="00964FB3">
            <w:pPr>
              <w:pStyle w:val="tabelanormalny"/>
              <w:rPr>
                <w:rFonts w:eastAsia="Arial"/>
              </w:rPr>
            </w:pPr>
          </w:p>
        </w:tc>
        <w:tc>
          <w:tcPr>
            <w:tcW w:w="2835" w:type="dxa"/>
          </w:tcPr>
          <w:p w14:paraId="6A0566E1" w14:textId="77777777" w:rsidR="00B52DD5" w:rsidRDefault="00B52DD5" w:rsidP="00964FB3">
            <w:pPr>
              <w:pStyle w:val="tabelanormalny"/>
              <w:rPr>
                <w:rFonts w:eastAsia="Arial"/>
              </w:rPr>
            </w:pPr>
            <w:r w:rsidRPr="2C4C837A">
              <w:rPr>
                <w:rFonts w:eastAsia="Arial"/>
              </w:rPr>
              <w:t>NIEAKTYWNY</w:t>
            </w:r>
          </w:p>
        </w:tc>
        <w:tc>
          <w:tcPr>
            <w:tcW w:w="3827" w:type="dxa"/>
          </w:tcPr>
          <w:p w14:paraId="6C48B7A0" w14:textId="77777777" w:rsidR="00B52DD5" w:rsidRDefault="00B52DD5" w:rsidP="00964FB3">
            <w:pPr>
              <w:pStyle w:val="tabelanormalny"/>
            </w:pPr>
            <w:r>
              <w:t>Status slotu po zapisaniu go w systemie przez MUŚ oznaczony jako nieaktywowany.</w:t>
            </w:r>
          </w:p>
        </w:tc>
      </w:tr>
      <w:tr w:rsidR="00B52DD5" w14:paraId="47E69631" w14:textId="77777777" w:rsidTr="00F46354">
        <w:tc>
          <w:tcPr>
            <w:tcW w:w="645" w:type="dxa"/>
          </w:tcPr>
          <w:p w14:paraId="3260E30E" w14:textId="77777777" w:rsidR="00B52DD5" w:rsidRDefault="00B52DD5" w:rsidP="00964FB3">
            <w:pPr>
              <w:pStyle w:val="tabelanormalny"/>
              <w:rPr>
                <w:rFonts w:eastAsia="Arial"/>
              </w:rPr>
            </w:pPr>
            <w:r w:rsidRPr="2C4C837A">
              <w:rPr>
                <w:rFonts w:eastAsia="Arial"/>
              </w:rPr>
              <w:t>6</w:t>
            </w:r>
          </w:p>
        </w:tc>
        <w:tc>
          <w:tcPr>
            <w:tcW w:w="2485" w:type="dxa"/>
          </w:tcPr>
          <w:p w14:paraId="593C5717" w14:textId="77777777" w:rsidR="00CA57DE" w:rsidRPr="2C4C837A" w:rsidRDefault="00CA57DE" w:rsidP="00964FB3">
            <w:pPr>
              <w:pStyle w:val="tabelanormalny"/>
              <w:rPr>
                <w:rFonts w:eastAsia="Arial"/>
              </w:rPr>
            </w:pPr>
          </w:p>
        </w:tc>
        <w:tc>
          <w:tcPr>
            <w:tcW w:w="2835" w:type="dxa"/>
          </w:tcPr>
          <w:p w14:paraId="49F36A73" w14:textId="77777777" w:rsidR="00B52DD5" w:rsidRDefault="00B52DD5" w:rsidP="00964FB3">
            <w:pPr>
              <w:pStyle w:val="tabelanormalny"/>
              <w:rPr>
                <w:rFonts w:eastAsia="Arial"/>
              </w:rPr>
            </w:pPr>
            <w:r w:rsidRPr="2C4C837A">
              <w:rPr>
                <w:rFonts w:eastAsia="Arial"/>
              </w:rPr>
              <w:t>NIEDOSTEPNY</w:t>
            </w:r>
          </w:p>
        </w:tc>
        <w:tc>
          <w:tcPr>
            <w:tcW w:w="3827" w:type="dxa"/>
          </w:tcPr>
          <w:p w14:paraId="1A4799DE" w14:textId="77777777" w:rsidR="00B52DD5" w:rsidRDefault="00B52DD5" w:rsidP="00964FB3">
            <w:pPr>
              <w:pStyle w:val="tabelanormalny"/>
            </w:pPr>
            <w:r>
              <w:t>Status slotu dla okresu niedostępności MUŚ wynikającej z zawieszenia lub zakończenia działalności. Umożliwia zmianę terminu/anulowania już przypisanych wizyt.</w:t>
            </w:r>
          </w:p>
        </w:tc>
      </w:tr>
    </w:tbl>
    <w:p w14:paraId="6A39E536" w14:textId="77777777" w:rsidR="00B52DD5" w:rsidRDefault="00B52DD5" w:rsidP="14845A42"/>
    <w:p w14:paraId="092F13F4" w14:textId="77777777" w:rsidR="00BF6B67" w:rsidRDefault="00BF6B67" w:rsidP="14845A42"/>
    <w:p w14:paraId="7649AB51" w14:textId="77777777" w:rsidR="003C4EE1" w:rsidRDefault="003C4EE1" w:rsidP="14845A42">
      <w:pPr>
        <w:jc w:val="left"/>
        <w:rPr>
          <w:szCs w:val="22"/>
        </w:rPr>
      </w:pPr>
    </w:p>
    <w:p w14:paraId="62247EB8" w14:textId="0EA82D1B" w:rsidR="00494FF1" w:rsidRDefault="5A3E6BDC" w:rsidP="00BE0890">
      <w:pPr>
        <w:pStyle w:val="Nagwek1"/>
      </w:pPr>
      <w:bookmarkStart w:id="1439" w:name="_Toc489879865"/>
      <w:bookmarkStart w:id="1440" w:name="_Toc489879974"/>
      <w:bookmarkStart w:id="1441" w:name="_Toc489968950"/>
      <w:bookmarkStart w:id="1442" w:name="_Toc489877426"/>
      <w:bookmarkStart w:id="1443" w:name="_Toc489878517"/>
      <w:bookmarkStart w:id="1444" w:name="_Toc489879866"/>
      <w:bookmarkStart w:id="1445" w:name="_Toc489879975"/>
      <w:bookmarkStart w:id="1446" w:name="_Toc489968951"/>
      <w:bookmarkStart w:id="1447" w:name="_Toc489879868"/>
      <w:bookmarkStart w:id="1448" w:name="_Toc489879977"/>
      <w:bookmarkStart w:id="1449" w:name="_Toc489968953"/>
      <w:bookmarkStart w:id="1450" w:name="_Toc489877428"/>
      <w:bookmarkStart w:id="1451" w:name="_Toc489878519"/>
      <w:bookmarkStart w:id="1452" w:name="_Toc489879869"/>
      <w:bookmarkStart w:id="1453" w:name="_Toc489879978"/>
      <w:bookmarkStart w:id="1454" w:name="_Toc489968954"/>
      <w:bookmarkStart w:id="1455" w:name="_Toc489879871"/>
      <w:bookmarkStart w:id="1456" w:name="_Toc489879980"/>
      <w:bookmarkStart w:id="1457" w:name="_Toc489968956"/>
      <w:bookmarkStart w:id="1458" w:name="_Toc489877430"/>
      <w:bookmarkStart w:id="1459" w:name="_Toc489878521"/>
      <w:bookmarkStart w:id="1460" w:name="_Toc489879872"/>
      <w:bookmarkStart w:id="1461" w:name="_Toc489879981"/>
      <w:bookmarkStart w:id="1462" w:name="_Toc489968957"/>
      <w:bookmarkStart w:id="1463" w:name="_Toc489877431"/>
      <w:bookmarkStart w:id="1464" w:name="_Toc489878522"/>
      <w:bookmarkStart w:id="1465" w:name="_Toc489879873"/>
      <w:bookmarkStart w:id="1466" w:name="_Toc489879982"/>
      <w:bookmarkStart w:id="1467" w:name="_Toc489968958"/>
      <w:bookmarkStart w:id="1468" w:name="_Toc489879875"/>
      <w:bookmarkStart w:id="1469" w:name="_Toc489879984"/>
      <w:bookmarkStart w:id="1470" w:name="_Toc489968960"/>
      <w:bookmarkStart w:id="1471" w:name="_Toc489877433"/>
      <w:bookmarkStart w:id="1472" w:name="_Toc489878524"/>
      <w:bookmarkStart w:id="1473" w:name="_Toc489879876"/>
      <w:bookmarkStart w:id="1474" w:name="_Toc489879985"/>
      <w:bookmarkStart w:id="1475" w:name="_Toc489968961"/>
      <w:bookmarkStart w:id="1476" w:name="_Toc489879878"/>
      <w:bookmarkStart w:id="1477" w:name="_Toc489879987"/>
      <w:bookmarkStart w:id="1478" w:name="_Toc489968963"/>
      <w:bookmarkStart w:id="1479" w:name="_Toc489877435"/>
      <w:bookmarkStart w:id="1480" w:name="_Toc489878526"/>
      <w:bookmarkStart w:id="1481" w:name="_Toc489879879"/>
      <w:bookmarkStart w:id="1482" w:name="_Toc489879988"/>
      <w:bookmarkStart w:id="1483" w:name="_Toc489968964"/>
      <w:bookmarkStart w:id="1484" w:name="_Toc489879882"/>
      <w:bookmarkStart w:id="1485" w:name="_Toc489879991"/>
      <w:bookmarkStart w:id="1486" w:name="_Toc489968966"/>
      <w:bookmarkStart w:id="1487" w:name="_Toc489879883"/>
      <w:bookmarkStart w:id="1488" w:name="_Toc489879992"/>
      <w:bookmarkStart w:id="1489" w:name="_Toc489968967"/>
      <w:bookmarkStart w:id="1490" w:name="_Toc489879885"/>
      <w:bookmarkStart w:id="1491" w:name="_Toc489879994"/>
      <w:bookmarkStart w:id="1492" w:name="_Toc489968969"/>
      <w:bookmarkStart w:id="1493" w:name="_Toc489877438"/>
      <w:bookmarkStart w:id="1494" w:name="_Toc489878529"/>
      <w:bookmarkStart w:id="1495" w:name="_Toc489879886"/>
      <w:bookmarkStart w:id="1496" w:name="_Toc489879995"/>
      <w:bookmarkStart w:id="1497" w:name="_Toc489968970"/>
      <w:bookmarkStart w:id="1498" w:name="_Toc489879888"/>
      <w:bookmarkStart w:id="1499" w:name="_Toc489879997"/>
      <w:bookmarkStart w:id="1500" w:name="_Toc489968972"/>
      <w:bookmarkStart w:id="1501" w:name="_Toc489877440"/>
      <w:bookmarkStart w:id="1502" w:name="_Toc489878531"/>
      <w:bookmarkStart w:id="1503" w:name="_Toc489879889"/>
      <w:bookmarkStart w:id="1504" w:name="_Toc489879998"/>
      <w:bookmarkStart w:id="1505" w:name="_Toc489968973"/>
      <w:bookmarkStart w:id="1506" w:name="_Toc489879891"/>
      <w:bookmarkStart w:id="1507" w:name="_Toc489880000"/>
      <w:bookmarkStart w:id="1508" w:name="_Toc489968975"/>
      <w:bookmarkStart w:id="1509" w:name="_Toc489879893"/>
      <w:bookmarkStart w:id="1510" w:name="_Toc489880002"/>
      <w:bookmarkStart w:id="1511" w:name="_Toc489968977"/>
      <w:bookmarkStart w:id="1512" w:name="_Toc489877443"/>
      <w:bookmarkStart w:id="1513" w:name="_Toc489878534"/>
      <w:bookmarkStart w:id="1514" w:name="_Toc489879894"/>
      <w:bookmarkStart w:id="1515" w:name="_Toc489880003"/>
      <w:bookmarkStart w:id="1516" w:name="_Toc489968978"/>
      <w:bookmarkStart w:id="1517" w:name="_Toc489877445"/>
      <w:bookmarkStart w:id="1518" w:name="_Toc489878536"/>
      <w:bookmarkStart w:id="1519" w:name="_Toc489879897"/>
      <w:bookmarkStart w:id="1520" w:name="_Toc489880006"/>
      <w:bookmarkStart w:id="1521" w:name="_Toc489968981"/>
      <w:bookmarkStart w:id="1522" w:name="_Toc489877447"/>
      <w:bookmarkStart w:id="1523" w:name="_Toc489878538"/>
      <w:bookmarkStart w:id="1524" w:name="_Toc489879899"/>
      <w:bookmarkStart w:id="1525" w:name="_Toc489880008"/>
      <w:bookmarkStart w:id="1526" w:name="_Toc489968983"/>
      <w:bookmarkStart w:id="1527" w:name="_Toc489877449"/>
      <w:bookmarkStart w:id="1528" w:name="_Toc489878540"/>
      <w:bookmarkStart w:id="1529" w:name="_Toc489879901"/>
      <w:bookmarkStart w:id="1530" w:name="_Toc489880010"/>
      <w:bookmarkStart w:id="1531" w:name="_Toc489968985"/>
      <w:bookmarkStart w:id="1532" w:name="_Toc489879903"/>
      <w:bookmarkStart w:id="1533" w:name="_Toc489880012"/>
      <w:bookmarkStart w:id="1534" w:name="_Toc489968987"/>
      <w:bookmarkStart w:id="1535" w:name="_Toc489879906"/>
      <w:bookmarkStart w:id="1536" w:name="_Toc489880015"/>
      <w:bookmarkStart w:id="1537" w:name="_Toc489968990"/>
      <w:bookmarkStart w:id="1538" w:name="_Toc489877453"/>
      <w:bookmarkStart w:id="1539" w:name="_Toc489878544"/>
      <w:bookmarkStart w:id="1540" w:name="_Toc489879907"/>
      <w:bookmarkStart w:id="1541" w:name="_Toc489880016"/>
      <w:bookmarkStart w:id="1542" w:name="_Toc489968991"/>
      <w:bookmarkStart w:id="1543" w:name="_Toc489877454"/>
      <w:bookmarkStart w:id="1544" w:name="_Toc489878545"/>
      <w:bookmarkStart w:id="1545" w:name="_Toc489879908"/>
      <w:bookmarkStart w:id="1546" w:name="_Toc489880017"/>
      <w:bookmarkStart w:id="1547" w:name="_Toc489968992"/>
      <w:bookmarkStart w:id="1548" w:name="_Toc489879910"/>
      <w:bookmarkStart w:id="1549" w:name="_Toc489880019"/>
      <w:bookmarkStart w:id="1550" w:name="_Toc489968994"/>
      <w:bookmarkStart w:id="1551" w:name="_Toc489878547"/>
      <w:bookmarkStart w:id="1552" w:name="_Toc489879911"/>
      <w:bookmarkStart w:id="1553" w:name="_Toc489880020"/>
      <w:bookmarkStart w:id="1554" w:name="_Toc489968995"/>
      <w:bookmarkStart w:id="1555" w:name="_Toc489879913"/>
      <w:bookmarkStart w:id="1556" w:name="_Toc489880022"/>
      <w:bookmarkStart w:id="1557" w:name="_Toc489968997"/>
      <w:bookmarkStart w:id="1558" w:name="_Toc489878549"/>
      <w:bookmarkStart w:id="1559" w:name="_Toc489879914"/>
      <w:bookmarkStart w:id="1560" w:name="_Toc489880023"/>
      <w:bookmarkStart w:id="1561" w:name="_Toc489968998"/>
      <w:bookmarkStart w:id="1562" w:name="_Toc489879916"/>
      <w:bookmarkStart w:id="1563" w:name="_Toc489880025"/>
      <w:bookmarkStart w:id="1564" w:name="_Toc489969000"/>
      <w:bookmarkStart w:id="1565" w:name="_Toc489879917"/>
      <w:bookmarkStart w:id="1566" w:name="_Toc489880026"/>
      <w:bookmarkStart w:id="1567" w:name="_Toc489969001"/>
      <w:bookmarkStart w:id="1568" w:name="_Toc489879918"/>
      <w:bookmarkStart w:id="1569" w:name="_Toc489880027"/>
      <w:bookmarkStart w:id="1570" w:name="_Toc489969002"/>
      <w:bookmarkStart w:id="1571" w:name="_Toc489878553"/>
      <w:bookmarkStart w:id="1572" w:name="_Toc489879921"/>
      <w:bookmarkStart w:id="1573" w:name="_Toc489880030"/>
      <w:bookmarkStart w:id="1574" w:name="_Toc489969004"/>
      <w:bookmarkStart w:id="1575" w:name="_Toc49411601"/>
      <w:bookmarkStart w:id="1576" w:name="_Toc49412755"/>
      <w:bookmarkStart w:id="1577" w:name="_Toc49411602"/>
      <w:bookmarkStart w:id="1578" w:name="_Toc49412756"/>
      <w:bookmarkStart w:id="1579" w:name="_Toc49411603"/>
      <w:bookmarkStart w:id="1580" w:name="_Toc49412757"/>
      <w:bookmarkStart w:id="1581" w:name="_Toc49411604"/>
      <w:bookmarkStart w:id="1582" w:name="_Toc49412758"/>
      <w:bookmarkStart w:id="1583" w:name="_Toc49411605"/>
      <w:bookmarkStart w:id="1584" w:name="_Toc49412759"/>
      <w:bookmarkStart w:id="1585" w:name="_Toc49411606"/>
      <w:bookmarkStart w:id="1586" w:name="_Toc49412760"/>
      <w:bookmarkStart w:id="1587" w:name="_Toc49411607"/>
      <w:bookmarkStart w:id="1588" w:name="_Toc49412761"/>
      <w:bookmarkStart w:id="1589" w:name="_Toc49411608"/>
      <w:bookmarkStart w:id="1590" w:name="_Toc49412762"/>
      <w:bookmarkStart w:id="1591" w:name="_Toc49411609"/>
      <w:bookmarkStart w:id="1592" w:name="_Toc49412763"/>
      <w:bookmarkStart w:id="1593" w:name="_Toc49411610"/>
      <w:bookmarkStart w:id="1594" w:name="_Toc49412764"/>
      <w:bookmarkStart w:id="1595" w:name="_Toc49411611"/>
      <w:bookmarkStart w:id="1596" w:name="_Toc49412765"/>
      <w:bookmarkStart w:id="1597" w:name="_Toc49411612"/>
      <w:bookmarkStart w:id="1598" w:name="_Toc49412766"/>
      <w:bookmarkStart w:id="1599" w:name="_Toc49411613"/>
      <w:bookmarkStart w:id="1600" w:name="_Toc49412767"/>
      <w:bookmarkStart w:id="1601" w:name="_Toc49411614"/>
      <w:bookmarkStart w:id="1602" w:name="_Toc49412768"/>
      <w:bookmarkStart w:id="1603" w:name="_Toc49411615"/>
      <w:bookmarkStart w:id="1604" w:name="_Toc49412769"/>
      <w:bookmarkStart w:id="1605" w:name="_Toc49411616"/>
      <w:bookmarkStart w:id="1606" w:name="_Toc49412770"/>
      <w:bookmarkStart w:id="1607" w:name="_Toc49411617"/>
      <w:bookmarkStart w:id="1608" w:name="_Toc49412771"/>
      <w:bookmarkStart w:id="1609" w:name="_Toc49411618"/>
      <w:bookmarkStart w:id="1610" w:name="_Toc49412772"/>
      <w:bookmarkStart w:id="1611" w:name="_Toc49411619"/>
      <w:bookmarkStart w:id="1612" w:name="_Toc49412773"/>
      <w:bookmarkStart w:id="1613" w:name="_Toc49411620"/>
      <w:bookmarkStart w:id="1614" w:name="_Toc49412774"/>
      <w:bookmarkStart w:id="1615" w:name="_Toc49411621"/>
      <w:bookmarkStart w:id="1616" w:name="_Toc49412775"/>
      <w:bookmarkStart w:id="1617" w:name="_Toc49411622"/>
      <w:bookmarkStart w:id="1618" w:name="_Toc49412776"/>
      <w:bookmarkStart w:id="1619" w:name="_Toc49411623"/>
      <w:bookmarkStart w:id="1620" w:name="_Toc49412777"/>
      <w:bookmarkStart w:id="1621" w:name="_Toc49411624"/>
      <w:bookmarkStart w:id="1622" w:name="_Toc49412778"/>
      <w:bookmarkStart w:id="1623" w:name="_Toc49411625"/>
      <w:bookmarkStart w:id="1624" w:name="_Toc49412779"/>
      <w:bookmarkStart w:id="1625" w:name="_Toc49411626"/>
      <w:bookmarkStart w:id="1626" w:name="_Toc49412780"/>
      <w:bookmarkStart w:id="1627" w:name="_Toc49411627"/>
      <w:bookmarkStart w:id="1628" w:name="_Toc49412781"/>
      <w:bookmarkStart w:id="1629" w:name="_Toc49411628"/>
      <w:bookmarkStart w:id="1630" w:name="_Toc49412782"/>
      <w:bookmarkStart w:id="1631" w:name="_Toc49411629"/>
      <w:bookmarkStart w:id="1632" w:name="_Toc49412783"/>
      <w:bookmarkStart w:id="1633" w:name="_Toc49411630"/>
      <w:bookmarkStart w:id="1634" w:name="_Toc49412784"/>
      <w:bookmarkStart w:id="1635" w:name="_Toc49411631"/>
      <w:bookmarkStart w:id="1636" w:name="_Toc49412785"/>
      <w:bookmarkStart w:id="1637" w:name="_Toc49411632"/>
      <w:bookmarkStart w:id="1638" w:name="_Toc49412786"/>
      <w:bookmarkStart w:id="1639" w:name="_Toc49411633"/>
      <w:bookmarkStart w:id="1640" w:name="_Toc49412787"/>
      <w:bookmarkStart w:id="1641" w:name="_Toc49411634"/>
      <w:bookmarkStart w:id="1642" w:name="_Toc49412788"/>
      <w:bookmarkStart w:id="1643" w:name="_Toc49411635"/>
      <w:bookmarkStart w:id="1644" w:name="_Toc49412789"/>
      <w:bookmarkStart w:id="1645" w:name="_Toc49411636"/>
      <w:bookmarkStart w:id="1646" w:name="_Toc49412790"/>
      <w:bookmarkStart w:id="1647" w:name="_Toc49411637"/>
      <w:bookmarkStart w:id="1648" w:name="_Toc49412791"/>
      <w:bookmarkStart w:id="1649" w:name="_Toc49411638"/>
      <w:bookmarkStart w:id="1650" w:name="_Toc49412792"/>
      <w:bookmarkStart w:id="1651" w:name="_Toc49411639"/>
      <w:bookmarkStart w:id="1652" w:name="_Toc49412793"/>
      <w:bookmarkStart w:id="1653" w:name="_Toc49411640"/>
      <w:bookmarkStart w:id="1654" w:name="_Toc49412794"/>
      <w:bookmarkStart w:id="1655" w:name="_Toc49411641"/>
      <w:bookmarkStart w:id="1656" w:name="_Toc49412795"/>
      <w:bookmarkStart w:id="1657" w:name="_Toc4140163"/>
      <w:bookmarkStart w:id="1658" w:name="_Toc4140164"/>
      <w:bookmarkStart w:id="1659" w:name="_Toc4140166"/>
      <w:bookmarkStart w:id="1660" w:name="_Toc4140167"/>
      <w:bookmarkStart w:id="1661" w:name="_Toc4140168"/>
      <w:bookmarkStart w:id="1662" w:name="_Toc4140169"/>
      <w:bookmarkStart w:id="1663" w:name="_Toc484171487"/>
      <w:bookmarkStart w:id="1664" w:name="_Toc484171630"/>
      <w:bookmarkStart w:id="1665" w:name="_Toc484172085"/>
      <w:bookmarkStart w:id="1666" w:name="_Toc484171488"/>
      <w:bookmarkStart w:id="1667" w:name="_Toc484171631"/>
      <w:bookmarkStart w:id="1668" w:name="_Toc484172086"/>
      <w:bookmarkStart w:id="1669" w:name="_Toc484083271"/>
      <w:bookmarkStart w:id="1670" w:name="_Toc484089060"/>
      <w:bookmarkStart w:id="1671" w:name="_Ref116565439"/>
      <w:bookmarkStart w:id="1672" w:name="_Toc118445903"/>
      <w:bookmarkStart w:id="1673" w:name="_Toc195863427"/>
      <w:bookmarkStart w:id="1674" w:name="_Toc143855205"/>
      <w:bookmarkStart w:id="1675" w:name="_Toc81276294"/>
      <w:bookmarkStart w:id="1676" w:name="_Toc81310903"/>
      <w:bookmarkStart w:id="1677" w:name="_Toc520677881"/>
      <w:bookmarkStart w:id="1678" w:name="_Toc849888154"/>
      <w:bookmarkStart w:id="1679" w:name="_Toc1872981019"/>
      <w:bookmarkStart w:id="1680" w:name="_Toc614687509"/>
      <w:bookmarkStart w:id="1681" w:name="_Toc394482091"/>
      <w:bookmarkStart w:id="1682" w:name="_Toc451960959"/>
      <w:bookmarkStart w:id="1683" w:name="_Toc425149540"/>
      <w:bookmarkStart w:id="1684" w:name="_Toc1253244694"/>
      <w:bookmarkStart w:id="1685" w:name="_Toc116292203"/>
      <w:bookmarkStart w:id="1686" w:name="_Toc487462016"/>
      <w:bookmarkStart w:id="1687" w:name="_Toc501107071"/>
      <w:bookmarkStart w:id="1688" w:name="_Toc65050146"/>
      <w:bookmarkStart w:id="1689" w:name="_Toc487462021"/>
      <w:bookmarkStart w:id="1690" w:name="_Toc501107076"/>
      <w:bookmarkStart w:id="1691" w:name="_Toc1402518"/>
      <w:bookmarkStart w:id="1692" w:name="_Toc49411689"/>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r>
        <w:t>Notyfikacje</w:t>
      </w:r>
      <w:bookmarkEnd w:id="1671"/>
      <w:bookmarkEnd w:id="1672"/>
      <w:bookmarkEnd w:id="1673"/>
      <w:bookmarkEnd w:id="1674"/>
    </w:p>
    <w:p w14:paraId="15ADA4B6" w14:textId="49ACE2DF" w:rsidR="00DB5366" w:rsidRPr="00226284" w:rsidRDefault="00DB5366" w:rsidP="00DB5366">
      <w:pPr>
        <w:spacing w:line="360" w:lineRule="auto"/>
      </w:pPr>
      <w:bookmarkStart w:id="1693" w:name="_Hlk117510779"/>
      <w:r>
        <w:t xml:space="preserve">System notyfikacji przygotowywany w ramach Systemu Elektronicznej Rejestracji </w:t>
      </w:r>
      <w:r w:rsidR="7B40FE8A">
        <w:t xml:space="preserve">wykorzystuje interfejs </w:t>
      </w:r>
      <w:proofErr w:type="spellStart"/>
      <w:r w:rsidR="7B40FE8A">
        <w:t>ObslugaRejestracjiPushWS</w:t>
      </w:r>
      <w:proofErr w:type="spellEnd"/>
      <w:r w:rsidR="7B40FE8A">
        <w:t xml:space="preserve">, który </w:t>
      </w:r>
      <w:r>
        <w:t xml:space="preserve">ma na celu poinformowanie konkretnego Podmiotu (MUŚ) o przypisaniu do wystawionego przez niego slotu (patrz rozdział </w:t>
      </w:r>
      <w:hyperlink w:anchor="_zapiszSloty">
        <w:r w:rsidRPr="7BDE342A">
          <w:rPr>
            <w:rStyle w:val="Hipercze"/>
            <w:rFonts w:ascii="Arial" w:hAnsi="Arial"/>
          </w:rPr>
          <w:t>6.12</w:t>
        </w:r>
      </w:hyperlink>
      <w:r>
        <w:t>) nowej wizyty lub zmianie jej statusu. Przypadki wystąpienia notyfikacji to:</w:t>
      </w:r>
    </w:p>
    <w:p w14:paraId="4194A412" w14:textId="6C351EA0" w:rsidR="00DB5366" w:rsidRPr="00226284" w:rsidRDefault="00DB5366" w:rsidP="00DB5366">
      <w:pPr>
        <w:pStyle w:val="Akapitzlist"/>
        <w:numPr>
          <w:ilvl w:val="0"/>
          <w:numId w:val="102"/>
        </w:numPr>
        <w:spacing w:line="360" w:lineRule="auto"/>
        <w:rPr>
          <w:rFonts w:ascii="Arial" w:hAnsi="Arial" w:cs="Arial"/>
        </w:rPr>
      </w:pPr>
      <w:r w:rsidRPr="00226284">
        <w:rPr>
          <w:rFonts w:ascii="Arial" w:hAnsi="Arial" w:cs="Arial"/>
        </w:rPr>
        <w:t>Moment gdy Pacjent z poziomu Internetowego Konta Pacjenta (pacjent.gov.pl) zapisze się na wizytę</w:t>
      </w:r>
      <w:r w:rsidR="00647E23">
        <w:rPr>
          <w:rFonts w:ascii="Arial" w:hAnsi="Arial" w:cs="Arial"/>
        </w:rPr>
        <w:t>,</w:t>
      </w:r>
    </w:p>
    <w:p w14:paraId="7E672B17" w14:textId="0AAE7FD7" w:rsidR="00DB5366" w:rsidRPr="00226284" w:rsidRDefault="00DB5366" w:rsidP="00DB5366">
      <w:pPr>
        <w:pStyle w:val="Akapitzlist"/>
        <w:numPr>
          <w:ilvl w:val="0"/>
          <w:numId w:val="102"/>
        </w:numPr>
        <w:spacing w:line="360" w:lineRule="auto"/>
        <w:rPr>
          <w:rFonts w:ascii="Arial" w:hAnsi="Arial" w:cs="Arial"/>
        </w:rPr>
      </w:pPr>
      <w:r w:rsidRPr="00226284">
        <w:rPr>
          <w:rFonts w:ascii="Arial" w:hAnsi="Arial" w:cs="Arial"/>
        </w:rPr>
        <w:t>Moment gdy Pacjent z poziomu Internetowego Konta Pacjenta (pacjent.gov.pl) zmieni termin wizyty</w:t>
      </w:r>
      <w:r w:rsidR="00647E23">
        <w:rPr>
          <w:rFonts w:ascii="Arial" w:hAnsi="Arial" w:cs="Arial"/>
        </w:rPr>
        <w:t xml:space="preserve"> lub ją anuluje,</w:t>
      </w:r>
    </w:p>
    <w:p w14:paraId="56ED086A" w14:textId="7C5ED018" w:rsidR="00DB5366" w:rsidRPr="00226284" w:rsidRDefault="00DB5366" w:rsidP="00DB5366">
      <w:pPr>
        <w:pStyle w:val="Akapitzlist"/>
        <w:numPr>
          <w:ilvl w:val="0"/>
          <w:numId w:val="102"/>
        </w:numPr>
        <w:spacing w:line="360" w:lineRule="auto"/>
        <w:rPr>
          <w:rFonts w:ascii="Arial" w:hAnsi="Arial" w:cs="Arial"/>
        </w:rPr>
      </w:pPr>
      <w:r w:rsidRPr="00226284">
        <w:rPr>
          <w:rFonts w:ascii="Arial" w:hAnsi="Arial" w:cs="Arial"/>
        </w:rPr>
        <w:t xml:space="preserve">Sytuacja gdy </w:t>
      </w:r>
      <w:r w:rsidR="00A37132">
        <w:rPr>
          <w:rFonts w:ascii="Arial" w:hAnsi="Arial" w:cs="Arial"/>
        </w:rPr>
        <w:t>w</w:t>
      </w:r>
      <w:r w:rsidRPr="00226284">
        <w:rPr>
          <w:rFonts w:ascii="Arial" w:hAnsi="Arial" w:cs="Arial"/>
        </w:rPr>
        <w:t xml:space="preserve">izyta została zapisana przez innego </w:t>
      </w:r>
      <w:proofErr w:type="spellStart"/>
      <w:r w:rsidRPr="00226284">
        <w:rPr>
          <w:rFonts w:ascii="Arial" w:hAnsi="Arial" w:cs="Arial"/>
        </w:rPr>
        <w:t>MUSia</w:t>
      </w:r>
      <w:proofErr w:type="spellEnd"/>
      <w:r w:rsidR="00647E23">
        <w:rPr>
          <w:rFonts w:ascii="Arial" w:hAnsi="Arial" w:cs="Arial"/>
        </w:rPr>
        <w:t>,</w:t>
      </w:r>
    </w:p>
    <w:p w14:paraId="5E68BC79" w14:textId="5C621BA8" w:rsidR="00DB5366" w:rsidRPr="00226284" w:rsidRDefault="00DB5366" w:rsidP="00DB5366">
      <w:pPr>
        <w:pStyle w:val="Akapitzlist"/>
        <w:numPr>
          <w:ilvl w:val="0"/>
          <w:numId w:val="102"/>
        </w:numPr>
        <w:spacing w:line="360" w:lineRule="auto"/>
        <w:rPr>
          <w:rFonts w:ascii="Arial" w:hAnsi="Arial" w:cs="Arial"/>
        </w:rPr>
      </w:pPr>
      <w:r w:rsidRPr="00226284">
        <w:rPr>
          <w:rFonts w:ascii="Arial" w:hAnsi="Arial" w:cs="Arial"/>
        </w:rPr>
        <w:t xml:space="preserve">Sytuacja gdy </w:t>
      </w:r>
      <w:r w:rsidR="00A37132">
        <w:rPr>
          <w:rFonts w:ascii="Arial" w:hAnsi="Arial" w:cs="Arial"/>
        </w:rPr>
        <w:t>w</w:t>
      </w:r>
      <w:r w:rsidRPr="00226284">
        <w:rPr>
          <w:rFonts w:ascii="Arial" w:hAnsi="Arial" w:cs="Arial"/>
        </w:rPr>
        <w:t>izyta została zaktualizowana o dane do teleporady</w:t>
      </w:r>
      <w:r w:rsidR="00647E23">
        <w:rPr>
          <w:rFonts w:ascii="Arial" w:hAnsi="Arial" w:cs="Arial"/>
        </w:rPr>
        <w:t>.</w:t>
      </w:r>
    </w:p>
    <w:p w14:paraId="74E6CE17" w14:textId="08886BD1" w:rsidR="00DB5366" w:rsidRDefault="00DB5366" w:rsidP="00DB5366">
      <w:r w:rsidRPr="00226284">
        <w:t>System wysyłający notyfikacje, w ramach przesyłanego komunikatu będzie wysyłał taki sam obiekt (</w:t>
      </w:r>
      <w:proofErr w:type="spellStart"/>
      <w:r w:rsidRPr="00226284">
        <w:t>WizytaSyncMT</w:t>
      </w:r>
      <w:proofErr w:type="spellEnd"/>
      <w:r w:rsidRPr="00226284">
        <w:t xml:space="preserve">), który systemy podmiotów mogą pobrać wywołując operację </w:t>
      </w:r>
      <w:proofErr w:type="spellStart"/>
      <w:r w:rsidRPr="00226284">
        <w:t>pobierzListeWizytSync</w:t>
      </w:r>
      <w:proofErr w:type="spellEnd"/>
      <w:r w:rsidRPr="00226284">
        <w:t xml:space="preserve"> (patrz rozdział </w:t>
      </w:r>
      <w:hyperlink w:anchor="_pobierzListeWizytSync" w:history="1">
        <w:r w:rsidRPr="00226284">
          <w:rPr>
            <w:rStyle w:val="Hipercze"/>
            <w:rFonts w:ascii="Arial" w:hAnsi="Arial"/>
          </w:rPr>
          <w:t>6.17</w:t>
        </w:r>
      </w:hyperlink>
      <w:r w:rsidRPr="00226284">
        <w:t>).</w:t>
      </w:r>
    </w:p>
    <w:p w14:paraId="27822B93" w14:textId="4329871F" w:rsidR="004C133E" w:rsidRDefault="2C42854A" w:rsidP="001B05C8">
      <w:r w:rsidRPr="001E5B40">
        <w:t xml:space="preserve">Aby system notyfikujący mógł zadziałać, niezbędne będzie oprócz samej implementacji funkcjonalności odbierania komunikatów w systemie informatycznym Podmiotu, również podanie adresu URL </w:t>
      </w:r>
      <w:proofErr w:type="spellStart"/>
      <w:r w:rsidRPr="001E5B40">
        <w:t>endpointa</w:t>
      </w:r>
      <w:proofErr w:type="spellEnd"/>
      <w:r w:rsidRPr="001E5B40">
        <w:t xml:space="preserve"> (w </w:t>
      </w:r>
      <w:proofErr w:type="spellStart"/>
      <w:r w:rsidRPr="001E5B40">
        <w:t>wsdl</w:t>
      </w:r>
      <w:proofErr w:type="spellEnd"/>
      <w:r w:rsidRPr="001E5B40">
        <w:t xml:space="preserve">: </w:t>
      </w:r>
      <w:proofErr w:type="spellStart"/>
      <w:r w:rsidRPr="001E5B40">
        <w:t>endpointSynchronizacjiWizyty</w:t>
      </w:r>
      <w:proofErr w:type="spellEnd"/>
      <w:r w:rsidRPr="001E5B40">
        <w:t xml:space="preserve">), podczas wywołania operacji </w:t>
      </w:r>
      <w:proofErr w:type="spellStart"/>
      <w:r w:rsidRPr="001E5B40">
        <w:t>zapiszDaneMus</w:t>
      </w:r>
      <w:proofErr w:type="spellEnd"/>
      <w:r w:rsidRPr="001E5B40">
        <w:t xml:space="preserve"> (patrz rozdział 6.2).</w:t>
      </w:r>
      <w:r w:rsidR="00AF40DC">
        <w:t xml:space="preserve"> </w:t>
      </w:r>
      <w:r w:rsidR="00D66D07">
        <w:t xml:space="preserve">W przypadku jeśli Podmiot już przekazał dane MUŚ do P1, to aktualizacja danych o wartość adresu URL z operacją umożliwiającą przyjmowanie notyfikacji powinna być zrealizowana z wykorzystaniem </w:t>
      </w:r>
      <w:proofErr w:type="spellStart"/>
      <w:r w:rsidR="00D66D07">
        <w:t>edytujDaneMus</w:t>
      </w:r>
      <w:proofErr w:type="spellEnd"/>
      <w:r w:rsidR="00D66D07">
        <w:t xml:space="preserve"> (patrz rozdział </w:t>
      </w:r>
      <w:r w:rsidR="0035711F">
        <w:fldChar w:fldCharType="begin"/>
      </w:r>
      <w:r w:rsidR="0035711F">
        <w:instrText xml:space="preserve"> REF _Ref116560751 \w \h </w:instrText>
      </w:r>
      <w:r w:rsidR="001E5B40">
        <w:instrText xml:space="preserve"> \* MERGEFORMAT </w:instrText>
      </w:r>
      <w:r w:rsidR="0035711F">
        <w:fldChar w:fldCharType="separate"/>
      </w:r>
      <w:r w:rsidR="0047657B">
        <w:t>6.4</w:t>
      </w:r>
      <w:r w:rsidR="0035711F">
        <w:fldChar w:fldCharType="end"/>
      </w:r>
      <w:r w:rsidR="00D66D07">
        <w:t>).</w:t>
      </w:r>
      <w:r w:rsidR="00FE0F31">
        <w:t xml:space="preserve"> </w:t>
      </w:r>
      <w:r w:rsidR="004C133E">
        <w:t>Wymagane będzie również podanie adresu e-mail administratora</w:t>
      </w:r>
      <w:r w:rsidR="2E7F655D">
        <w:t xml:space="preserve"> </w:t>
      </w:r>
      <w:r w:rsidR="2E7F655D" w:rsidRPr="001E5B40">
        <w:t xml:space="preserve">(w </w:t>
      </w:r>
      <w:proofErr w:type="spellStart"/>
      <w:r w:rsidR="2E7F655D" w:rsidRPr="001E5B40">
        <w:t>wsdl</w:t>
      </w:r>
      <w:proofErr w:type="spellEnd"/>
      <w:r w:rsidR="2E7F655D" w:rsidRPr="001E5B40">
        <w:t xml:space="preserve">: </w:t>
      </w:r>
      <w:proofErr w:type="spellStart"/>
      <w:r w:rsidR="2E7F655D" w:rsidRPr="001E5B40">
        <w:t>emailAdministratora</w:t>
      </w:r>
      <w:proofErr w:type="spellEnd"/>
      <w:r w:rsidR="2E7F655D" w:rsidRPr="001E5B40">
        <w:t>)</w:t>
      </w:r>
      <w:r w:rsidR="004C133E">
        <w:t>, na który będą wysyłane powiadomienia e-mail</w:t>
      </w:r>
      <w:r w:rsidR="001B05C8">
        <w:t>,</w:t>
      </w:r>
      <w:r w:rsidR="004C133E">
        <w:t xml:space="preserve"> w przypadku </w:t>
      </w:r>
      <w:r w:rsidR="001B05C8">
        <w:t>kiedy system informatyczny Podmiotu</w:t>
      </w:r>
      <w:r w:rsidR="000F2AAB">
        <w:t xml:space="preserve"> (MUŚ)</w:t>
      </w:r>
      <w:r w:rsidR="001B05C8">
        <w:t xml:space="preserve"> będzie </w:t>
      </w:r>
      <w:r w:rsidR="00853F7A">
        <w:t xml:space="preserve">z jakiś przyczyn </w:t>
      </w:r>
      <w:r w:rsidR="001B05C8">
        <w:t>niedostępny lub będzie zwracał błąd.</w:t>
      </w:r>
      <w:r w:rsidR="00853F7A">
        <w:t xml:space="preserve"> Dzięki takim powiadomieniom, administratorzy systemów informatycznych Podmiotów będą </w:t>
      </w:r>
      <w:r w:rsidR="00D66D07">
        <w:t>od razu informowani w przypadku wykrycia problemów z wysyłką notyfikacji do systemów przez nich utrzymywanych.</w:t>
      </w:r>
    </w:p>
    <w:p w14:paraId="56DA7147" w14:textId="28CABF41" w:rsidR="00C65EC1" w:rsidRDefault="00C65EC1" w:rsidP="00C65EC1">
      <w:r>
        <w:t xml:space="preserve">Aktualnie zapisane w Systemie P1 dane dotyczące MUŚ (w tym adres URL </w:t>
      </w:r>
      <w:proofErr w:type="spellStart"/>
      <w:r>
        <w:t>endpointa</w:t>
      </w:r>
      <w:proofErr w:type="spellEnd"/>
      <w:r>
        <w:t xml:space="preserve"> oraz adres e-mail Administratora), można pobrać wykorzystując operację </w:t>
      </w:r>
      <w:proofErr w:type="spellStart"/>
      <w:r>
        <w:t>odczytajDaneMus</w:t>
      </w:r>
      <w:proofErr w:type="spellEnd"/>
      <w:r>
        <w:t xml:space="preserve"> (patrz rozdział </w:t>
      </w:r>
      <w:r>
        <w:fldChar w:fldCharType="begin"/>
      </w:r>
      <w:r>
        <w:instrText xml:space="preserve"> REF _Ref118457679 \r \h </w:instrText>
      </w:r>
      <w:r>
        <w:fldChar w:fldCharType="separate"/>
      </w:r>
      <w:r w:rsidR="0047657B">
        <w:t>6.3</w:t>
      </w:r>
      <w:r>
        <w:fldChar w:fldCharType="end"/>
      </w:r>
      <w:r>
        <w:t>).</w:t>
      </w:r>
    </w:p>
    <w:p w14:paraId="045BF534" w14:textId="77A9D971" w:rsidR="00C65EC1" w:rsidRDefault="1932FB17" w:rsidP="2EF58CDB">
      <w:pPr>
        <w:rPr>
          <w:ins w:id="1694" w:author="Autor"/>
        </w:rPr>
      </w:pPr>
      <w:ins w:id="1695" w:author="Autor">
        <w:r>
          <w:t>Wystawion</w:t>
        </w:r>
        <w:r w:rsidR="6E5860D2">
          <w:t>a</w:t>
        </w:r>
        <w:r>
          <w:t xml:space="preserve"> przez </w:t>
        </w:r>
        <w:r w:rsidR="25D36D74">
          <w:t>system informatyczny Podmiotu</w:t>
        </w:r>
        <w:r>
          <w:t xml:space="preserve"> usług</w:t>
        </w:r>
        <w:r w:rsidR="7EE4135E">
          <w:t>a</w:t>
        </w:r>
        <w:r>
          <w:t xml:space="preserve"> powinn</w:t>
        </w:r>
        <w:r w:rsidR="67A5EEB9">
          <w:t>a</w:t>
        </w:r>
        <w:r>
          <w:t xml:space="preserve"> </w:t>
        </w:r>
        <w:r w:rsidR="5091CC0C">
          <w:t xml:space="preserve">umożliwiać nawiązanie </w:t>
        </w:r>
        <w:r w:rsidR="5091CC0C" w:rsidRPr="0260DDD7">
          <w:rPr>
            <w:rPrChange w:id="1696" w:author="Autor">
              <w:rPr>
                <w:rFonts w:eastAsia="Arial"/>
              </w:rPr>
            </w:rPrChange>
          </w:rPr>
          <w:t>bezpiecznego połączeni</w:t>
        </w:r>
        <w:r w:rsidR="160C952C">
          <w:t>a</w:t>
        </w:r>
        <w:r w:rsidR="5091CC0C" w:rsidRPr="0260DDD7">
          <w:rPr>
            <w:rPrChange w:id="1697" w:author="Autor">
              <w:rPr>
                <w:rFonts w:eastAsia="Arial"/>
              </w:rPr>
            </w:rPrChange>
          </w:rPr>
          <w:t xml:space="preserve"> TLS z obustronnym uwierzytelnieniem</w:t>
        </w:r>
        <w:r w:rsidR="337DDFF1">
          <w:t xml:space="preserve"> oraz</w:t>
        </w:r>
        <w:r w:rsidR="5091CC0C" w:rsidRPr="0260DDD7">
          <w:rPr>
            <w:rPrChange w:id="1698" w:author="Autor">
              <w:rPr>
                <w:rFonts w:eastAsia="Arial"/>
              </w:rPr>
            </w:rPrChange>
          </w:rPr>
          <w:t xml:space="preserve"> powinna być wystawiona na porcie 443 lub 8443. W przypadku braku </w:t>
        </w:r>
        <w:r w:rsidR="7D3B6488" w:rsidRPr="0260DDD7">
          <w:rPr>
            <w:rPrChange w:id="1699" w:author="Autor">
              <w:rPr>
                <w:rFonts w:eastAsia="Arial"/>
              </w:rPr>
            </w:rPrChange>
          </w:rPr>
          <w:t>możliwości wystawienia usługi na jednym z podanych portów, należy wystąpić do Administratora P1 z wnioskiem o otwarcie ruchu z infrast</w:t>
        </w:r>
        <w:r w:rsidR="45C057E7" w:rsidRPr="0260DDD7">
          <w:rPr>
            <w:rPrChange w:id="1700" w:author="Autor">
              <w:rPr>
                <w:rFonts w:eastAsia="Arial"/>
              </w:rPr>
            </w:rPrChange>
          </w:rPr>
          <w:t>r</w:t>
        </w:r>
        <w:r w:rsidR="7D3B6488" w:rsidRPr="0260DDD7">
          <w:rPr>
            <w:rPrChange w:id="1701" w:author="Autor">
              <w:rPr>
                <w:rFonts w:eastAsia="Arial"/>
              </w:rPr>
            </w:rPrChange>
          </w:rPr>
          <w:t>uktury P1 do wskazanego adresu.</w:t>
        </w:r>
        <w:r w:rsidR="475C2848" w:rsidRPr="0260DDD7">
          <w:rPr>
            <w:rPrChange w:id="1702" w:author="Autor">
              <w:rPr>
                <w:rFonts w:eastAsia="Arial"/>
              </w:rPr>
            </w:rPrChange>
          </w:rPr>
          <w:t xml:space="preserve"> </w:t>
        </w:r>
      </w:ins>
    </w:p>
    <w:p w14:paraId="478AD23D" w14:textId="1332036F" w:rsidR="34036816" w:rsidRPr="00302EEB" w:rsidRDefault="34036816">
      <w:pPr>
        <w:rPr>
          <w:ins w:id="1703" w:author="Autor"/>
        </w:rPr>
        <w:pPrChange w:id="1704" w:author="Autor">
          <w:pPr>
            <w:pStyle w:val="Numerowaniepoz1"/>
            <w:ind w:left="0"/>
          </w:pPr>
        </w:pPrChange>
      </w:pPr>
      <w:ins w:id="1705" w:author="Autor">
        <w:r w:rsidRPr="034FE0C0">
          <w:rPr>
            <w:rPrChange w:id="1706" w:author="Autor">
              <w:rPr>
                <w:rFonts w:eastAsia="Arial"/>
              </w:rPr>
            </w:rPrChange>
          </w:rPr>
          <w:t>Przesyłane przez System P1 komunikaty</w:t>
        </w:r>
        <w:r w:rsidR="790EE3AB" w:rsidRPr="034FE0C0">
          <w:rPr>
            <w:rPrChange w:id="1707" w:author="Autor">
              <w:rPr>
                <w:rFonts w:eastAsia="Arial"/>
              </w:rPr>
            </w:rPrChange>
          </w:rPr>
          <w:t xml:space="preserve"> są zabezpieczone z wykorzystaniem WS-Security. System docelowy jest zob</w:t>
        </w:r>
        <w:r w:rsidR="75D47BEC" w:rsidRPr="034FE0C0">
          <w:rPr>
            <w:rPrChange w:id="1708" w:author="Autor">
              <w:rPr>
                <w:rFonts w:eastAsia="Arial"/>
              </w:rPr>
            </w:rPrChange>
          </w:rPr>
          <w:t>ligowany do zweryfikowania w komunikacie nagłówk</w:t>
        </w:r>
        <w:r w:rsidR="6A0FB368">
          <w:t>a</w:t>
        </w:r>
        <w:r w:rsidR="75D47BEC" w:rsidRPr="034FE0C0">
          <w:rPr>
            <w:rPrChange w:id="1709" w:author="Autor">
              <w:rPr>
                <w:rFonts w:eastAsia="Arial"/>
              </w:rPr>
            </w:rPrChange>
          </w:rPr>
          <w:t xml:space="preserve"> WS-Security (P1 podpisuje </w:t>
        </w:r>
        <w:r w:rsidR="7E6DA64C">
          <w:t>wysyłane żądanie</w:t>
        </w:r>
        <w:r w:rsidR="75D47BEC" w:rsidRPr="034FE0C0">
          <w:rPr>
            <w:rPrChange w:id="1710" w:author="Autor">
              <w:rPr>
                <w:rFonts w:eastAsia="Arial"/>
              </w:rPr>
            </w:rPrChange>
          </w:rPr>
          <w:t>).</w:t>
        </w:r>
      </w:ins>
    </w:p>
    <w:p w14:paraId="61E14E8A" w14:textId="0D43B16A" w:rsidR="034FE0C0" w:rsidRDefault="034FE0C0" w:rsidP="034FE0C0">
      <w:pPr>
        <w:rPr>
          <w:del w:id="1711" w:author="Autor"/>
          <w:rFonts w:eastAsia="Arial"/>
        </w:rPr>
      </w:pPr>
    </w:p>
    <w:p w14:paraId="52C7DBA6" w14:textId="773DDB5B" w:rsidR="0035711F" w:rsidRDefault="00B225FE" w:rsidP="001B05C8">
      <w:r>
        <w:t>Poniższy diagram</w:t>
      </w:r>
      <w:r w:rsidR="004745D6">
        <w:t xml:space="preserve"> </w:t>
      </w:r>
      <w:r>
        <w:t xml:space="preserve">przedstawia </w:t>
      </w:r>
      <w:r w:rsidR="004745D6">
        <w:t xml:space="preserve">sekwencję aktywności po stronie </w:t>
      </w:r>
      <w:r w:rsidR="003303CC">
        <w:t>s</w:t>
      </w:r>
      <w:r w:rsidR="004745D6">
        <w:t>ystemu</w:t>
      </w:r>
      <w:r w:rsidR="003303CC">
        <w:t xml:space="preserve"> informatycznego</w:t>
      </w:r>
      <w:r w:rsidR="004745D6">
        <w:t xml:space="preserve"> Podmiotu</w:t>
      </w:r>
      <w:r w:rsidR="003303CC">
        <w:t xml:space="preserve"> (MUŚ)</w:t>
      </w:r>
      <w:del w:id="1712" w:author="Autor">
        <w:r w:rsidDel="004745D6">
          <w:delText xml:space="preserve"> </w:delText>
        </w:r>
      </w:del>
      <w:r w:rsidR="00423016">
        <w:t>, które powinny zostać przeprowadzone zanim zostanie odesłany komunikat o Sukcesie:</w:t>
      </w:r>
    </w:p>
    <w:p w14:paraId="366DD8EF" w14:textId="1779D423" w:rsidR="00423016" w:rsidRDefault="00423016" w:rsidP="001B05C8">
      <w:r>
        <w:rPr>
          <w:noProof/>
        </w:rPr>
        <w:drawing>
          <wp:inline distT="0" distB="0" distL="0" distR="0" wp14:anchorId="37CBF0A6" wp14:editId="4A07C28C">
            <wp:extent cx="5760720" cy="383349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60720" cy="3833495"/>
                    </a:xfrm>
                    <a:prstGeom prst="rect">
                      <a:avLst/>
                    </a:prstGeom>
                  </pic:spPr>
                </pic:pic>
              </a:graphicData>
            </a:graphic>
          </wp:inline>
        </w:drawing>
      </w:r>
    </w:p>
    <w:p w14:paraId="327AB2AA" w14:textId="1572BA78" w:rsidR="00B225FE" w:rsidRDefault="008F6E67" w:rsidP="001B05C8">
      <w:r>
        <w:t xml:space="preserve">Jeśli na którymś z </w:t>
      </w:r>
      <w:r w:rsidR="001C3D7D">
        <w:t xml:space="preserve">etapów przetwarzania komunikatu wystąpi błąd, to </w:t>
      </w:r>
      <w:r w:rsidR="003303CC">
        <w:t>s</w:t>
      </w:r>
      <w:r w:rsidR="001C3D7D">
        <w:t>ystem Podmiotu</w:t>
      </w:r>
      <w:r w:rsidR="003303CC">
        <w:t xml:space="preserve"> (MUŚ) powinien odesłać komunikat o błędzie. Dzięki temu </w:t>
      </w:r>
      <w:r w:rsidR="000C5C57">
        <w:t>system notyfikacji po stronie Systemu P1 będzie wiedział, że musi ponowić próbę przesłania notyfikacji.</w:t>
      </w:r>
    </w:p>
    <w:p w14:paraId="47B02457" w14:textId="6D684962" w:rsidR="00FE0F31" w:rsidRDefault="00FE0F31" w:rsidP="001B05C8">
      <w:r>
        <w:t xml:space="preserve">System </w:t>
      </w:r>
      <w:r w:rsidR="000C5C57">
        <w:t>P1</w:t>
      </w:r>
      <w:r>
        <w:t xml:space="preserve"> będzie próbował przez określny czas pon</w:t>
      </w:r>
      <w:r w:rsidR="00523B12">
        <w:t>a</w:t>
      </w:r>
      <w:r>
        <w:t>wi</w:t>
      </w:r>
      <w:r w:rsidR="00523B12">
        <w:t>a</w:t>
      </w:r>
      <w:r>
        <w:t xml:space="preserve">ć próbę wysłania notyfikacji, jednak jeśli </w:t>
      </w:r>
      <w:r w:rsidR="005C352D">
        <w:t>kolejne próby zakończą się niepowodzeniem,</w:t>
      </w:r>
      <w:r w:rsidR="00523B12">
        <w:t xml:space="preserve"> to zadanie wysłania notyfikacji jest usuwane z kolejki i wysyłana jest wiadomość do administratora na adres e-mail wskazany przez Podmiot (MUŚ).</w:t>
      </w:r>
    </w:p>
    <w:p w14:paraId="7FB96BFA" w14:textId="0115E6AA" w:rsidR="00FE0F31" w:rsidRDefault="00FE0F31" w:rsidP="001B05C8">
      <w:r>
        <w:t xml:space="preserve">W przypadkach, kiedy notyfikacji nie uda się dostarczyć do systemu informatycznego Podmiotu, to system Podmiotu będzie musiał wywołać operację </w:t>
      </w:r>
      <w:proofErr w:type="spellStart"/>
      <w:r>
        <w:t>pobierzListeWizytSync</w:t>
      </w:r>
      <w:proofErr w:type="spellEnd"/>
      <w:r w:rsidR="00523B12">
        <w:t xml:space="preserve"> (patrz rozdział </w:t>
      </w:r>
      <w:r>
        <w:fldChar w:fldCharType="begin"/>
      </w:r>
      <w:r>
        <w:instrText xml:space="preserve"> REF _Ref94534530 \w \h </w:instrText>
      </w:r>
      <w:r>
        <w:fldChar w:fldCharType="separate"/>
      </w:r>
      <w:r w:rsidR="0047657B">
        <w:t>6.17</w:t>
      </w:r>
      <w:r>
        <w:fldChar w:fldCharType="end"/>
      </w:r>
      <w:r w:rsidR="00523B12">
        <w:t>) w celu synchronizacji wizyt między Systemem P1, a swoim systemem.</w:t>
      </w:r>
    </w:p>
    <w:p w14:paraId="0AD34BE1" w14:textId="3CE40D37" w:rsidR="00523B12" w:rsidRDefault="00523B12" w:rsidP="001B05C8">
      <w:r>
        <w:t>Poniżej lista przypadków biznesowych, kiedy System P1 będzie wysyłał notyfikacje do sytemu informatycznego Podmiotu:</w:t>
      </w:r>
    </w:p>
    <w:p w14:paraId="13DBC0F0" w14:textId="3E48448A" w:rsidR="00523B12" w:rsidRPr="00B225FB" w:rsidRDefault="00523B12" w:rsidP="00E91286">
      <w:pPr>
        <w:pStyle w:val="Akapitzlist"/>
        <w:numPr>
          <w:ilvl w:val="0"/>
          <w:numId w:val="77"/>
        </w:numPr>
        <w:rPr>
          <w:rFonts w:ascii="Arial" w:hAnsi="Arial" w:cs="Arial"/>
        </w:rPr>
      </w:pPr>
      <w:r w:rsidRPr="001E5B40">
        <w:rPr>
          <w:rFonts w:ascii="Arial" w:hAnsi="Arial" w:cs="Arial"/>
        </w:rPr>
        <w:t>Zapisanie się na wizytę przez Pacjenta z poziomu IKP</w:t>
      </w:r>
    </w:p>
    <w:p w14:paraId="49282DF0" w14:textId="06A0000B" w:rsidR="00E61694" w:rsidRPr="00B225FB" w:rsidRDefault="000C2BE2" w:rsidP="00E91286">
      <w:pPr>
        <w:pStyle w:val="Akapitzlist"/>
        <w:numPr>
          <w:ilvl w:val="0"/>
          <w:numId w:val="77"/>
        </w:numPr>
        <w:rPr>
          <w:rFonts w:ascii="Arial" w:hAnsi="Arial" w:cs="Arial"/>
        </w:rPr>
      </w:pPr>
      <w:r w:rsidRPr="001E5B40">
        <w:rPr>
          <w:rFonts w:ascii="Arial" w:hAnsi="Arial" w:cs="Arial"/>
        </w:rPr>
        <w:t>Anulowanie wizyty przez Pacjenta z poziomu IKP</w:t>
      </w:r>
    </w:p>
    <w:p w14:paraId="24DE7054" w14:textId="503F0BD2" w:rsidR="000C2BE2" w:rsidRPr="00B225FB" w:rsidRDefault="000C2BE2" w:rsidP="00E91286">
      <w:pPr>
        <w:pStyle w:val="Akapitzlist"/>
        <w:numPr>
          <w:ilvl w:val="0"/>
          <w:numId w:val="77"/>
        </w:numPr>
        <w:rPr>
          <w:rFonts w:ascii="Arial" w:hAnsi="Arial" w:cs="Arial"/>
        </w:rPr>
      </w:pPr>
      <w:r w:rsidRPr="001E5B40">
        <w:rPr>
          <w:rFonts w:ascii="Arial" w:hAnsi="Arial" w:cs="Arial"/>
        </w:rPr>
        <w:t>Anulowanie rezerwacji wstępnej wizyty Pacjenta przez inny Podmiot niż ten do którego należy harmonogram z zapisywaną rezerwacją.</w:t>
      </w:r>
    </w:p>
    <w:p w14:paraId="432E5055" w14:textId="50B75902" w:rsidR="000C2BE2" w:rsidRPr="00B225FB" w:rsidRDefault="000C2BE2" w:rsidP="00E91286">
      <w:pPr>
        <w:pStyle w:val="Akapitzlist"/>
        <w:numPr>
          <w:ilvl w:val="0"/>
          <w:numId w:val="77"/>
        </w:numPr>
        <w:rPr>
          <w:rFonts w:ascii="Arial" w:hAnsi="Arial" w:cs="Arial"/>
        </w:rPr>
      </w:pPr>
      <w:r w:rsidRPr="001E5B40">
        <w:rPr>
          <w:rFonts w:ascii="Arial" w:hAnsi="Arial" w:cs="Arial"/>
        </w:rPr>
        <w:t xml:space="preserve">Zapisanie Pacjenta na wizytę przez inny Podmiot niż ten do którego należy harmonogram z zapisywaną wizytą. </w:t>
      </w:r>
    </w:p>
    <w:p w14:paraId="525FDF74" w14:textId="20073CE1" w:rsidR="000C2BE2" w:rsidRPr="00B225FB" w:rsidRDefault="000C2BE2" w:rsidP="00E91286">
      <w:pPr>
        <w:pStyle w:val="Akapitzlist"/>
        <w:numPr>
          <w:ilvl w:val="0"/>
          <w:numId w:val="77"/>
        </w:numPr>
        <w:rPr>
          <w:rFonts w:ascii="Arial" w:hAnsi="Arial" w:cs="Arial"/>
        </w:rPr>
      </w:pPr>
      <w:r w:rsidRPr="001E5B40">
        <w:rPr>
          <w:rFonts w:ascii="Arial" w:hAnsi="Arial" w:cs="Arial"/>
        </w:rPr>
        <w:t>Zapisanie Pacjenta z poczekalni na wizytę przez algorytm</w:t>
      </w:r>
    </w:p>
    <w:p w14:paraId="2D19DC32" w14:textId="77777777" w:rsidR="006B3619" w:rsidRDefault="000C2BE2">
      <w:pPr>
        <w:pStyle w:val="Akapitzlist"/>
        <w:numPr>
          <w:ilvl w:val="0"/>
          <w:numId w:val="77"/>
        </w:numPr>
        <w:rPr>
          <w:rFonts w:ascii="Arial" w:hAnsi="Arial" w:cs="Arial"/>
        </w:rPr>
      </w:pPr>
      <w:r w:rsidRPr="001E5B40">
        <w:rPr>
          <w:rFonts w:ascii="Arial" w:hAnsi="Arial" w:cs="Arial"/>
        </w:rPr>
        <w:t>Anulowanie wizyty Pacjenta przez algorytm w wy</w:t>
      </w:r>
      <w:r w:rsidR="00306E2F" w:rsidRPr="001E5B40">
        <w:rPr>
          <w:rFonts w:ascii="Arial" w:hAnsi="Arial" w:cs="Arial"/>
        </w:rPr>
        <w:t>niku jego śmierci (na podstawie danych z systemu PESEL).</w:t>
      </w:r>
    </w:p>
    <w:bookmarkEnd w:id="1693"/>
    <w:p w14:paraId="03C14F7A" w14:textId="77777777" w:rsidR="006B3619" w:rsidRPr="006B3619" w:rsidRDefault="006B3619" w:rsidP="001E5B40"/>
    <w:p w14:paraId="15F685CD" w14:textId="04F50192" w:rsidR="004336E4" w:rsidRDefault="004336E4" w:rsidP="00BE0890">
      <w:pPr>
        <w:pStyle w:val="Nagwek1"/>
      </w:pPr>
      <w:bookmarkStart w:id="1713" w:name="_Toc750631872"/>
      <w:bookmarkStart w:id="1714" w:name="_Toc143855206"/>
      <w:bookmarkEnd w:id="1675"/>
      <w:bookmarkEnd w:id="1676"/>
      <w:bookmarkEnd w:id="1677"/>
      <w:bookmarkEnd w:id="1678"/>
      <w:bookmarkEnd w:id="1679"/>
      <w:bookmarkEnd w:id="1680"/>
      <w:bookmarkEnd w:id="1681"/>
      <w:bookmarkEnd w:id="1682"/>
      <w:bookmarkEnd w:id="1683"/>
      <w:bookmarkEnd w:id="1684"/>
      <w:bookmarkEnd w:id="1685"/>
      <w:r>
        <w:t>Obsługa szczepi</w:t>
      </w:r>
      <w:r w:rsidR="009773AC">
        <w:t>eń</w:t>
      </w:r>
      <w:bookmarkEnd w:id="1713"/>
      <w:bookmarkEnd w:id="1714"/>
    </w:p>
    <w:p w14:paraId="5F22B08A" w14:textId="229955DB" w:rsidR="00A03297" w:rsidRDefault="006F5255" w:rsidP="00A03297">
      <w:r>
        <w:t>Przygotowana w ramach Systemu Elektronicznej Rejestracji obsługa szczepi</w:t>
      </w:r>
      <w:r w:rsidR="009773AC">
        <w:t>eń</w:t>
      </w:r>
      <w:r>
        <w:t xml:space="preserve"> ma na celu </w:t>
      </w:r>
      <w:r w:rsidR="00D87F46">
        <w:t>umożliwienie rejestracji i zarządzania szczepieni</w:t>
      </w:r>
      <w:r w:rsidR="00AB70F3">
        <w:t>ami</w:t>
      </w:r>
      <w:r w:rsidR="00D87F46">
        <w:t xml:space="preserve">. </w:t>
      </w:r>
      <w:r w:rsidR="00A80CF4">
        <w:t xml:space="preserve">Dla </w:t>
      </w:r>
      <w:r w:rsidR="00570C33">
        <w:t>potrzeb</w:t>
      </w:r>
      <w:r w:rsidR="00A80CF4">
        <w:t xml:space="preserve"> szczepień </w:t>
      </w:r>
      <w:r w:rsidR="009703B8">
        <w:t xml:space="preserve">rozszerzono </w:t>
      </w:r>
      <w:r w:rsidR="00F60A54">
        <w:t xml:space="preserve">definicje usług o możliwość </w:t>
      </w:r>
      <w:r w:rsidR="00DA08A8">
        <w:t>dodania do Slotu</w:t>
      </w:r>
      <w:r w:rsidR="00DC5946">
        <w:t xml:space="preserve"> oraz</w:t>
      </w:r>
      <w:r w:rsidR="00DA08A8">
        <w:t xml:space="preserve"> Wizyt</w:t>
      </w:r>
      <w:r w:rsidR="00210F82">
        <w:t>y</w:t>
      </w:r>
      <w:r w:rsidR="00DA08A8">
        <w:t xml:space="preserve"> </w:t>
      </w:r>
      <w:r w:rsidR="00210F82">
        <w:t xml:space="preserve">atrybutów </w:t>
      </w:r>
      <w:r w:rsidR="00DA08A8">
        <w:t>dodatkowych</w:t>
      </w:r>
      <w:r w:rsidR="007F4FBC">
        <w:t>, specyficznych dla danego</w:t>
      </w:r>
      <w:r w:rsidR="002250E6">
        <w:t xml:space="preserve"> </w:t>
      </w:r>
      <w:r w:rsidR="007F4FBC">
        <w:t>świadczenia</w:t>
      </w:r>
      <w:r w:rsidR="00DA08A8">
        <w:t xml:space="preserve">. </w:t>
      </w:r>
      <w:r w:rsidR="00A03297">
        <w:t xml:space="preserve">Do tego celu powstał obiekt </w:t>
      </w:r>
      <w:proofErr w:type="spellStart"/>
      <w:r w:rsidR="00A03297">
        <w:t>DaneDodatkowe</w:t>
      </w:r>
      <w:proofErr w:type="spellEnd"/>
      <w:r w:rsidR="00B42CA4">
        <w:t>,</w:t>
      </w:r>
      <w:r w:rsidR="00A03297">
        <w:t xml:space="preserve"> </w:t>
      </w:r>
      <w:r w:rsidR="005F553C">
        <w:t>k</w:t>
      </w:r>
      <w:r w:rsidR="00A03297">
        <w:t xml:space="preserve">tóry jest przekazywany w ramach usług: </w:t>
      </w:r>
      <w:proofErr w:type="spellStart"/>
      <w:r w:rsidR="00A03297" w:rsidRPr="00B60167">
        <w:rPr>
          <w:i/>
          <w:iCs/>
        </w:rPr>
        <w:t>zapiszNaWizyte</w:t>
      </w:r>
      <w:proofErr w:type="spellEnd"/>
      <w:r w:rsidR="00A03297" w:rsidRPr="00B60167">
        <w:rPr>
          <w:i/>
          <w:iCs/>
        </w:rPr>
        <w:t xml:space="preserve">, </w:t>
      </w:r>
      <w:proofErr w:type="spellStart"/>
      <w:r w:rsidR="00A03297" w:rsidRPr="00B60167">
        <w:rPr>
          <w:i/>
          <w:iCs/>
        </w:rPr>
        <w:t>zapiszWizytyHistoryczne</w:t>
      </w:r>
      <w:proofErr w:type="spellEnd"/>
      <w:r w:rsidR="00A03297" w:rsidRPr="00B60167">
        <w:rPr>
          <w:i/>
          <w:iCs/>
        </w:rPr>
        <w:t xml:space="preserve">, </w:t>
      </w:r>
      <w:proofErr w:type="spellStart"/>
      <w:r w:rsidR="00A03297" w:rsidRPr="00B60167">
        <w:rPr>
          <w:i/>
          <w:iCs/>
        </w:rPr>
        <w:t>zmienDaneWizyty</w:t>
      </w:r>
      <w:proofErr w:type="spellEnd"/>
      <w:r w:rsidR="00A03297" w:rsidRPr="00B60167">
        <w:rPr>
          <w:i/>
          <w:iCs/>
        </w:rPr>
        <w:t xml:space="preserve">, </w:t>
      </w:r>
      <w:proofErr w:type="spellStart"/>
      <w:r w:rsidR="00A03297" w:rsidRPr="00B60167">
        <w:rPr>
          <w:i/>
          <w:iCs/>
        </w:rPr>
        <w:t>zmienTerminWizyty</w:t>
      </w:r>
      <w:proofErr w:type="spellEnd"/>
      <w:r w:rsidR="00A03297" w:rsidRPr="00B60167">
        <w:rPr>
          <w:i/>
          <w:iCs/>
        </w:rPr>
        <w:t xml:space="preserve">, </w:t>
      </w:r>
      <w:proofErr w:type="spellStart"/>
      <w:r w:rsidR="00A03297" w:rsidRPr="00B60167">
        <w:rPr>
          <w:i/>
          <w:iCs/>
        </w:rPr>
        <w:t>pobierzListeWizyt</w:t>
      </w:r>
      <w:proofErr w:type="spellEnd"/>
      <w:r w:rsidR="00A03297" w:rsidRPr="00B60167">
        <w:rPr>
          <w:i/>
          <w:iCs/>
        </w:rPr>
        <w:t>,</w:t>
      </w:r>
      <w:r w:rsidR="005976B0" w:rsidRPr="00B60167">
        <w:rPr>
          <w:i/>
          <w:iCs/>
        </w:rPr>
        <w:t xml:space="preserve"> </w:t>
      </w:r>
      <w:proofErr w:type="spellStart"/>
      <w:r w:rsidR="005976B0" w:rsidRPr="00B60167">
        <w:rPr>
          <w:i/>
          <w:iCs/>
        </w:rPr>
        <w:t>pobierzListeWizytSync</w:t>
      </w:r>
      <w:proofErr w:type="spellEnd"/>
      <w:r w:rsidR="005976B0" w:rsidRPr="00B60167">
        <w:rPr>
          <w:i/>
          <w:iCs/>
        </w:rPr>
        <w:t>,</w:t>
      </w:r>
      <w:r w:rsidR="00A03297" w:rsidRPr="00B60167">
        <w:rPr>
          <w:i/>
          <w:iCs/>
        </w:rPr>
        <w:t xml:space="preserve"> </w:t>
      </w:r>
      <w:proofErr w:type="spellStart"/>
      <w:r w:rsidR="00A03297" w:rsidRPr="00B60167">
        <w:rPr>
          <w:i/>
          <w:iCs/>
        </w:rPr>
        <w:t>zapiszSloty</w:t>
      </w:r>
      <w:proofErr w:type="spellEnd"/>
      <w:r w:rsidR="00A03297" w:rsidRPr="00B60167">
        <w:rPr>
          <w:i/>
          <w:iCs/>
        </w:rPr>
        <w:t xml:space="preserve">, </w:t>
      </w:r>
      <w:proofErr w:type="spellStart"/>
      <w:r w:rsidR="00A03297" w:rsidRPr="00B60167">
        <w:rPr>
          <w:i/>
          <w:iCs/>
        </w:rPr>
        <w:t>edytujSloty</w:t>
      </w:r>
      <w:proofErr w:type="spellEnd"/>
      <w:r w:rsidR="00A03297" w:rsidRPr="00B60167">
        <w:rPr>
          <w:i/>
          <w:iCs/>
        </w:rPr>
        <w:t xml:space="preserve">, </w:t>
      </w:r>
      <w:proofErr w:type="spellStart"/>
      <w:r w:rsidR="00A03297" w:rsidRPr="00B60167">
        <w:rPr>
          <w:i/>
          <w:iCs/>
        </w:rPr>
        <w:t>pobierzDaneSlotu</w:t>
      </w:r>
      <w:proofErr w:type="spellEnd"/>
      <w:r w:rsidR="00A03297" w:rsidRPr="00B60167">
        <w:rPr>
          <w:i/>
          <w:iCs/>
        </w:rPr>
        <w:t xml:space="preserve">, </w:t>
      </w:r>
      <w:proofErr w:type="spellStart"/>
      <w:r w:rsidR="00A03297" w:rsidRPr="00B60167">
        <w:rPr>
          <w:i/>
          <w:iCs/>
        </w:rPr>
        <w:t>wyszukajWolneTerminy</w:t>
      </w:r>
      <w:proofErr w:type="spellEnd"/>
      <w:r w:rsidR="00EC4EA3">
        <w:t>.</w:t>
      </w:r>
      <w:r w:rsidR="00A03297">
        <w:t xml:space="preserve"> </w:t>
      </w:r>
      <w:r w:rsidR="00025AD0">
        <w:t>Atrybut dodatkowy posiada n</w:t>
      </w:r>
      <w:r w:rsidR="006A106B">
        <w:t>az</w:t>
      </w:r>
      <w:r w:rsidR="00025AD0">
        <w:t xml:space="preserve">wę atrybutu (zgodnie z słownikiem </w:t>
      </w:r>
      <w:r w:rsidR="006A106B">
        <w:t>„Dane dodatkowe”) oraz jego wartość</w:t>
      </w:r>
      <w:r w:rsidR="006C42E3">
        <w:t xml:space="preserve">. </w:t>
      </w:r>
      <w:r w:rsidR="00DA7BC4">
        <w:br/>
      </w:r>
      <w:r w:rsidR="006C42E3">
        <w:t>W</w:t>
      </w:r>
      <w:r w:rsidR="006A106B">
        <w:t xml:space="preserve"> przypadku szczepień </w:t>
      </w:r>
      <w:r w:rsidR="00B33E4F">
        <w:t>stosowan</w:t>
      </w:r>
      <w:r w:rsidR="004A4158">
        <w:t>e</w:t>
      </w:r>
      <w:r w:rsidR="00B33E4F">
        <w:t xml:space="preserve"> są atrybut</w:t>
      </w:r>
      <w:r w:rsidR="004A4158">
        <w:t>y</w:t>
      </w:r>
      <w:r w:rsidR="00B33E4F">
        <w:t xml:space="preserve"> </w:t>
      </w:r>
      <w:r w:rsidR="006C42E3">
        <w:t xml:space="preserve">dodatkowe </w:t>
      </w:r>
      <w:r w:rsidR="00B33E4F">
        <w:t>o nazwie:</w:t>
      </w:r>
    </w:p>
    <w:p w14:paraId="5CF308E8" w14:textId="4CC87AFC" w:rsidR="00B33E4F" w:rsidRPr="00B60167" w:rsidRDefault="00B33E4F" w:rsidP="00B33E4F">
      <w:pPr>
        <w:pStyle w:val="Akapitzlist"/>
        <w:numPr>
          <w:ilvl w:val="0"/>
          <w:numId w:val="109"/>
        </w:numPr>
        <w:rPr>
          <w:rFonts w:ascii="Arial" w:hAnsi="Arial" w:cs="Arial"/>
        </w:rPr>
      </w:pPr>
      <w:r w:rsidRPr="034FE0C0">
        <w:rPr>
          <w:rFonts w:ascii="Arial" w:hAnsi="Arial" w:cs="Arial"/>
        </w:rPr>
        <w:t xml:space="preserve">KOD_SZCZEPIONKI </w:t>
      </w:r>
      <w:del w:id="1715" w:author="Autor">
        <w:r w:rsidRPr="034FE0C0" w:rsidDel="002E2705">
          <w:rPr>
            <w:rFonts w:ascii="Arial" w:hAnsi="Arial" w:cs="Arial"/>
          </w:rPr>
          <w:delText xml:space="preserve"> </w:delText>
        </w:r>
      </w:del>
      <w:r w:rsidRPr="034FE0C0">
        <w:rPr>
          <w:rFonts w:ascii="Arial" w:hAnsi="Arial" w:cs="Arial"/>
        </w:rPr>
        <w:t xml:space="preserve">– </w:t>
      </w:r>
      <w:r w:rsidR="00757DC7" w:rsidRPr="034FE0C0">
        <w:rPr>
          <w:rFonts w:ascii="Arial" w:hAnsi="Arial" w:cs="Arial"/>
        </w:rPr>
        <w:t>wartość oznacza kod szczepionki</w:t>
      </w:r>
      <w:r w:rsidR="00CA5E17" w:rsidRPr="034FE0C0">
        <w:rPr>
          <w:rFonts w:ascii="Arial" w:hAnsi="Arial" w:cs="Arial"/>
        </w:rPr>
        <w:t>.</w:t>
      </w:r>
    </w:p>
    <w:p w14:paraId="7C289C06" w14:textId="191FD23B" w:rsidR="00B33E4F" w:rsidRPr="002E2705" w:rsidRDefault="00B33E4F" w:rsidP="00B60167">
      <w:pPr>
        <w:pStyle w:val="Akapitzlist"/>
        <w:numPr>
          <w:ilvl w:val="0"/>
          <w:numId w:val="109"/>
        </w:numPr>
      </w:pPr>
      <w:r w:rsidRPr="002E2705">
        <w:rPr>
          <w:rFonts w:ascii="Arial" w:hAnsi="Arial" w:cs="Arial"/>
        </w:rPr>
        <w:t>SWIADCZENIE_PLATNE</w:t>
      </w:r>
      <w:r w:rsidR="00CA5E17" w:rsidRPr="002E2705">
        <w:rPr>
          <w:rFonts w:ascii="Arial" w:hAnsi="Arial" w:cs="Arial"/>
        </w:rPr>
        <w:t xml:space="preserve"> – </w:t>
      </w:r>
      <w:r w:rsidR="002E2705" w:rsidRPr="002E2705">
        <w:rPr>
          <w:rFonts w:ascii="Arial" w:hAnsi="Arial" w:cs="Arial"/>
        </w:rPr>
        <w:t>oznaczanie,</w:t>
      </w:r>
      <w:r w:rsidR="00CA5E17" w:rsidRPr="002E2705">
        <w:rPr>
          <w:rFonts w:ascii="Arial" w:hAnsi="Arial" w:cs="Arial"/>
        </w:rPr>
        <w:t xml:space="preserve"> że świadczenie </w:t>
      </w:r>
      <w:r w:rsidR="002E2705" w:rsidRPr="002E2705">
        <w:rPr>
          <w:rFonts w:ascii="Arial" w:hAnsi="Arial" w:cs="Arial"/>
        </w:rPr>
        <w:t>podlega opłacie przez pacjenta.</w:t>
      </w:r>
    </w:p>
    <w:p w14:paraId="668B5FDA" w14:textId="77777777" w:rsidR="002E2705" w:rsidRDefault="002E2705" w:rsidP="001E5B40"/>
    <w:p w14:paraId="5776710B" w14:textId="00773E03" w:rsidR="00D724A1" w:rsidRPr="00B60167" w:rsidRDefault="000E7E30" w:rsidP="335793B6">
      <w:pPr>
        <w:rPr>
          <w:i/>
          <w:iCs/>
        </w:rPr>
      </w:pPr>
      <w:r>
        <w:t xml:space="preserve">W ramach systemu przyjęto rozwiązanie, </w:t>
      </w:r>
      <w:r w:rsidR="00A6284F">
        <w:t>ż</w:t>
      </w:r>
      <w:r>
        <w:t>e k</w:t>
      </w:r>
      <w:r w:rsidR="00F80245">
        <w:t>ażdy podmiot (MUŚ) może realizować szczepienie</w:t>
      </w:r>
      <w:r w:rsidR="00A03297">
        <w:t xml:space="preserve"> przeciw HPV</w:t>
      </w:r>
      <w:r w:rsidR="00691D20">
        <w:t xml:space="preserve">. Dla podmiotów, których </w:t>
      </w:r>
      <w:r w:rsidR="00484FFD">
        <w:t xml:space="preserve">specjalności komórek są dopuszczone </w:t>
      </w:r>
      <w:r w:rsidR="007C20B0">
        <w:t>przez Ministerstwo Zdrowia</w:t>
      </w:r>
      <w:r w:rsidR="006D065B">
        <w:t xml:space="preserve"> do realizacji świadczeń</w:t>
      </w:r>
      <w:r w:rsidR="009039B1">
        <w:t xml:space="preserve"> w ramach centralnej e-Rejestracji</w:t>
      </w:r>
      <w:r w:rsidR="007B164F">
        <w:rPr>
          <w:rStyle w:val="Odwoanieprzypisudolnego"/>
        </w:rPr>
        <w:footnoteReference w:id="5"/>
      </w:r>
      <w:r w:rsidR="007C20B0">
        <w:t xml:space="preserve">, </w:t>
      </w:r>
      <w:r w:rsidR="00C90C9F">
        <w:t>wystarczy w ramach edycji danych MUŚ</w:t>
      </w:r>
      <w:r w:rsidR="00E73E5D">
        <w:t xml:space="preserve"> </w:t>
      </w:r>
      <w:r w:rsidR="00D724A1">
        <w:t>dodać</w:t>
      </w:r>
      <w:r w:rsidR="00C90C9F">
        <w:t xml:space="preserve"> procedurę </w:t>
      </w:r>
      <w:r w:rsidR="008D232D">
        <w:t xml:space="preserve">ICD-9 </w:t>
      </w:r>
      <w:r w:rsidR="004A4158">
        <w:t xml:space="preserve">danego </w:t>
      </w:r>
      <w:r w:rsidR="00B26085">
        <w:t>szczepienia (dla HPV procedurę o</w:t>
      </w:r>
      <w:r w:rsidR="008D232D">
        <w:t xml:space="preserve"> kodzie 99.559</w:t>
      </w:r>
      <w:ins w:id="1716" w:author="Autor">
        <w:r w:rsidR="3DF238EF">
          <w:t>, dla Covid-19 procedurę o kodzie 99.557</w:t>
        </w:r>
      </w:ins>
      <w:r w:rsidR="00B26085">
        <w:t>)</w:t>
      </w:r>
      <w:r w:rsidR="00042794">
        <w:t xml:space="preserve">, z </w:t>
      </w:r>
      <w:r w:rsidR="00E738E5">
        <w:t>informacją</w:t>
      </w:r>
      <w:r w:rsidR="00042794">
        <w:t xml:space="preserve"> </w:t>
      </w:r>
      <w:r w:rsidR="003F6786">
        <w:t xml:space="preserve">dla pacjenta </w:t>
      </w:r>
      <w:r w:rsidR="00042794">
        <w:t>do</w:t>
      </w:r>
      <w:r w:rsidR="00E738E5">
        <w:t xml:space="preserve">t. </w:t>
      </w:r>
      <w:r w:rsidR="00AF354B">
        <w:t>wytycznych</w:t>
      </w:r>
      <w:r w:rsidR="00F472EC">
        <w:t xml:space="preserve"> w zakresie szczepienia</w:t>
      </w:r>
      <w:r w:rsidR="00D52B5A">
        <w:t>, np.:</w:t>
      </w:r>
      <w:r w:rsidR="00CE1267">
        <w:t xml:space="preserve"> </w:t>
      </w:r>
      <w:r w:rsidR="001378FF" w:rsidRPr="335793B6">
        <w:rPr>
          <w:i/>
          <w:iCs/>
        </w:rPr>
        <w:t>„Zgłosić się do poradni dziecięcej z książeczką zdrowia i oryginałem bądź poświadczoną kopią karty szczepień. Dzieci, które nie leczą się w naszej placówce, muszą mieć zaświadczenie od swojego lekarza rodzinnego o braku przeciwwskazań do szczepienia”.</w:t>
      </w:r>
      <w:r w:rsidR="007C20B0" w:rsidRPr="335793B6">
        <w:rPr>
          <w:i/>
          <w:iCs/>
        </w:rPr>
        <w:t xml:space="preserve"> </w:t>
      </w:r>
    </w:p>
    <w:p w14:paraId="21BF4C1A" w14:textId="193CE69D" w:rsidR="00872FF4" w:rsidRDefault="00D724A1" w:rsidP="001E5B40">
      <w:r>
        <w:t>P</w:t>
      </w:r>
      <w:r w:rsidR="007C20B0">
        <w:t>ozostałe specjalności komórek</w:t>
      </w:r>
      <w:r w:rsidR="001826DC">
        <w:t xml:space="preserve"> </w:t>
      </w:r>
      <w:r w:rsidR="00380FA4">
        <w:t xml:space="preserve">mogą </w:t>
      </w:r>
      <w:r w:rsidR="006D4577">
        <w:t>się za</w:t>
      </w:r>
      <w:r w:rsidR="001826DC">
        <w:t>rejestrować</w:t>
      </w:r>
      <w:r w:rsidR="006D4577">
        <w:t xml:space="preserve"> </w:t>
      </w:r>
      <w:r w:rsidR="001826DC">
        <w:t xml:space="preserve">w </w:t>
      </w:r>
      <w:r w:rsidR="007A5AC4">
        <w:t>SER</w:t>
      </w:r>
      <w:r w:rsidR="001826DC">
        <w:t xml:space="preserve"> tylko</w:t>
      </w:r>
      <w:r w:rsidR="00380FA4">
        <w:t xml:space="preserve"> </w:t>
      </w:r>
      <w:r w:rsidR="001826DC">
        <w:t xml:space="preserve">z </w:t>
      </w:r>
      <w:r w:rsidR="00380FA4">
        <w:t>procedur</w:t>
      </w:r>
      <w:r w:rsidR="001826DC">
        <w:t>ą</w:t>
      </w:r>
      <w:r w:rsidR="00380FA4">
        <w:t xml:space="preserve"> wskazującą na szczepienie </w:t>
      </w:r>
      <w:r w:rsidR="00D84089">
        <w:t xml:space="preserve">przeciw </w:t>
      </w:r>
      <w:r w:rsidR="00380FA4">
        <w:t>HPV</w:t>
      </w:r>
      <w:r w:rsidR="00EF094A">
        <w:t xml:space="preserve"> i działają one </w:t>
      </w:r>
      <w:r w:rsidR="00380FA4">
        <w:t xml:space="preserve">w </w:t>
      </w:r>
      <w:r w:rsidR="00B11A65">
        <w:t xml:space="preserve">tzw. </w:t>
      </w:r>
      <w:r w:rsidR="0025394D">
        <w:t>„</w:t>
      </w:r>
      <w:r w:rsidR="00380FA4">
        <w:t xml:space="preserve">trybie </w:t>
      </w:r>
      <w:r w:rsidR="006B4DAF">
        <w:t>ograniczonym</w:t>
      </w:r>
      <w:r w:rsidR="0025394D">
        <w:t>”</w:t>
      </w:r>
      <w:r w:rsidR="006B4DAF">
        <w:t xml:space="preserve">. Oznacza to, że taki MUŚ </w:t>
      </w:r>
      <w:r w:rsidR="008066CA">
        <w:t>ma możliwość tworzenia</w:t>
      </w:r>
      <w:r w:rsidR="00B11A65">
        <w:t xml:space="preserve"> jedynie</w:t>
      </w:r>
      <w:r w:rsidR="008066CA">
        <w:t xml:space="preserve"> harmonogram</w:t>
      </w:r>
      <w:r w:rsidR="005F24CE">
        <w:t>ów</w:t>
      </w:r>
      <w:r w:rsidR="00E4622B">
        <w:t xml:space="preserve"> dot.</w:t>
      </w:r>
      <w:r w:rsidR="00EE1278">
        <w:t xml:space="preserve"> </w:t>
      </w:r>
      <w:r w:rsidR="00606F05">
        <w:t xml:space="preserve">procedury </w:t>
      </w:r>
      <w:r w:rsidR="00B11A65">
        <w:t>szczepieni</w:t>
      </w:r>
      <w:r w:rsidR="00606F05">
        <w:t>a</w:t>
      </w:r>
      <w:r w:rsidR="00E4622B">
        <w:t xml:space="preserve"> przeciw</w:t>
      </w:r>
      <w:r w:rsidR="00EE1278">
        <w:t xml:space="preserve"> HPV</w:t>
      </w:r>
      <w:r w:rsidR="00872FF4">
        <w:t>, oraz nie może stosować ustawień domyślnego czasu trwania wizyty.</w:t>
      </w:r>
    </w:p>
    <w:p w14:paraId="18DFC1C0" w14:textId="335812EE" w:rsidR="00F634E9" w:rsidRDefault="000326DB" w:rsidP="001E5B40">
      <w:pPr>
        <w:rPr>
          <w:ins w:id="1717" w:author="Autor"/>
        </w:rPr>
      </w:pPr>
      <w:proofErr w:type="spellStart"/>
      <w:r>
        <w:t>Sloty</w:t>
      </w:r>
      <w:proofErr w:type="spellEnd"/>
      <w:r>
        <w:t xml:space="preserve"> w ramach których </w:t>
      </w:r>
      <w:r w:rsidR="0090686C">
        <w:t xml:space="preserve">MUŚ realizuje szczepienia należy oznaczyć </w:t>
      </w:r>
      <w:r w:rsidR="00497342">
        <w:t>atrybutem dodatkowym o nazwie KOD_SZCZEPIONKI</w:t>
      </w:r>
      <w:r w:rsidR="00F634E9">
        <w:t xml:space="preserve"> (</w:t>
      </w:r>
      <w:r w:rsidR="005A2D18">
        <w:t xml:space="preserve">ew. </w:t>
      </w:r>
      <w:r w:rsidR="00F634E9">
        <w:t>list</w:t>
      </w:r>
      <w:r w:rsidR="005A2D18">
        <w:t xml:space="preserve">ą </w:t>
      </w:r>
      <w:r w:rsidR="00F634E9">
        <w:t>takich atrybutów</w:t>
      </w:r>
      <w:r w:rsidR="005A2D18">
        <w:t>,</w:t>
      </w:r>
      <w:r w:rsidR="00F634E9">
        <w:t xml:space="preserve"> jeśli MUŚ w ramach danego slotu ma możliwość szczepienia różn</w:t>
      </w:r>
      <w:r w:rsidR="00E6371E">
        <w:t>ymi</w:t>
      </w:r>
      <w:r w:rsidR="00F634E9">
        <w:t xml:space="preserve"> szczepionkami)</w:t>
      </w:r>
      <w:r w:rsidR="006A63B4">
        <w:t xml:space="preserve">. </w:t>
      </w:r>
      <w:r w:rsidR="009C05B8">
        <w:t xml:space="preserve">Dodanie slotu z atrybutem dodatkowym KOD_SZCZEPIONKI jest </w:t>
      </w:r>
      <w:r w:rsidR="0042492A">
        <w:t>możliwe</w:t>
      </w:r>
      <w:r w:rsidR="009C05B8">
        <w:t xml:space="preserve"> jedyn</w:t>
      </w:r>
      <w:r w:rsidR="0042492A">
        <w:t>ie w przypadku podpięcia slotu pod harmonogram posiadający procedury szczepień</w:t>
      </w:r>
      <w:del w:id="1718" w:author="Autor">
        <w:r w:rsidDel="0042492A">
          <w:delText xml:space="preserve"> np. </w:delText>
        </w:r>
      </w:del>
    </w:p>
    <w:p w14:paraId="1A4E1A49" w14:textId="297C68AA" w:rsidR="00F634E9" w:rsidRDefault="0042492A">
      <w:pPr>
        <w:pStyle w:val="Akapitzlist"/>
        <w:numPr>
          <w:ilvl w:val="0"/>
          <w:numId w:val="1"/>
        </w:numPr>
        <w:rPr>
          <w:ins w:id="1719" w:author="Autor"/>
          <w:szCs w:val="22"/>
        </w:rPr>
        <w:pPrChange w:id="1720" w:author="Autor">
          <w:pPr/>
        </w:pPrChange>
      </w:pPr>
      <w:r>
        <w:t>99.559 dla szczepień przeciw HPV</w:t>
      </w:r>
    </w:p>
    <w:p w14:paraId="551AC696" w14:textId="30DB287E" w:rsidR="00F634E9" w:rsidRDefault="6F81A884">
      <w:pPr>
        <w:pStyle w:val="Akapitzlist"/>
        <w:numPr>
          <w:ilvl w:val="0"/>
          <w:numId w:val="1"/>
        </w:numPr>
        <w:rPr>
          <w:szCs w:val="22"/>
        </w:rPr>
        <w:pPrChange w:id="1721" w:author="Autor">
          <w:pPr/>
        </w:pPrChange>
      </w:pPr>
      <w:ins w:id="1722" w:author="Autor">
        <w:r>
          <w:t>99.557 dla szczepień przeciw Covid-19</w:t>
        </w:r>
      </w:ins>
      <w:del w:id="1723" w:author="Autor">
        <w:r w:rsidR="000326DB" w:rsidDel="000326DB">
          <w:delText xml:space="preserve">. </w:delText>
        </w:r>
      </w:del>
    </w:p>
    <w:p w14:paraId="6579CD69" w14:textId="7498D106" w:rsidR="005E1A9B" w:rsidRDefault="009447B4" w:rsidP="001E5B40">
      <w:r>
        <w:t>Wizyta pacjenta</w:t>
      </w:r>
      <w:r w:rsidR="000D1F07">
        <w:t xml:space="preserve"> </w:t>
      </w:r>
      <w:r w:rsidR="00757612">
        <w:t xml:space="preserve">wymaga podania </w:t>
      </w:r>
      <w:r w:rsidR="00E92D95">
        <w:t>konkretnego kodu szczepionki</w:t>
      </w:r>
      <w:r w:rsidR="00FE60D2">
        <w:t xml:space="preserve">, zaś </w:t>
      </w:r>
      <w:r w:rsidR="00F14538">
        <w:t>w</w:t>
      </w:r>
      <w:r w:rsidR="00791EF9">
        <w:t xml:space="preserve"> sytuacji</w:t>
      </w:r>
      <w:r w:rsidR="00AF34BF">
        <w:t>,</w:t>
      </w:r>
      <w:r w:rsidR="00791EF9">
        <w:t xml:space="preserve"> gdy </w:t>
      </w:r>
      <w:r w:rsidR="00D823E5">
        <w:t>przed albo</w:t>
      </w:r>
      <w:r w:rsidR="004C4C7A">
        <w:t xml:space="preserve"> w trakcie wizyty </w:t>
      </w:r>
      <w:r w:rsidR="00F74651">
        <w:t>MUŚ</w:t>
      </w:r>
      <w:r w:rsidR="004C4C7A">
        <w:t xml:space="preserve"> decyduje się </w:t>
      </w:r>
      <w:r w:rsidR="00B43FC6">
        <w:t xml:space="preserve">zmienić </w:t>
      </w:r>
      <w:r w:rsidR="004C4C7A">
        <w:t xml:space="preserve">pacjentowi </w:t>
      </w:r>
      <w:r w:rsidR="00061BDC">
        <w:t xml:space="preserve">szczepionkę </w:t>
      </w:r>
      <w:r w:rsidR="002F151B">
        <w:t>należy wywołać</w:t>
      </w:r>
      <w:r w:rsidR="00AF34BF">
        <w:t xml:space="preserve"> usługę </w:t>
      </w:r>
      <w:proofErr w:type="spellStart"/>
      <w:r w:rsidR="00AF34BF" w:rsidRPr="00B60167">
        <w:rPr>
          <w:i/>
          <w:iCs/>
        </w:rPr>
        <w:t>zmienDaneWizyty</w:t>
      </w:r>
      <w:proofErr w:type="spellEnd"/>
      <w:r w:rsidR="00AF34BF">
        <w:t xml:space="preserve"> </w:t>
      </w:r>
      <w:r w:rsidR="002F151B">
        <w:t xml:space="preserve">z nowym </w:t>
      </w:r>
      <w:r w:rsidR="00B81358">
        <w:t>kodem szczepionki.</w:t>
      </w:r>
    </w:p>
    <w:p w14:paraId="6228600F" w14:textId="470D0C06" w:rsidR="000C3DBA" w:rsidRDefault="000C3DBA" w:rsidP="000C3DBA">
      <w:r>
        <w:t xml:space="preserve">Ponadto dla potrzeb </w:t>
      </w:r>
      <w:r w:rsidR="005A719E">
        <w:t xml:space="preserve">wsparcia </w:t>
      </w:r>
      <w:r w:rsidR="00BB0A1B">
        <w:t xml:space="preserve">MUŚ w ustaleniu </w:t>
      </w:r>
      <w:r>
        <w:t xml:space="preserve">terminu wizyty </w:t>
      </w:r>
      <w:r w:rsidR="009D5CAA">
        <w:t xml:space="preserve">dot. </w:t>
      </w:r>
      <w:r>
        <w:t xml:space="preserve">kolejnej dawki szczepionki udostępniona została nowa </w:t>
      </w:r>
      <w:r w:rsidR="009D5CAA">
        <w:t>operacja</w:t>
      </w:r>
      <w:r>
        <w:t xml:space="preserve"> </w:t>
      </w:r>
      <w:proofErr w:type="spellStart"/>
      <w:r w:rsidRPr="00B60167">
        <w:rPr>
          <w:i/>
          <w:iCs/>
        </w:rPr>
        <w:t>pobierzDaneOstatniejDawkiSzczepionki</w:t>
      </w:r>
      <w:proofErr w:type="spellEnd"/>
      <w:r>
        <w:t>.</w:t>
      </w:r>
    </w:p>
    <w:p w14:paraId="5440CED7" w14:textId="3C41272A" w:rsidR="003608FE" w:rsidRDefault="002469E5" w:rsidP="001E5B40">
      <w:r>
        <w:t>W pierwsz</w:t>
      </w:r>
      <w:r w:rsidR="002479E9">
        <w:t>ym</w:t>
      </w:r>
      <w:r>
        <w:t xml:space="preserve"> </w:t>
      </w:r>
      <w:r w:rsidR="002479E9">
        <w:t xml:space="preserve">etapie obsługi szczepień </w:t>
      </w:r>
      <w:r>
        <w:t xml:space="preserve">przeciw HPV </w:t>
      </w:r>
      <w:r w:rsidR="00F461EC">
        <w:t xml:space="preserve">w SER, szczepionki </w:t>
      </w:r>
      <w:r>
        <w:t xml:space="preserve">będą skierowane dla </w:t>
      </w:r>
      <w:r w:rsidR="00F461EC">
        <w:t xml:space="preserve">pacjentów w </w:t>
      </w:r>
      <w:r>
        <w:t>określo</w:t>
      </w:r>
      <w:r w:rsidR="00F461EC">
        <w:t xml:space="preserve">nym przez MZ przedziale wiekowym. </w:t>
      </w:r>
      <w:r w:rsidR="00BD0BBD">
        <w:t>Mimo to n</w:t>
      </w:r>
      <w:r w:rsidR="00C36617">
        <w:t xml:space="preserve">ie wszystkie wykonywane szczepienia będą </w:t>
      </w:r>
      <w:r w:rsidR="00777810">
        <w:t xml:space="preserve">dla nich </w:t>
      </w:r>
      <w:r w:rsidR="00C36617">
        <w:t xml:space="preserve">realizowane </w:t>
      </w:r>
      <w:r w:rsidR="007E1A26">
        <w:t>jako refundowane. W przypadku</w:t>
      </w:r>
      <w:r w:rsidR="00E35B73">
        <w:t xml:space="preserve"> zapisu na </w:t>
      </w:r>
      <w:r w:rsidR="00400DDF">
        <w:t xml:space="preserve">drugą lub kolejną </w:t>
      </w:r>
      <w:r w:rsidR="00253E48">
        <w:t xml:space="preserve">dawkę </w:t>
      </w:r>
      <w:r w:rsidR="00E35B73">
        <w:t>szczepi</w:t>
      </w:r>
      <w:r w:rsidR="00253E48">
        <w:t>onki</w:t>
      </w:r>
      <w:r w:rsidR="00E35B73">
        <w:t xml:space="preserve"> </w:t>
      </w:r>
      <w:r w:rsidR="00400DDF">
        <w:t xml:space="preserve">pacjent, który </w:t>
      </w:r>
      <w:r w:rsidR="00253E48">
        <w:t xml:space="preserve">przekroczył </w:t>
      </w:r>
      <w:r w:rsidR="007E1A26">
        <w:t>określon</w:t>
      </w:r>
      <w:r w:rsidR="00253E48">
        <w:t>e</w:t>
      </w:r>
      <w:r w:rsidR="007E1A26">
        <w:t xml:space="preserve"> kryteri</w:t>
      </w:r>
      <w:r w:rsidR="00253E48">
        <w:t>a</w:t>
      </w:r>
      <w:r w:rsidR="007E1A26">
        <w:t xml:space="preserve"> wiekow</w:t>
      </w:r>
      <w:r w:rsidR="00253E48">
        <w:t>e</w:t>
      </w:r>
      <w:r w:rsidR="00C34380">
        <w:t xml:space="preserve"> </w:t>
      </w:r>
      <w:r w:rsidR="00253E48">
        <w:t xml:space="preserve">będzie musiał </w:t>
      </w:r>
      <w:r w:rsidR="004150F6">
        <w:t>za szczepienie zapłacić</w:t>
      </w:r>
      <w:r w:rsidR="001672B4">
        <w:t>.</w:t>
      </w:r>
      <w:r w:rsidR="004150F6">
        <w:t xml:space="preserve"> </w:t>
      </w:r>
    </w:p>
    <w:p w14:paraId="336C5024" w14:textId="4C1733C8" w:rsidR="00342316" w:rsidRDefault="00DB17D2" w:rsidP="001E5B40">
      <w:r>
        <w:t>W</w:t>
      </w:r>
      <w:r w:rsidR="00390759">
        <w:t xml:space="preserve">izytę zamkniętą ze statusem </w:t>
      </w:r>
      <w:r w:rsidR="00390759" w:rsidRPr="00B60167">
        <w:rPr>
          <w:b/>
          <w:bCs/>
        </w:rPr>
        <w:t>ZREALIZOWANA uznaj</w:t>
      </w:r>
      <w:r w:rsidR="000733A1">
        <w:rPr>
          <w:b/>
          <w:bCs/>
        </w:rPr>
        <w:t>e się</w:t>
      </w:r>
      <w:r w:rsidR="00390759" w:rsidRPr="00B60167">
        <w:rPr>
          <w:b/>
          <w:bCs/>
        </w:rPr>
        <w:t xml:space="preserve">, </w:t>
      </w:r>
      <w:r>
        <w:rPr>
          <w:b/>
          <w:bCs/>
        </w:rPr>
        <w:t>za</w:t>
      </w:r>
      <w:r w:rsidR="00390759" w:rsidRPr="00B60167">
        <w:rPr>
          <w:b/>
          <w:bCs/>
        </w:rPr>
        <w:t xml:space="preserve"> wizytę na które</w:t>
      </w:r>
      <w:r w:rsidR="004279DE" w:rsidRPr="00B60167">
        <w:rPr>
          <w:b/>
          <w:bCs/>
        </w:rPr>
        <w:t xml:space="preserve">j podano </w:t>
      </w:r>
      <w:r w:rsidR="00F23040">
        <w:rPr>
          <w:b/>
          <w:bCs/>
        </w:rPr>
        <w:t xml:space="preserve">pacjentowi </w:t>
      </w:r>
      <w:r w:rsidR="004279DE" w:rsidRPr="00B60167">
        <w:rPr>
          <w:b/>
          <w:bCs/>
        </w:rPr>
        <w:t xml:space="preserve">szczepionkę, </w:t>
      </w:r>
      <w:r w:rsidR="004279DE">
        <w:t xml:space="preserve">zaś </w:t>
      </w:r>
      <w:r w:rsidR="00790281">
        <w:t xml:space="preserve">wizyta </w:t>
      </w:r>
      <w:r w:rsidR="00342316">
        <w:t>zakończona</w:t>
      </w:r>
      <w:r w:rsidR="004279DE">
        <w:t xml:space="preserve"> ze statusem </w:t>
      </w:r>
      <w:r w:rsidR="00342316">
        <w:t>NIEZREALIZOWANA, oznacza, że nie podano szczepionki</w:t>
      </w:r>
      <w:r w:rsidR="0042649F">
        <w:t xml:space="preserve"> </w:t>
      </w:r>
      <w:r w:rsidR="00FC7C85">
        <w:t>z nw. powodów</w:t>
      </w:r>
      <w:r w:rsidR="00342316">
        <w:t xml:space="preserve">: </w:t>
      </w:r>
    </w:p>
    <w:p w14:paraId="3D473DEF" w14:textId="158346EE" w:rsidR="00790281" w:rsidRDefault="00790281" w:rsidP="00342316">
      <w:pPr>
        <w:pStyle w:val="Akapitzlist"/>
        <w:numPr>
          <w:ilvl w:val="1"/>
          <w:numId w:val="108"/>
        </w:numPr>
        <w:spacing w:line="396" w:lineRule="auto"/>
        <w:rPr>
          <w:rFonts w:ascii="Arial" w:hAnsi="Arial" w:cs="Arial"/>
        </w:rPr>
      </w:pPr>
      <w:r>
        <w:rPr>
          <w:rFonts w:ascii="Arial" w:hAnsi="Arial" w:cs="Arial"/>
        </w:rPr>
        <w:t>wizyta się nie odbyła</w:t>
      </w:r>
      <w:r w:rsidR="00FC7C85">
        <w:rPr>
          <w:rFonts w:ascii="Arial" w:hAnsi="Arial" w:cs="Arial"/>
        </w:rPr>
        <w:t>,</w:t>
      </w:r>
    </w:p>
    <w:p w14:paraId="0471D647" w14:textId="2B5C847F" w:rsidR="00342316" w:rsidRPr="003D7C97" w:rsidRDefault="005D19F5" w:rsidP="00342316">
      <w:pPr>
        <w:pStyle w:val="Akapitzlist"/>
        <w:numPr>
          <w:ilvl w:val="1"/>
          <w:numId w:val="108"/>
        </w:numPr>
        <w:spacing w:line="396" w:lineRule="auto"/>
        <w:rPr>
          <w:rFonts w:ascii="Arial" w:hAnsi="Arial" w:cs="Arial"/>
        </w:rPr>
      </w:pPr>
      <w:r>
        <w:rPr>
          <w:rFonts w:ascii="Arial" w:hAnsi="Arial" w:cs="Arial"/>
        </w:rPr>
        <w:t>wizyta się odb</w:t>
      </w:r>
      <w:r w:rsidR="009C3CA9">
        <w:rPr>
          <w:rFonts w:ascii="Arial" w:hAnsi="Arial" w:cs="Arial"/>
        </w:rPr>
        <w:t xml:space="preserve">yła ale </w:t>
      </w:r>
      <w:r w:rsidR="00342316" w:rsidRPr="003D7C97">
        <w:rPr>
          <w:rFonts w:ascii="Arial" w:hAnsi="Arial" w:cs="Arial"/>
        </w:rPr>
        <w:t>pacjent nie został zakwalifikowany do szczepienia np.: ze względów zdrowotnych (nie otrzymał danej dawki szczepionki)</w:t>
      </w:r>
    </w:p>
    <w:p w14:paraId="1E360683" w14:textId="713E8EF9" w:rsidR="00342316" w:rsidRDefault="00342316" w:rsidP="00342316">
      <w:pPr>
        <w:pStyle w:val="Akapitzlist"/>
        <w:numPr>
          <w:ilvl w:val="1"/>
          <w:numId w:val="108"/>
        </w:numPr>
        <w:spacing w:line="396" w:lineRule="auto"/>
        <w:rPr>
          <w:rFonts w:ascii="Arial" w:hAnsi="Arial" w:cs="Arial"/>
        </w:rPr>
      </w:pPr>
      <w:r w:rsidRPr="003D7C97">
        <w:rPr>
          <w:rFonts w:ascii="Arial" w:hAnsi="Arial" w:cs="Arial"/>
        </w:rPr>
        <w:t>placówka nie miała zapewnionej dawki szczepionki, lub zabrakło pediatry do wykonania kwalifikacji/szczepienia.</w:t>
      </w:r>
    </w:p>
    <w:p w14:paraId="3348C2F9" w14:textId="77777777" w:rsidR="0042649F" w:rsidRPr="003D7C97" w:rsidRDefault="0042649F" w:rsidP="00B60167">
      <w:pPr>
        <w:pStyle w:val="Akapitzlist"/>
        <w:spacing w:line="396" w:lineRule="auto"/>
        <w:ind w:left="1440"/>
        <w:rPr>
          <w:rFonts w:ascii="Arial" w:hAnsi="Arial" w:cs="Arial"/>
        </w:rPr>
      </w:pPr>
    </w:p>
    <w:p w14:paraId="71295BB1" w14:textId="08641B6F" w:rsidR="0042649F" w:rsidRPr="00B60167" w:rsidRDefault="0042649F" w:rsidP="00B60167">
      <w:pPr>
        <w:jc w:val="left"/>
        <w:rPr>
          <w:b/>
          <w:bCs/>
        </w:rPr>
      </w:pPr>
      <w:r w:rsidRPr="00B60167">
        <w:rPr>
          <w:u w:val="single"/>
        </w:rPr>
        <w:t xml:space="preserve">UWAGA: Informacja ta jest wykorzystywana do wyliczania minimalnych odstępów pomiędzy </w:t>
      </w:r>
      <w:r w:rsidR="00CD55EA">
        <w:rPr>
          <w:u w:val="single"/>
        </w:rPr>
        <w:t xml:space="preserve">terminami </w:t>
      </w:r>
      <w:r w:rsidR="00727BDD">
        <w:rPr>
          <w:u w:val="single"/>
        </w:rPr>
        <w:t>w</w:t>
      </w:r>
      <w:r w:rsidR="00CD55EA">
        <w:rPr>
          <w:u w:val="single"/>
        </w:rPr>
        <w:t xml:space="preserve">izyt dot. podania pacjentowi </w:t>
      </w:r>
      <w:r w:rsidRPr="00B60167">
        <w:rPr>
          <w:u w:val="single"/>
        </w:rPr>
        <w:t>kolejny</w:t>
      </w:r>
      <w:r w:rsidR="00CD55EA">
        <w:rPr>
          <w:u w:val="single"/>
        </w:rPr>
        <w:t xml:space="preserve">ch </w:t>
      </w:r>
      <w:r w:rsidRPr="00B60167">
        <w:rPr>
          <w:u w:val="single"/>
        </w:rPr>
        <w:t>daw</w:t>
      </w:r>
      <w:r w:rsidR="00727BDD">
        <w:rPr>
          <w:u w:val="single"/>
        </w:rPr>
        <w:t>ek</w:t>
      </w:r>
      <w:r w:rsidRPr="00B60167">
        <w:rPr>
          <w:u w:val="single"/>
        </w:rPr>
        <w:t xml:space="preserve"> szczepionek</w:t>
      </w:r>
      <w:r w:rsidRPr="00B60167">
        <w:rPr>
          <w:b/>
          <w:bCs/>
        </w:rPr>
        <w:t>.</w:t>
      </w:r>
    </w:p>
    <w:p w14:paraId="7ECCF912" w14:textId="7B219D40" w:rsidR="004C4BC7" w:rsidRDefault="00405A92" w:rsidP="001E5B40">
      <w:r>
        <w:t>Poniżej</w:t>
      </w:r>
      <w:r w:rsidR="007C3D06">
        <w:t xml:space="preserve"> przedstawiono główne założenia związane z s</w:t>
      </w:r>
      <w:r w:rsidR="005966D0">
        <w:t>z</w:t>
      </w:r>
      <w:r w:rsidR="007C3D06">
        <w:t>czepieniami przeciw HPV obsługiwanymi w ramach SER:</w:t>
      </w:r>
    </w:p>
    <w:p w14:paraId="7387B353" w14:textId="3564018C" w:rsidR="007C3D06" w:rsidRDefault="00CF25CB" w:rsidP="00B537F9">
      <w:pPr>
        <w:pStyle w:val="Akapitzlist"/>
        <w:numPr>
          <w:ilvl w:val="0"/>
          <w:numId w:val="111"/>
        </w:numPr>
        <w:spacing w:line="396" w:lineRule="auto"/>
        <w:rPr>
          <w:rFonts w:ascii="Arial" w:hAnsi="Arial" w:cs="Arial"/>
        </w:rPr>
      </w:pPr>
      <w:r w:rsidRPr="034FE0C0">
        <w:rPr>
          <w:rFonts w:ascii="Arial" w:hAnsi="Arial" w:cs="Arial"/>
        </w:rPr>
        <w:t>Szczepienia tylko</w:t>
      </w:r>
      <w:r w:rsidR="00405A92" w:rsidRPr="034FE0C0">
        <w:rPr>
          <w:rFonts w:ascii="Arial" w:hAnsi="Arial" w:cs="Arial"/>
        </w:rPr>
        <w:t xml:space="preserve"> </w:t>
      </w:r>
      <w:r w:rsidR="00555CD9" w:rsidRPr="034FE0C0">
        <w:rPr>
          <w:rFonts w:ascii="Arial" w:hAnsi="Arial" w:cs="Arial"/>
        </w:rPr>
        <w:t xml:space="preserve">12 </w:t>
      </w:r>
      <w:del w:id="1724" w:author="Autor">
        <w:r w:rsidRPr="034FE0C0" w:rsidDel="00555CD9">
          <w:rPr>
            <w:rFonts w:ascii="Arial" w:hAnsi="Arial" w:cs="Arial"/>
          </w:rPr>
          <w:delText xml:space="preserve"> </w:delText>
        </w:r>
      </w:del>
      <w:r w:rsidR="00555CD9" w:rsidRPr="034FE0C0">
        <w:rPr>
          <w:rFonts w:ascii="Arial" w:hAnsi="Arial" w:cs="Arial"/>
        </w:rPr>
        <w:t>i 13</w:t>
      </w:r>
      <w:r w:rsidR="000B13C8" w:rsidRPr="034FE0C0">
        <w:rPr>
          <w:rFonts w:ascii="Arial" w:hAnsi="Arial" w:cs="Arial"/>
        </w:rPr>
        <w:t xml:space="preserve"> latków</w:t>
      </w:r>
      <w:r w:rsidR="00555CD9" w:rsidRPr="034FE0C0">
        <w:rPr>
          <w:rFonts w:ascii="Arial" w:hAnsi="Arial" w:cs="Arial"/>
        </w:rPr>
        <w:t xml:space="preserve"> (wiek rocznikowy, możliwość </w:t>
      </w:r>
      <w:r w:rsidR="00B611E8" w:rsidRPr="034FE0C0">
        <w:rPr>
          <w:rFonts w:ascii="Arial" w:hAnsi="Arial" w:cs="Arial"/>
        </w:rPr>
        <w:t>konfiguracji parametrów po stronie Systemu P1)</w:t>
      </w:r>
    </w:p>
    <w:p w14:paraId="1EB9A9C0" w14:textId="363C1374" w:rsidR="00306492" w:rsidRDefault="00306492" w:rsidP="00B537F9">
      <w:pPr>
        <w:pStyle w:val="Akapitzlist"/>
        <w:numPr>
          <w:ilvl w:val="0"/>
          <w:numId w:val="111"/>
        </w:numPr>
        <w:spacing w:line="396" w:lineRule="auto"/>
        <w:rPr>
          <w:rFonts w:ascii="Arial" w:hAnsi="Arial" w:cs="Arial"/>
        </w:rPr>
      </w:pPr>
      <w:r w:rsidRPr="00306492">
        <w:rPr>
          <w:rFonts w:ascii="Arial" w:hAnsi="Arial" w:cs="Arial"/>
        </w:rPr>
        <w:t>Wszystkie specjalności komórek mogą szczepić przeciw wirusowi HPV</w:t>
      </w:r>
      <w:r>
        <w:rPr>
          <w:rFonts w:ascii="Arial" w:hAnsi="Arial" w:cs="Arial"/>
        </w:rPr>
        <w:t>.</w:t>
      </w:r>
    </w:p>
    <w:p w14:paraId="00D70570" w14:textId="0AEC11E1" w:rsidR="00C23F62" w:rsidRPr="00B60167" w:rsidRDefault="007E7790" w:rsidP="00B60167">
      <w:pPr>
        <w:pStyle w:val="Akapitzlist"/>
        <w:numPr>
          <w:ilvl w:val="0"/>
          <w:numId w:val="111"/>
        </w:numPr>
        <w:spacing w:line="396" w:lineRule="auto"/>
        <w:rPr>
          <w:rFonts w:ascii="Arial" w:hAnsi="Arial" w:cs="Arial"/>
        </w:rPr>
      </w:pPr>
      <w:r>
        <w:rPr>
          <w:rFonts w:ascii="Arial" w:hAnsi="Arial" w:cs="Arial"/>
        </w:rPr>
        <w:t xml:space="preserve">Szczepienia </w:t>
      </w:r>
      <w:r w:rsidR="00196518">
        <w:rPr>
          <w:rFonts w:ascii="Arial" w:hAnsi="Arial" w:cs="Arial"/>
        </w:rPr>
        <w:t>realizowane przez MUŚ w ramach harmonogramów z procedurą 99.559</w:t>
      </w:r>
      <w:r w:rsidR="00F1663A">
        <w:rPr>
          <w:rFonts w:ascii="Arial" w:hAnsi="Arial" w:cs="Arial"/>
        </w:rPr>
        <w:t>.</w:t>
      </w:r>
    </w:p>
    <w:p w14:paraId="57FB7312" w14:textId="0059D8E0" w:rsidR="00CF25CB" w:rsidRDefault="001F708C" w:rsidP="1F7E69A8">
      <w:pPr>
        <w:pStyle w:val="Akapitzlist"/>
        <w:numPr>
          <w:ilvl w:val="0"/>
          <w:numId w:val="111"/>
        </w:numPr>
        <w:spacing w:line="396" w:lineRule="auto"/>
        <w:rPr>
          <w:rFonts w:ascii="Arial" w:hAnsi="Arial" w:cs="Arial"/>
          <w:strike/>
          <w:rPrChange w:id="1725" w:author="Autor">
            <w:rPr>
              <w:rFonts w:ascii="Arial" w:hAnsi="Arial" w:cs="Arial"/>
            </w:rPr>
          </w:rPrChange>
        </w:rPr>
      </w:pPr>
      <w:r w:rsidRPr="1F7E69A8">
        <w:rPr>
          <w:rFonts w:ascii="Arial" w:hAnsi="Arial" w:cs="Arial"/>
          <w:strike/>
          <w:rPrChange w:id="1726" w:author="Autor">
            <w:rPr>
              <w:rFonts w:ascii="Arial" w:hAnsi="Arial" w:cs="Arial"/>
            </w:rPr>
          </w:rPrChange>
        </w:rPr>
        <w:t xml:space="preserve">Przyjmuje się, </w:t>
      </w:r>
      <w:r w:rsidR="00AE61FF" w:rsidRPr="1F7E69A8">
        <w:rPr>
          <w:rFonts w:ascii="Arial" w:hAnsi="Arial" w:cs="Arial"/>
          <w:strike/>
          <w:rPrChange w:id="1727" w:author="Autor">
            <w:rPr>
              <w:rFonts w:ascii="Arial" w:hAnsi="Arial" w:cs="Arial"/>
            </w:rPr>
          </w:rPrChange>
        </w:rPr>
        <w:t xml:space="preserve">że wszystkie rejestrowane </w:t>
      </w:r>
      <w:proofErr w:type="spellStart"/>
      <w:r w:rsidR="00AE61FF" w:rsidRPr="1F7E69A8">
        <w:rPr>
          <w:rFonts w:ascii="Arial" w:hAnsi="Arial" w:cs="Arial"/>
          <w:strike/>
          <w:rPrChange w:id="1728" w:author="Autor">
            <w:rPr>
              <w:rFonts w:ascii="Arial" w:hAnsi="Arial" w:cs="Arial"/>
            </w:rPr>
          </w:rPrChange>
        </w:rPr>
        <w:t>sloty</w:t>
      </w:r>
      <w:proofErr w:type="spellEnd"/>
      <w:r w:rsidR="00AE61FF" w:rsidRPr="1F7E69A8">
        <w:rPr>
          <w:rFonts w:ascii="Arial" w:hAnsi="Arial" w:cs="Arial"/>
          <w:strike/>
          <w:rPrChange w:id="1729" w:author="Autor">
            <w:rPr>
              <w:rFonts w:ascii="Arial" w:hAnsi="Arial" w:cs="Arial"/>
            </w:rPr>
          </w:rPrChange>
        </w:rPr>
        <w:t xml:space="preserve">  obsługują pracownicy medyczni z kwalifikacjami pediatrycznymi. </w:t>
      </w:r>
    </w:p>
    <w:p w14:paraId="542B9668" w14:textId="22692353" w:rsidR="00E3759E" w:rsidRPr="00B60167" w:rsidRDefault="00465B63" w:rsidP="00B537F9">
      <w:pPr>
        <w:pStyle w:val="Akapitzlist"/>
        <w:numPr>
          <w:ilvl w:val="0"/>
          <w:numId w:val="111"/>
        </w:numPr>
        <w:spacing w:line="396" w:lineRule="auto"/>
        <w:rPr>
          <w:rFonts w:ascii="Arial" w:hAnsi="Arial" w:cs="Arial"/>
        </w:rPr>
      </w:pPr>
      <w:proofErr w:type="spellStart"/>
      <w:r w:rsidRPr="00B60167">
        <w:rPr>
          <w:rFonts w:ascii="Arial" w:hAnsi="Arial" w:cs="Arial"/>
        </w:rPr>
        <w:t>Sloty</w:t>
      </w:r>
      <w:proofErr w:type="spellEnd"/>
      <w:r w:rsidRPr="00B60167">
        <w:rPr>
          <w:rFonts w:ascii="Arial" w:hAnsi="Arial" w:cs="Arial"/>
        </w:rPr>
        <w:t xml:space="preserve"> </w:t>
      </w:r>
      <w:r w:rsidR="00C82882">
        <w:rPr>
          <w:rFonts w:ascii="Arial" w:hAnsi="Arial" w:cs="Arial"/>
        </w:rPr>
        <w:t>o rodzaju STABILNE oraz</w:t>
      </w:r>
      <w:r w:rsidR="00330F94" w:rsidRPr="00B60167">
        <w:rPr>
          <w:rFonts w:ascii="Arial" w:hAnsi="Arial" w:cs="Arial"/>
        </w:rPr>
        <w:t xml:space="preserve"> </w:t>
      </w:r>
      <w:r w:rsidR="00940EE2">
        <w:rPr>
          <w:rFonts w:ascii="Arial" w:hAnsi="Arial" w:cs="Arial"/>
        </w:rPr>
        <w:t>trybie realizacji WIZYTA_STACJONARNA</w:t>
      </w:r>
      <w:r w:rsidR="000B13C8">
        <w:rPr>
          <w:rFonts w:ascii="Arial" w:hAnsi="Arial" w:cs="Arial"/>
        </w:rPr>
        <w:t>.</w:t>
      </w:r>
    </w:p>
    <w:p w14:paraId="4C62A9CF" w14:textId="68F6F6BD" w:rsidR="00F85A46" w:rsidRDefault="00F85A46" w:rsidP="00B537F9">
      <w:pPr>
        <w:pStyle w:val="Akapitzlist"/>
        <w:numPr>
          <w:ilvl w:val="0"/>
          <w:numId w:val="111"/>
        </w:numPr>
        <w:spacing w:line="396" w:lineRule="auto"/>
        <w:rPr>
          <w:rFonts w:ascii="Arial" w:hAnsi="Arial" w:cs="Arial"/>
        </w:rPr>
      </w:pPr>
      <w:r w:rsidRPr="00B60167">
        <w:rPr>
          <w:rFonts w:ascii="Arial" w:hAnsi="Arial" w:cs="Arial"/>
        </w:rPr>
        <w:t>Wizyta może posiadać tylko jedną procedurę (99.559) i musi posiadać jeden kod</w:t>
      </w:r>
      <w:r w:rsidR="00962B52" w:rsidRPr="00B60167">
        <w:rPr>
          <w:rFonts w:ascii="Arial" w:hAnsi="Arial" w:cs="Arial"/>
        </w:rPr>
        <w:t xml:space="preserve"> s</w:t>
      </w:r>
      <w:r w:rsidRPr="00B60167">
        <w:rPr>
          <w:rFonts w:ascii="Arial" w:hAnsi="Arial" w:cs="Arial"/>
        </w:rPr>
        <w:t>zczepionki.</w:t>
      </w:r>
    </w:p>
    <w:p w14:paraId="3209DE24" w14:textId="2FD63BD1" w:rsidR="00CB0E86" w:rsidRDefault="00C87601" w:rsidP="00B537F9">
      <w:pPr>
        <w:pStyle w:val="Akapitzlist"/>
        <w:numPr>
          <w:ilvl w:val="0"/>
          <w:numId w:val="111"/>
        </w:numPr>
        <w:spacing w:line="396" w:lineRule="auto"/>
        <w:rPr>
          <w:rFonts w:ascii="Arial" w:hAnsi="Arial" w:cs="Arial"/>
        </w:rPr>
      </w:pPr>
      <w:r>
        <w:rPr>
          <w:rFonts w:ascii="Arial" w:hAnsi="Arial" w:cs="Arial"/>
        </w:rPr>
        <w:t>Brak konieczności wskazywania podstawy wizyty.</w:t>
      </w:r>
    </w:p>
    <w:p w14:paraId="0AF2BB22" w14:textId="769DE8D3" w:rsidR="009E0FB5" w:rsidRPr="00CD6503" w:rsidRDefault="006732C3" w:rsidP="007D7A72">
      <w:pPr>
        <w:pStyle w:val="Akapitzlist"/>
        <w:numPr>
          <w:ilvl w:val="0"/>
          <w:numId w:val="111"/>
        </w:numPr>
        <w:spacing w:line="396" w:lineRule="auto"/>
      </w:pPr>
      <w:r w:rsidRPr="006732C3">
        <w:rPr>
          <w:rFonts w:ascii="Arial" w:hAnsi="Arial" w:cs="Arial"/>
        </w:rPr>
        <w:t xml:space="preserve">Jeśli termin wizyty na podanie 2-ej lub 3-ej dawki </w:t>
      </w:r>
      <w:r w:rsidR="00FF2E5C">
        <w:rPr>
          <w:rFonts w:ascii="Arial" w:hAnsi="Arial" w:cs="Arial"/>
        </w:rPr>
        <w:t>przypada po</w:t>
      </w:r>
      <w:r w:rsidRPr="006732C3">
        <w:rPr>
          <w:rFonts w:ascii="Arial" w:hAnsi="Arial" w:cs="Arial"/>
        </w:rPr>
        <w:t xml:space="preserve"> 14</w:t>
      </w:r>
      <w:r w:rsidR="00FF2E5C">
        <w:rPr>
          <w:rFonts w:ascii="Arial" w:hAnsi="Arial" w:cs="Arial"/>
        </w:rPr>
        <w:t xml:space="preserve">-tych </w:t>
      </w:r>
      <w:r w:rsidR="007D7A72">
        <w:rPr>
          <w:rFonts w:ascii="Arial" w:hAnsi="Arial" w:cs="Arial"/>
        </w:rPr>
        <w:t>urodzinach</w:t>
      </w:r>
      <w:r w:rsidR="00FF2E5C">
        <w:rPr>
          <w:rFonts w:ascii="Arial" w:hAnsi="Arial" w:cs="Arial"/>
        </w:rPr>
        <w:t xml:space="preserve"> pacjenta</w:t>
      </w:r>
      <w:r w:rsidR="00CB6618">
        <w:rPr>
          <w:rFonts w:ascii="Arial" w:hAnsi="Arial" w:cs="Arial"/>
        </w:rPr>
        <w:t xml:space="preserve"> wówczas </w:t>
      </w:r>
      <w:r w:rsidR="00B773AA">
        <w:rPr>
          <w:rFonts w:ascii="Arial" w:hAnsi="Arial" w:cs="Arial"/>
        </w:rPr>
        <w:t>szczepienie jest realizowane jako świadczenie płatne</w:t>
      </w:r>
      <w:r w:rsidR="00656214">
        <w:rPr>
          <w:rFonts w:ascii="Arial" w:hAnsi="Arial" w:cs="Arial"/>
        </w:rPr>
        <w:t xml:space="preserve"> (</w:t>
      </w:r>
      <w:r w:rsidR="00CE1FB1">
        <w:rPr>
          <w:rFonts w:ascii="Arial" w:hAnsi="Arial" w:cs="Arial"/>
        </w:rPr>
        <w:t>w ramach pobrania danych wizyty zwracany jest dodatkowy atrybut SWIADCZENIE_PLATNE</w:t>
      </w:r>
      <w:r w:rsidR="00AD7A29">
        <w:rPr>
          <w:rFonts w:ascii="Arial" w:hAnsi="Arial" w:cs="Arial"/>
        </w:rPr>
        <w:t>)</w:t>
      </w:r>
      <w:r w:rsidR="00B773AA">
        <w:rPr>
          <w:rStyle w:val="Odwoanieprzypisudolnego"/>
          <w:rFonts w:ascii="Arial" w:hAnsi="Arial" w:cs="Arial"/>
        </w:rPr>
        <w:footnoteReference w:id="6"/>
      </w:r>
      <w:r w:rsidR="00C95215">
        <w:rPr>
          <w:rFonts w:ascii="Arial" w:hAnsi="Arial" w:cs="Arial"/>
        </w:rPr>
        <w:t>.</w:t>
      </w:r>
      <w:r w:rsidR="003D1972">
        <w:t xml:space="preserve"> </w:t>
      </w:r>
      <w:r w:rsidR="001C7C36">
        <w:t xml:space="preserve"> </w:t>
      </w:r>
      <w:r w:rsidR="009E0FB5">
        <w:t xml:space="preserve"> </w:t>
      </w:r>
    </w:p>
    <w:p w14:paraId="300BFCDD" w14:textId="77777777" w:rsidR="00296E35" w:rsidRDefault="00296E35" w:rsidP="00296E35">
      <w:pPr>
        <w:pStyle w:val="Akapitzlist"/>
        <w:numPr>
          <w:ilvl w:val="0"/>
          <w:numId w:val="111"/>
        </w:numPr>
        <w:spacing w:line="396" w:lineRule="auto"/>
        <w:rPr>
          <w:rFonts w:ascii="Arial" w:hAnsi="Arial" w:cs="Arial"/>
        </w:rPr>
      </w:pPr>
      <w:r w:rsidRPr="00296E35">
        <w:rPr>
          <w:rFonts w:ascii="Arial" w:hAnsi="Arial" w:cs="Arial"/>
        </w:rPr>
        <w:t xml:space="preserve">Możliwość umówienia na kolejną dawkę do innej placówki (poszczególne dawki mają być możliwe do przyjęcia w różnych </w:t>
      </w:r>
      <w:r>
        <w:rPr>
          <w:rFonts w:ascii="Arial" w:hAnsi="Arial" w:cs="Arial"/>
        </w:rPr>
        <w:t>podmiotach</w:t>
      </w:r>
      <w:r w:rsidRPr="00296E35">
        <w:rPr>
          <w:rFonts w:ascii="Arial" w:hAnsi="Arial" w:cs="Arial"/>
        </w:rPr>
        <w:t>)</w:t>
      </w:r>
      <w:r>
        <w:rPr>
          <w:rFonts w:ascii="Arial" w:hAnsi="Arial" w:cs="Arial"/>
        </w:rPr>
        <w:t>.</w:t>
      </w:r>
    </w:p>
    <w:p w14:paraId="5483CBBF" w14:textId="65BD26A6" w:rsidR="00C549AE" w:rsidRDefault="00C549AE" w:rsidP="00296E35">
      <w:pPr>
        <w:pStyle w:val="Akapitzlist"/>
        <w:numPr>
          <w:ilvl w:val="0"/>
          <w:numId w:val="111"/>
        </w:numPr>
        <w:spacing w:line="396" w:lineRule="auto"/>
        <w:rPr>
          <w:rFonts w:ascii="Arial" w:hAnsi="Arial" w:cs="Arial"/>
        </w:rPr>
      </w:pPr>
      <w:r>
        <w:rPr>
          <w:rFonts w:ascii="Arial" w:hAnsi="Arial" w:cs="Arial"/>
        </w:rPr>
        <w:t>Nie ma możliwości um</w:t>
      </w:r>
      <w:r w:rsidR="005A7E1F">
        <w:rPr>
          <w:rFonts w:ascii="Arial" w:hAnsi="Arial" w:cs="Arial"/>
        </w:rPr>
        <w:t>awiania wizy</w:t>
      </w:r>
      <w:r w:rsidR="008F3C32">
        <w:rPr>
          <w:rFonts w:ascii="Arial" w:hAnsi="Arial" w:cs="Arial"/>
        </w:rPr>
        <w:t>ty</w:t>
      </w:r>
      <w:r w:rsidR="005A7E1F">
        <w:rPr>
          <w:rFonts w:ascii="Arial" w:hAnsi="Arial" w:cs="Arial"/>
        </w:rPr>
        <w:t xml:space="preserve"> na szczepienie przez poczekalnię</w:t>
      </w:r>
    </w:p>
    <w:p w14:paraId="6C79C864" w14:textId="63EDAA3C" w:rsidR="00476173" w:rsidRDefault="00476173">
      <w:pPr>
        <w:spacing w:before="0" w:after="0" w:line="240" w:lineRule="auto"/>
        <w:jc w:val="left"/>
      </w:pPr>
      <w:r>
        <w:br w:type="page"/>
      </w:r>
    </w:p>
    <w:p w14:paraId="2FA8B79C" w14:textId="4D22DC6F" w:rsidR="00476173" w:rsidRDefault="00476173" w:rsidP="00E569FE">
      <w:pPr>
        <w:pStyle w:val="Nagwek1"/>
      </w:pPr>
      <w:bookmarkStart w:id="1730" w:name="_Ref137480630"/>
      <w:bookmarkStart w:id="1731" w:name="_Ref137481637"/>
      <w:bookmarkStart w:id="1732" w:name="_Ref137482293"/>
      <w:bookmarkStart w:id="1733" w:name="_Ref137482919"/>
      <w:bookmarkStart w:id="1734" w:name="_Toc143855207"/>
      <w:r>
        <w:t>Obsługa programów profilaktycznych</w:t>
      </w:r>
      <w:bookmarkEnd w:id="1730"/>
      <w:bookmarkEnd w:id="1731"/>
      <w:bookmarkEnd w:id="1732"/>
      <w:bookmarkEnd w:id="1733"/>
      <w:bookmarkEnd w:id="1734"/>
    </w:p>
    <w:p w14:paraId="03B03973" w14:textId="1E978DD2" w:rsidR="00467650" w:rsidRDefault="002C2E76" w:rsidP="003851A8">
      <w:pPr>
        <w:spacing w:before="360"/>
        <w:ind w:firstLine="357"/>
      </w:pPr>
      <w:r>
        <w:t xml:space="preserve">Przygotowana w ramach Systemu Elektronicznej Rejestracji obsługa programów profilaktycznych ma na celu umożliwienie rejestracji i zarządzania programami profilaktycznymi. </w:t>
      </w:r>
      <w:r w:rsidR="004F37ED">
        <w:t xml:space="preserve"> </w:t>
      </w:r>
    </w:p>
    <w:p w14:paraId="6929A4D0" w14:textId="43342C5D" w:rsidR="009D2BF9" w:rsidRDefault="006F2A1F" w:rsidP="00D13873">
      <w:r>
        <w:t>Świadczenia w ramach program</w:t>
      </w:r>
      <w:r w:rsidR="00213AC8">
        <w:t>ów profilaktycznych</w:t>
      </w:r>
      <w:r>
        <w:t xml:space="preserve"> będą realizowane przez specjalności komórek wskazane</w:t>
      </w:r>
      <w:r w:rsidR="009C66F7">
        <w:t xml:space="preserve"> w</w:t>
      </w:r>
      <w:r w:rsidR="0010257C">
        <w:t xml:space="preserve"> </w:t>
      </w:r>
      <w:r w:rsidR="0023291C">
        <w:t xml:space="preserve">zarządzeniu nr 109/2021/BPZ prezesa Narodowego Funduszu Zdrowia z dnia 18 czerwca 2021 r. w sprawie umów o realizację programu pilotażowego "Profilaktyka 40 PLUS" </w:t>
      </w:r>
      <w:proofErr w:type="spellStart"/>
      <w:r w:rsidR="00682844">
        <w:t>profilaktyk</w:t>
      </w:r>
      <w:r w:rsidR="0070340E">
        <w:t>profilaktyki</w:t>
      </w:r>
      <w:proofErr w:type="spellEnd"/>
      <w:r w:rsidR="001B2C03">
        <w:t xml:space="preserve">, opisane </w:t>
      </w:r>
      <w:r w:rsidR="0070340E">
        <w:t xml:space="preserve">w rozdziale </w:t>
      </w:r>
      <w:r w:rsidR="00D13873">
        <w:fldChar w:fldCharType="begin"/>
      </w:r>
      <w:r w:rsidR="00D13873">
        <w:instrText xml:space="preserve"> REF _Ref137469618 \r \h </w:instrText>
      </w:r>
      <w:r w:rsidR="00D13873">
        <w:fldChar w:fldCharType="separate"/>
      </w:r>
      <w:r w:rsidR="0047657B">
        <w:t>13.19</w:t>
      </w:r>
      <w:r w:rsidR="00D13873">
        <w:fldChar w:fldCharType="end"/>
      </w:r>
      <w:r w:rsidR="0070340E">
        <w:t>.</w:t>
      </w:r>
      <w:r w:rsidR="00F746F0">
        <w:t xml:space="preserve"> </w:t>
      </w:r>
      <w:r w:rsidR="004C4C8F">
        <w:t xml:space="preserve"> W usługach </w:t>
      </w:r>
      <w:proofErr w:type="spellStart"/>
      <w:r w:rsidR="004C4C8F">
        <w:t>ZapiszDaneMus</w:t>
      </w:r>
      <w:proofErr w:type="spellEnd"/>
      <w:r w:rsidR="004C4C8F">
        <w:t xml:space="preserve">, </w:t>
      </w:r>
      <w:proofErr w:type="spellStart"/>
      <w:r w:rsidR="004C4C8F">
        <w:t>EdytujDaneMus</w:t>
      </w:r>
      <w:proofErr w:type="spellEnd"/>
      <w:r w:rsidR="004C4C8F">
        <w:t xml:space="preserve"> oraz </w:t>
      </w:r>
      <w:proofErr w:type="spellStart"/>
      <w:r w:rsidR="004C4C8F">
        <w:t>ZapiszHarmonogram</w:t>
      </w:r>
      <w:proofErr w:type="spellEnd"/>
      <w:r w:rsidR="004C4C8F">
        <w:t xml:space="preserve"> </w:t>
      </w:r>
      <w:r w:rsidR="00055D16">
        <w:t xml:space="preserve">i </w:t>
      </w:r>
      <w:proofErr w:type="spellStart"/>
      <w:r w:rsidR="00055D16">
        <w:t>EdytujHarmonogram</w:t>
      </w:r>
      <w:proofErr w:type="spellEnd"/>
      <w:r w:rsidR="004C4C8F">
        <w:t xml:space="preserve"> </w:t>
      </w:r>
      <w:r w:rsidR="00A00376">
        <w:t xml:space="preserve">razem </w:t>
      </w:r>
      <w:r w:rsidR="004C4C8F">
        <w:t xml:space="preserve"> </w:t>
      </w:r>
      <w:r w:rsidR="00055D16">
        <w:t>z</w:t>
      </w:r>
      <w:r w:rsidR="004C4C8F">
        <w:t xml:space="preserve"> kod</w:t>
      </w:r>
      <w:r w:rsidR="00A00376">
        <w:t>em</w:t>
      </w:r>
      <w:r w:rsidR="004C4C8F">
        <w:t xml:space="preserve"> pro</w:t>
      </w:r>
      <w:r w:rsidR="00A00376">
        <w:t>filaktyki</w:t>
      </w:r>
      <w:r w:rsidR="00F653B9">
        <w:t xml:space="preserve"> </w:t>
      </w:r>
      <w:r w:rsidR="00E32229">
        <w:t>placówka będzie podawała czas trwania</w:t>
      </w:r>
      <w:r w:rsidR="000A3FD5">
        <w:t xml:space="preserve"> procedur medycznych</w:t>
      </w:r>
      <w:r w:rsidR="00F653B9">
        <w:t xml:space="preserve"> (ICD-9)</w:t>
      </w:r>
      <w:r w:rsidR="000A3FD5">
        <w:t xml:space="preserve"> wykonywanych</w:t>
      </w:r>
      <w:r w:rsidR="006A050B">
        <w:t xml:space="preserve"> w ramach programu profilaktyki</w:t>
      </w:r>
      <w:r w:rsidR="00FE63B2">
        <w:t xml:space="preserve"> oraz opcjonalnie informacje dodatkowe.</w:t>
      </w:r>
    </w:p>
    <w:p w14:paraId="335B83E7" w14:textId="77777777" w:rsidR="001A7916" w:rsidRDefault="001A7916" w:rsidP="00D13873"/>
    <w:p w14:paraId="171C0303" w14:textId="77777777" w:rsidR="005F6988" w:rsidRDefault="005F6988" w:rsidP="005F6988">
      <w:r w:rsidRPr="00E569FE">
        <w:rPr>
          <w:u w:val="single"/>
        </w:rPr>
        <w:t xml:space="preserve">Pierwszym </w:t>
      </w:r>
      <w:r>
        <w:t xml:space="preserve">obsługiwanym programem profilaktycznym będzie program  40 PLUS. </w:t>
      </w:r>
    </w:p>
    <w:p w14:paraId="132BAB6C" w14:textId="77777777" w:rsidR="00036571" w:rsidRDefault="00036571" w:rsidP="003062AA"/>
    <w:p w14:paraId="6A3B38E8" w14:textId="4C588191" w:rsidR="003062AA" w:rsidRPr="00476173" w:rsidRDefault="003062AA" w:rsidP="003062AA">
      <w:r>
        <w:t>Wizyty w ramach tego programu będą umawiane na podstawie skierowań elektronicznych (e</w:t>
      </w:r>
      <w:r w:rsidR="00075A21">
        <w:t>-s</w:t>
      </w:r>
      <w:r>
        <w:t>kierowań) wystawianych przez Ministerstwo Zdrowia.</w:t>
      </w:r>
    </w:p>
    <w:p w14:paraId="1607A5C2" w14:textId="1E2C601B" w:rsidR="001D1AD4" w:rsidRDefault="007B7AD3" w:rsidP="001D1AD4">
      <w:r>
        <w:t>We wspomnianych skierowa</w:t>
      </w:r>
      <w:r w:rsidR="00CE0290">
        <w:t>niach</w:t>
      </w:r>
      <w:r>
        <w:t xml:space="preserve"> będzie wskazana specjalność </w:t>
      </w:r>
      <w:r w:rsidR="001D1AD4">
        <w:t xml:space="preserve">komórki </w:t>
      </w:r>
      <w:r w:rsidR="001D1AD4" w:rsidRPr="00E43611">
        <w:t>9450</w:t>
      </w:r>
      <w:r w:rsidR="001D1AD4">
        <w:t xml:space="preserve"> (</w:t>
      </w:r>
      <w:r w:rsidR="001D1AD4" w:rsidRPr="00E43611">
        <w:t>Gabinet diagnostyczno-zabiegowy</w:t>
      </w:r>
      <w:r w:rsidR="001D1AD4">
        <w:t>)</w:t>
      </w:r>
      <w:r w:rsidR="00D13B0F">
        <w:t>, ale nie jest to jedyna specjalność, która będzie obsługiwała program 40 PLUS</w:t>
      </w:r>
      <w:r w:rsidR="0038775F">
        <w:t>, patrz wcześniejsze zapisy.</w:t>
      </w:r>
    </w:p>
    <w:p w14:paraId="415E5E72" w14:textId="4CCD90D5" w:rsidR="005F6988" w:rsidRDefault="0038775F" w:rsidP="000D5AA6">
      <w:r>
        <w:t xml:space="preserve">W ramach programu 40 PLUS nie będzie </w:t>
      </w:r>
      <w:r w:rsidR="0005715B">
        <w:t>możliwości zapis</w:t>
      </w:r>
      <w:r>
        <w:t xml:space="preserve">ania pacjenta </w:t>
      </w:r>
      <w:r w:rsidR="0005715B">
        <w:t>do poczekalni</w:t>
      </w:r>
      <w:r w:rsidR="00E60E44">
        <w:t>.</w:t>
      </w:r>
    </w:p>
    <w:p w14:paraId="225182C6" w14:textId="053A1047" w:rsidR="00434FB4" w:rsidRPr="00180A5E" w:rsidRDefault="00434FB4" w:rsidP="00434FB4">
      <w:pPr>
        <w:rPr>
          <w:u w:val="single"/>
        </w:rPr>
      </w:pPr>
      <w:r w:rsidRPr="00180A5E">
        <w:rPr>
          <w:u w:val="single"/>
        </w:rPr>
        <w:t>Prz</w:t>
      </w:r>
      <w:r w:rsidR="00434280">
        <w:rPr>
          <w:u w:val="single"/>
        </w:rPr>
        <w:t>y</w:t>
      </w:r>
      <w:r w:rsidRPr="00180A5E">
        <w:rPr>
          <w:u w:val="single"/>
        </w:rPr>
        <w:t>jęt</w:t>
      </w:r>
      <w:r>
        <w:rPr>
          <w:u w:val="single"/>
        </w:rPr>
        <w:t>e</w:t>
      </w:r>
      <w:r w:rsidRPr="00180A5E">
        <w:rPr>
          <w:u w:val="single"/>
        </w:rPr>
        <w:t xml:space="preserve"> rozwiązanie </w:t>
      </w:r>
      <w:r>
        <w:rPr>
          <w:u w:val="single"/>
        </w:rPr>
        <w:t xml:space="preserve">systemowe </w:t>
      </w:r>
      <w:r w:rsidRPr="00180A5E">
        <w:rPr>
          <w:u w:val="single"/>
        </w:rPr>
        <w:t>zakłada, że nie będą wymagane zmiany na poziomie interfejsów usług.</w:t>
      </w:r>
    </w:p>
    <w:p w14:paraId="1320457A" w14:textId="07714C1C" w:rsidR="00476173" w:rsidRPr="00476173" w:rsidRDefault="00476173" w:rsidP="00B803EE"/>
    <w:p w14:paraId="5E91678A" w14:textId="1E7EC17E" w:rsidR="00954E92" w:rsidRPr="00B23B9D" w:rsidRDefault="30B5374E" w:rsidP="00BE0890">
      <w:pPr>
        <w:pStyle w:val="Nagwek1"/>
      </w:pPr>
      <w:bookmarkStart w:id="1735" w:name="_Toc118445904"/>
      <w:bookmarkStart w:id="1736" w:name="_Toc1709000165"/>
      <w:bookmarkStart w:id="1737" w:name="_Toc143855208"/>
      <w:r>
        <w:t>Słowniki</w:t>
      </w:r>
      <w:bookmarkEnd w:id="1735"/>
      <w:bookmarkEnd w:id="1736"/>
      <w:bookmarkEnd w:id="1737"/>
    </w:p>
    <w:p w14:paraId="6DE57ABB" w14:textId="03F10CB0" w:rsidR="00F30D30" w:rsidRDefault="518A0661" w:rsidP="00817F11">
      <w:pPr>
        <w:pStyle w:val="Nagwek2"/>
      </w:pPr>
      <w:bookmarkStart w:id="1738" w:name="_Toc94550729"/>
      <w:bookmarkStart w:id="1739" w:name="_Toc96064591"/>
      <w:bookmarkStart w:id="1740" w:name="_Toc96064790"/>
      <w:bookmarkStart w:id="1741" w:name="_Toc100149910"/>
      <w:bookmarkStart w:id="1742" w:name="_Toc100563742"/>
      <w:bookmarkStart w:id="1743" w:name="_Toc100564025"/>
      <w:bookmarkStart w:id="1744" w:name="_Toc100565275"/>
      <w:bookmarkStart w:id="1745" w:name="_Toc100149911"/>
      <w:bookmarkStart w:id="1746" w:name="_Toc100563743"/>
      <w:bookmarkStart w:id="1747" w:name="_Toc100564026"/>
      <w:bookmarkStart w:id="1748" w:name="_Toc100565276"/>
      <w:bookmarkStart w:id="1749" w:name="_Toc100149912"/>
      <w:bookmarkStart w:id="1750" w:name="_Toc100563744"/>
      <w:bookmarkStart w:id="1751" w:name="_Toc100564027"/>
      <w:bookmarkStart w:id="1752" w:name="_Toc100565277"/>
      <w:bookmarkStart w:id="1753" w:name="_Toc100149913"/>
      <w:bookmarkStart w:id="1754" w:name="_Toc100563745"/>
      <w:bookmarkStart w:id="1755" w:name="_Toc100564028"/>
      <w:bookmarkStart w:id="1756" w:name="_Toc100565278"/>
      <w:bookmarkStart w:id="1757" w:name="_Toc81276296"/>
      <w:bookmarkStart w:id="1758" w:name="_Ref81317080"/>
      <w:bookmarkStart w:id="1759" w:name="_Toc81310905"/>
      <w:bookmarkStart w:id="1760" w:name="_Toc2043137510"/>
      <w:bookmarkStart w:id="1761" w:name="_Toc1568536674"/>
      <w:bookmarkStart w:id="1762" w:name="_Toc202284613"/>
      <w:bookmarkStart w:id="1763" w:name="_Toc1576017567"/>
      <w:bookmarkStart w:id="1764" w:name="_Toc766511891"/>
      <w:bookmarkStart w:id="1765" w:name="_Toc343067929"/>
      <w:bookmarkStart w:id="1766" w:name="_Toc1442925043"/>
      <w:bookmarkStart w:id="1767" w:name="_Toc881946044"/>
      <w:bookmarkStart w:id="1768" w:name="_Toc116292205"/>
      <w:bookmarkStart w:id="1769" w:name="_Toc118445906"/>
      <w:bookmarkStart w:id="1770" w:name="_Toc1966384047"/>
      <w:bookmarkStart w:id="1771" w:name="_Toc143855209"/>
      <w:bookmarkStart w:id="1772" w:name="_Ref8122399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r>
        <w:t>Uprawnienia dodatkowe (</w:t>
      </w:r>
      <w:r w:rsidR="3D8D5834">
        <w:t>Cechy dostępności</w:t>
      </w:r>
      <w:bookmarkEnd w:id="1757"/>
      <w:bookmarkEnd w:id="1758"/>
      <w:bookmarkEnd w:id="1759"/>
      <w:r>
        <w:t>)</w:t>
      </w:r>
      <w:bookmarkEnd w:id="1760"/>
      <w:bookmarkEnd w:id="1761"/>
      <w:bookmarkEnd w:id="1762"/>
      <w:bookmarkEnd w:id="1763"/>
      <w:bookmarkEnd w:id="1764"/>
      <w:bookmarkEnd w:id="1765"/>
      <w:bookmarkEnd w:id="1766"/>
      <w:bookmarkEnd w:id="1767"/>
      <w:bookmarkEnd w:id="1768"/>
      <w:bookmarkEnd w:id="1769"/>
      <w:bookmarkEnd w:id="1770"/>
      <w:bookmarkEnd w:id="1771"/>
    </w:p>
    <w:p w14:paraId="1EC1B732" w14:textId="65A3EA60" w:rsidR="006D79C8" w:rsidRPr="006D79C8" w:rsidRDefault="495A0381" w:rsidP="00416830">
      <w:pPr>
        <w:spacing w:line="288" w:lineRule="auto"/>
        <w:jc w:val="left"/>
      </w:pPr>
      <w:r>
        <w:t>Zbiór cech dostępności, to zbiór cech, które dają p</w:t>
      </w:r>
      <w:r w:rsidRPr="290D2227">
        <w:rPr>
          <w:rFonts w:eastAsiaTheme="minorEastAsia"/>
        </w:rPr>
        <w:t>rawo do korzystania poza kolejnością ze świadczeń opieki zdrowotnej dla osób do tego uprawnionych.</w:t>
      </w:r>
      <w:r w:rsidR="006D79C8" w:rsidRPr="290D2227" w:rsidDel="495A0381">
        <w:rPr>
          <w:rFonts w:eastAsiaTheme="minorEastAsia"/>
        </w:rPr>
        <w:t xml:space="preserve"> </w:t>
      </w:r>
      <w:r>
        <w:t xml:space="preserve">Zbiór wartości został utworzony na podstawie kodów tytułów uprawnienia dodatkowego do świadczeń zawartych w rozporządzeniu Ministra Zdrowia z dnia 26 czerwca 2019 r. w sprawie zakresu niezbędnych informacji przetwarzanych przez świadczeniodawców, szczegółowego sposobu rejestrowania tych informacji oraz ich przekazywania podmiotom zobowiązanym do finansowania świadczeń ze środków publicznych (Dz.U. 2019, poz. 1207, z </w:t>
      </w:r>
      <w:proofErr w:type="spellStart"/>
      <w:r>
        <w:t>póź</w:t>
      </w:r>
      <w:proofErr w:type="spellEnd"/>
      <w:r>
        <w:t>., zm.) - załącznik nr 3, tabela nr 13.</w:t>
      </w:r>
    </w:p>
    <w:p w14:paraId="089DB316" w14:textId="0884F5A1" w:rsidR="006D79C8" w:rsidRDefault="006D79C8" w:rsidP="00416830">
      <w:pPr>
        <w:spacing w:line="288" w:lineRule="auto"/>
        <w:jc w:val="left"/>
      </w:pPr>
      <w:r w:rsidRPr="006D79C8">
        <w:t xml:space="preserve">OID słownika: </w:t>
      </w:r>
      <w:r>
        <w:t>2.16.840.1.113883.3.4424.11.1.99</w:t>
      </w:r>
    </w:p>
    <w:p w14:paraId="2932F427" w14:textId="48CAB16D" w:rsidR="006D79C8" w:rsidRDefault="006D79C8" w:rsidP="00416830">
      <w:pPr>
        <w:spacing w:line="288" w:lineRule="auto"/>
        <w:jc w:val="left"/>
      </w:pPr>
      <w:r>
        <w:t xml:space="preserve">Jest to ten sam słownik, który </w:t>
      </w:r>
      <w:r w:rsidR="00312803">
        <w:t>został wytworzony i jest wykorzystywany na potrzeby obsługi Zdarzeń Medycznych (</w:t>
      </w:r>
      <w:proofErr w:type="spellStart"/>
      <w:r w:rsidR="00312803">
        <w:t>PLEntitlementAdditionalType</w:t>
      </w:r>
      <w:proofErr w:type="spellEnd"/>
      <w:r w:rsidR="00312803">
        <w:t>), jednak jego zakres wartości został dostosowany do obsługi osób uprawnionych do skorzystania poza kolejnością ze świadczeń opieki zdrowotnej.</w:t>
      </w:r>
    </w:p>
    <w:p w14:paraId="7B053B73" w14:textId="77777777" w:rsidR="00E87E16" w:rsidRDefault="00E87E16" w:rsidP="00E87E16">
      <w:pPr>
        <w:spacing w:line="288" w:lineRule="auto"/>
        <w:jc w:val="left"/>
      </w:pPr>
    </w:p>
    <w:p w14:paraId="597D8B6A" w14:textId="783FE179" w:rsidR="00E87E16" w:rsidRDefault="00E87E16" w:rsidP="00E87E16">
      <w:pPr>
        <w:spacing w:line="288" w:lineRule="auto"/>
        <w:jc w:val="left"/>
      </w:pPr>
      <w:bookmarkStart w:id="1773" w:name="_Ref115689814"/>
      <w:bookmarkStart w:id="1774" w:name="_Toc143855235"/>
      <w:r>
        <w:t xml:space="preserve">Tabela </w:t>
      </w:r>
      <w:r>
        <w:fldChar w:fldCharType="begin"/>
      </w:r>
      <w:r>
        <w:instrText>SEQ Tabela \* ARABIC</w:instrText>
      </w:r>
      <w:r>
        <w:fldChar w:fldCharType="separate"/>
      </w:r>
      <w:r w:rsidR="0047657B">
        <w:rPr>
          <w:noProof/>
        </w:rPr>
        <w:t>3</w:t>
      </w:r>
      <w:r>
        <w:fldChar w:fldCharType="end"/>
      </w:r>
      <w:r>
        <w:t xml:space="preserve"> Kod Uprawnień dodatkowych (Cech Dostępności)</w:t>
      </w:r>
      <w:bookmarkEnd w:id="1773"/>
      <w:bookmarkEnd w:id="1774"/>
    </w:p>
    <w:tbl>
      <w:tblPr>
        <w:tblW w:w="9740" w:type="dxa"/>
        <w:tblInd w:w="-20" w:type="dxa"/>
        <w:tblCellMar>
          <w:left w:w="70" w:type="dxa"/>
          <w:right w:w="70" w:type="dxa"/>
        </w:tblCellMar>
        <w:tblLook w:val="04A0" w:firstRow="1" w:lastRow="0" w:firstColumn="1" w:lastColumn="0" w:noHBand="0" w:noVBand="1"/>
      </w:tblPr>
      <w:tblGrid>
        <w:gridCol w:w="946"/>
        <w:gridCol w:w="1032"/>
        <w:gridCol w:w="3358"/>
        <w:gridCol w:w="4404"/>
      </w:tblGrid>
      <w:tr w:rsidR="00E87E16" w:rsidRPr="00E87E16" w14:paraId="0B577F03" w14:textId="77777777" w:rsidTr="00E87E16">
        <w:trPr>
          <w:trHeight w:val="33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10AF31" w14:textId="77777777" w:rsidR="00E87E16" w:rsidRPr="00E87E16" w:rsidRDefault="00E87E16" w:rsidP="00E87E16">
            <w:pPr>
              <w:spacing w:before="0" w:after="0" w:line="240" w:lineRule="auto"/>
              <w:jc w:val="left"/>
              <w:rPr>
                <w:rFonts w:ascii="Calibri" w:hAnsi="Calibri" w:cs="Calibri"/>
                <w:color w:val="000000"/>
                <w:szCs w:val="22"/>
                <w:lang w:eastAsia="pl-PL"/>
              </w:rPr>
            </w:pPr>
            <w:proofErr w:type="spellStart"/>
            <w:r w:rsidRPr="00E87E16">
              <w:rPr>
                <w:rFonts w:ascii="Calibri" w:hAnsi="Calibri" w:cs="Calibri"/>
                <w:color w:val="000000"/>
                <w:szCs w:val="22"/>
                <w:lang w:eastAsia="pl-PL"/>
              </w:rPr>
              <w:t>lp</w:t>
            </w:r>
            <w:proofErr w:type="spellEnd"/>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71DBD4D"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kod</w:t>
            </w:r>
          </w:p>
        </w:tc>
        <w:tc>
          <w:tcPr>
            <w:tcW w:w="3360" w:type="dxa"/>
            <w:tcBorders>
              <w:top w:val="single" w:sz="4" w:space="0" w:color="auto"/>
              <w:left w:val="nil"/>
              <w:bottom w:val="single" w:sz="4" w:space="0" w:color="auto"/>
              <w:right w:val="single" w:sz="4" w:space="0" w:color="auto"/>
            </w:tcBorders>
            <w:shd w:val="clear" w:color="000000" w:fill="FFD966"/>
            <w:vAlign w:val="center"/>
            <w:hideMark/>
          </w:tcPr>
          <w:p w14:paraId="6AF3E5EC" w14:textId="77777777" w:rsidR="00E87E16" w:rsidRPr="00E87E16" w:rsidRDefault="00E87E16" w:rsidP="00E87E16">
            <w:pPr>
              <w:spacing w:before="0" w:after="0" w:line="240" w:lineRule="auto"/>
              <w:jc w:val="left"/>
              <w:rPr>
                <w:rFonts w:ascii="Segoe UI" w:hAnsi="Segoe UI" w:cs="Segoe UI"/>
                <w:color w:val="000000"/>
                <w:szCs w:val="22"/>
                <w:lang w:eastAsia="pl-PL"/>
              </w:rPr>
            </w:pPr>
            <w:proofErr w:type="spellStart"/>
            <w:r w:rsidRPr="00E87E16">
              <w:rPr>
                <w:rFonts w:ascii="Segoe UI" w:hAnsi="Segoe UI" w:cs="Segoe UI"/>
                <w:color w:val="000000"/>
                <w:szCs w:val="22"/>
                <w:lang w:eastAsia="pl-PL"/>
              </w:rPr>
              <w:t>oid</w:t>
            </w:r>
            <w:proofErr w:type="spellEnd"/>
          </w:p>
        </w:tc>
        <w:tc>
          <w:tcPr>
            <w:tcW w:w="4460" w:type="dxa"/>
            <w:tcBorders>
              <w:top w:val="single" w:sz="4" w:space="0" w:color="auto"/>
              <w:left w:val="nil"/>
              <w:bottom w:val="single" w:sz="4" w:space="0" w:color="auto"/>
              <w:right w:val="single" w:sz="4" w:space="0" w:color="auto"/>
            </w:tcBorders>
            <w:shd w:val="clear" w:color="auto" w:fill="auto"/>
            <w:vAlign w:val="center"/>
            <w:hideMark/>
          </w:tcPr>
          <w:p w14:paraId="29C87C5B"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nazwa</w:t>
            </w:r>
          </w:p>
        </w:tc>
      </w:tr>
      <w:tr w:rsidR="00E87E16" w:rsidRPr="00E87E16" w14:paraId="43881A49" w14:textId="77777777" w:rsidTr="00E87E16">
        <w:trPr>
          <w:trHeight w:val="201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B0424C"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w:t>
            </w:r>
          </w:p>
        </w:tc>
        <w:tc>
          <w:tcPr>
            <w:tcW w:w="960" w:type="dxa"/>
            <w:tcBorders>
              <w:top w:val="nil"/>
              <w:left w:val="nil"/>
              <w:bottom w:val="single" w:sz="4" w:space="0" w:color="auto"/>
              <w:right w:val="single" w:sz="4" w:space="0" w:color="auto"/>
            </w:tcBorders>
            <w:shd w:val="clear" w:color="000000" w:fill="FFFFFF"/>
            <w:vAlign w:val="center"/>
            <w:hideMark/>
          </w:tcPr>
          <w:p w14:paraId="22EC3DE5"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24A </w:t>
            </w:r>
          </w:p>
        </w:tc>
        <w:tc>
          <w:tcPr>
            <w:tcW w:w="3360" w:type="dxa"/>
            <w:tcBorders>
              <w:top w:val="nil"/>
              <w:left w:val="nil"/>
              <w:bottom w:val="single" w:sz="4" w:space="0" w:color="auto"/>
              <w:right w:val="single" w:sz="4" w:space="0" w:color="auto"/>
            </w:tcBorders>
            <w:shd w:val="clear" w:color="000000" w:fill="FFD966"/>
            <w:vAlign w:val="center"/>
            <w:hideMark/>
          </w:tcPr>
          <w:p w14:paraId="5C0F3D53" w14:textId="77777777" w:rsidR="00E87E16" w:rsidRPr="00E87E16" w:rsidRDefault="00E87E16" w:rsidP="00E87E16">
            <w:pPr>
              <w:spacing w:before="0" w:after="0" w:line="240" w:lineRule="auto"/>
              <w:jc w:val="left"/>
              <w:rPr>
                <w:rFonts w:ascii="Segoe UI" w:hAnsi="Segoe UI" w:cs="Segoe UI"/>
                <w:color w:val="333333"/>
                <w:szCs w:val="22"/>
                <w:lang w:eastAsia="pl-PL"/>
              </w:rPr>
            </w:pPr>
            <w:r w:rsidRPr="00E87E16">
              <w:rPr>
                <w:rFonts w:ascii="Segoe UI" w:hAnsi="Segoe UI" w:cs="Segoe UI"/>
                <w:color w:val="333333"/>
                <w:szCs w:val="22"/>
                <w:lang w:eastAsia="pl-PL"/>
              </w:rPr>
              <w:t>2.16.840.1.113883.3.4424.8.12.14</w:t>
            </w:r>
          </w:p>
        </w:tc>
        <w:tc>
          <w:tcPr>
            <w:tcW w:w="4460" w:type="dxa"/>
            <w:tcBorders>
              <w:top w:val="nil"/>
              <w:left w:val="nil"/>
              <w:bottom w:val="single" w:sz="4" w:space="0" w:color="auto"/>
              <w:right w:val="single" w:sz="4" w:space="0" w:color="auto"/>
            </w:tcBorders>
            <w:shd w:val="clear" w:color="000000" w:fill="FFFFFF"/>
            <w:vAlign w:val="center"/>
            <w:hideMark/>
          </w:tcPr>
          <w:p w14:paraId="4FB08FC3"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o których mowa w art. 20 ustawy, w zakresie leczenia urazów i chorób nabytych podczas wykonywania zadań poza granicami państwa </w:t>
            </w:r>
          </w:p>
        </w:tc>
      </w:tr>
      <w:tr w:rsidR="00E87E16" w:rsidRPr="00E87E16" w14:paraId="1692DE5D" w14:textId="77777777" w:rsidTr="00E87E16">
        <w:trPr>
          <w:trHeight w:val="201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653251"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2</w:t>
            </w:r>
          </w:p>
        </w:tc>
        <w:tc>
          <w:tcPr>
            <w:tcW w:w="960" w:type="dxa"/>
            <w:tcBorders>
              <w:top w:val="nil"/>
              <w:left w:val="nil"/>
              <w:bottom w:val="single" w:sz="4" w:space="0" w:color="auto"/>
              <w:right w:val="single" w:sz="4" w:space="0" w:color="auto"/>
            </w:tcBorders>
            <w:shd w:val="clear" w:color="000000" w:fill="FFFFFF"/>
            <w:vAlign w:val="center"/>
            <w:hideMark/>
          </w:tcPr>
          <w:p w14:paraId="6048386C"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24BŻ </w:t>
            </w:r>
          </w:p>
        </w:tc>
        <w:tc>
          <w:tcPr>
            <w:tcW w:w="3360" w:type="dxa"/>
            <w:tcBorders>
              <w:top w:val="nil"/>
              <w:left w:val="nil"/>
              <w:bottom w:val="single" w:sz="4" w:space="0" w:color="auto"/>
              <w:right w:val="single" w:sz="4" w:space="0" w:color="auto"/>
            </w:tcBorders>
            <w:shd w:val="clear" w:color="000000" w:fill="FFD966"/>
            <w:vAlign w:val="center"/>
            <w:hideMark/>
          </w:tcPr>
          <w:p w14:paraId="4DA96FC2"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2.16.840.1.113883.3.4424.8.12.4</w:t>
            </w:r>
          </w:p>
        </w:tc>
        <w:tc>
          <w:tcPr>
            <w:tcW w:w="4460" w:type="dxa"/>
            <w:tcBorders>
              <w:top w:val="nil"/>
              <w:left w:val="nil"/>
              <w:bottom w:val="single" w:sz="4" w:space="0" w:color="auto"/>
              <w:right w:val="single" w:sz="4" w:space="0" w:color="auto"/>
            </w:tcBorders>
            <w:shd w:val="clear" w:color="000000" w:fill="FFFFFF"/>
            <w:vAlign w:val="center"/>
            <w:hideMark/>
          </w:tcPr>
          <w:p w14:paraId="78314E39"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o których mowa w art. 20 ustawy, w zakresie leczenia urazów i chorób nabytych podczas wykonywania zadań poza granicami państwa - żołnierz </w:t>
            </w:r>
          </w:p>
        </w:tc>
      </w:tr>
      <w:tr w:rsidR="00E87E16" w:rsidRPr="00E87E16" w14:paraId="10EB3D44" w14:textId="77777777" w:rsidTr="00E87E16">
        <w:trPr>
          <w:trHeight w:val="201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6960CA"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3</w:t>
            </w:r>
          </w:p>
        </w:tc>
        <w:tc>
          <w:tcPr>
            <w:tcW w:w="960" w:type="dxa"/>
            <w:tcBorders>
              <w:top w:val="nil"/>
              <w:left w:val="nil"/>
              <w:bottom w:val="single" w:sz="4" w:space="0" w:color="auto"/>
              <w:right w:val="single" w:sz="4" w:space="0" w:color="auto"/>
            </w:tcBorders>
            <w:shd w:val="clear" w:color="000000" w:fill="FFFFFF"/>
            <w:vAlign w:val="center"/>
            <w:hideMark/>
          </w:tcPr>
          <w:p w14:paraId="34B2F868"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24BF </w:t>
            </w:r>
          </w:p>
        </w:tc>
        <w:tc>
          <w:tcPr>
            <w:tcW w:w="3360" w:type="dxa"/>
            <w:tcBorders>
              <w:top w:val="nil"/>
              <w:left w:val="nil"/>
              <w:bottom w:val="single" w:sz="4" w:space="0" w:color="auto"/>
              <w:right w:val="single" w:sz="4" w:space="0" w:color="auto"/>
            </w:tcBorders>
            <w:shd w:val="clear" w:color="000000" w:fill="FFD966"/>
            <w:vAlign w:val="center"/>
            <w:hideMark/>
          </w:tcPr>
          <w:p w14:paraId="50F06B26"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2.16.840.1.113883.3.4424.8.12.6</w:t>
            </w:r>
          </w:p>
        </w:tc>
        <w:tc>
          <w:tcPr>
            <w:tcW w:w="4460" w:type="dxa"/>
            <w:tcBorders>
              <w:top w:val="nil"/>
              <w:left w:val="nil"/>
              <w:bottom w:val="single" w:sz="4" w:space="0" w:color="auto"/>
              <w:right w:val="single" w:sz="4" w:space="0" w:color="auto"/>
            </w:tcBorders>
            <w:shd w:val="clear" w:color="000000" w:fill="FFFFFF"/>
            <w:vAlign w:val="center"/>
            <w:hideMark/>
          </w:tcPr>
          <w:p w14:paraId="324B6194"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o których mowa w art. 20 ustawy, w zakresie leczenia urazów i chorób nabytych podczas wykonywania zadań poza granicami państwa - funkcjonariusz </w:t>
            </w:r>
          </w:p>
        </w:tc>
      </w:tr>
      <w:tr w:rsidR="00E87E16" w:rsidRPr="00E87E16" w14:paraId="12C0AFAC" w14:textId="77777777" w:rsidTr="00E87E16">
        <w:trPr>
          <w:trHeight w:val="2352"/>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9A0CA8"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4</w:t>
            </w:r>
          </w:p>
        </w:tc>
        <w:tc>
          <w:tcPr>
            <w:tcW w:w="960" w:type="dxa"/>
            <w:tcBorders>
              <w:top w:val="nil"/>
              <w:left w:val="nil"/>
              <w:bottom w:val="single" w:sz="4" w:space="0" w:color="auto"/>
              <w:right w:val="single" w:sz="4" w:space="0" w:color="auto"/>
            </w:tcBorders>
            <w:shd w:val="clear" w:color="000000" w:fill="FFFFFF"/>
            <w:vAlign w:val="center"/>
            <w:hideMark/>
          </w:tcPr>
          <w:p w14:paraId="4FE4504A"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24CŻ </w:t>
            </w:r>
          </w:p>
        </w:tc>
        <w:tc>
          <w:tcPr>
            <w:tcW w:w="3360" w:type="dxa"/>
            <w:tcBorders>
              <w:top w:val="nil"/>
              <w:left w:val="nil"/>
              <w:bottom w:val="single" w:sz="4" w:space="0" w:color="auto"/>
              <w:right w:val="single" w:sz="4" w:space="0" w:color="auto"/>
            </w:tcBorders>
            <w:shd w:val="clear" w:color="000000" w:fill="FFD966"/>
            <w:vAlign w:val="center"/>
            <w:hideMark/>
          </w:tcPr>
          <w:p w14:paraId="04E8F6C3"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2.16.840.1.113883.3.4424.8.12.6</w:t>
            </w:r>
          </w:p>
        </w:tc>
        <w:tc>
          <w:tcPr>
            <w:tcW w:w="4460" w:type="dxa"/>
            <w:tcBorders>
              <w:top w:val="nil"/>
              <w:left w:val="nil"/>
              <w:bottom w:val="single" w:sz="4" w:space="0" w:color="auto"/>
              <w:right w:val="single" w:sz="4" w:space="0" w:color="auto"/>
            </w:tcBorders>
            <w:shd w:val="clear" w:color="000000" w:fill="FFFFFF"/>
            <w:vAlign w:val="center"/>
            <w:hideMark/>
          </w:tcPr>
          <w:p w14:paraId="784F3C13"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stacjonarnych i całodobowych świadczeń opieki zdrowotnej innych niż te, o których mowa w art. 20 ustawy, w zakresie leczenia urazów i chorób nabytych podczas wykonywania zadań poza granicami państwa - żołnierz </w:t>
            </w:r>
          </w:p>
        </w:tc>
      </w:tr>
      <w:tr w:rsidR="00E87E16" w:rsidRPr="00E87E16" w14:paraId="26A17CD0" w14:textId="77777777" w:rsidTr="00E87E16">
        <w:trPr>
          <w:trHeight w:val="2352"/>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5201C40"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5</w:t>
            </w:r>
          </w:p>
        </w:tc>
        <w:tc>
          <w:tcPr>
            <w:tcW w:w="960" w:type="dxa"/>
            <w:tcBorders>
              <w:top w:val="nil"/>
              <w:left w:val="nil"/>
              <w:bottom w:val="single" w:sz="4" w:space="0" w:color="auto"/>
              <w:right w:val="single" w:sz="4" w:space="0" w:color="auto"/>
            </w:tcBorders>
            <w:shd w:val="clear" w:color="000000" w:fill="FFFFFF"/>
            <w:vAlign w:val="center"/>
            <w:hideMark/>
          </w:tcPr>
          <w:p w14:paraId="3BE870A8"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24CF </w:t>
            </w:r>
          </w:p>
        </w:tc>
        <w:tc>
          <w:tcPr>
            <w:tcW w:w="3360" w:type="dxa"/>
            <w:tcBorders>
              <w:top w:val="nil"/>
              <w:left w:val="nil"/>
              <w:bottom w:val="single" w:sz="4" w:space="0" w:color="auto"/>
              <w:right w:val="single" w:sz="4" w:space="0" w:color="auto"/>
            </w:tcBorders>
            <w:shd w:val="clear" w:color="000000" w:fill="FFD966"/>
            <w:vAlign w:val="center"/>
            <w:hideMark/>
          </w:tcPr>
          <w:p w14:paraId="5F36B9B7"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2.16.840.1.113883.3.4424.8.12.5</w:t>
            </w:r>
          </w:p>
        </w:tc>
        <w:tc>
          <w:tcPr>
            <w:tcW w:w="4460" w:type="dxa"/>
            <w:tcBorders>
              <w:top w:val="nil"/>
              <w:left w:val="nil"/>
              <w:bottom w:val="single" w:sz="4" w:space="0" w:color="auto"/>
              <w:right w:val="single" w:sz="4" w:space="0" w:color="auto"/>
            </w:tcBorders>
            <w:shd w:val="clear" w:color="000000" w:fill="FFFFFF"/>
            <w:vAlign w:val="center"/>
            <w:hideMark/>
          </w:tcPr>
          <w:p w14:paraId="517F95C5"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stacjonarnych i całodobowych świadczeń opieki zdrowotnej innych niż te, o których mowa w art. 20 ustawy, w zakresie leczenia urazów i chorób nabytych podczas wykonywania zadań poza granicami państwa - funkcjonariusz </w:t>
            </w:r>
          </w:p>
        </w:tc>
      </w:tr>
      <w:tr w:rsidR="00E87E16" w:rsidRPr="00E87E16" w14:paraId="56AFA9C7" w14:textId="77777777" w:rsidTr="00E87E16">
        <w:trPr>
          <w:trHeight w:val="2016"/>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3DEDAA"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6</w:t>
            </w:r>
          </w:p>
        </w:tc>
        <w:tc>
          <w:tcPr>
            <w:tcW w:w="960" w:type="dxa"/>
            <w:tcBorders>
              <w:top w:val="nil"/>
              <w:left w:val="nil"/>
              <w:bottom w:val="single" w:sz="4" w:space="0" w:color="auto"/>
              <w:right w:val="single" w:sz="4" w:space="0" w:color="auto"/>
            </w:tcBorders>
            <w:shd w:val="clear" w:color="000000" w:fill="FFFFFF"/>
            <w:vAlign w:val="center"/>
            <w:hideMark/>
          </w:tcPr>
          <w:p w14:paraId="0ED34BC8"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47CZ </w:t>
            </w:r>
          </w:p>
        </w:tc>
        <w:tc>
          <w:tcPr>
            <w:tcW w:w="3360" w:type="dxa"/>
            <w:tcBorders>
              <w:top w:val="nil"/>
              <w:left w:val="nil"/>
              <w:bottom w:val="single" w:sz="4" w:space="0" w:color="auto"/>
              <w:right w:val="single" w:sz="4" w:space="0" w:color="auto"/>
            </w:tcBorders>
            <w:shd w:val="clear" w:color="000000" w:fill="FFD966"/>
            <w:vAlign w:val="center"/>
            <w:hideMark/>
          </w:tcPr>
          <w:p w14:paraId="5B0EF3E6"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2.16.840.1.113883.3.4424.8.12.12</w:t>
            </w:r>
          </w:p>
        </w:tc>
        <w:tc>
          <w:tcPr>
            <w:tcW w:w="4460" w:type="dxa"/>
            <w:tcBorders>
              <w:top w:val="nil"/>
              <w:left w:val="nil"/>
              <w:bottom w:val="single" w:sz="4" w:space="0" w:color="auto"/>
              <w:right w:val="single" w:sz="4" w:space="0" w:color="auto"/>
            </w:tcBorders>
            <w:shd w:val="clear" w:color="000000" w:fill="FFFFFF"/>
            <w:vAlign w:val="center"/>
            <w:hideMark/>
          </w:tcPr>
          <w:p w14:paraId="67AF99E4"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świadczeniobiorca, który posiada tytuł „Zasłużonego Honorowego Dawcy Krwi”, „Dawcy Przeszczepu” lub „Zasłużonego Dawcy Przeszczepu” </w:t>
            </w:r>
          </w:p>
        </w:tc>
      </w:tr>
      <w:tr w:rsidR="00E87E16" w:rsidRPr="00E87E16" w14:paraId="3DE2FD33" w14:textId="77777777" w:rsidTr="00E87E16">
        <w:trPr>
          <w:trHeight w:val="100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110AFD"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7</w:t>
            </w:r>
          </w:p>
        </w:tc>
        <w:tc>
          <w:tcPr>
            <w:tcW w:w="960" w:type="dxa"/>
            <w:tcBorders>
              <w:top w:val="nil"/>
              <w:left w:val="nil"/>
              <w:bottom w:val="single" w:sz="4" w:space="0" w:color="auto"/>
              <w:right w:val="single" w:sz="4" w:space="0" w:color="auto"/>
            </w:tcBorders>
            <w:shd w:val="clear" w:color="000000" w:fill="FFFFFF"/>
            <w:vAlign w:val="center"/>
            <w:hideMark/>
          </w:tcPr>
          <w:p w14:paraId="24DF61A1"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47CIB </w:t>
            </w:r>
          </w:p>
        </w:tc>
        <w:tc>
          <w:tcPr>
            <w:tcW w:w="3360" w:type="dxa"/>
            <w:tcBorders>
              <w:top w:val="nil"/>
              <w:left w:val="nil"/>
              <w:bottom w:val="single" w:sz="4" w:space="0" w:color="auto"/>
              <w:right w:val="single" w:sz="4" w:space="0" w:color="auto"/>
            </w:tcBorders>
            <w:shd w:val="clear" w:color="000000" w:fill="FFD966"/>
            <w:vAlign w:val="center"/>
            <w:hideMark/>
          </w:tcPr>
          <w:p w14:paraId="28B12F89" w14:textId="77777777" w:rsidR="00E87E16" w:rsidRPr="00E87E16" w:rsidRDefault="00E87E16" w:rsidP="00E87E16">
            <w:pPr>
              <w:spacing w:before="0" w:after="0" w:line="240" w:lineRule="auto"/>
              <w:jc w:val="left"/>
              <w:rPr>
                <w:rFonts w:ascii="Segoe UI" w:hAnsi="Segoe UI" w:cs="Segoe UI"/>
                <w:color w:val="333333"/>
                <w:szCs w:val="22"/>
                <w:lang w:eastAsia="pl-PL"/>
              </w:rPr>
            </w:pPr>
            <w:r w:rsidRPr="00E87E16">
              <w:rPr>
                <w:rFonts w:ascii="Segoe UI" w:hAnsi="Segoe UI" w:cs="Segoe UI"/>
                <w:color w:val="333333"/>
                <w:szCs w:val="22"/>
                <w:lang w:eastAsia="pl-PL"/>
              </w:rPr>
              <w:t>​2.16.840.1.113883.3.4424.8.12.14</w:t>
            </w:r>
          </w:p>
        </w:tc>
        <w:tc>
          <w:tcPr>
            <w:tcW w:w="4460" w:type="dxa"/>
            <w:tcBorders>
              <w:top w:val="nil"/>
              <w:left w:val="nil"/>
              <w:bottom w:val="single" w:sz="4" w:space="0" w:color="auto"/>
              <w:right w:val="single" w:sz="4" w:space="0" w:color="auto"/>
            </w:tcBorders>
            <w:shd w:val="clear" w:color="000000" w:fill="FFFFFF"/>
            <w:vAlign w:val="center"/>
            <w:hideMark/>
          </w:tcPr>
          <w:p w14:paraId="307970A3"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inwalida wojenny </w:t>
            </w:r>
          </w:p>
        </w:tc>
      </w:tr>
      <w:tr w:rsidR="00E87E16" w:rsidRPr="00E87E16" w14:paraId="002E634C" w14:textId="77777777" w:rsidTr="00E87E16">
        <w:trPr>
          <w:trHeight w:val="100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185B27" w14:textId="77777777" w:rsidR="00E87E16" w:rsidRPr="00E87E16" w:rsidRDefault="00E87E16" w:rsidP="00E87E16">
            <w:pPr>
              <w:spacing w:before="0" w:after="0" w:line="240" w:lineRule="auto"/>
              <w:jc w:val="left"/>
              <w:rPr>
                <w:rFonts w:ascii="Calibri" w:hAnsi="Calibri" w:cs="Calibri"/>
                <w:szCs w:val="22"/>
                <w:lang w:eastAsia="pl-PL"/>
              </w:rPr>
            </w:pPr>
            <w:r w:rsidRPr="00E87E16">
              <w:rPr>
                <w:rFonts w:ascii="Calibri" w:hAnsi="Calibri" w:cs="Calibri"/>
                <w:szCs w:val="22"/>
                <w:lang w:eastAsia="pl-PL"/>
              </w:rPr>
              <w:t>8</w:t>
            </w:r>
          </w:p>
        </w:tc>
        <w:tc>
          <w:tcPr>
            <w:tcW w:w="960" w:type="dxa"/>
            <w:tcBorders>
              <w:top w:val="nil"/>
              <w:left w:val="nil"/>
              <w:bottom w:val="single" w:sz="4" w:space="0" w:color="auto"/>
              <w:right w:val="single" w:sz="4" w:space="0" w:color="auto"/>
            </w:tcBorders>
            <w:shd w:val="clear" w:color="000000" w:fill="FFFFFF"/>
            <w:vAlign w:val="center"/>
            <w:hideMark/>
          </w:tcPr>
          <w:p w14:paraId="696DC7E6" w14:textId="77777777" w:rsidR="00E87E16" w:rsidRPr="00E87E16" w:rsidRDefault="00E87E16" w:rsidP="00E87E16">
            <w:pPr>
              <w:spacing w:before="0" w:after="0" w:line="240" w:lineRule="auto"/>
              <w:jc w:val="left"/>
              <w:rPr>
                <w:rFonts w:ascii="Segoe UI" w:hAnsi="Segoe UI" w:cs="Segoe UI"/>
                <w:szCs w:val="22"/>
                <w:lang w:eastAsia="pl-PL"/>
              </w:rPr>
            </w:pPr>
            <w:r w:rsidRPr="00E87E16">
              <w:rPr>
                <w:rFonts w:ascii="Segoe UI" w:hAnsi="Segoe UI" w:cs="Segoe UI"/>
                <w:szCs w:val="22"/>
                <w:lang w:eastAsia="pl-PL"/>
              </w:rPr>
              <w:t>47CIW </w:t>
            </w:r>
          </w:p>
        </w:tc>
        <w:tc>
          <w:tcPr>
            <w:tcW w:w="3360" w:type="dxa"/>
            <w:tcBorders>
              <w:top w:val="nil"/>
              <w:left w:val="nil"/>
              <w:bottom w:val="single" w:sz="4" w:space="0" w:color="auto"/>
              <w:right w:val="single" w:sz="4" w:space="0" w:color="auto"/>
            </w:tcBorders>
            <w:shd w:val="clear" w:color="000000" w:fill="FFD966"/>
            <w:vAlign w:val="center"/>
            <w:hideMark/>
          </w:tcPr>
          <w:p w14:paraId="339AAF80" w14:textId="77777777" w:rsidR="00E87E16" w:rsidRPr="00E87E16" w:rsidRDefault="00E87E16" w:rsidP="00E87E16">
            <w:pPr>
              <w:spacing w:before="0" w:after="0" w:line="240" w:lineRule="auto"/>
              <w:jc w:val="left"/>
              <w:rPr>
                <w:rFonts w:ascii="Segoe UI" w:hAnsi="Segoe UI" w:cs="Segoe UI"/>
                <w:szCs w:val="22"/>
                <w:lang w:eastAsia="pl-PL"/>
              </w:rPr>
            </w:pPr>
            <w:r w:rsidRPr="00E87E16">
              <w:rPr>
                <w:rFonts w:ascii="Segoe UI" w:hAnsi="Segoe UI" w:cs="Segoe UI"/>
                <w:szCs w:val="22"/>
                <w:lang w:eastAsia="pl-PL"/>
              </w:rPr>
              <w:t>2.16.840.1.113883.3.4424.8.12.14</w:t>
            </w:r>
          </w:p>
        </w:tc>
        <w:tc>
          <w:tcPr>
            <w:tcW w:w="4460" w:type="dxa"/>
            <w:tcBorders>
              <w:top w:val="nil"/>
              <w:left w:val="nil"/>
              <w:bottom w:val="single" w:sz="4" w:space="0" w:color="auto"/>
              <w:right w:val="single" w:sz="4" w:space="0" w:color="auto"/>
            </w:tcBorders>
            <w:shd w:val="clear" w:color="000000" w:fill="FFFFFF"/>
            <w:vAlign w:val="center"/>
            <w:hideMark/>
          </w:tcPr>
          <w:p w14:paraId="504B9F62" w14:textId="77777777" w:rsidR="00E87E16" w:rsidRPr="00E87E16" w:rsidRDefault="00E87E16" w:rsidP="00E87E16">
            <w:pPr>
              <w:spacing w:before="0" w:after="0" w:line="240" w:lineRule="auto"/>
              <w:jc w:val="left"/>
              <w:rPr>
                <w:rFonts w:ascii="Segoe UI" w:hAnsi="Segoe UI" w:cs="Segoe UI"/>
                <w:szCs w:val="22"/>
                <w:lang w:eastAsia="pl-PL"/>
              </w:rPr>
            </w:pPr>
            <w:r w:rsidRPr="00E87E16">
              <w:rPr>
                <w:rFonts w:ascii="Segoe UI" w:hAnsi="Segoe UI" w:cs="Segoe UI"/>
                <w:szCs w:val="22"/>
                <w:lang w:eastAsia="pl-PL"/>
              </w:rPr>
              <w:t>Prawo do korzystania poza kolejnością ze świadczeń opieki zdrowotnej - inwalida wojskowy </w:t>
            </w:r>
          </w:p>
        </w:tc>
      </w:tr>
      <w:tr w:rsidR="00E87E16" w:rsidRPr="00E87E16" w14:paraId="093DF497" w14:textId="77777777" w:rsidTr="00E87E16">
        <w:trPr>
          <w:trHeight w:val="672"/>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A41548"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9</w:t>
            </w:r>
          </w:p>
        </w:tc>
        <w:tc>
          <w:tcPr>
            <w:tcW w:w="960" w:type="dxa"/>
            <w:tcBorders>
              <w:top w:val="nil"/>
              <w:left w:val="nil"/>
              <w:bottom w:val="single" w:sz="4" w:space="0" w:color="auto"/>
              <w:right w:val="single" w:sz="4" w:space="0" w:color="auto"/>
            </w:tcBorders>
            <w:shd w:val="clear" w:color="000000" w:fill="FFFFFF"/>
            <w:vAlign w:val="center"/>
            <w:hideMark/>
          </w:tcPr>
          <w:p w14:paraId="47D12740"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47CK </w:t>
            </w:r>
          </w:p>
        </w:tc>
        <w:tc>
          <w:tcPr>
            <w:tcW w:w="3360" w:type="dxa"/>
            <w:tcBorders>
              <w:top w:val="nil"/>
              <w:left w:val="nil"/>
              <w:bottom w:val="single" w:sz="4" w:space="0" w:color="auto"/>
              <w:right w:val="single" w:sz="4" w:space="0" w:color="auto"/>
            </w:tcBorders>
            <w:shd w:val="clear" w:color="000000" w:fill="FFD966"/>
            <w:vAlign w:val="center"/>
            <w:hideMark/>
          </w:tcPr>
          <w:p w14:paraId="3DDB9E05"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2.16.840.1.113883.3.4424.8.12.13</w:t>
            </w:r>
          </w:p>
        </w:tc>
        <w:tc>
          <w:tcPr>
            <w:tcW w:w="4460" w:type="dxa"/>
            <w:tcBorders>
              <w:top w:val="nil"/>
              <w:left w:val="nil"/>
              <w:bottom w:val="single" w:sz="4" w:space="0" w:color="auto"/>
              <w:right w:val="single" w:sz="4" w:space="0" w:color="auto"/>
            </w:tcBorders>
            <w:shd w:val="clear" w:color="000000" w:fill="FFFFFF"/>
            <w:vAlign w:val="center"/>
            <w:hideMark/>
          </w:tcPr>
          <w:p w14:paraId="2D49F4B8"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kombatant </w:t>
            </w:r>
          </w:p>
        </w:tc>
      </w:tr>
      <w:tr w:rsidR="00E87E16" w:rsidRPr="00E87E16" w14:paraId="3837E91A" w14:textId="77777777" w:rsidTr="00E87E16">
        <w:trPr>
          <w:trHeight w:val="100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DCEBBF"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10</w:t>
            </w:r>
          </w:p>
        </w:tc>
        <w:tc>
          <w:tcPr>
            <w:tcW w:w="960" w:type="dxa"/>
            <w:tcBorders>
              <w:top w:val="nil"/>
              <w:left w:val="nil"/>
              <w:bottom w:val="single" w:sz="4" w:space="0" w:color="auto"/>
              <w:right w:val="single" w:sz="4" w:space="0" w:color="auto"/>
            </w:tcBorders>
            <w:shd w:val="clear" w:color="000000" w:fill="FFFFFF"/>
            <w:vAlign w:val="center"/>
            <w:hideMark/>
          </w:tcPr>
          <w:p w14:paraId="3E4CBC47"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47CC </w:t>
            </w:r>
          </w:p>
        </w:tc>
        <w:tc>
          <w:tcPr>
            <w:tcW w:w="3360" w:type="dxa"/>
            <w:tcBorders>
              <w:top w:val="nil"/>
              <w:left w:val="nil"/>
              <w:bottom w:val="single" w:sz="4" w:space="0" w:color="auto"/>
              <w:right w:val="single" w:sz="4" w:space="0" w:color="auto"/>
            </w:tcBorders>
            <w:shd w:val="clear" w:color="000000" w:fill="FFD966"/>
            <w:vAlign w:val="center"/>
            <w:hideMark/>
          </w:tcPr>
          <w:p w14:paraId="20DFCAFC"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2.16.840.1.113883.3.4424.8.12.10</w:t>
            </w:r>
          </w:p>
        </w:tc>
        <w:tc>
          <w:tcPr>
            <w:tcW w:w="4460" w:type="dxa"/>
            <w:tcBorders>
              <w:top w:val="nil"/>
              <w:left w:val="nil"/>
              <w:bottom w:val="single" w:sz="4" w:space="0" w:color="auto"/>
              <w:right w:val="single" w:sz="4" w:space="0" w:color="auto"/>
            </w:tcBorders>
            <w:shd w:val="clear" w:color="000000" w:fill="FFFFFF"/>
            <w:vAlign w:val="center"/>
            <w:hideMark/>
          </w:tcPr>
          <w:p w14:paraId="447ADB32"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kobieta w ciąży </w:t>
            </w:r>
          </w:p>
        </w:tc>
      </w:tr>
      <w:tr w:rsidR="00E87E16" w:rsidRPr="00E87E16" w14:paraId="259EDE50" w14:textId="77777777" w:rsidTr="00E87E16">
        <w:trPr>
          <w:trHeight w:val="26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F65F6A"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11</w:t>
            </w:r>
          </w:p>
        </w:tc>
        <w:tc>
          <w:tcPr>
            <w:tcW w:w="960" w:type="dxa"/>
            <w:tcBorders>
              <w:top w:val="nil"/>
              <w:left w:val="nil"/>
              <w:bottom w:val="single" w:sz="4" w:space="0" w:color="auto"/>
              <w:right w:val="single" w:sz="4" w:space="0" w:color="auto"/>
            </w:tcBorders>
            <w:shd w:val="clear" w:color="000000" w:fill="FFFFFF"/>
            <w:vAlign w:val="center"/>
            <w:hideMark/>
          </w:tcPr>
          <w:p w14:paraId="2DB73E99"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47CDN </w:t>
            </w:r>
          </w:p>
        </w:tc>
        <w:tc>
          <w:tcPr>
            <w:tcW w:w="3360" w:type="dxa"/>
            <w:tcBorders>
              <w:top w:val="nil"/>
              <w:left w:val="nil"/>
              <w:bottom w:val="single" w:sz="4" w:space="0" w:color="auto"/>
              <w:right w:val="single" w:sz="4" w:space="0" w:color="auto"/>
            </w:tcBorders>
            <w:shd w:val="clear" w:color="000000" w:fill="FFD966"/>
            <w:vAlign w:val="center"/>
            <w:hideMark/>
          </w:tcPr>
          <w:p w14:paraId="69E94C4B"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2.16.840.1.113883.3.4424.8.12.9</w:t>
            </w:r>
          </w:p>
        </w:tc>
        <w:tc>
          <w:tcPr>
            <w:tcW w:w="4460" w:type="dxa"/>
            <w:tcBorders>
              <w:top w:val="nil"/>
              <w:left w:val="nil"/>
              <w:bottom w:val="single" w:sz="4" w:space="0" w:color="auto"/>
              <w:right w:val="single" w:sz="4" w:space="0" w:color="auto"/>
            </w:tcBorders>
            <w:shd w:val="clear" w:color="000000" w:fill="FFFFFF"/>
            <w:vAlign w:val="center"/>
            <w:hideMark/>
          </w:tcPr>
          <w:p w14:paraId="3620DBD9"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świadczeniobiorca do 18. Roku życia, u którego stwierdzono ciężkie i nieodwracalne upośledzenie albo nieuleczalną chorobę zagrażającą życiu, które powstały w prenatalnym okresie rozwoju dziecka lub w czasie porodu </w:t>
            </w:r>
          </w:p>
        </w:tc>
      </w:tr>
      <w:tr w:rsidR="00E87E16" w:rsidRPr="00E87E16" w14:paraId="250CB96C" w14:textId="77777777" w:rsidTr="00E87E16">
        <w:trPr>
          <w:trHeight w:val="1344"/>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C36BAB"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12</w:t>
            </w:r>
          </w:p>
        </w:tc>
        <w:tc>
          <w:tcPr>
            <w:tcW w:w="960" w:type="dxa"/>
            <w:tcBorders>
              <w:top w:val="nil"/>
              <w:left w:val="nil"/>
              <w:bottom w:val="single" w:sz="4" w:space="0" w:color="auto"/>
              <w:right w:val="single" w:sz="4" w:space="0" w:color="auto"/>
            </w:tcBorders>
            <w:shd w:val="clear" w:color="000000" w:fill="FFFFFF"/>
            <w:vAlign w:val="center"/>
            <w:hideMark/>
          </w:tcPr>
          <w:p w14:paraId="16065956"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47CZN </w:t>
            </w:r>
          </w:p>
        </w:tc>
        <w:tc>
          <w:tcPr>
            <w:tcW w:w="3360" w:type="dxa"/>
            <w:tcBorders>
              <w:top w:val="nil"/>
              <w:left w:val="nil"/>
              <w:bottom w:val="single" w:sz="4" w:space="0" w:color="auto"/>
              <w:right w:val="single" w:sz="4" w:space="0" w:color="auto"/>
            </w:tcBorders>
            <w:shd w:val="clear" w:color="000000" w:fill="FFD966"/>
            <w:vAlign w:val="center"/>
            <w:hideMark/>
          </w:tcPr>
          <w:p w14:paraId="0C9E0665"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2.16.840.1.113883.3.4424.8.12.8</w:t>
            </w:r>
          </w:p>
        </w:tc>
        <w:tc>
          <w:tcPr>
            <w:tcW w:w="4460" w:type="dxa"/>
            <w:tcBorders>
              <w:top w:val="nil"/>
              <w:left w:val="nil"/>
              <w:bottom w:val="single" w:sz="4" w:space="0" w:color="auto"/>
              <w:right w:val="single" w:sz="4" w:space="0" w:color="auto"/>
            </w:tcBorders>
            <w:shd w:val="clear" w:color="000000" w:fill="FFFFFF"/>
            <w:vAlign w:val="center"/>
            <w:hideMark/>
          </w:tcPr>
          <w:p w14:paraId="2568157A"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świadczeniobiorca posiadający orzeczenie o znacznym stopniu niepełnosprawności </w:t>
            </w:r>
          </w:p>
        </w:tc>
      </w:tr>
      <w:tr w:rsidR="00E87E16" w:rsidRPr="00E87E16" w14:paraId="42B52E04" w14:textId="77777777" w:rsidTr="00E87E16">
        <w:trPr>
          <w:trHeight w:val="16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4321E60"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13</w:t>
            </w:r>
          </w:p>
        </w:tc>
        <w:tc>
          <w:tcPr>
            <w:tcW w:w="960" w:type="dxa"/>
            <w:tcBorders>
              <w:top w:val="nil"/>
              <w:left w:val="nil"/>
              <w:bottom w:val="single" w:sz="4" w:space="0" w:color="auto"/>
              <w:right w:val="single" w:sz="4" w:space="0" w:color="auto"/>
            </w:tcBorders>
            <w:shd w:val="clear" w:color="000000" w:fill="FFFFFF"/>
            <w:vAlign w:val="center"/>
            <w:hideMark/>
          </w:tcPr>
          <w:p w14:paraId="41C44747"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47CZND </w:t>
            </w:r>
          </w:p>
        </w:tc>
        <w:tc>
          <w:tcPr>
            <w:tcW w:w="3360" w:type="dxa"/>
            <w:tcBorders>
              <w:top w:val="nil"/>
              <w:left w:val="nil"/>
              <w:bottom w:val="single" w:sz="4" w:space="0" w:color="auto"/>
              <w:right w:val="single" w:sz="4" w:space="0" w:color="auto"/>
            </w:tcBorders>
            <w:shd w:val="clear" w:color="000000" w:fill="FFD966"/>
            <w:vAlign w:val="center"/>
            <w:hideMark/>
          </w:tcPr>
          <w:p w14:paraId="21EF591E"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2.16.840.1.113883.3.4424.8.12.9</w:t>
            </w:r>
          </w:p>
        </w:tc>
        <w:tc>
          <w:tcPr>
            <w:tcW w:w="4460" w:type="dxa"/>
            <w:tcBorders>
              <w:top w:val="nil"/>
              <w:left w:val="nil"/>
              <w:bottom w:val="single" w:sz="4" w:space="0" w:color="auto"/>
              <w:right w:val="single" w:sz="4" w:space="0" w:color="auto"/>
            </w:tcBorders>
            <w:shd w:val="clear" w:color="000000" w:fill="FFFFFF"/>
            <w:vAlign w:val="center"/>
            <w:hideMark/>
          </w:tcPr>
          <w:p w14:paraId="763AA412"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świadczeniobiorca posiadający orzeczenie o niepełnosprawności łącznie z innymi wskazaniami </w:t>
            </w:r>
          </w:p>
        </w:tc>
      </w:tr>
      <w:tr w:rsidR="00E87E16" w:rsidRPr="00E87E16" w14:paraId="45149326" w14:textId="77777777" w:rsidTr="00E87E16">
        <w:trPr>
          <w:trHeight w:val="100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B32373"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14</w:t>
            </w:r>
          </w:p>
        </w:tc>
        <w:tc>
          <w:tcPr>
            <w:tcW w:w="960" w:type="dxa"/>
            <w:tcBorders>
              <w:top w:val="nil"/>
              <w:left w:val="nil"/>
              <w:bottom w:val="single" w:sz="4" w:space="0" w:color="auto"/>
              <w:right w:val="single" w:sz="4" w:space="0" w:color="auto"/>
            </w:tcBorders>
            <w:shd w:val="clear" w:color="000000" w:fill="FFFFFF"/>
            <w:vAlign w:val="center"/>
            <w:hideMark/>
          </w:tcPr>
          <w:p w14:paraId="6263BE01"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47COA </w:t>
            </w:r>
          </w:p>
        </w:tc>
        <w:tc>
          <w:tcPr>
            <w:tcW w:w="3360" w:type="dxa"/>
            <w:tcBorders>
              <w:top w:val="nil"/>
              <w:left w:val="nil"/>
              <w:bottom w:val="single" w:sz="4" w:space="0" w:color="auto"/>
              <w:right w:val="single" w:sz="4" w:space="0" w:color="auto"/>
            </w:tcBorders>
            <w:shd w:val="clear" w:color="000000" w:fill="FFD966"/>
            <w:vAlign w:val="center"/>
            <w:hideMark/>
          </w:tcPr>
          <w:p w14:paraId="277D144A"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2.16.840.1.113883.3.4424.8.12.14</w:t>
            </w:r>
          </w:p>
        </w:tc>
        <w:tc>
          <w:tcPr>
            <w:tcW w:w="4460" w:type="dxa"/>
            <w:tcBorders>
              <w:top w:val="nil"/>
              <w:left w:val="nil"/>
              <w:bottom w:val="single" w:sz="4" w:space="0" w:color="auto"/>
              <w:right w:val="single" w:sz="4" w:space="0" w:color="auto"/>
            </w:tcBorders>
            <w:shd w:val="clear" w:color="000000" w:fill="FFFFFF"/>
            <w:vAlign w:val="center"/>
            <w:hideMark/>
          </w:tcPr>
          <w:p w14:paraId="04803241"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działacz opozycji antykomunistycznej </w:t>
            </w:r>
          </w:p>
        </w:tc>
      </w:tr>
      <w:tr w:rsidR="00E87E16" w:rsidRPr="00E87E16" w14:paraId="399EB937" w14:textId="77777777" w:rsidTr="00E87E16">
        <w:trPr>
          <w:trHeight w:val="100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5DE0BC"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15</w:t>
            </w:r>
          </w:p>
        </w:tc>
        <w:tc>
          <w:tcPr>
            <w:tcW w:w="960" w:type="dxa"/>
            <w:tcBorders>
              <w:top w:val="nil"/>
              <w:left w:val="nil"/>
              <w:bottom w:val="single" w:sz="4" w:space="0" w:color="auto"/>
              <w:right w:val="single" w:sz="4" w:space="0" w:color="auto"/>
            </w:tcBorders>
            <w:shd w:val="clear" w:color="000000" w:fill="FFFFFF"/>
            <w:vAlign w:val="center"/>
            <w:hideMark/>
          </w:tcPr>
          <w:p w14:paraId="49837486"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47CRP </w:t>
            </w:r>
          </w:p>
        </w:tc>
        <w:tc>
          <w:tcPr>
            <w:tcW w:w="3360" w:type="dxa"/>
            <w:tcBorders>
              <w:top w:val="nil"/>
              <w:left w:val="nil"/>
              <w:bottom w:val="single" w:sz="4" w:space="0" w:color="auto"/>
              <w:right w:val="single" w:sz="4" w:space="0" w:color="auto"/>
            </w:tcBorders>
            <w:shd w:val="clear" w:color="000000" w:fill="FFD966"/>
            <w:vAlign w:val="center"/>
            <w:hideMark/>
          </w:tcPr>
          <w:p w14:paraId="531A058E"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2.16.840.1.113883.3.4424.8.12.3</w:t>
            </w:r>
          </w:p>
        </w:tc>
        <w:tc>
          <w:tcPr>
            <w:tcW w:w="4460" w:type="dxa"/>
            <w:tcBorders>
              <w:top w:val="nil"/>
              <w:left w:val="nil"/>
              <w:bottom w:val="single" w:sz="4" w:space="0" w:color="auto"/>
              <w:right w:val="single" w:sz="4" w:space="0" w:color="auto"/>
            </w:tcBorders>
            <w:shd w:val="clear" w:color="000000" w:fill="FFFFFF"/>
            <w:vAlign w:val="center"/>
            <w:hideMark/>
          </w:tcPr>
          <w:p w14:paraId="2854005D"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osoba represjonowana z powodów politycznych </w:t>
            </w:r>
          </w:p>
        </w:tc>
      </w:tr>
      <w:tr w:rsidR="00E87E16" w:rsidRPr="00E87E16" w14:paraId="0CB2E19F" w14:textId="77777777" w:rsidTr="00E87E16">
        <w:trPr>
          <w:trHeight w:val="100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344D1F"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16</w:t>
            </w:r>
          </w:p>
        </w:tc>
        <w:tc>
          <w:tcPr>
            <w:tcW w:w="960" w:type="dxa"/>
            <w:tcBorders>
              <w:top w:val="nil"/>
              <w:left w:val="nil"/>
              <w:bottom w:val="single" w:sz="4" w:space="0" w:color="auto"/>
              <w:right w:val="single" w:sz="4" w:space="0" w:color="auto"/>
            </w:tcBorders>
            <w:shd w:val="clear" w:color="000000" w:fill="FFFFFF"/>
            <w:vAlign w:val="center"/>
            <w:hideMark/>
          </w:tcPr>
          <w:p w14:paraId="067F6573"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47CPP </w:t>
            </w:r>
          </w:p>
        </w:tc>
        <w:tc>
          <w:tcPr>
            <w:tcW w:w="3360" w:type="dxa"/>
            <w:tcBorders>
              <w:top w:val="nil"/>
              <w:left w:val="nil"/>
              <w:bottom w:val="single" w:sz="4" w:space="0" w:color="auto"/>
              <w:right w:val="single" w:sz="4" w:space="0" w:color="auto"/>
            </w:tcBorders>
            <w:shd w:val="clear" w:color="000000" w:fill="FFD966"/>
            <w:vAlign w:val="center"/>
            <w:hideMark/>
          </w:tcPr>
          <w:p w14:paraId="60638F51"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2.16.840.1.113883.3.4424.8.12.14</w:t>
            </w:r>
          </w:p>
        </w:tc>
        <w:tc>
          <w:tcPr>
            <w:tcW w:w="4460" w:type="dxa"/>
            <w:tcBorders>
              <w:top w:val="nil"/>
              <w:left w:val="nil"/>
              <w:bottom w:val="single" w:sz="4" w:space="0" w:color="auto"/>
              <w:right w:val="single" w:sz="4" w:space="0" w:color="auto"/>
            </w:tcBorders>
            <w:shd w:val="clear" w:color="000000" w:fill="FFFFFF"/>
            <w:vAlign w:val="center"/>
            <w:hideMark/>
          </w:tcPr>
          <w:p w14:paraId="667E0C83"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osoba deportowana do pracy przymusowej </w:t>
            </w:r>
          </w:p>
        </w:tc>
      </w:tr>
      <w:tr w:rsidR="00E87E16" w:rsidRPr="00E87E16" w14:paraId="4639B91E" w14:textId="77777777" w:rsidTr="00E87E16">
        <w:trPr>
          <w:trHeight w:val="16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86570B"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17</w:t>
            </w:r>
          </w:p>
        </w:tc>
        <w:tc>
          <w:tcPr>
            <w:tcW w:w="960" w:type="dxa"/>
            <w:tcBorders>
              <w:top w:val="nil"/>
              <w:left w:val="nil"/>
              <w:bottom w:val="single" w:sz="4" w:space="0" w:color="auto"/>
              <w:right w:val="single" w:sz="4" w:space="0" w:color="auto"/>
            </w:tcBorders>
            <w:shd w:val="clear" w:color="000000" w:fill="FFFFFF"/>
            <w:vAlign w:val="center"/>
            <w:hideMark/>
          </w:tcPr>
          <w:p w14:paraId="4DC6295F"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47C10 </w:t>
            </w:r>
          </w:p>
        </w:tc>
        <w:tc>
          <w:tcPr>
            <w:tcW w:w="3360" w:type="dxa"/>
            <w:tcBorders>
              <w:top w:val="nil"/>
              <w:left w:val="nil"/>
              <w:bottom w:val="single" w:sz="4" w:space="0" w:color="auto"/>
              <w:right w:val="single" w:sz="4" w:space="0" w:color="auto"/>
            </w:tcBorders>
            <w:shd w:val="clear" w:color="000000" w:fill="FFD966"/>
            <w:vAlign w:val="center"/>
            <w:hideMark/>
          </w:tcPr>
          <w:p w14:paraId="462DFC53"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2.16.840.1.113883.3.4424.8.12.11</w:t>
            </w:r>
          </w:p>
        </w:tc>
        <w:tc>
          <w:tcPr>
            <w:tcW w:w="4460" w:type="dxa"/>
            <w:tcBorders>
              <w:top w:val="nil"/>
              <w:left w:val="nil"/>
              <w:bottom w:val="single" w:sz="4" w:space="0" w:color="auto"/>
              <w:right w:val="single" w:sz="4" w:space="0" w:color="auto"/>
            </w:tcBorders>
            <w:shd w:val="clear" w:color="000000" w:fill="FFFFFF"/>
            <w:vAlign w:val="center"/>
            <w:hideMark/>
          </w:tcPr>
          <w:p w14:paraId="6D35DBAF"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uprawnieni żołnierze lub pracownicy, których ustalony procentowy uszczerbek na zdrowiu wynosi co najmniej 30% </w:t>
            </w:r>
          </w:p>
        </w:tc>
      </w:tr>
      <w:tr w:rsidR="00E87E16" w:rsidRPr="00E87E16" w14:paraId="40540887" w14:textId="77777777" w:rsidTr="00E87E16">
        <w:trPr>
          <w:trHeight w:val="16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7F8725"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18</w:t>
            </w:r>
          </w:p>
        </w:tc>
        <w:tc>
          <w:tcPr>
            <w:tcW w:w="960" w:type="dxa"/>
            <w:tcBorders>
              <w:top w:val="nil"/>
              <w:left w:val="nil"/>
              <w:bottom w:val="single" w:sz="4" w:space="0" w:color="auto"/>
              <w:right w:val="single" w:sz="4" w:space="0" w:color="auto"/>
            </w:tcBorders>
            <w:shd w:val="clear" w:color="000000" w:fill="FFFFFF"/>
            <w:vAlign w:val="center"/>
            <w:hideMark/>
          </w:tcPr>
          <w:p w14:paraId="4A7068B6"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47C11 </w:t>
            </w:r>
          </w:p>
        </w:tc>
        <w:tc>
          <w:tcPr>
            <w:tcW w:w="3360" w:type="dxa"/>
            <w:tcBorders>
              <w:top w:val="nil"/>
              <w:left w:val="nil"/>
              <w:bottom w:val="single" w:sz="4" w:space="0" w:color="auto"/>
              <w:right w:val="single" w:sz="4" w:space="0" w:color="auto"/>
            </w:tcBorders>
            <w:shd w:val="clear" w:color="000000" w:fill="FFD966"/>
            <w:vAlign w:val="center"/>
            <w:hideMark/>
          </w:tcPr>
          <w:p w14:paraId="556DF8E4"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2.16.840.1.113883.3.4424.8.12.11</w:t>
            </w:r>
          </w:p>
        </w:tc>
        <w:tc>
          <w:tcPr>
            <w:tcW w:w="4460" w:type="dxa"/>
            <w:tcBorders>
              <w:top w:val="nil"/>
              <w:left w:val="nil"/>
              <w:bottom w:val="single" w:sz="4" w:space="0" w:color="auto"/>
              <w:right w:val="single" w:sz="4" w:space="0" w:color="auto"/>
            </w:tcBorders>
            <w:shd w:val="clear" w:color="000000" w:fill="FFFFFF"/>
            <w:vAlign w:val="center"/>
            <w:hideMark/>
          </w:tcPr>
          <w:p w14:paraId="76F21672"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korzystania poza kolejnością ze świadczeń opieki zdrowotnej - weterani poszkodowani, których ustalony procentowy uszczerbek na zdrowiu wynosi co najmniej 30% </w:t>
            </w:r>
          </w:p>
        </w:tc>
      </w:tr>
      <w:tr w:rsidR="00E87E16" w:rsidRPr="00E87E16" w14:paraId="250D2347" w14:textId="77777777" w:rsidTr="00E87E16">
        <w:trPr>
          <w:trHeight w:val="100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D7F948" w14:textId="77777777" w:rsidR="00E87E16" w:rsidRPr="00E87E16" w:rsidRDefault="00E87E16" w:rsidP="00E87E16">
            <w:pPr>
              <w:spacing w:before="0" w:after="0" w:line="240" w:lineRule="auto"/>
              <w:jc w:val="left"/>
              <w:rPr>
                <w:rFonts w:ascii="Calibri" w:hAnsi="Calibri" w:cs="Calibri"/>
                <w:color w:val="000000"/>
                <w:szCs w:val="22"/>
                <w:lang w:eastAsia="pl-PL"/>
              </w:rPr>
            </w:pPr>
            <w:r w:rsidRPr="00E87E16">
              <w:rPr>
                <w:rFonts w:ascii="Calibri" w:hAnsi="Calibri" w:cs="Calibri"/>
                <w:color w:val="000000"/>
                <w:szCs w:val="22"/>
                <w:lang w:eastAsia="pl-PL"/>
              </w:rPr>
              <w:t>19</w:t>
            </w:r>
          </w:p>
        </w:tc>
        <w:tc>
          <w:tcPr>
            <w:tcW w:w="960" w:type="dxa"/>
            <w:tcBorders>
              <w:top w:val="nil"/>
              <w:left w:val="nil"/>
              <w:bottom w:val="single" w:sz="4" w:space="0" w:color="auto"/>
              <w:right w:val="single" w:sz="4" w:space="0" w:color="auto"/>
            </w:tcBorders>
            <w:shd w:val="clear" w:color="000000" w:fill="FFFFFF"/>
            <w:vAlign w:val="center"/>
            <w:hideMark/>
          </w:tcPr>
          <w:p w14:paraId="628341FB"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32aDILO </w:t>
            </w:r>
          </w:p>
        </w:tc>
        <w:tc>
          <w:tcPr>
            <w:tcW w:w="3360" w:type="dxa"/>
            <w:tcBorders>
              <w:top w:val="nil"/>
              <w:left w:val="nil"/>
              <w:bottom w:val="single" w:sz="4" w:space="0" w:color="auto"/>
              <w:right w:val="single" w:sz="4" w:space="0" w:color="auto"/>
            </w:tcBorders>
            <w:shd w:val="clear" w:color="000000" w:fill="FFD966"/>
            <w:vAlign w:val="center"/>
            <w:hideMark/>
          </w:tcPr>
          <w:p w14:paraId="608719B7" w14:textId="77777777" w:rsidR="00E87E16" w:rsidRPr="00E87E16" w:rsidRDefault="00E87E16" w:rsidP="00E87E16">
            <w:pPr>
              <w:spacing w:before="0" w:after="0" w:line="240" w:lineRule="auto"/>
              <w:jc w:val="left"/>
              <w:rPr>
                <w:rFonts w:ascii="Segoe UI" w:hAnsi="Segoe UI" w:cs="Segoe UI"/>
                <w:color w:val="333333"/>
                <w:szCs w:val="22"/>
                <w:lang w:eastAsia="pl-PL"/>
              </w:rPr>
            </w:pPr>
            <w:r w:rsidRPr="00E87E16">
              <w:rPr>
                <w:rFonts w:ascii="Segoe UI" w:hAnsi="Segoe UI" w:cs="Segoe UI"/>
                <w:color w:val="333333"/>
                <w:szCs w:val="22"/>
                <w:lang w:eastAsia="pl-PL"/>
              </w:rPr>
              <w:t>​2.16.840.1.113883.3.4424.8.12.1</w:t>
            </w:r>
          </w:p>
        </w:tc>
        <w:tc>
          <w:tcPr>
            <w:tcW w:w="4460" w:type="dxa"/>
            <w:tcBorders>
              <w:top w:val="nil"/>
              <w:left w:val="nil"/>
              <w:bottom w:val="single" w:sz="4" w:space="0" w:color="auto"/>
              <w:right w:val="single" w:sz="4" w:space="0" w:color="auto"/>
            </w:tcBorders>
            <w:shd w:val="clear" w:color="000000" w:fill="FFFFFF"/>
            <w:vAlign w:val="center"/>
            <w:hideMark/>
          </w:tcPr>
          <w:p w14:paraId="39F27206" w14:textId="77777777" w:rsidR="00E87E16" w:rsidRPr="00E87E16" w:rsidRDefault="00E87E16" w:rsidP="00E87E16">
            <w:pPr>
              <w:spacing w:before="0" w:after="0" w:line="240" w:lineRule="auto"/>
              <w:jc w:val="left"/>
              <w:rPr>
                <w:rFonts w:ascii="Segoe UI" w:hAnsi="Segoe UI" w:cs="Segoe UI"/>
                <w:color w:val="242424"/>
                <w:szCs w:val="22"/>
                <w:lang w:eastAsia="pl-PL"/>
              </w:rPr>
            </w:pPr>
            <w:r w:rsidRPr="00E87E16">
              <w:rPr>
                <w:rFonts w:ascii="Segoe UI" w:hAnsi="Segoe UI" w:cs="Segoe UI"/>
                <w:color w:val="242424"/>
                <w:szCs w:val="22"/>
                <w:lang w:eastAsia="pl-PL"/>
              </w:rPr>
              <w:t>Prawo do diagnostyki onkologicznej lub leczenia onkologicznego na podstawie karty diagnostyki i leczenia onkologicznego </w:t>
            </w:r>
          </w:p>
        </w:tc>
      </w:tr>
    </w:tbl>
    <w:p w14:paraId="04F5A265" w14:textId="77777777" w:rsidR="00506261" w:rsidRPr="006D79C8" w:rsidRDefault="00506261" w:rsidP="00416830">
      <w:pPr>
        <w:spacing w:line="288" w:lineRule="auto"/>
        <w:jc w:val="left"/>
      </w:pPr>
    </w:p>
    <w:p w14:paraId="39227AFE" w14:textId="3F325957" w:rsidR="004D30A8" w:rsidRDefault="13035DFC" w:rsidP="00817F11">
      <w:pPr>
        <w:pStyle w:val="Nagwek2"/>
      </w:pPr>
      <w:bookmarkStart w:id="1775" w:name="_Toc81276297"/>
      <w:bookmarkStart w:id="1776" w:name="_Toc81310906"/>
      <w:bookmarkStart w:id="1777" w:name="_Toc443035686"/>
      <w:bookmarkStart w:id="1778" w:name="_Toc1170137877"/>
      <w:bookmarkStart w:id="1779" w:name="_Toc586114750"/>
      <w:bookmarkStart w:id="1780" w:name="_Toc640138420"/>
      <w:bookmarkStart w:id="1781" w:name="_Toc723112721"/>
      <w:bookmarkStart w:id="1782" w:name="_Toc106460334"/>
      <w:bookmarkStart w:id="1783" w:name="_Toc1041264387"/>
      <w:bookmarkStart w:id="1784" w:name="_Toc381337065"/>
      <w:bookmarkStart w:id="1785" w:name="_Toc116292206"/>
      <w:bookmarkStart w:id="1786" w:name="_Toc118445907"/>
      <w:bookmarkStart w:id="1787" w:name="_Toc2094163529"/>
      <w:bookmarkStart w:id="1788" w:name="_Toc143855210"/>
      <w:r>
        <w:t>G</w:t>
      </w:r>
      <w:r w:rsidR="7BA8E906">
        <w:t>rup</w:t>
      </w:r>
      <w:r>
        <w:t>y zawodowe</w:t>
      </w:r>
      <w:bookmarkEnd w:id="1772"/>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p>
    <w:p w14:paraId="5DF7BE2B" w14:textId="77777777" w:rsidR="004D30A8" w:rsidRDefault="004D30A8" w:rsidP="00416830">
      <w:pPr>
        <w:spacing w:line="288" w:lineRule="auto"/>
        <w:jc w:val="left"/>
      </w:pPr>
      <w:r w:rsidRPr="004D30A8">
        <w:t xml:space="preserve">Zbiór wartości został utworzony na podstawie rozporządzenia Ministra Zdrowia z dnia 26 czerwca 2019 r. </w:t>
      </w:r>
      <w:r>
        <w:t xml:space="preserve">w sprawie zakresu niezbędnych informacji przetwarzanych przez świadczeniodawców, szczegółowego sposobu rejestrowania tych informacji oraz ich przekazywania podmiotom zobowiązanym do finansowania świadczeń ze środków publicznych (Dz.U. 2019, poz. 1207, z </w:t>
      </w:r>
      <w:proofErr w:type="spellStart"/>
      <w:r>
        <w:t>póź</w:t>
      </w:r>
      <w:proofErr w:type="spellEnd"/>
      <w:r>
        <w:t xml:space="preserve">., zm.) </w:t>
      </w:r>
      <w:r w:rsidRPr="004D30A8">
        <w:t>- załącznik nr 3, tabela nr 1.</w:t>
      </w:r>
    </w:p>
    <w:p w14:paraId="0A48A676" w14:textId="0AA446DD" w:rsidR="004D30A8" w:rsidRDefault="004D30A8" w:rsidP="00EA7948">
      <w:pPr>
        <w:pStyle w:val="Legenda"/>
        <w:framePr w:wrap="around"/>
      </w:pPr>
      <w:bookmarkStart w:id="1789" w:name="_Toc143855236"/>
      <w:r>
        <w:t xml:space="preserve">Tabela </w:t>
      </w:r>
      <w:r w:rsidRPr="6A9D8429">
        <w:rPr>
          <w:noProof/>
        </w:rPr>
        <w:fldChar w:fldCharType="begin"/>
      </w:r>
      <w:r w:rsidRPr="6A9D8429">
        <w:rPr>
          <w:noProof/>
        </w:rPr>
        <w:instrText xml:space="preserve"> SEQ Tabela \* ARABIC </w:instrText>
      </w:r>
      <w:r w:rsidRPr="6A9D8429">
        <w:rPr>
          <w:noProof/>
        </w:rPr>
        <w:fldChar w:fldCharType="separate"/>
      </w:r>
      <w:r w:rsidR="0047657B">
        <w:rPr>
          <w:noProof/>
        </w:rPr>
        <w:t>4</w:t>
      </w:r>
      <w:r w:rsidRPr="6A9D8429">
        <w:rPr>
          <w:noProof/>
        </w:rPr>
        <w:fldChar w:fldCharType="end"/>
      </w:r>
      <w:r>
        <w:t>. Grupy zawodowe</w:t>
      </w:r>
      <w:bookmarkEnd w:id="1789"/>
    </w:p>
    <w:tbl>
      <w:tblPr>
        <w:tblW w:w="8941" w:type="dxa"/>
        <w:tblInd w:w="108" w:type="dxa"/>
        <w:tblBorders>
          <w:top w:val="single" w:sz="18" w:space="0" w:color="7F7F7F"/>
          <w:left w:val="single" w:sz="18" w:space="0" w:color="7F7F7F"/>
          <w:bottom w:val="single" w:sz="18" w:space="0" w:color="7F7F7F"/>
          <w:right w:val="single" w:sz="18" w:space="0" w:color="7F7F7F"/>
          <w:insideH w:val="single" w:sz="4" w:space="0" w:color="7F7F7F"/>
          <w:insideV w:val="single" w:sz="4" w:space="0" w:color="7F7F7F"/>
        </w:tblBorders>
        <w:tblLook w:val="04A0" w:firstRow="1" w:lastRow="0" w:firstColumn="1" w:lastColumn="0" w:noHBand="0" w:noVBand="1"/>
      </w:tblPr>
      <w:tblGrid>
        <w:gridCol w:w="1145"/>
        <w:gridCol w:w="7796"/>
      </w:tblGrid>
      <w:tr w:rsidR="004D30A8" w:rsidRPr="00C93E94" w14:paraId="73CBD1E1" w14:textId="77777777" w:rsidTr="004D30A8">
        <w:trPr>
          <w:cantSplit/>
          <w:tblHeader/>
        </w:trPr>
        <w:tc>
          <w:tcPr>
            <w:tcW w:w="1145" w:type="dxa"/>
            <w:shd w:val="clear" w:color="auto" w:fill="17365D" w:themeFill="text2" w:themeFillShade="BF"/>
          </w:tcPr>
          <w:p w14:paraId="45BFCE02" w14:textId="231D7798" w:rsidR="004D30A8" w:rsidRPr="00C93E94" w:rsidRDefault="00F30D30" w:rsidP="00D952D2">
            <w:pPr>
              <w:pStyle w:val="Tabelanagwekdolewej"/>
            </w:pPr>
            <w:r>
              <w:t>Kod</w:t>
            </w:r>
          </w:p>
        </w:tc>
        <w:tc>
          <w:tcPr>
            <w:tcW w:w="7796" w:type="dxa"/>
            <w:shd w:val="clear" w:color="auto" w:fill="17365D" w:themeFill="text2" w:themeFillShade="BF"/>
          </w:tcPr>
          <w:p w14:paraId="6A4F004F" w14:textId="080FD95A" w:rsidR="004D30A8" w:rsidRPr="00C93E94" w:rsidRDefault="00F30D30" w:rsidP="00D952D2">
            <w:pPr>
              <w:pStyle w:val="Tabelanagwekdolewej"/>
            </w:pPr>
            <w:r>
              <w:t>Grupa zawodowa</w:t>
            </w:r>
          </w:p>
        </w:tc>
      </w:tr>
      <w:tr w:rsidR="004D30A8" w:rsidRPr="00C93E94" w14:paraId="707BC878" w14:textId="77777777" w:rsidTr="004D30A8">
        <w:trPr>
          <w:cantSplit/>
        </w:trPr>
        <w:tc>
          <w:tcPr>
            <w:tcW w:w="1145" w:type="dxa"/>
          </w:tcPr>
          <w:p w14:paraId="6D3F9641" w14:textId="66703AAB" w:rsidR="004D30A8" w:rsidRPr="00C93E94" w:rsidRDefault="004D30A8" w:rsidP="00964FB3">
            <w:pPr>
              <w:pStyle w:val="tabelanormalny"/>
              <w:rPr>
                <w:rFonts w:eastAsia="Arial"/>
              </w:rPr>
            </w:pPr>
            <w:r w:rsidRPr="008C6263">
              <w:t>1</w:t>
            </w:r>
          </w:p>
        </w:tc>
        <w:tc>
          <w:tcPr>
            <w:tcW w:w="7796" w:type="dxa"/>
          </w:tcPr>
          <w:p w14:paraId="3B741CA5" w14:textId="3D9847F6" w:rsidR="004D30A8" w:rsidRPr="00C93E94" w:rsidRDefault="004D30A8" w:rsidP="00964FB3">
            <w:pPr>
              <w:pStyle w:val="tabelanormalny"/>
              <w:rPr>
                <w:rFonts w:eastAsia="Arial"/>
              </w:rPr>
            </w:pPr>
            <w:r w:rsidRPr="008C6263">
              <w:t>Asystentka dentystyczna</w:t>
            </w:r>
          </w:p>
        </w:tc>
      </w:tr>
      <w:tr w:rsidR="004D30A8" w:rsidRPr="00C93E94" w14:paraId="26DE51C5" w14:textId="77777777" w:rsidTr="004D30A8">
        <w:trPr>
          <w:cantSplit/>
        </w:trPr>
        <w:tc>
          <w:tcPr>
            <w:tcW w:w="1145" w:type="dxa"/>
          </w:tcPr>
          <w:p w14:paraId="57C69E53" w14:textId="160D7FF6" w:rsidR="004D30A8" w:rsidRPr="00C93E94" w:rsidRDefault="004D30A8" w:rsidP="00964FB3">
            <w:pPr>
              <w:pStyle w:val="tabelanormalny"/>
              <w:rPr>
                <w:rFonts w:eastAsia="Arial"/>
              </w:rPr>
            </w:pPr>
            <w:r w:rsidRPr="008C6263">
              <w:t>2</w:t>
            </w:r>
          </w:p>
        </w:tc>
        <w:tc>
          <w:tcPr>
            <w:tcW w:w="7796" w:type="dxa"/>
          </w:tcPr>
          <w:p w14:paraId="79B4C45E" w14:textId="61DB80C4" w:rsidR="004D30A8" w:rsidRPr="00C93E94" w:rsidRDefault="004D30A8" w:rsidP="00964FB3">
            <w:pPr>
              <w:pStyle w:val="tabelanormalny"/>
              <w:rPr>
                <w:rFonts w:eastAsia="Arial"/>
              </w:rPr>
            </w:pPr>
            <w:r w:rsidRPr="008C6263">
              <w:t>Diagnosta laboratoryjny</w:t>
            </w:r>
          </w:p>
        </w:tc>
      </w:tr>
      <w:tr w:rsidR="004D30A8" w:rsidRPr="00C93E94" w14:paraId="65D8D736" w14:textId="77777777" w:rsidTr="004D30A8">
        <w:trPr>
          <w:cantSplit/>
        </w:trPr>
        <w:tc>
          <w:tcPr>
            <w:tcW w:w="1145" w:type="dxa"/>
          </w:tcPr>
          <w:p w14:paraId="39F3C3B7" w14:textId="3CE7C88E" w:rsidR="004D30A8" w:rsidRPr="00C93E94" w:rsidRDefault="004D30A8" w:rsidP="00964FB3">
            <w:pPr>
              <w:pStyle w:val="tabelanormalny"/>
              <w:rPr>
                <w:rFonts w:eastAsia="Arial"/>
              </w:rPr>
            </w:pPr>
            <w:r w:rsidRPr="008C6263">
              <w:t>3</w:t>
            </w:r>
          </w:p>
        </w:tc>
        <w:tc>
          <w:tcPr>
            <w:tcW w:w="7796" w:type="dxa"/>
          </w:tcPr>
          <w:p w14:paraId="57A81274" w14:textId="2C8694E1" w:rsidR="004D30A8" w:rsidRPr="00C93E94" w:rsidRDefault="004D30A8" w:rsidP="00964FB3">
            <w:pPr>
              <w:pStyle w:val="tabelanormalny"/>
              <w:rPr>
                <w:rFonts w:eastAsia="Arial"/>
              </w:rPr>
            </w:pPr>
            <w:r w:rsidRPr="008C6263">
              <w:t>Dietetyk</w:t>
            </w:r>
          </w:p>
        </w:tc>
      </w:tr>
      <w:tr w:rsidR="004D30A8" w:rsidRPr="00C93E94" w14:paraId="16864024" w14:textId="77777777" w:rsidTr="004D30A8">
        <w:trPr>
          <w:cantSplit/>
        </w:trPr>
        <w:tc>
          <w:tcPr>
            <w:tcW w:w="1145" w:type="dxa"/>
          </w:tcPr>
          <w:p w14:paraId="4AC5221C" w14:textId="420A4ACA" w:rsidR="004D30A8" w:rsidRPr="00C93E94" w:rsidRDefault="004D30A8" w:rsidP="00964FB3">
            <w:pPr>
              <w:pStyle w:val="tabelanormalny"/>
              <w:rPr>
                <w:rFonts w:eastAsia="Arial"/>
              </w:rPr>
            </w:pPr>
            <w:r w:rsidRPr="008C6263">
              <w:t>4</w:t>
            </w:r>
          </w:p>
        </w:tc>
        <w:tc>
          <w:tcPr>
            <w:tcW w:w="7796" w:type="dxa"/>
          </w:tcPr>
          <w:p w14:paraId="07BA70CE" w14:textId="06F071D3" w:rsidR="004D30A8" w:rsidRPr="00C93E94" w:rsidRDefault="004D30A8" w:rsidP="00964FB3">
            <w:pPr>
              <w:pStyle w:val="tabelanormalny"/>
              <w:rPr>
                <w:rFonts w:eastAsia="Arial"/>
              </w:rPr>
            </w:pPr>
            <w:r w:rsidRPr="008C6263">
              <w:t>Farmaceuta</w:t>
            </w:r>
          </w:p>
        </w:tc>
      </w:tr>
      <w:tr w:rsidR="004D30A8" w:rsidRPr="00C93E94" w14:paraId="32E5F149" w14:textId="77777777" w:rsidTr="004D30A8">
        <w:trPr>
          <w:cantSplit/>
        </w:trPr>
        <w:tc>
          <w:tcPr>
            <w:tcW w:w="1145" w:type="dxa"/>
          </w:tcPr>
          <w:p w14:paraId="37576C7C" w14:textId="514B6A4B" w:rsidR="004D30A8" w:rsidRPr="00C93E94" w:rsidRDefault="004D30A8" w:rsidP="00964FB3">
            <w:pPr>
              <w:pStyle w:val="tabelanormalny"/>
              <w:rPr>
                <w:rFonts w:eastAsia="Arial"/>
              </w:rPr>
            </w:pPr>
            <w:r w:rsidRPr="008C6263">
              <w:t>5</w:t>
            </w:r>
          </w:p>
        </w:tc>
        <w:tc>
          <w:tcPr>
            <w:tcW w:w="7796" w:type="dxa"/>
          </w:tcPr>
          <w:p w14:paraId="2FE9AEDC" w14:textId="1CD83C7F" w:rsidR="004D30A8" w:rsidRPr="00C93E94" w:rsidRDefault="004D30A8" w:rsidP="00964FB3">
            <w:pPr>
              <w:pStyle w:val="tabelanormalny"/>
              <w:rPr>
                <w:rFonts w:eastAsia="Arial"/>
              </w:rPr>
            </w:pPr>
            <w:r w:rsidRPr="008C6263">
              <w:t>Felczer</w:t>
            </w:r>
          </w:p>
        </w:tc>
      </w:tr>
      <w:tr w:rsidR="004D30A8" w:rsidRPr="00C93E94" w14:paraId="3706BD94" w14:textId="77777777" w:rsidTr="004D30A8">
        <w:trPr>
          <w:cantSplit/>
        </w:trPr>
        <w:tc>
          <w:tcPr>
            <w:tcW w:w="1145" w:type="dxa"/>
          </w:tcPr>
          <w:p w14:paraId="3A663C4F" w14:textId="2E958D75" w:rsidR="004D30A8" w:rsidRPr="00C93E94" w:rsidRDefault="004D30A8" w:rsidP="00964FB3">
            <w:pPr>
              <w:pStyle w:val="tabelanormalny"/>
              <w:rPr>
                <w:rFonts w:eastAsia="Arial"/>
              </w:rPr>
            </w:pPr>
            <w:r w:rsidRPr="008C6263">
              <w:t>6</w:t>
            </w:r>
          </w:p>
        </w:tc>
        <w:tc>
          <w:tcPr>
            <w:tcW w:w="7796" w:type="dxa"/>
          </w:tcPr>
          <w:p w14:paraId="7F2484C7" w14:textId="26F2339E" w:rsidR="004D30A8" w:rsidRPr="00C93E94" w:rsidRDefault="004D30A8" w:rsidP="00964FB3">
            <w:pPr>
              <w:pStyle w:val="tabelanormalny"/>
              <w:rPr>
                <w:rFonts w:eastAsia="Arial"/>
              </w:rPr>
            </w:pPr>
            <w:r w:rsidRPr="008C6263">
              <w:t>Fizjoterapeuta (technik fizjoterapii + licencjat i magister na kierunku fizjoterapia)</w:t>
            </w:r>
          </w:p>
        </w:tc>
      </w:tr>
      <w:tr w:rsidR="004D30A8" w14:paraId="3A960BF4" w14:textId="77777777" w:rsidTr="004D30A8">
        <w:trPr>
          <w:cantSplit/>
        </w:trPr>
        <w:tc>
          <w:tcPr>
            <w:tcW w:w="1145" w:type="dxa"/>
          </w:tcPr>
          <w:p w14:paraId="18A3B733" w14:textId="34B2F97C" w:rsidR="004D30A8" w:rsidRPr="00C93E94" w:rsidRDefault="004D30A8" w:rsidP="00964FB3">
            <w:pPr>
              <w:pStyle w:val="tabelanormalny"/>
              <w:rPr>
                <w:rFonts w:eastAsia="Arial"/>
              </w:rPr>
            </w:pPr>
            <w:r w:rsidRPr="008C6263">
              <w:t>7</w:t>
            </w:r>
          </w:p>
        </w:tc>
        <w:tc>
          <w:tcPr>
            <w:tcW w:w="7796" w:type="dxa"/>
          </w:tcPr>
          <w:p w14:paraId="5BB7F099" w14:textId="6640300D" w:rsidR="004D30A8" w:rsidRDefault="004D30A8" w:rsidP="00964FB3">
            <w:pPr>
              <w:pStyle w:val="tabelanormalny"/>
              <w:rPr>
                <w:rFonts w:eastAsia="Arial"/>
              </w:rPr>
            </w:pPr>
            <w:r w:rsidRPr="008C6263">
              <w:t>Higienistka dentystyczna</w:t>
            </w:r>
          </w:p>
        </w:tc>
      </w:tr>
      <w:tr w:rsidR="004D30A8" w14:paraId="2A194845" w14:textId="77777777" w:rsidTr="004D30A8">
        <w:trPr>
          <w:cantSplit/>
        </w:trPr>
        <w:tc>
          <w:tcPr>
            <w:tcW w:w="1145" w:type="dxa"/>
          </w:tcPr>
          <w:p w14:paraId="29555879" w14:textId="478062A0" w:rsidR="004D30A8" w:rsidRPr="00C93E94" w:rsidRDefault="004D30A8" w:rsidP="00964FB3">
            <w:pPr>
              <w:pStyle w:val="tabelanormalny"/>
              <w:rPr>
                <w:rFonts w:eastAsia="Arial"/>
              </w:rPr>
            </w:pPr>
            <w:r w:rsidRPr="008C6263">
              <w:t>8</w:t>
            </w:r>
          </w:p>
        </w:tc>
        <w:tc>
          <w:tcPr>
            <w:tcW w:w="7796" w:type="dxa"/>
          </w:tcPr>
          <w:p w14:paraId="4A2FE2B6" w14:textId="79648A64" w:rsidR="004D30A8" w:rsidRDefault="004D30A8" w:rsidP="00964FB3">
            <w:pPr>
              <w:pStyle w:val="tabelanormalny"/>
              <w:rPr>
                <w:rFonts w:eastAsia="Arial"/>
              </w:rPr>
            </w:pPr>
            <w:r w:rsidRPr="008C6263">
              <w:t>Higienistka szkolna</w:t>
            </w:r>
          </w:p>
        </w:tc>
      </w:tr>
      <w:tr w:rsidR="004D30A8" w14:paraId="14D19C1E" w14:textId="77777777" w:rsidTr="004D30A8">
        <w:trPr>
          <w:cantSplit/>
        </w:trPr>
        <w:tc>
          <w:tcPr>
            <w:tcW w:w="1145" w:type="dxa"/>
          </w:tcPr>
          <w:p w14:paraId="26F644FA" w14:textId="211E116C" w:rsidR="004D30A8" w:rsidRPr="00C93E94" w:rsidRDefault="004D30A8" w:rsidP="00964FB3">
            <w:pPr>
              <w:pStyle w:val="tabelanormalny"/>
              <w:rPr>
                <w:rFonts w:eastAsia="Arial"/>
              </w:rPr>
            </w:pPr>
            <w:r w:rsidRPr="008C6263">
              <w:t>9</w:t>
            </w:r>
          </w:p>
        </w:tc>
        <w:tc>
          <w:tcPr>
            <w:tcW w:w="7796" w:type="dxa"/>
          </w:tcPr>
          <w:p w14:paraId="50C0F05A" w14:textId="205A8ACB" w:rsidR="004D30A8" w:rsidRDefault="004D30A8" w:rsidP="00964FB3">
            <w:pPr>
              <w:pStyle w:val="tabelanormalny"/>
              <w:rPr>
                <w:rFonts w:eastAsia="Arial"/>
              </w:rPr>
            </w:pPr>
            <w:r w:rsidRPr="008C6263">
              <w:t>Instruktor higieny</w:t>
            </w:r>
          </w:p>
        </w:tc>
      </w:tr>
      <w:tr w:rsidR="004D30A8" w14:paraId="74251EAB" w14:textId="77777777" w:rsidTr="004D30A8">
        <w:trPr>
          <w:cantSplit/>
        </w:trPr>
        <w:tc>
          <w:tcPr>
            <w:tcW w:w="1145" w:type="dxa"/>
          </w:tcPr>
          <w:p w14:paraId="485EE232" w14:textId="4C8B40C6" w:rsidR="004D30A8" w:rsidRPr="00C93E94" w:rsidRDefault="004D30A8" w:rsidP="00964FB3">
            <w:pPr>
              <w:pStyle w:val="tabelanormalny"/>
              <w:rPr>
                <w:rFonts w:eastAsia="Arial"/>
              </w:rPr>
            </w:pPr>
            <w:r w:rsidRPr="008C6263">
              <w:t>11</w:t>
            </w:r>
          </w:p>
        </w:tc>
        <w:tc>
          <w:tcPr>
            <w:tcW w:w="7796" w:type="dxa"/>
          </w:tcPr>
          <w:p w14:paraId="7B1873F3" w14:textId="6F325C48" w:rsidR="004D30A8" w:rsidRDefault="004D30A8" w:rsidP="00964FB3">
            <w:pPr>
              <w:pStyle w:val="tabelanormalny"/>
              <w:rPr>
                <w:rFonts w:eastAsia="Arial"/>
              </w:rPr>
            </w:pPr>
            <w:r w:rsidRPr="008C6263">
              <w:t>Lekarz</w:t>
            </w:r>
          </w:p>
        </w:tc>
      </w:tr>
      <w:tr w:rsidR="004D30A8" w14:paraId="7A2087FA" w14:textId="77777777" w:rsidTr="004D30A8">
        <w:trPr>
          <w:cantSplit/>
        </w:trPr>
        <w:tc>
          <w:tcPr>
            <w:tcW w:w="1145" w:type="dxa"/>
          </w:tcPr>
          <w:p w14:paraId="4F168DD1" w14:textId="7A0B287E" w:rsidR="004D30A8" w:rsidRPr="00C93E94" w:rsidRDefault="004D30A8" w:rsidP="00964FB3">
            <w:pPr>
              <w:pStyle w:val="tabelanormalny"/>
              <w:rPr>
                <w:rFonts w:eastAsia="Arial"/>
              </w:rPr>
            </w:pPr>
            <w:r w:rsidRPr="008C6263">
              <w:t>12</w:t>
            </w:r>
          </w:p>
        </w:tc>
        <w:tc>
          <w:tcPr>
            <w:tcW w:w="7796" w:type="dxa"/>
          </w:tcPr>
          <w:p w14:paraId="2F4B62F8" w14:textId="198B6128" w:rsidR="004D30A8" w:rsidRDefault="004D30A8" w:rsidP="00964FB3">
            <w:pPr>
              <w:pStyle w:val="tabelanormalny"/>
              <w:rPr>
                <w:rFonts w:eastAsia="Arial"/>
              </w:rPr>
            </w:pPr>
            <w:r w:rsidRPr="008C6263">
              <w:t>Lekarz dentysta</w:t>
            </w:r>
          </w:p>
        </w:tc>
      </w:tr>
      <w:tr w:rsidR="004D30A8" w14:paraId="4DDB1DBA" w14:textId="77777777" w:rsidTr="004D30A8">
        <w:trPr>
          <w:cantSplit/>
        </w:trPr>
        <w:tc>
          <w:tcPr>
            <w:tcW w:w="1145" w:type="dxa"/>
          </w:tcPr>
          <w:p w14:paraId="4D0D7163" w14:textId="131AE98A" w:rsidR="004D30A8" w:rsidRPr="00C93E94" w:rsidRDefault="004D30A8" w:rsidP="00964FB3">
            <w:pPr>
              <w:pStyle w:val="tabelanormalny"/>
              <w:rPr>
                <w:rFonts w:eastAsia="Arial"/>
              </w:rPr>
            </w:pPr>
            <w:r w:rsidRPr="008C6263">
              <w:t>13</w:t>
            </w:r>
          </w:p>
        </w:tc>
        <w:tc>
          <w:tcPr>
            <w:tcW w:w="7796" w:type="dxa"/>
          </w:tcPr>
          <w:p w14:paraId="17C3CEA4" w14:textId="22D87D6E" w:rsidR="004D30A8" w:rsidRDefault="004D30A8" w:rsidP="00964FB3">
            <w:pPr>
              <w:pStyle w:val="tabelanormalny"/>
              <w:rPr>
                <w:rFonts w:eastAsia="Arial"/>
              </w:rPr>
            </w:pPr>
            <w:r w:rsidRPr="008C6263">
              <w:t>Logopeda</w:t>
            </w:r>
          </w:p>
        </w:tc>
      </w:tr>
      <w:tr w:rsidR="004D30A8" w14:paraId="42608EB3" w14:textId="77777777" w:rsidTr="004D30A8">
        <w:trPr>
          <w:cantSplit/>
        </w:trPr>
        <w:tc>
          <w:tcPr>
            <w:tcW w:w="1145" w:type="dxa"/>
          </w:tcPr>
          <w:p w14:paraId="6A105297" w14:textId="665097D6" w:rsidR="004D30A8" w:rsidRPr="00C93E94" w:rsidRDefault="004D30A8" w:rsidP="00964FB3">
            <w:pPr>
              <w:pStyle w:val="tabelanormalny"/>
              <w:rPr>
                <w:rFonts w:eastAsia="Arial"/>
              </w:rPr>
            </w:pPr>
            <w:r w:rsidRPr="008C6263">
              <w:t>14</w:t>
            </w:r>
          </w:p>
        </w:tc>
        <w:tc>
          <w:tcPr>
            <w:tcW w:w="7796" w:type="dxa"/>
          </w:tcPr>
          <w:p w14:paraId="0F3D6BE3" w14:textId="25039DB0" w:rsidR="004D30A8" w:rsidRDefault="004D30A8" w:rsidP="00964FB3">
            <w:pPr>
              <w:pStyle w:val="tabelanormalny"/>
              <w:rPr>
                <w:rFonts w:eastAsia="Arial"/>
              </w:rPr>
            </w:pPr>
            <w:r w:rsidRPr="008C6263">
              <w:t>Masażysta (technik masażysta)</w:t>
            </w:r>
          </w:p>
        </w:tc>
      </w:tr>
      <w:tr w:rsidR="004D30A8" w14:paraId="61D50000" w14:textId="77777777" w:rsidTr="004D30A8">
        <w:trPr>
          <w:cantSplit/>
        </w:trPr>
        <w:tc>
          <w:tcPr>
            <w:tcW w:w="1145" w:type="dxa"/>
          </w:tcPr>
          <w:p w14:paraId="0D4F3B74" w14:textId="16C5342B" w:rsidR="004D30A8" w:rsidRPr="00C93E94" w:rsidRDefault="004D30A8" w:rsidP="00964FB3">
            <w:pPr>
              <w:pStyle w:val="tabelanormalny"/>
              <w:rPr>
                <w:rFonts w:eastAsia="Arial"/>
              </w:rPr>
            </w:pPr>
            <w:r w:rsidRPr="008C6263">
              <w:t>15</w:t>
            </w:r>
          </w:p>
        </w:tc>
        <w:tc>
          <w:tcPr>
            <w:tcW w:w="7796" w:type="dxa"/>
          </w:tcPr>
          <w:p w14:paraId="33A87D20" w14:textId="0ED93D72" w:rsidR="004D30A8" w:rsidRDefault="004D30A8" w:rsidP="00964FB3">
            <w:pPr>
              <w:pStyle w:val="tabelanormalny"/>
              <w:rPr>
                <w:rFonts w:eastAsia="Arial"/>
              </w:rPr>
            </w:pPr>
            <w:r w:rsidRPr="008C6263">
              <w:t>Opiekunka dziecięca</w:t>
            </w:r>
          </w:p>
        </w:tc>
      </w:tr>
      <w:tr w:rsidR="004D30A8" w14:paraId="363004CB" w14:textId="77777777" w:rsidTr="004D30A8">
        <w:trPr>
          <w:cantSplit/>
        </w:trPr>
        <w:tc>
          <w:tcPr>
            <w:tcW w:w="1145" w:type="dxa"/>
          </w:tcPr>
          <w:p w14:paraId="436DF5DD" w14:textId="3F16E9F3" w:rsidR="004D30A8" w:rsidRPr="00C93E94" w:rsidRDefault="004D30A8" w:rsidP="00964FB3">
            <w:pPr>
              <w:pStyle w:val="tabelanormalny"/>
              <w:rPr>
                <w:rFonts w:eastAsia="Arial"/>
              </w:rPr>
            </w:pPr>
            <w:r w:rsidRPr="008C6263">
              <w:t>16</w:t>
            </w:r>
          </w:p>
        </w:tc>
        <w:tc>
          <w:tcPr>
            <w:tcW w:w="7796" w:type="dxa"/>
          </w:tcPr>
          <w:p w14:paraId="6C7DEE68" w14:textId="1361F47B" w:rsidR="004D30A8" w:rsidRDefault="004D30A8" w:rsidP="00964FB3">
            <w:pPr>
              <w:pStyle w:val="tabelanormalny"/>
              <w:rPr>
                <w:rFonts w:eastAsia="Arial"/>
              </w:rPr>
            </w:pPr>
            <w:proofErr w:type="spellStart"/>
            <w:r w:rsidRPr="008C6263">
              <w:t>Optometrysta</w:t>
            </w:r>
            <w:proofErr w:type="spellEnd"/>
          </w:p>
        </w:tc>
      </w:tr>
      <w:tr w:rsidR="004D30A8" w14:paraId="50D6AE19" w14:textId="77777777" w:rsidTr="004D30A8">
        <w:trPr>
          <w:cantSplit/>
        </w:trPr>
        <w:tc>
          <w:tcPr>
            <w:tcW w:w="1145" w:type="dxa"/>
          </w:tcPr>
          <w:p w14:paraId="6B34A0B5" w14:textId="2FECDFA3" w:rsidR="004D30A8" w:rsidRPr="00C93E94" w:rsidRDefault="004D30A8" w:rsidP="00964FB3">
            <w:pPr>
              <w:pStyle w:val="tabelanormalny"/>
              <w:rPr>
                <w:rFonts w:eastAsia="Arial"/>
              </w:rPr>
            </w:pPr>
            <w:r w:rsidRPr="008C6263">
              <w:t>17</w:t>
            </w:r>
          </w:p>
        </w:tc>
        <w:tc>
          <w:tcPr>
            <w:tcW w:w="7796" w:type="dxa"/>
          </w:tcPr>
          <w:p w14:paraId="5D062C19" w14:textId="60240AE4" w:rsidR="004D30A8" w:rsidRDefault="004D30A8" w:rsidP="00964FB3">
            <w:pPr>
              <w:pStyle w:val="tabelanormalny"/>
              <w:rPr>
                <w:rFonts w:eastAsia="Arial"/>
              </w:rPr>
            </w:pPr>
            <w:proofErr w:type="spellStart"/>
            <w:r w:rsidRPr="008C6263">
              <w:t>Ortoptystka</w:t>
            </w:r>
            <w:proofErr w:type="spellEnd"/>
          </w:p>
        </w:tc>
      </w:tr>
      <w:tr w:rsidR="004D30A8" w14:paraId="3163C857" w14:textId="77777777" w:rsidTr="004D30A8">
        <w:trPr>
          <w:cantSplit/>
        </w:trPr>
        <w:tc>
          <w:tcPr>
            <w:tcW w:w="1145" w:type="dxa"/>
          </w:tcPr>
          <w:p w14:paraId="56E1C7F4" w14:textId="61C2A757" w:rsidR="004D30A8" w:rsidRPr="00C93E94" w:rsidRDefault="004D30A8" w:rsidP="00964FB3">
            <w:pPr>
              <w:pStyle w:val="tabelanormalny"/>
              <w:rPr>
                <w:rFonts w:eastAsia="Arial"/>
              </w:rPr>
            </w:pPr>
            <w:r w:rsidRPr="008C6263">
              <w:t>18</w:t>
            </w:r>
          </w:p>
        </w:tc>
        <w:tc>
          <w:tcPr>
            <w:tcW w:w="7796" w:type="dxa"/>
          </w:tcPr>
          <w:p w14:paraId="2EC0B16F" w14:textId="5DC46126" w:rsidR="004D30A8" w:rsidRDefault="004D30A8" w:rsidP="00964FB3">
            <w:pPr>
              <w:pStyle w:val="tabelanormalny"/>
              <w:rPr>
                <w:rFonts w:eastAsia="Arial"/>
              </w:rPr>
            </w:pPr>
            <w:r w:rsidRPr="008C6263">
              <w:t>Pielęgniarka</w:t>
            </w:r>
          </w:p>
        </w:tc>
      </w:tr>
      <w:tr w:rsidR="004D30A8" w14:paraId="639F8730" w14:textId="77777777" w:rsidTr="004D30A8">
        <w:trPr>
          <w:cantSplit/>
        </w:trPr>
        <w:tc>
          <w:tcPr>
            <w:tcW w:w="1145" w:type="dxa"/>
          </w:tcPr>
          <w:p w14:paraId="5C09835A" w14:textId="51CFE6C4" w:rsidR="004D30A8" w:rsidRPr="00C93E94" w:rsidRDefault="004D30A8" w:rsidP="00964FB3">
            <w:pPr>
              <w:pStyle w:val="tabelanormalny"/>
              <w:rPr>
                <w:rFonts w:eastAsia="Arial"/>
              </w:rPr>
            </w:pPr>
            <w:r w:rsidRPr="008C6263">
              <w:t>19</w:t>
            </w:r>
          </w:p>
        </w:tc>
        <w:tc>
          <w:tcPr>
            <w:tcW w:w="7796" w:type="dxa"/>
          </w:tcPr>
          <w:p w14:paraId="7400F40D" w14:textId="0FC82F79" w:rsidR="004D30A8" w:rsidRDefault="004D30A8" w:rsidP="00964FB3">
            <w:pPr>
              <w:pStyle w:val="tabelanormalny"/>
              <w:rPr>
                <w:rFonts w:eastAsia="Arial"/>
              </w:rPr>
            </w:pPr>
            <w:r w:rsidRPr="008C6263">
              <w:t>Położna</w:t>
            </w:r>
          </w:p>
        </w:tc>
      </w:tr>
      <w:tr w:rsidR="004D30A8" w:rsidRPr="00C93E94" w14:paraId="3137F58A" w14:textId="77777777" w:rsidTr="004D30A8">
        <w:trPr>
          <w:cantSplit/>
        </w:trPr>
        <w:tc>
          <w:tcPr>
            <w:tcW w:w="1145" w:type="dxa"/>
          </w:tcPr>
          <w:p w14:paraId="7A122F00" w14:textId="0DD20057" w:rsidR="004D30A8" w:rsidRPr="00C93E94" w:rsidRDefault="004D30A8" w:rsidP="00964FB3">
            <w:pPr>
              <w:pStyle w:val="tabelanormalny"/>
              <w:rPr>
                <w:rFonts w:eastAsia="Arial"/>
              </w:rPr>
            </w:pPr>
            <w:r w:rsidRPr="008C6263">
              <w:t>20</w:t>
            </w:r>
          </w:p>
        </w:tc>
        <w:tc>
          <w:tcPr>
            <w:tcW w:w="7796" w:type="dxa"/>
          </w:tcPr>
          <w:p w14:paraId="26A208CA" w14:textId="27CCF226" w:rsidR="004D30A8" w:rsidRPr="00C93E94" w:rsidRDefault="004D30A8" w:rsidP="00964FB3">
            <w:pPr>
              <w:pStyle w:val="tabelanormalny"/>
              <w:rPr>
                <w:rFonts w:eastAsia="Arial"/>
              </w:rPr>
            </w:pPr>
            <w:r w:rsidRPr="008C6263">
              <w:t>Protetyk słuchu</w:t>
            </w:r>
          </w:p>
        </w:tc>
      </w:tr>
      <w:tr w:rsidR="004D30A8" w:rsidRPr="00C93E94" w14:paraId="278AF7DD" w14:textId="77777777" w:rsidTr="004D30A8">
        <w:trPr>
          <w:cantSplit/>
        </w:trPr>
        <w:tc>
          <w:tcPr>
            <w:tcW w:w="1145" w:type="dxa"/>
          </w:tcPr>
          <w:p w14:paraId="4AD385E6" w14:textId="7C726E72" w:rsidR="004D30A8" w:rsidRPr="00C93E94" w:rsidRDefault="004D30A8" w:rsidP="00964FB3">
            <w:pPr>
              <w:pStyle w:val="tabelanormalny"/>
              <w:rPr>
                <w:rFonts w:eastAsia="Arial"/>
              </w:rPr>
            </w:pPr>
            <w:r w:rsidRPr="004D30A8">
              <w:rPr>
                <w:rFonts w:eastAsia="Arial"/>
              </w:rPr>
              <w:t>21</w:t>
            </w:r>
          </w:p>
        </w:tc>
        <w:tc>
          <w:tcPr>
            <w:tcW w:w="7796" w:type="dxa"/>
          </w:tcPr>
          <w:p w14:paraId="2FC4AF6F" w14:textId="31410712" w:rsidR="004D30A8" w:rsidRPr="00C93E94" w:rsidRDefault="004D30A8" w:rsidP="00964FB3">
            <w:pPr>
              <w:pStyle w:val="tabelanormalny"/>
              <w:rPr>
                <w:rFonts w:eastAsia="Arial"/>
              </w:rPr>
            </w:pPr>
            <w:r w:rsidRPr="008C6263">
              <w:t>Psychoterapeuta</w:t>
            </w:r>
          </w:p>
        </w:tc>
      </w:tr>
      <w:tr w:rsidR="004D30A8" w14:paraId="35A5E85C" w14:textId="77777777" w:rsidTr="004D30A8">
        <w:trPr>
          <w:cantSplit/>
        </w:trPr>
        <w:tc>
          <w:tcPr>
            <w:tcW w:w="1145" w:type="dxa"/>
          </w:tcPr>
          <w:p w14:paraId="19539827" w14:textId="26B91C1A" w:rsidR="004D30A8" w:rsidRPr="00C93E94" w:rsidRDefault="004D30A8" w:rsidP="00964FB3">
            <w:pPr>
              <w:pStyle w:val="tabelanormalny"/>
              <w:rPr>
                <w:rFonts w:eastAsia="Arial"/>
              </w:rPr>
            </w:pPr>
            <w:r w:rsidRPr="004D30A8">
              <w:rPr>
                <w:rFonts w:eastAsia="Arial"/>
              </w:rPr>
              <w:t>22</w:t>
            </w:r>
          </w:p>
        </w:tc>
        <w:tc>
          <w:tcPr>
            <w:tcW w:w="7796" w:type="dxa"/>
          </w:tcPr>
          <w:p w14:paraId="3700D2DB" w14:textId="5D1D9425" w:rsidR="004D30A8" w:rsidRDefault="004D30A8" w:rsidP="00964FB3">
            <w:pPr>
              <w:pStyle w:val="tabelanormalny"/>
              <w:rPr>
                <w:rFonts w:eastAsia="Arial"/>
              </w:rPr>
            </w:pPr>
            <w:r w:rsidRPr="008C6263">
              <w:t>Ratownik medyczny</w:t>
            </w:r>
          </w:p>
        </w:tc>
      </w:tr>
      <w:tr w:rsidR="004D30A8" w14:paraId="5756334F" w14:textId="77777777" w:rsidTr="004D30A8">
        <w:trPr>
          <w:cantSplit/>
        </w:trPr>
        <w:tc>
          <w:tcPr>
            <w:tcW w:w="1145" w:type="dxa"/>
          </w:tcPr>
          <w:p w14:paraId="38CFF23B" w14:textId="52C93545" w:rsidR="004D30A8" w:rsidRPr="00C93E94" w:rsidRDefault="004D30A8" w:rsidP="00964FB3">
            <w:pPr>
              <w:pStyle w:val="tabelanormalny"/>
              <w:rPr>
                <w:rFonts w:eastAsia="Arial"/>
              </w:rPr>
            </w:pPr>
            <w:r w:rsidRPr="004D30A8">
              <w:rPr>
                <w:rFonts w:eastAsia="Arial"/>
              </w:rPr>
              <w:t>23</w:t>
            </w:r>
          </w:p>
        </w:tc>
        <w:tc>
          <w:tcPr>
            <w:tcW w:w="7796" w:type="dxa"/>
          </w:tcPr>
          <w:p w14:paraId="1C8C8EFD" w14:textId="79FA4CE8" w:rsidR="004D30A8" w:rsidRDefault="004D30A8" w:rsidP="00964FB3">
            <w:pPr>
              <w:pStyle w:val="tabelanormalny"/>
              <w:rPr>
                <w:rFonts w:eastAsia="Arial"/>
              </w:rPr>
            </w:pPr>
            <w:r w:rsidRPr="008C6263">
              <w:t>Specjalista zdrowia publicznego (licencjat + magister na kierunku zdrowie publiczne)</w:t>
            </w:r>
          </w:p>
        </w:tc>
      </w:tr>
      <w:tr w:rsidR="004D30A8" w14:paraId="4DF9DC02" w14:textId="77777777" w:rsidTr="004D30A8">
        <w:trPr>
          <w:cantSplit/>
        </w:trPr>
        <w:tc>
          <w:tcPr>
            <w:tcW w:w="1145" w:type="dxa"/>
          </w:tcPr>
          <w:p w14:paraId="52C1DDB1" w14:textId="715D4896" w:rsidR="004D30A8" w:rsidRPr="004D30A8" w:rsidRDefault="004D30A8" w:rsidP="00964FB3">
            <w:pPr>
              <w:pStyle w:val="tabelanormalny"/>
              <w:rPr>
                <w:rFonts w:eastAsia="Arial"/>
              </w:rPr>
            </w:pPr>
            <w:r w:rsidRPr="008C6263">
              <w:t>24</w:t>
            </w:r>
          </w:p>
        </w:tc>
        <w:tc>
          <w:tcPr>
            <w:tcW w:w="7796" w:type="dxa"/>
          </w:tcPr>
          <w:p w14:paraId="7262A8FD" w14:textId="22B6871F" w:rsidR="004D30A8" w:rsidRPr="008C6263" w:rsidRDefault="004D30A8" w:rsidP="00964FB3">
            <w:pPr>
              <w:pStyle w:val="tabelanormalny"/>
            </w:pPr>
            <w:r w:rsidRPr="008C6263">
              <w:t>Technik analityki medycznej</w:t>
            </w:r>
          </w:p>
        </w:tc>
      </w:tr>
      <w:tr w:rsidR="004D30A8" w14:paraId="3E2C325A" w14:textId="77777777" w:rsidTr="004D30A8">
        <w:trPr>
          <w:cantSplit/>
        </w:trPr>
        <w:tc>
          <w:tcPr>
            <w:tcW w:w="1145" w:type="dxa"/>
          </w:tcPr>
          <w:p w14:paraId="057A1A5D" w14:textId="4F6A8801" w:rsidR="004D30A8" w:rsidRPr="004D30A8" w:rsidRDefault="004D30A8" w:rsidP="00964FB3">
            <w:pPr>
              <w:pStyle w:val="tabelanormalny"/>
              <w:rPr>
                <w:rFonts w:eastAsia="Arial"/>
              </w:rPr>
            </w:pPr>
            <w:r w:rsidRPr="008C6263">
              <w:t>25</w:t>
            </w:r>
          </w:p>
        </w:tc>
        <w:tc>
          <w:tcPr>
            <w:tcW w:w="7796" w:type="dxa"/>
          </w:tcPr>
          <w:p w14:paraId="385208E6" w14:textId="44F05CBD" w:rsidR="004D30A8" w:rsidRPr="008C6263" w:rsidRDefault="004D30A8" w:rsidP="00964FB3">
            <w:pPr>
              <w:pStyle w:val="tabelanormalny"/>
            </w:pPr>
            <w:r w:rsidRPr="008C6263">
              <w:t>Technik dentystyczny</w:t>
            </w:r>
          </w:p>
        </w:tc>
      </w:tr>
      <w:tr w:rsidR="004D30A8" w14:paraId="6E1ACF83" w14:textId="77777777" w:rsidTr="004D30A8">
        <w:trPr>
          <w:cantSplit/>
        </w:trPr>
        <w:tc>
          <w:tcPr>
            <w:tcW w:w="1145" w:type="dxa"/>
          </w:tcPr>
          <w:p w14:paraId="40947585" w14:textId="54229859" w:rsidR="004D30A8" w:rsidRPr="004D30A8" w:rsidRDefault="004D30A8" w:rsidP="00964FB3">
            <w:pPr>
              <w:pStyle w:val="tabelanormalny"/>
              <w:rPr>
                <w:rFonts w:eastAsia="Arial"/>
              </w:rPr>
            </w:pPr>
            <w:r w:rsidRPr="008C6263">
              <w:t>26</w:t>
            </w:r>
          </w:p>
        </w:tc>
        <w:tc>
          <w:tcPr>
            <w:tcW w:w="7796" w:type="dxa"/>
          </w:tcPr>
          <w:p w14:paraId="1A6D4C74" w14:textId="4E3B786E" w:rsidR="004D30A8" w:rsidRPr="008C6263" w:rsidRDefault="004D30A8" w:rsidP="00964FB3">
            <w:pPr>
              <w:pStyle w:val="tabelanormalny"/>
            </w:pPr>
            <w:r w:rsidRPr="008C6263">
              <w:t>Technik farmaceutyczny</w:t>
            </w:r>
          </w:p>
        </w:tc>
      </w:tr>
      <w:tr w:rsidR="004D30A8" w14:paraId="48A40476" w14:textId="77777777" w:rsidTr="004D30A8">
        <w:trPr>
          <w:cantSplit/>
        </w:trPr>
        <w:tc>
          <w:tcPr>
            <w:tcW w:w="1145" w:type="dxa"/>
          </w:tcPr>
          <w:p w14:paraId="1597B879" w14:textId="5A87F597" w:rsidR="004D30A8" w:rsidRPr="004D30A8" w:rsidRDefault="004D30A8" w:rsidP="00964FB3">
            <w:pPr>
              <w:pStyle w:val="tabelanormalny"/>
              <w:rPr>
                <w:rFonts w:eastAsia="Arial"/>
              </w:rPr>
            </w:pPr>
            <w:r w:rsidRPr="008C6263">
              <w:t>27</w:t>
            </w:r>
          </w:p>
        </w:tc>
        <w:tc>
          <w:tcPr>
            <w:tcW w:w="7796" w:type="dxa"/>
          </w:tcPr>
          <w:p w14:paraId="788CB260" w14:textId="2CE595B2" w:rsidR="004D30A8" w:rsidRPr="008C6263" w:rsidRDefault="004D30A8" w:rsidP="00964FB3">
            <w:pPr>
              <w:pStyle w:val="tabelanormalny"/>
            </w:pPr>
            <w:r w:rsidRPr="008C6263">
              <w:t>Technik elektroniki medycznej</w:t>
            </w:r>
          </w:p>
        </w:tc>
      </w:tr>
      <w:tr w:rsidR="004D30A8" w14:paraId="27CD15AD" w14:textId="77777777" w:rsidTr="004D30A8">
        <w:trPr>
          <w:cantSplit/>
        </w:trPr>
        <w:tc>
          <w:tcPr>
            <w:tcW w:w="1145" w:type="dxa"/>
          </w:tcPr>
          <w:p w14:paraId="574BF8CF" w14:textId="7EACA075" w:rsidR="004D30A8" w:rsidRPr="004D30A8" w:rsidRDefault="004D30A8" w:rsidP="00964FB3">
            <w:pPr>
              <w:pStyle w:val="tabelanormalny"/>
              <w:rPr>
                <w:rFonts w:eastAsia="Arial"/>
              </w:rPr>
            </w:pPr>
            <w:r w:rsidRPr="008C6263">
              <w:t>28</w:t>
            </w:r>
          </w:p>
        </w:tc>
        <w:tc>
          <w:tcPr>
            <w:tcW w:w="7796" w:type="dxa"/>
          </w:tcPr>
          <w:p w14:paraId="18950427" w14:textId="3F949DB1" w:rsidR="004D30A8" w:rsidRPr="008C6263" w:rsidRDefault="004D30A8" w:rsidP="00964FB3">
            <w:pPr>
              <w:pStyle w:val="tabelanormalny"/>
            </w:pPr>
            <w:r w:rsidRPr="008C6263">
              <w:t xml:space="preserve">Technik </w:t>
            </w:r>
            <w:proofErr w:type="spellStart"/>
            <w:r w:rsidRPr="008C6263">
              <w:t>elektroradiolog</w:t>
            </w:r>
            <w:proofErr w:type="spellEnd"/>
          </w:p>
        </w:tc>
      </w:tr>
      <w:tr w:rsidR="004D30A8" w14:paraId="7F8A3D6F" w14:textId="77777777" w:rsidTr="004D30A8">
        <w:trPr>
          <w:cantSplit/>
        </w:trPr>
        <w:tc>
          <w:tcPr>
            <w:tcW w:w="1145" w:type="dxa"/>
          </w:tcPr>
          <w:p w14:paraId="01C54898" w14:textId="43726C70" w:rsidR="004D30A8" w:rsidRPr="004D30A8" w:rsidRDefault="004D30A8" w:rsidP="00964FB3">
            <w:pPr>
              <w:pStyle w:val="tabelanormalny"/>
              <w:rPr>
                <w:rFonts w:eastAsia="Arial"/>
              </w:rPr>
            </w:pPr>
            <w:r w:rsidRPr="008C6263">
              <w:t>29</w:t>
            </w:r>
          </w:p>
        </w:tc>
        <w:tc>
          <w:tcPr>
            <w:tcW w:w="7796" w:type="dxa"/>
          </w:tcPr>
          <w:p w14:paraId="087EB249" w14:textId="17B6D610" w:rsidR="004D30A8" w:rsidRPr="008C6263" w:rsidRDefault="004D30A8" w:rsidP="00964FB3">
            <w:pPr>
              <w:pStyle w:val="tabelanormalny"/>
            </w:pPr>
            <w:r w:rsidRPr="008C6263">
              <w:t>Technik optyk</w:t>
            </w:r>
          </w:p>
        </w:tc>
      </w:tr>
      <w:tr w:rsidR="004D30A8" w14:paraId="75C897D4" w14:textId="77777777" w:rsidTr="004D30A8">
        <w:trPr>
          <w:cantSplit/>
        </w:trPr>
        <w:tc>
          <w:tcPr>
            <w:tcW w:w="1145" w:type="dxa"/>
          </w:tcPr>
          <w:p w14:paraId="7563D4E1" w14:textId="5C3EE154" w:rsidR="004D30A8" w:rsidRPr="004D30A8" w:rsidRDefault="004D30A8" w:rsidP="00964FB3">
            <w:pPr>
              <w:pStyle w:val="tabelanormalny"/>
              <w:rPr>
                <w:rFonts w:eastAsia="Arial"/>
              </w:rPr>
            </w:pPr>
            <w:r w:rsidRPr="008C6263">
              <w:t>30</w:t>
            </w:r>
          </w:p>
        </w:tc>
        <w:tc>
          <w:tcPr>
            <w:tcW w:w="7796" w:type="dxa"/>
          </w:tcPr>
          <w:p w14:paraId="11EABFB1" w14:textId="73573239" w:rsidR="004D30A8" w:rsidRPr="008C6263" w:rsidRDefault="004D30A8" w:rsidP="00964FB3">
            <w:pPr>
              <w:pStyle w:val="tabelanormalny"/>
            </w:pPr>
            <w:r w:rsidRPr="008C6263">
              <w:t>Technik ortopeda</w:t>
            </w:r>
          </w:p>
        </w:tc>
      </w:tr>
      <w:tr w:rsidR="004D30A8" w14:paraId="0FEC161C" w14:textId="77777777" w:rsidTr="004D30A8">
        <w:trPr>
          <w:cantSplit/>
        </w:trPr>
        <w:tc>
          <w:tcPr>
            <w:tcW w:w="1145" w:type="dxa"/>
          </w:tcPr>
          <w:p w14:paraId="2B759880" w14:textId="732EA552" w:rsidR="004D30A8" w:rsidRPr="004D30A8" w:rsidRDefault="004D30A8" w:rsidP="00964FB3">
            <w:pPr>
              <w:pStyle w:val="tabelanormalny"/>
              <w:rPr>
                <w:rFonts w:eastAsia="Arial"/>
              </w:rPr>
            </w:pPr>
            <w:r w:rsidRPr="008C6263">
              <w:t>31</w:t>
            </w:r>
          </w:p>
        </w:tc>
        <w:tc>
          <w:tcPr>
            <w:tcW w:w="7796" w:type="dxa"/>
          </w:tcPr>
          <w:p w14:paraId="59684356" w14:textId="5F893B4A" w:rsidR="004D30A8" w:rsidRPr="008C6263" w:rsidRDefault="004D30A8" w:rsidP="00964FB3">
            <w:pPr>
              <w:pStyle w:val="tabelanormalny"/>
            </w:pPr>
            <w:r w:rsidRPr="008C6263">
              <w:t>Terapeuta zajęciowy</w:t>
            </w:r>
          </w:p>
        </w:tc>
      </w:tr>
      <w:tr w:rsidR="004D30A8" w14:paraId="77D57D7B" w14:textId="77777777" w:rsidTr="004D30A8">
        <w:trPr>
          <w:cantSplit/>
        </w:trPr>
        <w:tc>
          <w:tcPr>
            <w:tcW w:w="1145" w:type="dxa"/>
          </w:tcPr>
          <w:p w14:paraId="6F18D7CE" w14:textId="2EB47381" w:rsidR="004D30A8" w:rsidRPr="004D30A8" w:rsidRDefault="004D30A8" w:rsidP="00964FB3">
            <w:pPr>
              <w:pStyle w:val="tabelanormalny"/>
              <w:rPr>
                <w:rFonts w:eastAsia="Arial"/>
              </w:rPr>
            </w:pPr>
            <w:r w:rsidRPr="008C6263">
              <w:t>32</w:t>
            </w:r>
          </w:p>
        </w:tc>
        <w:tc>
          <w:tcPr>
            <w:tcW w:w="7796" w:type="dxa"/>
          </w:tcPr>
          <w:p w14:paraId="271BFD69" w14:textId="5BBFEBBC" w:rsidR="004D30A8" w:rsidRPr="008C6263" w:rsidRDefault="004D30A8" w:rsidP="00964FB3">
            <w:pPr>
              <w:pStyle w:val="tabelanormalny"/>
            </w:pPr>
            <w:r w:rsidRPr="008C6263">
              <w:t>Opiekun medyczny</w:t>
            </w:r>
          </w:p>
        </w:tc>
      </w:tr>
      <w:tr w:rsidR="004D30A8" w14:paraId="30511236" w14:textId="77777777" w:rsidTr="004D30A8">
        <w:trPr>
          <w:cantSplit/>
        </w:trPr>
        <w:tc>
          <w:tcPr>
            <w:tcW w:w="1145" w:type="dxa"/>
          </w:tcPr>
          <w:p w14:paraId="543BDDCE" w14:textId="6CC37D43" w:rsidR="004D30A8" w:rsidRPr="004D30A8" w:rsidRDefault="004D30A8" w:rsidP="00964FB3">
            <w:pPr>
              <w:pStyle w:val="tabelanormalny"/>
              <w:rPr>
                <w:rFonts w:eastAsia="Arial"/>
              </w:rPr>
            </w:pPr>
            <w:r w:rsidRPr="008C6263">
              <w:t>33</w:t>
            </w:r>
          </w:p>
        </w:tc>
        <w:tc>
          <w:tcPr>
            <w:tcW w:w="7796" w:type="dxa"/>
          </w:tcPr>
          <w:p w14:paraId="17B90713" w14:textId="22A957BF" w:rsidR="004D30A8" w:rsidRPr="008C6263" w:rsidRDefault="004D30A8" w:rsidP="00964FB3">
            <w:pPr>
              <w:pStyle w:val="tabelanormalny"/>
            </w:pPr>
            <w:r w:rsidRPr="008C6263">
              <w:t>Instruktor terapii uzależnień</w:t>
            </w:r>
          </w:p>
        </w:tc>
      </w:tr>
      <w:tr w:rsidR="004D30A8" w14:paraId="0F67DA82" w14:textId="77777777" w:rsidTr="004D30A8">
        <w:trPr>
          <w:cantSplit/>
        </w:trPr>
        <w:tc>
          <w:tcPr>
            <w:tcW w:w="1145" w:type="dxa"/>
          </w:tcPr>
          <w:p w14:paraId="31345ED6" w14:textId="5597FD26" w:rsidR="004D30A8" w:rsidRPr="004D30A8" w:rsidRDefault="004D30A8" w:rsidP="00964FB3">
            <w:pPr>
              <w:pStyle w:val="tabelanormalny"/>
              <w:rPr>
                <w:rFonts w:eastAsia="Arial"/>
              </w:rPr>
            </w:pPr>
            <w:r w:rsidRPr="008C6263">
              <w:t>34</w:t>
            </w:r>
          </w:p>
        </w:tc>
        <w:tc>
          <w:tcPr>
            <w:tcW w:w="7796" w:type="dxa"/>
          </w:tcPr>
          <w:p w14:paraId="4126FA94" w14:textId="42D76E93" w:rsidR="004D30A8" w:rsidRPr="008C6263" w:rsidRDefault="004D30A8" w:rsidP="00964FB3">
            <w:pPr>
              <w:pStyle w:val="tabelanormalny"/>
            </w:pPr>
            <w:r w:rsidRPr="008C6263">
              <w:t>Specjalista psychoterapii uzależnień</w:t>
            </w:r>
          </w:p>
        </w:tc>
      </w:tr>
      <w:tr w:rsidR="004D30A8" w14:paraId="0B8A5610" w14:textId="77777777" w:rsidTr="004D30A8">
        <w:trPr>
          <w:cantSplit/>
        </w:trPr>
        <w:tc>
          <w:tcPr>
            <w:tcW w:w="1145" w:type="dxa"/>
          </w:tcPr>
          <w:p w14:paraId="1E365F6E" w14:textId="5DB9DA16" w:rsidR="004D30A8" w:rsidRPr="004D30A8" w:rsidRDefault="004D30A8" w:rsidP="00964FB3">
            <w:pPr>
              <w:pStyle w:val="tabelanormalny"/>
              <w:rPr>
                <w:rFonts w:eastAsia="Arial"/>
              </w:rPr>
            </w:pPr>
            <w:r w:rsidRPr="008C6263">
              <w:t>35</w:t>
            </w:r>
          </w:p>
        </w:tc>
        <w:tc>
          <w:tcPr>
            <w:tcW w:w="7796" w:type="dxa"/>
          </w:tcPr>
          <w:p w14:paraId="26F7CD43" w14:textId="3DF07248" w:rsidR="004D30A8" w:rsidRPr="008C6263" w:rsidRDefault="004D30A8" w:rsidP="00964FB3">
            <w:pPr>
              <w:pStyle w:val="tabelanormalny"/>
            </w:pPr>
            <w:r w:rsidRPr="008C6263">
              <w:t>Pedagog specjalny</w:t>
            </w:r>
          </w:p>
        </w:tc>
      </w:tr>
      <w:tr w:rsidR="004D30A8" w14:paraId="64453A3C" w14:textId="77777777" w:rsidTr="004D30A8">
        <w:trPr>
          <w:cantSplit/>
        </w:trPr>
        <w:tc>
          <w:tcPr>
            <w:tcW w:w="1145" w:type="dxa"/>
          </w:tcPr>
          <w:p w14:paraId="55146BAB" w14:textId="4C5D0A66" w:rsidR="004D30A8" w:rsidRPr="004D30A8" w:rsidRDefault="004D30A8" w:rsidP="00964FB3">
            <w:pPr>
              <w:pStyle w:val="tabelanormalny"/>
              <w:rPr>
                <w:rFonts w:eastAsia="Arial"/>
              </w:rPr>
            </w:pPr>
            <w:r w:rsidRPr="008C6263">
              <w:t>36</w:t>
            </w:r>
          </w:p>
        </w:tc>
        <w:tc>
          <w:tcPr>
            <w:tcW w:w="7796" w:type="dxa"/>
          </w:tcPr>
          <w:p w14:paraId="0B736062" w14:textId="2864C785" w:rsidR="004D30A8" w:rsidRPr="008C6263" w:rsidRDefault="004D30A8" w:rsidP="00964FB3">
            <w:pPr>
              <w:pStyle w:val="tabelanormalny"/>
            </w:pPr>
            <w:r w:rsidRPr="008C6263">
              <w:t>Terapeuta środowiskowy</w:t>
            </w:r>
          </w:p>
        </w:tc>
      </w:tr>
      <w:tr w:rsidR="004D30A8" w14:paraId="1C3E3311" w14:textId="77777777" w:rsidTr="004D30A8">
        <w:trPr>
          <w:cantSplit/>
        </w:trPr>
        <w:tc>
          <w:tcPr>
            <w:tcW w:w="1145" w:type="dxa"/>
          </w:tcPr>
          <w:p w14:paraId="4ED7F733" w14:textId="3D46F256" w:rsidR="004D30A8" w:rsidRPr="004D30A8" w:rsidRDefault="004D30A8" w:rsidP="00964FB3">
            <w:pPr>
              <w:pStyle w:val="tabelanormalny"/>
              <w:rPr>
                <w:rFonts w:eastAsia="Arial"/>
              </w:rPr>
            </w:pPr>
            <w:r w:rsidRPr="008C6263">
              <w:t>50</w:t>
            </w:r>
          </w:p>
        </w:tc>
        <w:tc>
          <w:tcPr>
            <w:tcW w:w="7796" w:type="dxa"/>
          </w:tcPr>
          <w:p w14:paraId="4E332C7A" w14:textId="65CBAFD9" w:rsidR="004D30A8" w:rsidRPr="008C6263" w:rsidRDefault="004D30A8" w:rsidP="00964FB3">
            <w:pPr>
              <w:pStyle w:val="tabelanormalny"/>
            </w:pPr>
            <w:r w:rsidRPr="008C6263">
              <w:t>Psycholog</w:t>
            </w:r>
          </w:p>
        </w:tc>
      </w:tr>
    </w:tbl>
    <w:p w14:paraId="12BA018D" w14:textId="1C09BE50" w:rsidR="002D4E3E" w:rsidRDefault="27772F44" w:rsidP="00817F11">
      <w:pPr>
        <w:pStyle w:val="Nagwek2"/>
      </w:pPr>
      <w:bookmarkStart w:id="1790" w:name="_Toc957281477"/>
      <w:bookmarkStart w:id="1791" w:name="_Toc1280178136"/>
      <w:bookmarkStart w:id="1792" w:name="_Toc1931251926"/>
      <w:bookmarkStart w:id="1793" w:name="_Toc1064851041"/>
      <w:bookmarkStart w:id="1794" w:name="_Toc553087537"/>
      <w:bookmarkStart w:id="1795" w:name="_Toc1070710196"/>
      <w:bookmarkStart w:id="1796" w:name="_Toc1812046451"/>
      <w:bookmarkStart w:id="1797" w:name="_Toc793376215"/>
      <w:bookmarkStart w:id="1798" w:name="_Toc116292207"/>
      <w:bookmarkStart w:id="1799" w:name="_Toc118445908"/>
      <w:bookmarkStart w:id="1800" w:name="_Toc1197329062"/>
      <w:bookmarkStart w:id="1801" w:name="_Toc143855211"/>
      <w:r>
        <w:t>Specjalizacje</w:t>
      </w:r>
      <w:bookmarkEnd w:id="1790"/>
      <w:bookmarkEnd w:id="1791"/>
      <w:bookmarkEnd w:id="1792"/>
      <w:bookmarkEnd w:id="1793"/>
      <w:bookmarkEnd w:id="1794"/>
      <w:bookmarkEnd w:id="1795"/>
      <w:bookmarkEnd w:id="1796"/>
      <w:bookmarkEnd w:id="1797"/>
      <w:bookmarkEnd w:id="1798"/>
      <w:bookmarkEnd w:id="1799"/>
      <w:bookmarkEnd w:id="1800"/>
      <w:bookmarkEnd w:id="1801"/>
    </w:p>
    <w:p w14:paraId="1E0738E1" w14:textId="4D1862E3" w:rsidR="002D4E3E" w:rsidRPr="002D4E3E" w:rsidRDefault="5C5F4DE9" w:rsidP="00416830">
      <w:pPr>
        <w:spacing w:line="288" w:lineRule="auto"/>
        <w:jc w:val="left"/>
      </w:pPr>
      <w:r>
        <w:t>Zbiór wartości (kod i nazwa specjalizacji) został utworzony na podstawie ujednoliconego załącznika do rozporządzenia Ministra Pracy i Polityki Społecznej z dnia 27 kwietnia 2010 r. (Dz. U. Nr 82, poz.537), zmienionego rozporządzeniem Ministra Pracy i Polityki Społecznej z dnia 12 listopada  2012r.  (Dz.  U.  poz. 1268).</w:t>
      </w:r>
    </w:p>
    <w:p w14:paraId="50B96144" w14:textId="00AC372F" w:rsidR="00C825B5" w:rsidRDefault="74F2AA2D" w:rsidP="00817F11">
      <w:pPr>
        <w:pStyle w:val="Nagwek2"/>
      </w:pPr>
      <w:bookmarkStart w:id="1802" w:name="_Ref95743615"/>
      <w:bookmarkStart w:id="1803" w:name="_Ref95743618"/>
      <w:bookmarkStart w:id="1804" w:name="_Toc1100133426"/>
      <w:bookmarkStart w:id="1805" w:name="_Toc620282812"/>
      <w:bookmarkStart w:id="1806" w:name="_Toc730187523"/>
      <w:bookmarkStart w:id="1807" w:name="_Toc1262546407"/>
      <w:bookmarkStart w:id="1808" w:name="_Toc1109518557"/>
      <w:bookmarkStart w:id="1809" w:name="_Toc142331284"/>
      <w:bookmarkStart w:id="1810" w:name="_Toc1728539923"/>
      <w:bookmarkStart w:id="1811" w:name="_Toc828422980"/>
      <w:bookmarkStart w:id="1812" w:name="_Toc116292208"/>
      <w:bookmarkStart w:id="1813" w:name="_Toc118445909"/>
      <w:bookmarkStart w:id="1814" w:name="_Toc799121451"/>
      <w:bookmarkStart w:id="1815" w:name="_Toc143855212"/>
      <w:r>
        <w:t>Tryby realizacji wizyty</w:t>
      </w:r>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p>
    <w:p w14:paraId="270E51EE" w14:textId="15B29203" w:rsidR="009704C8" w:rsidRPr="009704C8" w:rsidRDefault="009704C8" w:rsidP="009704C8">
      <w:pPr>
        <w:rPr>
          <w:lang w:eastAsia="pl-PL"/>
        </w:rPr>
      </w:pPr>
      <w:r>
        <w:rPr>
          <w:lang w:eastAsia="pl-PL"/>
        </w:rPr>
        <w:t xml:space="preserve">Poniższa tabela zawiera </w:t>
      </w:r>
      <w:r w:rsidR="006155FC">
        <w:rPr>
          <w:lang w:eastAsia="pl-PL"/>
        </w:rPr>
        <w:t>zestawienie kodów oraz nazw aktualnie obsługiwanych przez System Elektronicznej Rejestracji trybów realizacji wizyt.</w:t>
      </w:r>
    </w:p>
    <w:p w14:paraId="7B851EE4" w14:textId="0D32180D" w:rsidR="00C825B5" w:rsidRDefault="00C825B5" w:rsidP="00EA7948">
      <w:pPr>
        <w:pStyle w:val="Legenda"/>
        <w:framePr w:wrap="around"/>
      </w:pPr>
      <w:bookmarkStart w:id="1816" w:name="_Toc143855237"/>
      <w:r>
        <w:t xml:space="preserve">Tabela </w:t>
      </w:r>
      <w:r>
        <w:fldChar w:fldCharType="begin"/>
      </w:r>
      <w:r>
        <w:instrText>SEQ Tabela \* ARABIC</w:instrText>
      </w:r>
      <w:r>
        <w:fldChar w:fldCharType="separate"/>
      </w:r>
      <w:r w:rsidR="0047657B">
        <w:rPr>
          <w:noProof/>
        </w:rPr>
        <w:t>5</w:t>
      </w:r>
      <w:r>
        <w:fldChar w:fldCharType="end"/>
      </w:r>
      <w:r>
        <w:t>. Tryby realizacji wizyty</w:t>
      </w:r>
      <w:bookmarkEnd w:id="1816"/>
    </w:p>
    <w:tbl>
      <w:tblPr>
        <w:tblW w:w="8941" w:type="dxa"/>
        <w:tblInd w:w="108" w:type="dxa"/>
        <w:tblBorders>
          <w:top w:val="single" w:sz="18" w:space="0" w:color="7F7F7F"/>
          <w:left w:val="single" w:sz="18" w:space="0" w:color="7F7F7F"/>
          <w:bottom w:val="single" w:sz="18" w:space="0" w:color="7F7F7F"/>
          <w:right w:val="single" w:sz="18" w:space="0" w:color="7F7F7F"/>
          <w:insideH w:val="single" w:sz="4" w:space="0" w:color="7F7F7F"/>
          <w:insideV w:val="single" w:sz="4" w:space="0" w:color="7F7F7F"/>
        </w:tblBorders>
        <w:tblLook w:val="04A0" w:firstRow="1" w:lastRow="0" w:firstColumn="1" w:lastColumn="0" w:noHBand="0" w:noVBand="1"/>
      </w:tblPr>
      <w:tblGrid>
        <w:gridCol w:w="1145"/>
        <w:gridCol w:w="7796"/>
      </w:tblGrid>
      <w:tr w:rsidR="00C825B5" w:rsidRPr="00C93E94" w14:paraId="4F19549E" w14:textId="77777777" w:rsidTr="00B33DFB">
        <w:trPr>
          <w:cantSplit/>
          <w:tblHeader/>
        </w:trPr>
        <w:tc>
          <w:tcPr>
            <w:tcW w:w="1145" w:type="dxa"/>
            <w:shd w:val="clear" w:color="auto" w:fill="17365D" w:themeFill="text2" w:themeFillShade="BF"/>
          </w:tcPr>
          <w:p w14:paraId="3CFF0DE2" w14:textId="77777777" w:rsidR="00C825B5" w:rsidRPr="00C93E94" w:rsidRDefault="00C825B5" w:rsidP="00D952D2">
            <w:pPr>
              <w:pStyle w:val="Tabelanagwekdolewej"/>
            </w:pPr>
            <w:r>
              <w:t>Kod</w:t>
            </w:r>
          </w:p>
        </w:tc>
        <w:tc>
          <w:tcPr>
            <w:tcW w:w="7796" w:type="dxa"/>
            <w:shd w:val="clear" w:color="auto" w:fill="17365D" w:themeFill="text2" w:themeFillShade="BF"/>
          </w:tcPr>
          <w:p w14:paraId="1FC47716" w14:textId="655C30D3" w:rsidR="00C825B5" w:rsidRPr="00C93E94" w:rsidRDefault="006155FC" w:rsidP="00D952D2">
            <w:pPr>
              <w:pStyle w:val="Tabelanagwekdolewej"/>
            </w:pPr>
            <w:r>
              <w:t>Tryb realizacji wizyty</w:t>
            </w:r>
          </w:p>
        </w:tc>
      </w:tr>
      <w:tr w:rsidR="00C825B5" w:rsidRPr="00C93E94" w14:paraId="674A76B5" w14:textId="77777777" w:rsidTr="00B33DFB">
        <w:trPr>
          <w:cantSplit/>
        </w:trPr>
        <w:tc>
          <w:tcPr>
            <w:tcW w:w="1145" w:type="dxa"/>
          </w:tcPr>
          <w:p w14:paraId="19D01222" w14:textId="1240663C" w:rsidR="00C825B5" w:rsidRPr="00C93E94" w:rsidRDefault="009704C8" w:rsidP="00964FB3">
            <w:pPr>
              <w:pStyle w:val="tabelanormalny"/>
              <w:rPr>
                <w:rFonts w:eastAsia="Arial"/>
              </w:rPr>
            </w:pPr>
            <w:r>
              <w:t>0</w:t>
            </w:r>
            <w:r w:rsidR="00C825B5" w:rsidRPr="008C6263">
              <w:t>1</w:t>
            </w:r>
          </w:p>
        </w:tc>
        <w:tc>
          <w:tcPr>
            <w:tcW w:w="7796" w:type="dxa"/>
          </w:tcPr>
          <w:p w14:paraId="5E5468EF" w14:textId="68F3DB30" w:rsidR="00C825B5" w:rsidRPr="00C93E94" w:rsidRDefault="002A5BD5" w:rsidP="00964FB3">
            <w:pPr>
              <w:pStyle w:val="tabelanormalny"/>
              <w:rPr>
                <w:rFonts w:eastAsia="Arial"/>
              </w:rPr>
            </w:pPr>
            <w:r w:rsidRPr="002A5BD5">
              <w:rPr>
                <w:rFonts w:eastAsia="Arial"/>
              </w:rPr>
              <w:t>WIZYTA_STACJONARNA</w:t>
            </w:r>
          </w:p>
        </w:tc>
      </w:tr>
      <w:tr w:rsidR="00C825B5" w:rsidRPr="00C93E94" w14:paraId="306D33DF" w14:textId="77777777" w:rsidTr="00B33DFB">
        <w:trPr>
          <w:cantSplit/>
        </w:trPr>
        <w:tc>
          <w:tcPr>
            <w:tcW w:w="1145" w:type="dxa"/>
          </w:tcPr>
          <w:p w14:paraId="2EB8EE73" w14:textId="4B9EB65B" w:rsidR="00C825B5" w:rsidRPr="00C93E94" w:rsidRDefault="009704C8" w:rsidP="00964FB3">
            <w:pPr>
              <w:pStyle w:val="tabelanormalny"/>
              <w:rPr>
                <w:rFonts w:eastAsia="Arial"/>
              </w:rPr>
            </w:pPr>
            <w:r>
              <w:t>0</w:t>
            </w:r>
            <w:r w:rsidR="00C825B5" w:rsidRPr="008C6263">
              <w:t>2</w:t>
            </w:r>
          </w:p>
        </w:tc>
        <w:tc>
          <w:tcPr>
            <w:tcW w:w="7796" w:type="dxa"/>
          </w:tcPr>
          <w:p w14:paraId="07A06C73" w14:textId="522E7458" w:rsidR="00C825B5" w:rsidRPr="00C93E94" w:rsidRDefault="002A5BD5" w:rsidP="00964FB3">
            <w:pPr>
              <w:pStyle w:val="tabelanormalny"/>
              <w:rPr>
                <w:rFonts w:eastAsia="Arial"/>
              </w:rPr>
            </w:pPr>
            <w:r w:rsidRPr="002A5BD5">
              <w:rPr>
                <w:rFonts w:eastAsia="Arial"/>
              </w:rPr>
              <w:t>TELEPORADA</w:t>
            </w:r>
          </w:p>
        </w:tc>
      </w:tr>
    </w:tbl>
    <w:p w14:paraId="1DCEFB35" w14:textId="5550A202" w:rsidR="002A5BD5" w:rsidRDefault="1C036DE6" w:rsidP="00817F11">
      <w:pPr>
        <w:pStyle w:val="Nagwek2"/>
      </w:pPr>
      <w:bookmarkStart w:id="1817" w:name="_Toc507628562"/>
      <w:bookmarkStart w:id="1818" w:name="_Toc1203787802"/>
      <w:bookmarkStart w:id="1819" w:name="_Toc782093594"/>
      <w:bookmarkStart w:id="1820" w:name="_Toc391589641"/>
      <w:bookmarkStart w:id="1821" w:name="_Toc1843060999"/>
      <w:bookmarkStart w:id="1822" w:name="_Toc1154609730"/>
      <w:bookmarkStart w:id="1823" w:name="_Toc1346570147"/>
      <w:bookmarkStart w:id="1824" w:name="_Toc192770802"/>
      <w:bookmarkStart w:id="1825" w:name="_Toc116292209"/>
      <w:bookmarkStart w:id="1826" w:name="_Toc118445910"/>
      <w:bookmarkStart w:id="1827" w:name="_Toc794406867"/>
      <w:bookmarkStart w:id="1828" w:name="_Toc143855213"/>
      <w:r>
        <w:t>Rodzaje slotów</w:t>
      </w:r>
      <w:bookmarkEnd w:id="1817"/>
      <w:bookmarkEnd w:id="1818"/>
      <w:bookmarkEnd w:id="1819"/>
      <w:bookmarkEnd w:id="1820"/>
      <w:bookmarkEnd w:id="1821"/>
      <w:bookmarkEnd w:id="1822"/>
      <w:bookmarkEnd w:id="1823"/>
      <w:bookmarkEnd w:id="1824"/>
      <w:bookmarkEnd w:id="1825"/>
      <w:bookmarkEnd w:id="1826"/>
      <w:bookmarkEnd w:id="1827"/>
      <w:bookmarkEnd w:id="1828"/>
      <w:r w:rsidR="562E1DB8">
        <w:t xml:space="preserve"> </w:t>
      </w:r>
    </w:p>
    <w:p w14:paraId="2887DD19" w14:textId="43DB95C7" w:rsidR="002A5BD5" w:rsidRPr="009704C8" w:rsidRDefault="002A5BD5" w:rsidP="002A5BD5">
      <w:pPr>
        <w:rPr>
          <w:lang w:eastAsia="pl-PL"/>
        </w:rPr>
      </w:pPr>
      <w:r>
        <w:rPr>
          <w:lang w:eastAsia="pl-PL"/>
        </w:rPr>
        <w:t>Poniższa tabela zawiera zestawienie kodów oraz nazw aktualnie obsługiwanych przez System Elektronicznej Rejestracji rodzajów slotów.</w:t>
      </w:r>
    </w:p>
    <w:p w14:paraId="7F39CE70" w14:textId="5957C566" w:rsidR="002A5BD5" w:rsidRDefault="002A5BD5" w:rsidP="00EA7948">
      <w:pPr>
        <w:pStyle w:val="Legenda"/>
        <w:framePr w:wrap="around"/>
      </w:pPr>
      <w:bookmarkStart w:id="1829" w:name="_Toc143855238"/>
      <w:r>
        <w:t xml:space="preserve">Tabela </w:t>
      </w:r>
      <w:r w:rsidRPr="6A9D8429">
        <w:rPr>
          <w:noProof/>
        </w:rPr>
        <w:fldChar w:fldCharType="begin"/>
      </w:r>
      <w:r w:rsidRPr="6A9D8429">
        <w:rPr>
          <w:noProof/>
        </w:rPr>
        <w:instrText xml:space="preserve"> SEQ Tabela \* ARABIC </w:instrText>
      </w:r>
      <w:r w:rsidRPr="6A9D8429">
        <w:rPr>
          <w:noProof/>
        </w:rPr>
        <w:fldChar w:fldCharType="separate"/>
      </w:r>
      <w:r w:rsidR="0047657B">
        <w:rPr>
          <w:noProof/>
        </w:rPr>
        <w:t>6</w:t>
      </w:r>
      <w:r w:rsidRPr="6A9D8429">
        <w:rPr>
          <w:noProof/>
        </w:rPr>
        <w:fldChar w:fldCharType="end"/>
      </w:r>
      <w:r>
        <w:t>. Rodzaje slotów</w:t>
      </w:r>
      <w:bookmarkEnd w:id="1829"/>
    </w:p>
    <w:tbl>
      <w:tblPr>
        <w:tblW w:w="8941" w:type="dxa"/>
        <w:tblInd w:w="108" w:type="dxa"/>
        <w:tblBorders>
          <w:top w:val="single" w:sz="18" w:space="0" w:color="7F7F7F"/>
          <w:left w:val="single" w:sz="18" w:space="0" w:color="7F7F7F"/>
          <w:bottom w:val="single" w:sz="18" w:space="0" w:color="7F7F7F"/>
          <w:right w:val="single" w:sz="18" w:space="0" w:color="7F7F7F"/>
          <w:insideH w:val="single" w:sz="4" w:space="0" w:color="7F7F7F"/>
          <w:insideV w:val="single" w:sz="4" w:space="0" w:color="7F7F7F"/>
        </w:tblBorders>
        <w:tblLook w:val="04A0" w:firstRow="1" w:lastRow="0" w:firstColumn="1" w:lastColumn="0" w:noHBand="0" w:noVBand="1"/>
      </w:tblPr>
      <w:tblGrid>
        <w:gridCol w:w="1145"/>
        <w:gridCol w:w="7796"/>
      </w:tblGrid>
      <w:tr w:rsidR="002A5BD5" w:rsidRPr="00C93E94" w14:paraId="76D7503B" w14:textId="77777777" w:rsidTr="00B33DFB">
        <w:trPr>
          <w:cantSplit/>
          <w:tblHeader/>
        </w:trPr>
        <w:tc>
          <w:tcPr>
            <w:tcW w:w="1145" w:type="dxa"/>
            <w:shd w:val="clear" w:color="auto" w:fill="17365D" w:themeFill="text2" w:themeFillShade="BF"/>
          </w:tcPr>
          <w:p w14:paraId="67B18E07" w14:textId="77777777" w:rsidR="002A5BD5" w:rsidRPr="00C93E94" w:rsidRDefault="002A5BD5" w:rsidP="00D952D2">
            <w:pPr>
              <w:pStyle w:val="Tabelanagwekdolewej"/>
            </w:pPr>
            <w:r>
              <w:t>Kod</w:t>
            </w:r>
          </w:p>
        </w:tc>
        <w:tc>
          <w:tcPr>
            <w:tcW w:w="7796" w:type="dxa"/>
            <w:shd w:val="clear" w:color="auto" w:fill="17365D" w:themeFill="text2" w:themeFillShade="BF"/>
          </w:tcPr>
          <w:p w14:paraId="21A29FC0" w14:textId="4F239140" w:rsidR="002A5BD5" w:rsidRPr="00C93E94" w:rsidRDefault="002A5BD5" w:rsidP="00D952D2">
            <w:pPr>
              <w:pStyle w:val="Tabelanagwekdolewej"/>
            </w:pPr>
            <w:r>
              <w:t>Rodzaj slotu</w:t>
            </w:r>
          </w:p>
        </w:tc>
      </w:tr>
      <w:tr w:rsidR="002A5BD5" w:rsidRPr="00C93E94" w14:paraId="1BD73EBF" w14:textId="77777777" w:rsidTr="500A83D6">
        <w:tblPrEx>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PrEx>
        <w:trPr>
          <w:cantSplit/>
        </w:trPr>
        <w:tc>
          <w:tcPr>
            <w:tcW w:w="1145" w:type="dxa"/>
          </w:tcPr>
          <w:p w14:paraId="3D2DCC36" w14:textId="77777777" w:rsidR="002A5BD5" w:rsidRPr="00C93E94" w:rsidRDefault="002A5BD5" w:rsidP="00964FB3">
            <w:pPr>
              <w:pStyle w:val="tabelanormalny"/>
              <w:rPr>
                <w:rFonts w:eastAsia="Arial"/>
              </w:rPr>
            </w:pPr>
            <w:r>
              <w:t>0</w:t>
            </w:r>
            <w:r w:rsidRPr="008C6263">
              <w:t>1</w:t>
            </w:r>
          </w:p>
        </w:tc>
        <w:tc>
          <w:tcPr>
            <w:tcW w:w="7796" w:type="dxa"/>
          </w:tcPr>
          <w:p w14:paraId="2100194C" w14:textId="4261DE13" w:rsidR="002A5BD5" w:rsidRPr="00C93E94" w:rsidRDefault="00654B08" w:rsidP="00964FB3">
            <w:pPr>
              <w:pStyle w:val="tabelanormalny"/>
              <w:rPr>
                <w:rFonts w:eastAsia="Arial"/>
              </w:rPr>
            </w:pPr>
            <w:r>
              <w:rPr>
                <w:rFonts w:eastAsia="Arial"/>
              </w:rPr>
              <w:t>STABILNY</w:t>
            </w:r>
          </w:p>
        </w:tc>
      </w:tr>
      <w:tr w:rsidR="002A5BD5" w:rsidRPr="00C93E94" w14:paraId="0F2E4A86" w14:textId="77777777" w:rsidTr="500A83D6">
        <w:tblPrEx>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PrEx>
        <w:trPr>
          <w:cantSplit/>
        </w:trPr>
        <w:tc>
          <w:tcPr>
            <w:tcW w:w="1145" w:type="dxa"/>
          </w:tcPr>
          <w:p w14:paraId="2B8ED977" w14:textId="77777777" w:rsidR="002A5BD5" w:rsidRPr="00C93E94" w:rsidRDefault="002A5BD5" w:rsidP="00964FB3">
            <w:pPr>
              <w:pStyle w:val="tabelanormalny"/>
              <w:rPr>
                <w:rFonts w:eastAsia="Arial"/>
              </w:rPr>
            </w:pPr>
            <w:r>
              <w:t>0</w:t>
            </w:r>
            <w:r w:rsidRPr="008C6263">
              <w:t>2</w:t>
            </w:r>
          </w:p>
        </w:tc>
        <w:tc>
          <w:tcPr>
            <w:tcW w:w="7796" w:type="dxa"/>
          </w:tcPr>
          <w:p w14:paraId="223966ED" w14:textId="09BA9D82" w:rsidR="002A5BD5" w:rsidRPr="00C93E94" w:rsidRDefault="00654B08" w:rsidP="00964FB3">
            <w:pPr>
              <w:pStyle w:val="tabelanormalny"/>
              <w:rPr>
                <w:rFonts w:eastAsia="Arial"/>
              </w:rPr>
            </w:pPr>
            <w:r>
              <w:rPr>
                <w:rFonts w:eastAsia="Arial"/>
              </w:rPr>
              <w:t>PILNY</w:t>
            </w:r>
          </w:p>
        </w:tc>
      </w:tr>
      <w:tr w:rsidR="002A5BD5" w:rsidRPr="00C93E94" w14:paraId="2EA0D603" w14:textId="77777777" w:rsidTr="500A83D6">
        <w:tblPrEx>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PrEx>
        <w:trPr>
          <w:cantSplit/>
        </w:trPr>
        <w:tc>
          <w:tcPr>
            <w:tcW w:w="1145" w:type="dxa"/>
          </w:tcPr>
          <w:p w14:paraId="6E0A45C2" w14:textId="650C1823" w:rsidR="002A5BD5" w:rsidRDefault="002A5BD5" w:rsidP="00964FB3">
            <w:pPr>
              <w:pStyle w:val="tabelanormalny"/>
            </w:pPr>
            <w:r>
              <w:t>03</w:t>
            </w:r>
          </w:p>
        </w:tc>
        <w:tc>
          <w:tcPr>
            <w:tcW w:w="7796" w:type="dxa"/>
          </w:tcPr>
          <w:p w14:paraId="1B232721" w14:textId="4AA49458" w:rsidR="002A5BD5" w:rsidRPr="002A5BD5" w:rsidRDefault="00654B08" w:rsidP="00964FB3">
            <w:pPr>
              <w:pStyle w:val="tabelanormalny"/>
              <w:rPr>
                <w:rFonts w:eastAsia="Arial"/>
              </w:rPr>
            </w:pPr>
            <w:r w:rsidRPr="00654B08">
              <w:rPr>
                <w:rFonts w:eastAsia="Arial"/>
              </w:rPr>
              <w:t>KONTYNUACJA_LECZENIA</w:t>
            </w:r>
          </w:p>
        </w:tc>
      </w:tr>
      <w:tr w:rsidR="002A5BD5" w:rsidRPr="00C93E94" w14:paraId="0430C5E8" w14:textId="77777777" w:rsidTr="500A83D6">
        <w:tblPrEx>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PrEx>
        <w:trPr>
          <w:cantSplit/>
        </w:trPr>
        <w:tc>
          <w:tcPr>
            <w:tcW w:w="1145" w:type="dxa"/>
          </w:tcPr>
          <w:p w14:paraId="1A092806" w14:textId="4F8E37F9" w:rsidR="002A5BD5" w:rsidRDefault="002A5BD5" w:rsidP="00964FB3">
            <w:pPr>
              <w:pStyle w:val="tabelanormalny"/>
            </w:pPr>
            <w:r>
              <w:t>04</w:t>
            </w:r>
          </w:p>
        </w:tc>
        <w:tc>
          <w:tcPr>
            <w:tcW w:w="7796" w:type="dxa"/>
          </w:tcPr>
          <w:p w14:paraId="6C5140D3" w14:textId="18077635" w:rsidR="002A5BD5" w:rsidRPr="002A5BD5" w:rsidRDefault="00654B08" w:rsidP="00964FB3">
            <w:pPr>
              <w:pStyle w:val="tabelanormalny"/>
              <w:rPr>
                <w:rFonts w:eastAsia="Arial"/>
              </w:rPr>
            </w:pPr>
            <w:r w:rsidRPr="00654B08">
              <w:rPr>
                <w:rFonts w:eastAsia="Arial"/>
              </w:rPr>
              <w:t>UPRZYWILEJOWANY</w:t>
            </w:r>
          </w:p>
        </w:tc>
      </w:tr>
      <w:tr w:rsidR="005A1B06" w:rsidRPr="00C93E94" w14:paraId="5548681F" w14:textId="77777777" w:rsidTr="500A83D6">
        <w:tblPrEx>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PrEx>
        <w:trPr>
          <w:cantSplit/>
        </w:trPr>
        <w:tc>
          <w:tcPr>
            <w:tcW w:w="1145" w:type="dxa"/>
          </w:tcPr>
          <w:p w14:paraId="568D690D" w14:textId="0BB3C473" w:rsidR="005A1B06" w:rsidRDefault="005A1B06" w:rsidP="00964FB3">
            <w:pPr>
              <w:pStyle w:val="tabelanormalny"/>
            </w:pPr>
            <w:r>
              <w:t>06</w:t>
            </w:r>
          </w:p>
        </w:tc>
        <w:tc>
          <w:tcPr>
            <w:tcW w:w="7796" w:type="dxa"/>
          </w:tcPr>
          <w:p w14:paraId="0A03F7DC" w14:textId="77E29700" w:rsidR="005A1B06" w:rsidRDefault="005A1B06" w:rsidP="00964FB3">
            <w:pPr>
              <w:pStyle w:val="tabelanormalny"/>
              <w:rPr>
                <w:rFonts w:eastAsia="Arial"/>
              </w:rPr>
            </w:pPr>
            <w:r>
              <w:rPr>
                <w:rFonts w:eastAsia="Arial"/>
              </w:rPr>
              <w:t>NAGŁY</w:t>
            </w:r>
          </w:p>
        </w:tc>
      </w:tr>
    </w:tbl>
    <w:p w14:paraId="2A15F3DB" w14:textId="6198A4D4" w:rsidR="004D30A8" w:rsidRPr="004D30A8" w:rsidRDefault="1C036DE6" w:rsidP="00817F11">
      <w:pPr>
        <w:pStyle w:val="Nagwek2"/>
      </w:pPr>
      <w:bookmarkStart w:id="1830" w:name="_Toc909351860"/>
      <w:bookmarkStart w:id="1831" w:name="_Toc1899977106"/>
      <w:bookmarkStart w:id="1832" w:name="_Toc1310593518"/>
      <w:bookmarkStart w:id="1833" w:name="_Toc2107312470"/>
      <w:bookmarkStart w:id="1834" w:name="_Toc1015615853"/>
      <w:bookmarkStart w:id="1835" w:name="_Toc723053620"/>
      <w:bookmarkStart w:id="1836" w:name="_Toc129421204"/>
      <w:bookmarkStart w:id="1837" w:name="_Toc1286084080"/>
      <w:bookmarkStart w:id="1838" w:name="_Toc116292210"/>
      <w:bookmarkStart w:id="1839" w:name="_Toc118445911"/>
      <w:bookmarkStart w:id="1840" w:name="_Toc1266166091"/>
      <w:bookmarkStart w:id="1841" w:name="_Toc143855214"/>
      <w:r>
        <w:t>Sta</w:t>
      </w:r>
      <w:r w:rsidR="27F66D3D">
        <w:t>ny</w:t>
      </w:r>
      <w:r>
        <w:t xml:space="preserve"> wizyt</w:t>
      </w:r>
      <w:bookmarkEnd w:id="1830"/>
      <w:bookmarkEnd w:id="1831"/>
      <w:bookmarkEnd w:id="1832"/>
      <w:bookmarkEnd w:id="1833"/>
      <w:bookmarkEnd w:id="1834"/>
      <w:bookmarkEnd w:id="1835"/>
      <w:bookmarkEnd w:id="1836"/>
      <w:bookmarkEnd w:id="1837"/>
      <w:bookmarkEnd w:id="1838"/>
      <w:bookmarkEnd w:id="1839"/>
      <w:bookmarkEnd w:id="1840"/>
      <w:bookmarkEnd w:id="1841"/>
    </w:p>
    <w:p w14:paraId="409F0CF7" w14:textId="08BE99EE" w:rsidR="004D30A8" w:rsidRPr="004D30A8" w:rsidRDefault="002A5BD5" w:rsidP="582CCEC7">
      <w:pPr>
        <w:rPr>
          <w:lang w:eastAsia="pl-PL"/>
        </w:rPr>
      </w:pPr>
      <w:r w:rsidRPr="582CCEC7">
        <w:rPr>
          <w:lang w:eastAsia="pl-PL"/>
        </w:rPr>
        <w:t>Poniższa tabela zawiera zestawienie kodów oraz nazw aktualnie obsługiwanych przez System Elektronicznej Rejestracji statusów wizyt.</w:t>
      </w:r>
    </w:p>
    <w:p w14:paraId="5503377A" w14:textId="530928B2" w:rsidR="004D30A8" w:rsidRPr="004D30A8" w:rsidRDefault="002A5BD5" w:rsidP="00EA7948">
      <w:pPr>
        <w:pStyle w:val="Legenda"/>
        <w:framePr w:wrap="around"/>
      </w:pPr>
      <w:bookmarkStart w:id="1842" w:name="_Toc143855239"/>
      <w:r>
        <w:t xml:space="preserve">Tabela </w:t>
      </w:r>
      <w:r>
        <w:fldChar w:fldCharType="begin"/>
      </w:r>
      <w:r>
        <w:instrText>SEQ Tabela \* ARABIC</w:instrText>
      </w:r>
      <w:r>
        <w:fldChar w:fldCharType="separate"/>
      </w:r>
      <w:r w:rsidR="0047657B">
        <w:rPr>
          <w:noProof/>
        </w:rPr>
        <w:t>7</w:t>
      </w:r>
      <w:r>
        <w:fldChar w:fldCharType="end"/>
      </w:r>
      <w:r>
        <w:t xml:space="preserve">. Rodzaje </w:t>
      </w:r>
      <w:r w:rsidR="00660889">
        <w:t>statusów wizyt</w:t>
      </w:r>
      <w:bookmarkEnd w:id="1842"/>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143"/>
        <w:gridCol w:w="7775"/>
      </w:tblGrid>
      <w:tr w:rsidR="00FD64C9" w14:paraId="5001BAB0" w14:textId="77777777" w:rsidTr="00BA7B07">
        <w:tc>
          <w:tcPr>
            <w:tcW w:w="1143" w:type="dxa"/>
            <w:shd w:val="clear" w:color="auto" w:fill="17365D" w:themeFill="text2" w:themeFillShade="BF"/>
          </w:tcPr>
          <w:p w14:paraId="3B765160" w14:textId="77777777" w:rsidR="002A5BD5" w:rsidRDefault="002A5BD5" w:rsidP="00D952D2">
            <w:pPr>
              <w:pStyle w:val="Tabelanagwekdolewej"/>
            </w:pPr>
            <w:r>
              <w:t>Kod</w:t>
            </w:r>
          </w:p>
        </w:tc>
        <w:tc>
          <w:tcPr>
            <w:tcW w:w="7775" w:type="dxa"/>
            <w:shd w:val="clear" w:color="auto" w:fill="17365D" w:themeFill="text2" w:themeFillShade="BF"/>
          </w:tcPr>
          <w:p w14:paraId="799D83C2" w14:textId="7D5E6DF7" w:rsidR="002A5BD5" w:rsidRDefault="002A5BD5" w:rsidP="00D952D2">
            <w:pPr>
              <w:pStyle w:val="Tabelanagwekdolewej"/>
            </w:pPr>
            <w:r>
              <w:t xml:space="preserve">Rodzaj </w:t>
            </w:r>
            <w:r w:rsidR="00660889">
              <w:t>statusu wizyt</w:t>
            </w:r>
          </w:p>
        </w:tc>
      </w:tr>
      <w:tr w:rsidR="582CCEC7" w14:paraId="41580DCD" w14:textId="77777777" w:rsidTr="00BA7B07">
        <w:tc>
          <w:tcPr>
            <w:tcW w:w="1143" w:type="dxa"/>
          </w:tcPr>
          <w:p w14:paraId="6FA75BE2" w14:textId="77777777" w:rsidR="002A5BD5" w:rsidRDefault="002A5BD5" w:rsidP="00964FB3">
            <w:pPr>
              <w:pStyle w:val="tabelanormalny"/>
              <w:rPr>
                <w:rFonts w:eastAsia="Arial"/>
              </w:rPr>
            </w:pPr>
            <w:r>
              <w:t>01</w:t>
            </w:r>
          </w:p>
        </w:tc>
        <w:tc>
          <w:tcPr>
            <w:tcW w:w="7775" w:type="dxa"/>
          </w:tcPr>
          <w:p w14:paraId="32E870D5" w14:textId="542EB662" w:rsidR="0A794904" w:rsidRDefault="0A794904" w:rsidP="00964FB3">
            <w:pPr>
              <w:pStyle w:val="tabelanormalny"/>
              <w:rPr>
                <w:rFonts w:eastAsia="Arial"/>
              </w:rPr>
            </w:pPr>
            <w:r w:rsidRPr="582CCEC7">
              <w:rPr>
                <w:rFonts w:eastAsia="Arial"/>
              </w:rPr>
              <w:t>Zapisana</w:t>
            </w:r>
          </w:p>
        </w:tc>
      </w:tr>
      <w:tr w:rsidR="582CCEC7" w14:paraId="62B911E3" w14:textId="77777777" w:rsidTr="00BA7B07">
        <w:tc>
          <w:tcPr>
            <w:tcW w:w="1143" w:type="dxa"/>
          </w:tcPr>
          <w:p w14:paraId="2A6AE025" w14:textId="77777777" w:rsidR="002A5BD5" w:rsidRDefault="002A5BD5" w:rsidP="00964FB3">
            <w:pPr>
              <w:pStyle w:val="tabelanormalny"/>
              <w:rPr>
                <w:rFonts w:eastAsia="Arial"/>
              </w:rPr>
            </w:pPr>
            <w:r>
              <w:t>02</w:t>
            </w:r>
          </w:p>
        </w:tc>
        <w:tc>
          <w:tcPr>
            <w:tcW w:w="7775" w:type="dxa"/>
          </w:tcPr>
          <w:p w14:paraId="1E19790F" w14:textId="0BD46D25" w:rsidR="0A794904" w:rsidRDefault="0A794904" w:rsidP="00964FB3">
            <w:pPr>
              <w:pStyle w:val="tabelanormalny"/>
              <w:rPr>
                <w:rFonts w:eastAsia="Arial"/>
              </w:rPr>
            </w:pPr>
            <w:r w:rsidRPr="582CCEC7">
              <w:rPr>
                <w:rFonts w:eastAsia="Arial"/>
              </w:rPr>
              <w:t>Anulowana</w:t>
            </w:r>
          </w:p>
        </w:tc>
      </w:tr>
      <w:tr w:rsidR="582CCEC7" w14:paraId="021C9D0A" w14:textId="77777777" w:rsidTr="00BA7B07">
        <w:tc>
          <w:tcPr>
            <w:tcW w:w="1143" w:type="dxa"/>
          </w:tcPr>
          <w:p w14:paraId="5435DA61" w14:textId="650C1823" w:rsidR="002A5BD5" w:rsidRDefault="002A5BD5" w:rsidP="00964FB3">
            <w:pPr>
              <w:pStyle w:val="tabelanormalny"/>
            </w:pPr>
            <w:r>
              <w:t>03</w:t>
            </w:r>
          </w:p>
        </w:tc>
        <w:tc>
          <w:tcPr>
            <w:tcW w:w="7775" w:type="dxa"/>
          </w:tcPr>
          <w:p w14:paraId="529202B5" w14:textId="56FE136D" w:rsidR="582CCEC7" w:rsidRDefault="582CCEC7" w:rsidP="00964FB3">
            <w:pPr>
              <w:pStyle w:val="tabelanormalny"/>
              <w:rPr>
                <w:szCs w:val="22"/>
              </w:rPr>
            </w:pPr>
            <w:r w:rsidRPr="582CCEC7">
              <w:rPr>
                <w:rFonts w:eastAsia="Arial"/>
              </w:rPr>
              <w:t>Rezerwacja</w:t>
            </w:r>
          </w:p>
        </w:tc>
      </w:tr>
      <w:tr w:rsidR="582CCEC7" w14:paraId="7268514F" w14:textId="77777777" w:rsidTr="00BA7B07">
        <w:tc>
          <w:tcPr>
            <w:tcW w:w="1143" w:type="dxa"/>
          </w:tcPr>
          <w:p w14:paraId="33222186" w14:textId="4F8E37F9" w:rsidR="002A5BD5" w:rsidRDefault="002A5BD5" w:rsidP="00964FB3">
            <w:pPr>
              <w:pStyle w:val="tabelanormalny"/>
            </w:pPr>
            <w:r>
              <w:t>04</w:t>
            </w:r>
          </w:p>
        </w:tc>
        <w:tc>
          <w:tcPr>
            <w:tcW w:w="7775" w:type="dxa"/>
          </w:tcPr>
          <w:p w14:paraId="211D1951" w14:textId="330C3B75" w:rsidR="0A794904" w:rsidRDefault="0A794904" w:rsidP="00964FB3">
            <w:pPr>
              <w:pStyle w:val="tabelanormalny"/>
              <w:rPr>
                <w:rFonts w:eastAsia="Arial"/>
              </w:rPr>
            </w:pPr>
            <w:r w:rsidRPr="582CCEC7">
              <w:rPr>
                <w:rFonts w:eastAsia="Arial"/>
              </w:rPr>
              <w:t>Oceniona</w:t>
            </w:r>
          </w:p>
        </w:tc>
      </w:tr>
      <w:tr w:rsidR="582CCEC7" w14:paraId="07B9F86F" w14:textId="77777777" w:rsidTr="00BA7B07">
        <w:tc>
          <w:tcPr>
            <w:tcW w:w="1143" w:type="dxa"/>
          </w:tcPr>
          <w:p w14:paraId="236B3DC5" w14:textId="0BB3C473" w:rsidR="2C66C589" w:rsidRDefault="2C66C589" w:rsidP="00964FB3">
            <w:pPr>
              <w:pStyle w:val="tabelanormalny"/>
            </w:pPr>
            <w:r>
              <w:t>06</w:t>
            </w:r>
          </w:p>
        </w:tc>
        <w:tc>
          <w:tcPr>
            <w:tcW w:w="7775" w:type="dxa"/>
          </w:tcPr>
          <w:p w14:paraId="7B9C6860" w14:textId="50786247" w:rsidR="2C66C589" w:rsidRDefault="2C66C589" w:rsidP="00964FB3">
            <w:pPr>
              <w:pStyle w:val="tabelanormalny"/>
              <w:rPr>
                <w:rFonts w:eastAsia="Arial"/>
              </w:rPr>
            </w:pPr>
            <w:r w:rsidRPr="582CCEC7">
              <w:rPr>
                <w:rFonts w:eastAsia="Arial"/>
              </w:rPr>
              <w:t>Zrealizowana</w:t>
            </w:r>
          </w:p>
        </w:tc>
      </w:tr>
      <w:tr w:rsidR="00660889" w14:paraId="0C9BBAEF" w14:textId="77777777" w:rsidTr="00BA7B07">
        <w:tc>
          <w:tcPr>
            <w:tcW w:w="1143" w:type="dxa"/>
          </w:tcPr>
          <w:p w14:paraId="3420C226" w14:textId="574E5275" w:rsidR="00660889" w:rsidRPr="582CCEC7" w:rsidRDefault="00660889" w:rsidP="00964FB3">
            <w:pPr>
              <w:pStyle w:val="tabelanormalny"/>
            </w:pPr>
            <w:r>
              <w:t>08</w:t>
            </w:r>
          </w:p>
        </w:tc>
        <w:tc>
          <w:tcPr>
            <w:tcW w:w="7775" w:type="dxa"/>
          </w:tcPr>
          <w:p w14:paraId="67C5069E" w14:textId="0F4B6596" w:rsidR="00660889" w:rsidRPr="582CCEC7" w:rsidRDefault="00660889" w:rsidP="00964FB3">
            <w:pPr>
              <w:pStyle w:val="tabelanormalny"/>
            </w:pPr>
            <w:r>
              <w:t>Niezrealizowana</w:t>
            </w:r>
          </w:p>
        </w:tc>
      </w:tr>
      <w:tr w:rsidR="00EA7948" w14:paraId="4A08DEF2" w14:textId="77777777" w:rsidTr="00BA7B07">
        <w:tc>
          <w:tcPr>
            <w:tcW w:w="1143" w:type="dxa"/>
          </w:tcPr>
          <w:p w14:paraId="15EFC590" w14:textId="0F44EB31" w:rsidR="00EA7948" w:rsidRDefault="008D32E0" w:rsidP="00964FB3">
            <w:pPr>
              <w:pStyle w:val="tabelanormalny"/>
            </w:pPr>
            <w:r>
              <w:t>09</w:t>
            </w:r>
          </w:p>
        </w:tc>
        <w:tc>
          <w:tcPr>
            <w:tcW w:w="7775" w:type="dxa"/>
          </w:tcPr>
          <w:p w14:paraId="2A7AF4AA" w14:textId="1DBC96CA" w:rsidR="00EA7948" w:rsidRDefault="00964FB3" w:rsidP="00964FB3">
            <w:pPr>
              <w:pStyle w:val="tabelanormalny"/>
            </w:pPr>
            <w:r>
              <w:t>Rezerwacja techniczna</w:t>
            </w:r>
          </w:p>
        </w:tc>
      </w:tr>
      <w:tr w:rsidR="008D32E0" w14:paraId="359D6660" w14:textId="77777777" w:rsidTr="00BA7B07">
        <w:tc>
          <w:tcPr>
            <w:tcW w:w="1143" w:type="dxa"/>
          </w:tcPr>
          <w:p w14:paraId="0A7F6A00" w14:textId="0606A462" w:rsidR="008D32E0" w:rsidRDefault="008D32E0" w:rsidP="00964FB3">
            <w:pPr>
              <w:pStyle w:val="tabelanormalny"/>
            </w:pPr>
            <w:r>
              <w:t>10</w:t>
            </w:r>
          </w:p>
        </w:tc>
        <w:tc>
          <w:tcPr>
            <w:tcW w:w="7775" w:type="dxa"/>
          </w:tcPr>
          <w:p w14:paraId="55122EE2" w14:textId="451486CC" w:rsidR="008D32E0" w:rsidRDefault="008D32E0" w:rsidP="00964FB3">
            <w:pPr>
              <w:pStyle w:val="tabelanormalny"/>
            </w:pPr>
            <w:r>
              <w:t>Realizowana</w:t>
            </w:r>
          </w:p>
        </w:tc>
      </w:tr>
    </w:tbl>
    <w:p w14:paraId="3BE47095" w14:textId="6011374E" w:rsidR="004D30A8" w:rsidRPr="004D30A8" w:rsidRDefault="004D30A8" w:rsidP="00416830">
      <w:pPr>
        <w:jc w:val="left"/>
        <w:rPr>
          <w:szCs w:val="22"/>
          <w:lang w:eastAsia="pl-PL"/>
        </w:rPr>
      </w:pPr>
    </w:p>
    <w:p w14:paraId="416B0E40" w14:textId="12A5D16C" w:rsidR="00ED2A98" w:rsidRDefault="00ED2A98" w:rsidP="00EA7948">
      <w:pPr>
        <w:pStyle w:val="Legenda"/>
        <w:framePr w:wrap="around"/>
      </w:pPr>
      <w:bookmarkStart w:id="1843" w:name="_Toc100149921"/>
      <w:bookmarkStart w:id="1844" w:name="_Toc100563753"/>
      <w:bookmarkStart w:id="1845" w:name="_Toc100564036"/>
      <w:bookmarkStart w:id="1846" w:name="_Toc100565286"/>
      <w:bookmarkStart w:id="1847" w:name="_Toc100149922"/>
      <w:bookmarkStart w:id="1848" w:name="_Toc100563754"/>
      <w:bookmarkStart w:id="1849" w:name="_Toc100564037"/>
      <w:bookmarkStart w:id="1850" w:name="_Toc100565287"/>
      <w:bookmarkStart w:id="1851" w:name="_Toc100149923"/>
      <w:bookmarkStart w:id="1852" w:name="_Toc100563755"/>
      <w:bookmarkStart w:id="1853" w:name="_Toc100564038"/>
      <w:bookmarkStart w:id="1854" w:name="_Toc100565288"/>
      <w:bookmarkStart w:id="1855" w:name="_Toc100149924"/>
      <w:bookmarkStart w:id="1856" w:name="_Toc100563756"/>
      <w:bookmarkStart w:id="1857" w:name="_Toc100564039"/>
      <w:bookmarkStart w:id="1858" w:name="_Toc100565289"/>
      <w:bookmarkStart w:id="1859" w:name="_Toc100149925"/>
      <w:bookmarkStart w:id="1860" w:name="_Toc100563757"/>
      <w:bookmarkStart w:id="1861" w:name="_Toc100564040"/>
      <w:bookmarkStart w:id="1862" w:name="_Toc100565290"/>
      <w:bookmarkStart w:id="1863" w:name="_Toc100149926"/>
      <w:bookmarkStart w:id="1864" w:name="_Toc100563758"/>
      <w:bookmarkStart w:id="1865" w:name="_Toc100564041"/>
      <w:bookmarkStart w:id="1866" w:name="_Toc100565291"/>
      <w:bookmarkStart w:id="1867" w:name="_Toc100149927"/>
      <w:bookmarkStart w:id="1868" w:name="_Toc100563759"/>
      <w:bookmarkStart w:id="1869" w:name="_Toc100564042"/>
      <w:bookmarkStart w:id="1870" w:name="_Toc100565292"/>
      <w:bookmarkStart w:id="1871" w:name="_Toc100149928"/>
      <w:bookmarkStart w:id="1872" w:name="_Toc100563760"/>
      <w:bookmarkStart w:id="1873" w:name="_Toc100564043"/>
      <w:bookmarkStart w:id="1874" w:name="_Toc100565293"/>
      <w:bookmarkStart w:id="1875" w:name="_Toc100149929"/>
      <w:bookmarkStart w:id="1876" w:name="_Toc100563761"/>
      <w:bookmarkStart w:id="1877" w:name="_Toc100564044"/>
      <w:bookmarkStart w:id="1878" w:name="_Toc100565294"/>
      <w:bookmarkStart w:id="1879" w:name="_Toc100149930"/>
      <w:bookmarkStart w:id="1880" w:name="_Toc100563762"/>
      <w:bookmarkStart w:id="1881" w:name="_Toc100564045"/>
      <w:bookmarkStart w:id="1882" w:name="_Toc100565295"/>
      <w:bookmarkStart w:id="1883" w:name="_Toc100149931"/>
      <w:bookmarkStart w:id="1884" w:name="_Toc100563763"/>
      <w:bookmarkStart w:id="1885" w:name="_Toc100564046"/>
      <w:bookmarkStart w:id="1886" w:name="_Toc100565296"/>
      <w:bookmarkStart w:id="1887" w:name="_Toc100149932"/>
      <w:bookmarkStart w:id="1888" w:name="_Toc100563764"/>
      <w:bookmarkStart w:id="1889" w:name="_Toc100564047"/>
      <w:bookmarkStart w:id="1890" w:name="_Toc100565297"/>
      <w:bookmarkStart w:id="1891" w:name="_Toc100149933"/>
      <w:bookmarkStart w:id="1892" w:name="_Toc100563765"/>
      <w:bookmarkStart w:id="1893" w:name="_Toc100564048"/>
      <w:bookmarkStart w:id="1894" w:name="_Toc100565298"/>
      <w:bookmarkStart w:id="1895" w:name="_Toc100149934"/>
      <w:bookmarkStart w:id="1896" w:name="_Toc100563766"/>
      <w:bookmarkStart w:id="1897" w:name="_Toc100564049"/>
      <w:bookmarkStart w:id="1898" w:name="_Toc100565299"/>
      <w:bookmarkStart w:id="1899" w:name="_Toc100149935"/>
      <w:bookmarkStart w:id="1900" w:name="_Toc100563767"/>
      <w:bookmarkStart w:id="1901" w:name="_Toc100564050"/>
      <w:bookmarkStart w:id="1902" w:name="_Toc100565300"/>
      <w:bookmarkStart w:id="1903" w:name="_Toc100149936"/>
      <w:bookmarkStart w:id="1904" w:name="_Toc100563768"/>
      <w:bookmarkStart w:id="1905" w:name="_Toc100564051"/>
      <w:bookmarkStart w:id="1906" w:name="_Toc100565301"/>
      <w:bookmarkStart w:id="1907" w:name="_Toc100149937"/>
      <w:bookmarkStart w:id="1908" w:name="_Toc100563769"/>
      <w:bookmarkStart w:id="1909" w:name="_Toc100564052"/>
      <w:bookmarkStart w:id="1910" w:name="_Toc100565302"/>
      <w:bookmarkStart w:id="1911" w:name="_Toc100149938"/>
      <w:bookmarkStart w:id="1912" w:name="_Toc100563770"/>
      <w:bookmarkStart w:id="1913" w:name="_Toc100564053"/>
      <w:bookmarkStart w:id="1914" w:name="_Toc100565303"/>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p>
    <w:p w14:paraId="2B330834" w14:textId="72851684" w:rsidR="006E1DEA" w:rsidRPr="004D30A8" w:rsidRDefault="2828992E" w:rsidP="00817F11">
      <w:pPr>
        <w:pStyle w:val="Nagwek2"/>
      </w:pPr>
      <w:bookmarkStart w:id="1915" w:name="_Toc100563772"/>
      <w:bookmarkStart w:id="1916" w:name="_Toc100564055"/>
      <w:bookmarkStart w:id="1917" w:name="_Toc100565305"/>
      <w:bookmarkStart w:id="1918" w:name="_Toc1476611457"/>
      <w:bookmarkStart w:id="1919" w:name="_Toc792643231"/>
      <w:bookmarkStart w:id="1920" w:name="_Toc1715450572"/>
      <w:bookmarkStart w:id="1921" w:name="_Toc216208102"/>
      <w:bookmarkStart w:id="1922" w:name="_Toc2018575812"/>
      <w:bookmarkStart w:id="1923" w:name="_Toc82727628"/>
      <w:bookmarkStart w:id="1924" w:name="_Toc269664387"/>
      <w:bookmarkStart w:id="1925" w:name="_Toc1851460256"/>
      <w:bookmarkStart w:id="1926" w:name="_Toc116292212"/>
      <w:bookmarkStart w:id="1927" w:name="_Toc118445912"/>
      <w:bookmarkStart w:id="1928" w:name="_Toc1113714677"/>
      <w:bookmarkStart w:id="1929" w:name="_Toc143855215"/>
      <w:bookmarkEnd w:id="1915"/>
      <w:bookmarkEnd w:id="1916"/>
      <w:bookmarkEnd w:id="1917"/>
      <w:r>
        <w:t xml:space="preserve">Kod </w:t>
      </w:r>
      <w:r w:rsidR="19995C8B">
        <w:t>etapu szybkiej ścieżki onkologicznej (</w:t>
      </w:r>
      <w:r>
        <w:t>SSO</w:t>
      </w:r>
      <w:r w:rsidR="19995C8B">
        <w:t>)</w:t>
      </w:r>
      <w:bookmarkEnd w:id="1918"/>
      <w:bookmarkEnd w:id="1919"/>
      <w:bookmarkEnd w:id="1920"/>
      <w:bookmarkEnd w:id="1921"/>
      <w:bookmarkEnd w:id="1922"/>
      <w:bookmarkEnd w:id="1923"/>
      <w:bookmarkEnd w:id="1924"/>
      <w:bookmarkEnd w:id="1925"/>
      <w:bookmarkEnd w:id="1926"/>
      <w:bookmarkEnd w:id="1927"/>
      <w:bookmarkEnd w:id="1928"/>
      <w:bookmarkEnd w:id="1929"/>
    </w:p>
    <w:p w14:paraId="5FCE6D42" w14:textId="124D2643" w:rsidR="006E1DEA" w:rsidRPr="004D30A8" w:rsidRDefault="006E1DEA" w:rsidP="006E1DEA">
      <w:pPr>
        <w:rPr>
          <w:lang w:eastAsia="pl-PL"/>
        </w:rPr>
      </w:pPr>
      <w:r w:rsidRPr="582CCEC7">
        <w:rPr>
          <w:lang w:eastAsia="pl-PL"/>
        </w:rPr>
        <w:t xml:space="preserve">Poniższa tabela zawiera zestawienie kodów oraz nazw aktualnie obsługiwanych przez System Elektronicznej Rejestracji </w:t>
      </w:r>
      <w:r w:rsidR="005C39B4">
        <w:rPr>
          <w:lang w:eastAsia="pl-PL"/>
        </w:rPr>
        <w:t xml:space="preserve">etapów </w:t>
      </w:r>
      <w:r w:rsidR="006D22B9">
        <w:rPr>
          <w:lang w:eastAsia="pl-PL"/>
        </w:rPr>
        <w:t xml:space="preserve">dla szybkiej ścieżki </w:t>
      </w:r>
      <w:r w:rsidR="005C39B4">
        <w:rPr>
          <w:lang w:eastAsia="pl-PL"/>
        </w:rPr>
        <w:t>onkologicznej</w:t>
      </w:r>
      <w:r w:rsidRPr="582CCEC7">
        <w:rPr>
          <w:lang w:eastAsia="pl-PL"/>
        </w:rPr>
        <w:t>.</w:t>
      </w:r>
    </w:p>
    <w:p w14:paraId="0D4269ED" w14:textId="756C0193" w:rsidR="006E1DEA" w:rsidRPr="004D30A8" w:rsidRDefault="006E1DEA" w:rsidP="00EA7948">
      <w:pPr>
        <w:pStyle w:val="Legenda"/>
        <w:framePr w:wrap="around"/>
      </w:pPr>
      <w:bookmarkStart w:id="1930" w:name="_Toc143855240"/>
      <w:r>
        <w:t xml:space="preserve">Tabela </w:t>
      </w:r>
      <w:r>
        <w:fldChar w:fldCharType="begin"/>
      </w:r>
      <w:r>
        <w:instrText>SEQ Tabela \* ARABIC</w:instrText>
      </w:r>
      <w:r>
        <w:fldChar w:fldCharType="separate"/>
      </w:r>
      <w:r w:rsidR="0047657B">
        <w:rPr>
          <w:noProof/>
        </w:rPr>
        <w:t>8</w:t>
      </w:r>
      <w:r>
        <w:fldChar w:fldCharType="end"/>
      </w:r>
      <w:r>
        <w:t xml:space="preserve">. Rodzaje </w:t>
      </w:r>
      <w:r w:rsidR="00C75AEF">
        <w:t xml:space="preserve">kodów </w:t>
      </w:r>
      <w:r w:rsidR="00F65E63">
        <w:t xml:space="preserve">etapu </w:t>
      </w:r>
      <w:r w:rsidR="00C75AEF">
        <w:t>SSO</w:t>
      </w:r>
      <w:bookmarkEnd w:id="1930"/>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143"/>
        <w:gridCol w:w="7775"/>
      </w:tblGrid>
      <w:tr w:rsidR="00FD64C9" w14:paraId="0F931964" w14:textId="77777777" w:rsidTr="00F7175C">
        <w:tc>
          <w:tcPr>
            <w:tcW w:w="1143" w:type="dxa"/>
            <w:shd w:val="clear" w:color="auto" w:fill="17365D" w:themeFill="text2" w:themeFillShade="BF"/>
          </w:tcPr>
          <w:p w14:paraId="47E6609F" w14:textId="77777777" w:rsidR="006E1DEA" w:rsidRDefault="006E1DEA" w:rsidP="00D952D2">
            <w:pPr>
              <w:pStyle w:val="Tabelanagwekdolewej"/>
            </w:pPr>
            <w:r>
              <w:t>Kod</w:t>
            </w:r>
          </w:p>
        </w:tc>
        <w:tc>
          <w:tcPr>
            <w:tcW w:w="7775" w:type="dxa"/>
            <w:shd w:val="clear" w:color="auto" w:fill="17365D" w:themeFill="text2" w:themeFillShade="BF"/>
          </w:tcPr>
          <w:p w14:paraId="6C157E17" w14:textId="1FF27DCE" w:rsidR="006E1DEA" w:rsidRDefault="006E1DEA" w:rsidP="00D952D2">
            <w:pPr>
              <w:pStyle w:val="Tabelanagwekdolewej"/>
            </w:pPr>
            <w:r>
              <w:t xml:space="preserve">Rodzaj </w:t>
            </w:r>
            <w:r w:rsidR="003C177E">
              <w:t xml:space="preserve">kodów </w:t>
            </w:r>
            <w:r w:rsidR="00F65E63">
              <w:t xml:space="preserve">etapu </w:t>
            </w:r>
            <w:r w:rsidR="003C177E">
              <w:t>SSO</w:t>
            </w:r>
          </w:p>
        </w:tc>
      </w:tr>
      <w:tr w:rsidR="006E1DEA" w14:paraId="0C5E23F0" w14:textId="77777777" w:rsidTr="00F7175C">
        <w:tc>
          <w:tcPr>
            <w:tcW w:w="1143" w:type="dxa"/>
          </w:tcPr>
          <w:p w14:paraId="1941CD80" w14:textId="77777777" w:rsidR="006E1DEA" w:rsidRDefault="006E1DEA" w:rsidP="00964FB3">
            <w:pPr>
              <w:pStyle w:val="tabelanormalny"/>
              <w:rPr>
                <w:rFonts w:eastAsia="Arial"/>
              </w:rPr>
            </w:pPr>
            <w:r>
              <w:t>01</w:t>
            </w:r>
          </w:p>
        </w:tc>
        <w:tc>
          <w:tcPr>
            <w:tcW w:w="7775" w:type="dxa"/>
          </w:tcPr>
          <w:p w14:paraId="0C755582" w14:textId="57775E05" w:rsidR="006E1DEA" w:rsidRDefault="00C75AEF" w:rsidP="00964FB3">
            <w:pPr>
              <w:pStyle w:val="tabelanormalny"/>
              <w:rPr>
                <w:rFonts w:eastAsia="Arial"/>
              </w:rPr>
            </w:pPr>
            <w:r w:rsidRPr="00C75AEF">
              <w:rPr>
                <w:rFonts w:eastAsia="Arial"/>
              </w:rPr>
              <w:t>Oczekiwanie na diagnostykę wstępną</w:t>
            </w:r>
          </w:p>
        </w:tc>
      </w:tr>
      <w:tr w:rsidR="006E1DEA" w14:paraId="6C20C0DC" w14:textId="77777777" w:rsidTr="00F7175C">
        <w:tc>
          <w:tcPr>
            <w:tcW w:w="1143" w:type="dxa"/>
          </w:tcPr>
          <w:p w14:paraId="12955B26" w14:textId="77777777" w:rsidR="006E1DEA" w:rsidRDefault="006E1DEA" w:rsidP="00964FB3">
            <w:pPr>
              <w:pStyle w:val="tabelanormalny"/>
              <w:rPr>
                <w:rFonts w:eastAsia="Arial"/>
              </w:rPr>
            </w:pPr>
            <w:r>
              <w:t>02</w:t>
            </w:r>
          </w:p>
        </w:tc>
        <w:tc>
          <w:tcPr>
            <w:tcW w:w="7775" w:type="dxa"/>
          </w:tcPr>
          <w:p w14:paraId="06D673AF" w14:textId="76C4BCAE" w:rsidR="006E1DEA" w:rsidRDefault="00F7175C" w:rsidP="00964FB3">
            <w:pPr>
              <w:pStyle w:val="tabelanormalny"/>
              <w:rPr>
                <w:rFonts w:eastAsia="Arial"/>
              </w:rPr>
            </w:pPr>
            <w:r w:rsidRPr="00F7175C">
              <w:rPr>
                <w:rFonts w:eastAsia="Arial"/>
              </w:rPr>
              <w:t>Oczekiwanie na diagnostykę pogłębioną</w:t>
            </w:r>
          </w:p>
        </w:tc>
      </w:tr>
      <w:tr w:rsidR="006E1DEA" w14:paraId="362E5A66" w14:textId="77777777" w:rsidTr="00F7175C">
        <w:tc>
          <w:tcPr>
            <w:tcW w:w="1143" w:type="dxa"/>
          </w:tcPr>
          <w:p w14:paraId="3F93B248" w14:textId="77777777" w:rsidR="006E1DEA" w:rsidRDefault="006E1DEA" w:rsidP="00964FB3">
            <w:pPr>
              <w:pStyle w:val="tabelanormalny"/>
            </w:pPr>
            <w:r>
              <w:t>03</w:t>
            </w:r>
          </w:p>
        </w:tc>
        <w:tc>
          <w:tcPr>
            <w:tcW w:w="7775" w:type="dxa"/>
          </w:tcPr>
          <w:p w14:paraId="202B3F76" w14:textId="7C010672" w:rsidR="006E1DEA" w:rsidRDefault="00F7175C" w:rsidP="00964FB3">
            <w:pPr>
              <w:pStyle w:val="tabelanormalny"/>
            </w:pPr>
            <w:r w:rsidRPr="00F7175C">
              <w:t>Oczekiwanie na konsylium</w:t>
            </w:r>
          </w:p>
        </w:tc>
      </w:tr>
      <w:tr w:rsidR="006E1DEA" w14:paraId="718D5F4B" w14:textId="77777777" w:rsidTr="00F7175C">
        <w:tc>
          <w:tcPr>
            <w:tcW w:w="1143" w:type="dxa"/>
          </w:tcPr>
          <w:p w14:paraId="2B4ECE4D" w14:textId="77777777" w:rsidR="006E1DEA" w:rsidRDefault="006E1DEA" w:rsidP="00964FB3">
            <w:pPr>
              <w:pStyle w:val="tabelanormalny"/>
            </w:pPr>
            <w:r>
              <w:t>04</w:t>
            </w:r>
          </w:p>
        </w:tc>
        <w:tc>
          <w:tcPr>
            <w:tcW w:w="7775" w:type="dxa"/>
          </w:tcPr>
          <w:p w14:paraId="094D323F" w14:textId="245FCFC2" w:rsidR="006E1DEA" w:rsidRDefault="00F7175C" w:rsidP="00964FB3">
            <w:pPr>
              <w:pStyle w:val="tabelanormalny"/>
              <w:rPr>
                <w:rFonts w:eastAsia="Arial"/>
              </w:rPr>
            </w:pPr>
            <w:r w:rsidRPr="00F7175C">
              <w:rPr>
                <w:rFonts w:eastAsia="Arial"/>
              </w:rPr>
              <w:t>Oczekiwanie na zabieg diagnostyczno-leczniczy po diagnostyce wstępnej lub po diagnostyce wykonywanej w ramach podstawowej opieki zdrowotnej</w:t>
            </w:r>
          </w:p>
        </w:tc>
      </w:tr>
      <w:tr w:rsidR="006E1DEA" w14:paraId="4F2E393E" w14:textId="77777777" w:rsidTr="00F7175C">
        <w:tc>
          <w:tcPr>
            <w:tcW w:w="1143" w:type="dxa"/>
          </w:tcPr>
          <w:p w14:paraId="578DBA3A" w14:textId="77777777" w:rsidR="006E1DEA" w:rsidRDefault="006E1DEA" w:rsidP="00964FB3">
            <w:pPr>
              <w:pStyle w:val="tabelanormalny"/>
            </w:pPr>
            <w:r>
              <w:t>05</w:t>
            </w:r>
          </w:p>
        </w:tc>
        <w:tc>
          <w:tcPr>
            <w:tcW w:w="7775" w:type="dxa"/>
          </w:tcPr>
          <w:p w14:paraId="732E382E" w14:textId="0878708E" w:rsidR="006E1DEA" w:rsidRDefault="00F7175C" w:rsidP="00964FB3">
            <w:pPr>
              <w:pStyle w:val="tabelanormalny"/>
            </w:pPr>
            <w:r w:rsidRPr="00F7175C">
              <w:t>Oczekiwanie na rozpoczęcie leczenia onkologicznego</w:t>
            </w:r>
          </w:p>
        </w:tc>
      </w:tr>
      <w:tr w:rsidR="006E1DEA" w14:paraId="697AB604" w14:textId="77777777" w:rsidTr="00F7175C">
        <w:tc>
          <w:tcPr>
            <w:tcW w:w="1143" w:type="dxa"/>
          </w:tcPr>
          <w:p w14:paraId="3B56D52B" w14:textId="77777777" w:rsidR="006E1DEA" w:rsidRDefault="006E1DEA" w:rsidP="00964FB3">
            <w:pPr>
              <w:pStyle w:val="tabelanormalny"/>
            </w:pPr>
            <w:r>
              <w:t>06</w:t>
            </w:r>
          </w:p>
        </w:tc>
        <w:tc>
          <w:tcPr>
            <w:tcW w:w="7775" w:type="dxa"/>
          </w:tcPr>
          <w:p w14:paraId="0D3C9DB4" w14:textId="197E2FDF" w:rsidR="006E1DEA" w:rsidRDefault="00F7175C" w:rsidP="00964FB3">
            <w:pPr>
              <w:pStyle w:val="tabelanormalny"/>
              <w:rPr>
                <w:rFonts w:eastAsia="Arial"/>
              </w:rPr>
            </w:pPr>
            <w:r w:rsidRPr="00F7175C">
              <w:rPr>
                <w:rFonts w:eastAsia="Arial"/>
              </w:rPr>
              <w:t>Oczekiwanie na dalsze leczenie onkologiczne</w:t>
            </w:r>
          </w:p>
        </w:tc>
      </w:tr>
      <w:tr w:rsidR="006E1DEA" w14:paraId="183AD958" w14:textId="77777777" w:rsidTr="00F7175C">
        <w:tc>
          <w:tcPr>
            <w:tcW w:w="1143" w:type="dxa"/>
          </w:tcPr>
          <w:p w14:paraId="23A59710" w14:textId="77777777" w:rsidR="006E1DEA" w:rsidRDefault="006E1DEA" w:rsidP="00964FB3">
            <w:pPr>
              <w:pStyle w:val="tabelanormalny"/>
            </w:pPr>
            <w:r w:rsidRPr="582CCEC7">
              <w:t>07</w:t>
            </w:r>
          </w:p>
        </w:tc>
        <w:tc>
          <w:tcPr>
            <w:tcW w:w="7775" w:type="dxa"/>
          </w:tcPr>
          <w:p w14:paraId="22A111F6" w14:textId="4FDDE06C" w:rsidR="006E1DEA" w:rsidRDefault="00F7175C" w:rsidP="00964FB3">
            <w:pPr>
              <w:pStyle w:val="tabelanormalny"/>
            </w:pPr>
            <w:r w:rsidRPr="00F7175C">
              <w:t>Oczekiwanie na zabieg diag</w:t>
            </w:r>
            <w:r>
              <w:t>n</w:t>
            </w:r>
            <w:r w:rsidRPr="00F7175C">
              <w:t>ostyczno-lecznicy</w:t>
            </w:r>
          </w:p>
        </w:tc>
      </w:tr>
    </w:tbl>
    <w:p w14:paraId="4DA6EE40" w14:textId="200FEEDA" w:rsidR="00B8136E" w:rsidRPr="004D30A8" w:rsidRDefault="0BDE7F16" w:rsidP="00817F11">
      <w:pPr>
        <w:pStyle w:val="Nagwek2"/>
      </w:pPr>
      <w:bookmarkStart w:id="1931" w:name="_Toc100563774"/>
      <w:bookmarkStart w:id="1932" w:name="_Toc100564057"/>
      <w:bookmarkStart w:id="1933" w:name="_Toc100565307"/>
      <w:bookmarkStart w:id="1934" w:name="_Toc100563775"/>
      <w:bookmarkStart w:id="1935" w:name="_Toc100564058"/>
      <w:bookmarkStart w:id="1936" w:name="_Toc100565308"/>
      <w:bookmarkStart w:id="1937" w:name="_Toc100563776"/>
      <w:bookmarkStart w:id="1938" w:name="_Toc100564059"/>
      <w:bookmarkStart w:id="1939" w:name="_Toc100565309"/>
      <w:bookmarkStart w:id="1940" w:name="_Toc100563777"/>
      <w:bookmarkStart w:id="1941" w:name="_Toc100564060"/>
      <w:bookmarkStart w:id="1942" w:name="_Toc100565310"/>
      <w:bookmarkStart w:id="1943" w:name="_Toc100563778"/>
      <w:bookmarkStart w:id="1944" w:name="_Toc100564061"/>
      <w:bookmarkStart w:id="1945" w:name="_Toc100565311"/>
      <w:bookmarkStart w:id="1946" w:name="_Toc100563779"/>
      <w:bookmarkStart w:id="1947" w:name="_Toc100564062"/>
      <w:bookmarkStart w:id="1948" w:name="_Toc100565312"/>
      <w:bookmarkStart w:id="1949" w:name="_Toc100563780"/>
      <w:bookmarkStart w:id="1950" w:name="_Toc100564063"/>
      <w:bookmarkStart w:id="1951" w:name="_Toc100565313"/>
      <w:bookmarkStart w:id="1952" w:name="_Toc100563781"/>
      <w:bookmarkStart w:id="1953" w:name="_Toc100564064"/>
      <w:bookmarkStart w:id="1954" w:name="_Toc100565314"/>
      <w:bookmarkStart w:id="1955" w:name="_Toc100563782"/>
      <w:bookmarkStart w:id="1956" w:name="_Toc100564065"/>
      <w:bookmarkStart w:id="1957" w:name="_Toc100565315"/>
      <w:bookmarkStart w:id="1958" w:name="_Toc100563783"/>
      <w:bookmarkStart w:id="1959" w:name="_Toc100564066"/>
      <w:bookmarkStart w:id="1960" w:name="_Toc100565316"/>
      <w:bookmarkStart w:id="1961" w:name="_Toc100563784"/>
      <w:bookmarkStart w:id="1962" w:name="_Toc100564067"/>
      <w:bookmarkStart w:id="1963" w:name="_Toc100565317"/>
      <w:bookmarkStart w:id="1964" w:name="_Toc100563785"/>
      <w:bookmarkStart w:id="1965" w:name="_Toc100564068"/>
      <w:bookmarkStart w:id="1966" w:name="_Toc100565318"/>
      <w:bookmarkStart w:id="1967" w:name="_Toc100563786"/>
      <w:bookmarkStart w:id="1968" w:name="_Toc100564069"/>
      <w:bookmarkStart w:id="1969" w:name="_Toc100565319"/>
      <w:bookmarkStart w:id="1970" w:name="_Toc100563787"/>
      <w:bookmarkStart w:id="1971" w:name="_Toc100564070"/>
      <w:bookmarkStart w:id="1972" w:name="_Toc100565320"/>
      <w:bookmarkStart w:id="1973" w:name="_Toc100563788"/>
      <w:bookmarkStart w:id="1974" w:name="_Toc100564071"/>
      <w:bookmarkStart w:id="1975" w:name="_Toc100565321"/>
      <w:bookmarkStart w:id="1976" w:name="_Toc100563789"/>
      <w:bookmarkStart w:id="1977" w:name="_Toc100564072"/>
      <w:bookmarkStart w:id="1978" w:name="_Toc100565322"/>
      <w:bookmarkStart w:id="1979" w:name="_Toc100563790"/>
      <w:bookmarkStart w:id="1980" w:name="_Toc100564073"/>
      <w:bookmarkStart w:id="1981" w:name="_Toc100565323"/>
      <w:bookmarkStart w:id="1982" w:name="_Toc100563791"/>
      <w:bookmarkStart w:id="1983" w:name="_Toc100564074"/>
      <w:bookmarkStart w:id="1984" w:name="_Toc100565324"/>
      <w:bookmarkStart w:id="1985" w:name="_Toc100563792"/>
      <w:bookmarkStart w:id="1986" w:name="_Toc100564075"/>
      <w:bookmarkStart w:id="1987" w:name="_Toc100565325"/>
      <w:bookmarkStart w:id="1988" w:name="_Toc918076411"/>
      <w:bookmarkStart w:id="1989" w:name="_Toc2117478215"/>
      <w:bookmarkStart w:id="1990" w:name="_Toc318329383"/>
      <w:bookmarkStart w:id="1991" w:name="_Toc2030301613"/>
      <w:bookmarkStart w:id="1992" w:name="_Toc1041687868"/>
      <w:bookmarkStart w:id="1993" w:name="_Toc705113622"/>
      <w:bookmarkStart w:id="1994" w:name="_Toc472894992"/>
      <w:bookmarkStart w:id="1995" w:name="_Toc1008286240"/>
      <w:bookmarkStart w:id="1996" w:name="_Toc116292213"/>
      <w:bookmarkStart w:id="1997" w:name="_Toc118445913"/>
      <w:bookmarkStart w:id="1998" w:name="_Toc1847199756"/>
      <w:bookmarkStart w:id="1999" w:name="_Toc143855216"/>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r>
        <w:t>Kod płci</w:t>
      </w:r>
      <w:bookmarkEnd w:id="1988"/>
      <w:bookmarkEnd w:id="1989"/>
      <w:bookmarkEnd w:id="1990"/>
      <w:bookmarkEnd w:id="1991"/>
      <w:bookmarkEnd w:id="1992"/>
      <w:bookmarkEnd w:id="1993"/>
      <w:bookmarkEnd w:id="1994"/>
      <w:bookmarkEnd w:id="1995"/>
      <w:bookmarkEnd w:id="1996"/>
      <w:bookmarkEnd w:id="1997"/>
      <w:bookmarkEnd w:id="1998"/>
      <w:bookmarkEnd w:id="1999"/>
    </w:p>
    <w:p w14:paraId="180EF148" w14:textId="1D8B3C80" w:rsidR="00B8136E" w:rsidRPr="004D30A8" w:rsidRDefault="00B8136E" w:rsidP="00B8136E">
      <w:pPr>
        <w:rPr>
          <w:lang w:eastAsia="pl-PL"/>
        </w:rPr>
      </w:pPr>
      <w:r w:rsidRPr="582CCEC7">
        <w:rPr>
          <w:lang w:eastAsia="pl-PL"/>
        </w:rPr>
        <w:t xml:space="preserve">Poniższa tabela zawiera zestawienie kodów oraz nazw aktualnie obsługiwanych przez System Elektronicznej Rejestracji </w:t>
      </w:r>
      <w:r w:rsidR="005737A1">
        <w:rPr>
          <w:lang w:eastAsia="pl-PL"/>
        </w:rPr>
        <w:t xml:space="preserve">dla </w:t>
      </w:r>
      <w:r w:rsidR="00404C6F">
        <w:rPr>
          <w:lang w:eastAsia="pl-PL"/>
        </w:rPr>
        <w:t xml:space="preserve">rodzajów </w:t>
      </w:r>
      <w:r w:rsidR="005737A1">
        <w:rPr>
          <w:lang w:eastAsia="pl-PL"/>
        </w:rPr>
        <w:t>płci</w:t>
      </w:r>
      <w:r w:rsidRPr="582CCEC7">
        <w:rPr>
          <w:lang w:eastAsia="pl-PL"/>
        </w:rPr>
        <w:t>.</w:t>
      </w:r>
    </w:p>
    <w:p w14:paraId="104B1D71" w14:textId="39C976E1" w:rsidR="00B8136E" w:rsidRPr="004D30A8" w:rsidRDefault="00B8136E" w:rsidP="00EA7948">
      <w:pPr>
        <w:pStyle w:val="Legenda"/>
        <w:framePr w:wrap="around"/>
      </w:pPr>
      <w:bookmarkStart w:id="2000" w:name="_Toc143855241"/>
      <w:r>
        <w:t xml:space="preserve">Tabela </w:t>
      </w:r>
      <w:r>
        <w:fldChar w:fldCharType="begin"/>
      </w:r>
      <w:r>
        <w:instrText>SEQ Tabela \* ARABIC</w:instrText>
      </w:r>
      <w:r>
        <w:fldChar w:fldCharType="separate"/>
      </w:r>
      <w:r w:rsidR="0047657B">
        <w:rPr>
          <w:noProof/>
        </w:rPr>
        <w:t>9</w:t>
      </w:r>
      <w:r>
        <w:fldChar w:fldCharType="end"/>
      </w:r>
      <w:r>
        <w:t>. Rodzaje kodów płci</w:t>
      </w:r>
      <w:bookmarkEnd w:id="2000"/>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143"/>
        <w:gridCol w:w="327"/>
        <w:gridCol w:w="7448"/>
      </w:tblGrid>
      <w:tr w:rsidR="002D2AA8" w14:paraId="5F4BA3A8" w14:textId="77777777" w:rsidTr="00817EB2">
        <w:tc>
          <w:tcPr>
            <w:tcW w:w="1143" w:type="dxa"/>
            <w:shd w:val="clear" w:color="auto" w:fill="17365D" w:themeFill="text2" w:themeFillShade="BF"/>
          </w:tcPr>
          <w:p w14:paraId="2CB53A10" w14:textId="77777777" w:rsidR="00B8136E" w:rsidRDefault="00B8136E" w:rsidP="00D952D2">
            <w:pPr>
              <w:pStyle w:val="Tabelanagwekdolewej"/>
            </w:pPr>
            <w:r>
              <w:t>Kod</w:t>
            </w:r>
          </w:p>
        </w:tc>
        <w:tc>
          <w:tcPr>
            <w:tcW w:w="7775" w:type="dxa"/>
            <w:gridSpan w:val="2"/>
            <w:shd w:val="clear" w:color="auto" w:fill="17365D" w:themeFill="text2" w:themeFillShade="BF"/>
          </w:tcPr>
          <w:p w14:paraId="3F8152A0" w14:textId="3166DA16" w:rsidR="00B8136E" w:rsidRDefault="00B8136E" w:rsidP="00D952D2">
            <w:pPr>
              <w:pStyle w:val="Tabelanagwekdolewej"/>
            </w:pPr>
            <w:r>
              <w:t>Rodzaj kodów płci</w:t>
            </w:r>
          </w:p>
        </w:tc>
      </w:tr>
      <w:tr w:rsidR="00B8136E" w14:paraId="074D18EA" w14:textId="77777777" w:rsidTr="695AA2D3">
        <w:tc>
          <w:tcPr>
            <w:tcW w:w="1470" w:type="dxa"/>
            <w:gridSpan w:val="2"/>
          </w:tcPr>
          <w:p w14:paraId="73D25492" w14:textId="33AB3250" w:rsidR="00B8136E" w:rsidRDefault="77BC8A16" w:rsidP="00964FB3">
            <w:pPr>
              <w:pStyle w:val="tabelanormalny"/>
            </w:pPr>
            <w:proofErr w:type="spellStart"/>
            <w:r>
              <w:t>female</w:t>
            </w:r>
            <w:proofErr w:type="spellEnd"/>
          </w:p>
        </w:tc>
        <w:tc>
          <w:tcPr>
            <w:tcW w:w="7448" w:type="dxa"/>
          </w:tcPr>
          <w:p w14:paraId="67035E7F" w14:textId="4198BB8A" w:rsidR="00B8136E" w:rsidRDefault="00BC2801" w:rsidP="00964FB3">
            <w:pPr>
              <w:pStyle w:val="tabelanormalny"/>
              <w:rPr>
                <w:rFonts w:eastAsia="Arial"/>
              </w:rPr>
            </w:pPr>
            <w:r>
              <w:rPr>
                <w:rFonts w:eastAsia="Arial"/>
              </w:rPr>
              <w:t>Kobieta</w:t>
            </w:r>
          </w:p>
        </w:tc>
      </w:tr>
      <w:tr w:rsidR="00B8136E" w14:paraId="5D56814F" w14:textId="77777777" w:rsidTr="695AA2D3">
        <w:tc>
          <w:tcPr>
            <w:tcW w:w="1470" w:type="dxa"/>
            <w:gridSpan w:val="2"/>
          </w:tcPr>
          <w:p w14:paraId="33C17644" w14:textId="634D6BC0" w:rsidR="00B8136E" w:rsidRDefault="6864EF5E" w:rsidP="00964FB3">
            <w:pPr>
              <w:pStyle w:val="tabelanormalny"/>
            </w:pPr>
            <w:proofErr w:type="spellStart"/>
            <w:r>
              <w:t>male</w:t>
            </w:r>
            <w:proofErr w:type="spellEnd"/>
          </w:p>
        </w:tc>
        <w:tc>
          <w:tcPr>
            <w:tcW w:w="7448" w:type="dxa"/>
          </w:tcPr>
          <w:p w14:paraId="1FE2DD74" w14:textId="604AA87B" w:rsidR="00B8136E" w:rsidRDefault="00BC2801" w:rsidP="00964FB3">
            <w:pPr>
              <w:pStyle w:val="tabelanormalny"/>
              <w:rPr>
                <w:rFonts w:eastAsia="Arial"/>
              </w:rPr>
            </w:pPr>
            <w:r>
              <w:rPr>
                <w:rFonts w:eastAsia="Arial"/>
              </w:rPr>
              <w:t xml:space="preserve">Mężczyzna </w:t>
            </w:r>
          </w:p>
        </w:tc>
      </w:tr>
      <w:tr w:rsidR="00B8136E" w14:paraId="7E079290" w14:textId="77777777" w:rsidTr="695AA2D3">
        <w:tc>
          <w:tcPr>
            <w:tcW w:w="1470" w:type="dxa"/>
            <w:gridSpan w:val="2"/>
          </w:tcPr>
          <w:p w14:paraId="5AAB8931" w14:textId="49008397" w:rsidR="00B8136E" w:rsidRDefault="2B311936" w:rsidP="00964FB3">
            <w:pPr>
              <w:pStyle w:val="tabelanormalny"/>
            </w:pPr>
            <w:proofErr w:type="spellStart"/>
            <w:r>
              <w:t>other</w:t>
            </w:r>
            <w:proofErr w:type="spellEnd"/>
          </w:p>
        </w:tc>
        <w:tc>
          <w:tcPr>
            <w:tcW w:w="7448" w:type="dxa"/>
          </w:tcPr>
          <w:p w14:paraId="01BB004F" w14:textId="0278D4FD" w:rsidR="00B8136E" w:rsidRDefault="00BC2801" w:rsidP="00964FB3">
            <w:pPr>
              <w:pStyle w:val="tabelanormalny"/>
            </w:pPr>
            <w:r>
              <w:t>Inna</w:t>
            </w:r>
          </w:p>
        </w:tc>
      </w:tr>
      <w:tr w:rsidR="00B8136E" w14:paraId="2435855C" w14:textId="77777777" w:rsidTr="695AA2D3">
        <w:tc>
          <w:tcPr>
            <w:tcW w:w="1470" w:type="dxa"/>
            <w:gridSpan w:val="2"/>
          </w:tcPr>
          <w:p w14:paraId="038EA38B" w14:textId="3B53D8B3" w:rsidR="00B8136E" w:rsidRDefault="63CA50AE" w:rsidP="00964FB3">
            <w:pPr>
              <w:pStyle w:val="tabelanormalny"/>
            </w:pPr>
            <w:proofErr w:type="spellStart"/>
            <w:r>
              <w:t>unknown</w:t>
            </w:r>
            <w:proofErr w:type="spellEnd"/>
          </w:p>
        </w:tc>
        <w:tc>
          <w:tcPr>
            <w:tcW w:w="7448" w:type="dxa"/>
          </w:tcPr>
          <w:p w14:paraId="1224AE0B" w14:textId="2971508E" w:rsidR="00B8136E" w:rsidRDefault="00BC2801" w:rsidP="00964FB3">
            <w:pPr>
              <w:pStyle w:val="tabelanormalny"/>
              <w:rPr>
                <w:rFonts w:eastAsia="Arial"/>
              </w:rPr>
            </w:pPr>
            <w:r>
              <w:rPr>
                <w:rFonts w:eastAsia="Arial"/>
              </w:rPr>
              <w:t>Nieznana</w:t>
            </w:r>
          </w:p>
        </w:tc>
      </w:tr>
    </w:tbl>
    <w:p w14:paraId="0D5599FA" w14:textId="3A10D9A6" w:rsidR="007E49C0" w:rsidRPr="004D30A8" w:rsidRDefault="1F2E6186" w:rsidP="00817F11">
      <w:pPr>
        <w:pStyle w:val="Nagwek2"/>
      </w:pPr>
      <w:bookmarkStart w:id="2001" w:name="_Toc100563794"/>
      <w:bookmarkStart w:id="2002" w:name="_Toc100564077"/>
      <w:bookmarkStart w:id="2003" w:name="_Toc100565327"/>
      <w:bookmarkStart w:id="2004" w:name="_Toc100563795"/>
      <w:bookmarkStart w:id="2005" w:name="_Toc100564078"/>
      <w:bookmarkStart w:id="2006" w:name="_Toc100565328"/>
      <w:bookmarkStart w:id="2007" w:name="_Toc100563796"/>
      <w:bookmarkStart w:id="2008" w:name="_Toc100564079"/>
      <w:bookmarkStart w:id="2009" w:name="_Toc100565329"/>
      <w:bookmarkStart w:id="2010" w:name="_Toc100563797"/>
      <w:bookmarkStart w:id="2011" w:name="_Toc100564080"/>
      <w:bookmarkStart w:id="2012" w:name="_Toc100565330"/>
      <w:bookmarkStart w:id="2013" w:name="_Toc100563798"/>
      <w:bookmarkStart w:id="2014" w:name="_Toc100564081"/>
      <w:bookmarkStart w:id="2015" w:name="_Toc100565331"/>
      <w:bookmarkStart w:id="2016" w:name="_Toc100563799"/>
      <w:bookmarkStart w:id="2017" w:name="_Toc100564082"/>
      <w:bookmarkStart w:id="2018" w:name="_Toc100565332"/>
      <w:bookmarkStart w:id="2019" w:name="_Toc100563800"/>
      <w:bookmarkStart w:id="2020" w:name="_Toc100564083"/>
      <w:bookmarkStart w:id="2021" w:name="_Toc100565333"/>
      <w:bookmarkStart w:id="2022" w:name="_Toc100563801"/>
      <w:bookmarkStart w:id="2023" w:name="_Toc100564084"/>
      <w:bookmarkStart w:id="2024" w:name="_Toc100565334"/>
      <w:bookmarkStart w:id="2025" w:name="_Toc100563802"/>
      <w:bookmarkStart w:id="2026" w:name="_Toc100564085"/>
      <w:bookmarkStart w:id="2027" w:name="_Toc100565335"/>
      <w:bookmarkStart w:id="2028" w:name="_Toc100563803"/>
      <w:bookmarkStart w:id="2029" w:name="_Toc100564086"/>
      <w:bookmarkStart w:id="2030" w:name="_Toc100565336"/>
      <w:bookmarkStart w:id="2031" w:name="_Toc100563804"/>
      <w:bookmarkStart w:id="2032" w:name="_Toc100564087"/>
      <w:bookmarkStart w:id="2033" w:name="_Toc100565337"/>
      <w:bookmarkStart w:id="2034" w:name="_Toc100563805"/>
      <w:bookmarkStart w:id="2035" w:name="_Toc100564088"/>
      <w:bookmarkStart w:id="2036" w:name="_Toc100565338"/>
      <w:bookmarkStart w:id="2037" w:name="_Toc100563806"/>
      <w:bookmarkStart w:id="2038" w:name="_Toc100564089"/>
      <w:bookmarkStart w:id="2039" w:name="_Toc100565339"/>
      <w:bookmarkStart w:id="2040" w:name="_Toc100563807"/>
      <w:bookmarkStart w:id="2041" w:name="_Toc100564090"/>
      <w:bookmarkStart w:id="2042" w:name="_Toc100565340"/>
      <w:bookmarkStart w:id="2043" w:name="_Toc100563808"/>
      <w:bookmarkStart w:id="2044" w:name="_Toc100564091"/>
      <w:bookmarkStart w:id="2045" w:name="_Toc100565341"/>
      <w:bookmarkStart w:id="2046" w:name="_Toc100563809"/>
      <w:bookmarkStart w:id="2047" w:name="_Toc100564092"/>
      <w:bookmarkStart w:id="2048" w:name="_Toc100565342"/>
      <w:bookmarkStart w:id="2049" w:name="_Toc100563810"/>
      <w:bookmarkStart w:id="2050" w:name="_Toc100564093"/>
      <w:bookmarkStart w:id="2051" w:name="_Toc100565343"/>
      <w:bookmarkStart w:id="2052" w:name="_Toc100563811"/>
      <w:bookmarkStart w:id="2053" w:name="_Toc100564094"/>
      <w:bookmarkStart w:id="2054" w:name="_Toc100565344"/>
      <w:bookmarkStart w:id="2055" w:name="_Toc100563812"/>
      <w:bookmarkStart w:id="2056" w:name="_Toc100564095"/>
      <w:bookmarkStart w:id="2057" w:name="_Toc100565345"/>
      <w:bookmarkStart w:id="2058" w:name="_Toc100563813"/>
      <w:bookmarkStart w:id="2059" w:name="_Toc100564096"/>
      <w:bookmarkStart w:id="2060" w:name="_Toc100565346"/>
      <w:bookmarkStart w:id="2061" w:name="_Toc57767453"/>
      <w:bookmarkStart w:id="2062" w:name="_Toc1478351932"/>
      <w:bookmarkStart w:id="2063" w:name="_Toc910176698"/>
      <w:bookmarkStart w:id="2064" w:name="_Toc1218675134"/>
      <w:bookmarkStart w:id="2065" w:name="_Toc447462971"/>
      <w:bookmarkStart w:id="2066" w:name="_Toc1987936613"/>
      <w:bookmarkStart w:id="2067" w:name="_Toc1853224867"/>
      <w:bookmarkStart w:id="2068" w:name="_Toc201879938"/>
      <w:bookmarkStart w:id="2069" w:name="_Toc116292214"/>
      <w:bookmarkStart w:id="2070" w:name="_Toc118445914"/>
      <w:bookmarkStart w:id="2071" w:name="_Toc1955433171"/>
      <w:bookmarkStart w:id="2072" w:name="_Toc143855217"/>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r>
        <w:t>Kod powodów anulowania</w:t>
      </w:r>
      <w:bookmarkEnd w:id="2061"/>
      <w:bookmarkEnd w:id="2062"/>
      <w:bookmarkEnd w:id="2063"/>
      <w:bookmarkEnd w:id="2064"/>
      <w:bookmarkEnd w:id="2065"/>
      <w:bookmarkEnd w:id="2066"/>
      <w:bookmarkEnd w:id="2067"/>
      <w:bookmarkEnd w:id="2068"/>
      <w:bookmarkEnd w:id="2069"/>
      <w:bookmarkEnd w:id="2070"/>
      <w:bookmarkEnd w:id="2071"/>
      <w:bookmarkEnd w:id="2072"/>
    </w:p>
    <w:p w14:paraId="2800C79D" w14:textId="6EC019CE" w:rsidR="007E49C0" w:rsidRPr="004D30A8" w:rsidRDefault="007E49C0" w:rsidP="007E49C0">
      <w:pPr>
        <w:rPr>
          <w:lang w:eastAsia="pl-PL"/>
        </w:rPr>
      </w:pPr>
      <w:r w:rsidRPr="582CCEC7">
        <w:rPr>
          <w:lang w:eastAsia="pl-PL"/>
        </w:rPr>
        <w:t xml:space="preserve">Poniższa tabela zawiera zestawienie kodów oraz nazw aktualnie obsługiwanych przez System Elektronicznej Rejestracji </w:t>
      </w:r>
      <w:r w:rsidR="005737A1">
        <w:rPr>
          <w:lang w:eastAsia="pl-PL"/>
        </w:rPr>
        <w:t>dla powodów anulowania</w:t>
      </w:r>
      <w:r w:rsidR="00404C6F">
        <w:rPr>
          <w:lang w:eastAsia="pl-PL"/>
        </w:rPr>
        <w:t xml:space="preserve"> wizyty</w:t>
      </w:r>
      <w:r w:rsidRPr="582CCEC7">
        <w:rPr>
          <w:lang w:eastAsia="pl-PL"/>
        </w:rPr>
        <w:t>.</w:t>
      </w:r>
    </w:p>
    <w:p w14:paraId="40F6A9ED" w14:textId="2EE4B628" w:rsidR="007E49C0" w:rsidRPr="004D30A8" w:rsidRDefault="007E49C0" w:rsidP="00EA7948">
      <w:pPr>
        <w:pStyle w:val="Legenda"/>
        <w:framePr w:wrap="around"/>
      </w:pPr>
      <w:bookmarkStart w:id="2073" w:name="_Toc143855242"/>
      <w:r>
        <w:t xml:space="preserve">Tabela </w:t>
      </w:r>
      <w:r>
        <w:fldChar w:fldCharType="begin"/>
      </w:r>
      <w:r>
        <w:instrText>SEQ Tabela \* ARABIC</w:instrText>
      </w:r>
      <w:r>
        <w:fldChar w:fldCharType="separate"/>
      </w:r>
      <w:r w:rsidR="0047657B">
        <w:rPr>
          <w:noProof/>
        </w:rPr>
        <w:t>10</w:t>
      </w:r>
      <w:r>
        <w:fldChar w:fldCharType="end"/>
      </w:r>
      <w:r>
        <w:t>. Rodzaje kodów powodów anulowania</w:t>
      </w:r>
      <w:bookmarkEnd w:id="2073"/>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143"/>
        <w:gridCol w:w="7775"/>
      </w:tblGrid>
      <w:tr w:rsidR="008D5AA4" w14:paraId="252571B5" w14:textId="77777777" w:rsidTr="00817EB2">
        <w:tc>
          <w:tcPr>
            <w:tcW w:w="1143" w:type="dxa"/>
            <w:shd w:val="clear" w:color="auto" w:fill="17365D" w:themeFill="text2" w:themeFillShade="BF"/>
          </w:tcPr>
          <w:p w14:paraId="51E1C569" w14:textId="77777777" w:rsidR="007E49C0" w:rsidRDefault="007E49C0" w:rsidP="00D952D2">
            <w:pPr>
              <w:pStyle w:val="Tabelanagwekdolewej"/>
            </w:pPr>
            <w:r>
              <w:t>Kod</w:t>
            </w:r>
          </w:p>
        </w:tc>
        <w:tc>
          <w:tcPr>
            <w:tcW w:w="7775" w:type="dxa"/>
            <w:shd w:val="clear" w:color="auto" w:fill="17365D" w:themeFill="text2" w:themeFillShade="BF"/>
          </w:tcPr>
          <w:p w14:paraId="5D5F1E97" w14:textId="4CFA35E9" w:rsidR="007E49C0" w:rsidRDefault="007E49C0" w:rsidP="00D952D2">
            <w:pPr>
              <w:pStyle w:val="Tabelanagwekdolewej"/>
            </w:pPr>
            <w:r>
              <w:t xml:space="preserve">Rodzaj kodów </w:t>
            </w:r>
            <w:r w:rsidR="00CB4F52">
              <w:t>powodów anulowania</w:t>
            </w:r>
          </w:p>
        </w:tc>
      </w:tr>
      <w:tr w:rsidR="007E49C0" w14:paraId="3AD44D1B" w14:textId="77777777" w:rsidTr="00817EB2">
        <w:tc>
          <w:tcPr>
            <w:tcW w:w="1143" w:type="dxa"/>
          </w:tcPr>
          <w:p w14:paraId="2887E0FB" w14:textId="60FD3B04" w:rsidR="007E49C0" w:rsidRDefault="007E49C0" w:rsidP="00964FB3">
            <w:pPr>
              <w:pStyle w:val="tabelanormalny"/>
              <w:rPr>
                <w:rFonts w:eastAsia="Arial"/>
              </w:rPr>
            </w:pPr>
            <w:r>
              <w:t>1</w:t>
            </w:r>
          </w:p>
        </w:tc>
        <w:tc>
          <w:tcPr>
            <w:tcW w:w="7775" w:type="dxa"/>
          </w:tcPr>
          <w:p w14:paraId="7FCEC7CF" w14:textId="06B6DC5B" w:rsidR="007E49C0" w:rsidRDefault="00A25126" w:rsidP="00964FB3">
            <w:pPr>
              <w:pStyle w:val="tabelanormalny"/>
              <w:rPr>
                <w:rFonts w:eastAsia="Arial"/>
              </w:rPr>
            </w:pPr>
            <w:r>
              <w:rPr>
                <w:rFonts w:eastAsia="Arial"/>
              </w:rPr>
              <w:t>Termin wpisany przez pomyłkę</w:t>
            </w:r>
          </w:p>
        </w:tc>
      </w:tr>
      <w:tr w:rsidR="007E49C0" w14:paraId="5130E6BB" w14:textId="77777777" w:rsidTr="00817EB2">
        <w:tc>
          <w:tcPr>
            <w:tcW w:w="1143" w:type="dxa"/>
          </w:tcPr>
          <w:p w14:paraId="7D9ED6DA" w14:textId="046A781B" w:rsidR="007E49C0" w:rsidRDefault="007E49C0" w:rsidP="00964FB3">
            <w:pPr>
              <w:pStyle w:val="tabelanormalny"/>
              <w:rPr>
                <w:rFonts w:eastAsia="Arial"/>
              </w:rPr>
            </w:pPr>
            <w:r>
              <w:t>2</w:t>
            </w:r>
          </w:p>
        </w:tc>
        <w:tc>
          <w:tcPr>
            <w:tcW w:w="7775" w:type="dxa"/>
          </w:tcPr>
          <w:p w14:paraId="51A5656D" w14:textId="79BE65AC" w:rsidR="007E49C0" w:rsidRDefault="00A25126" w:rsidP="00964FB3">
            <w:pPr>
              <w:pStyle w:val="tabelanormalny"/>
              <w:rPr>
                <w:rFonts w:eastAsia="Arial"/>
              </w:rPr>
            </w:pPr>
            <w:r>
              <w:rPr>
                <w:rFonts w:eastAsia="Arial"/>
              </w:rPr>
              <w:t>Termin przypada na dzień wolny od pracy</w:t>
            </w:r>
          </w:p>
        </w:tc>
      </w:tr>
      <w:tr w:rsidR="007E49C0" w14:paraId="6CD36ED1" w14:textId="77777777" w:rsidTr="00817EB2">
        <w:tc>
          <w:tcPr>
            <w:tcW w:w="1143" w:type="dxa"/>
          </w:tcPr>
          <w:p w14:paraId="5C106F7F" w14:textId="594B2F6D" w:rsidR="007E49C0" w:rsidRDefault="007E49C0" w:rsidP="00964FB3">
            <w:pPr>
              <w:pStyle w:val="tabelanormalny"/>
            </w:pPr>
            <w:r>
              <w:t>3</w:t>
            </w:r>
          </w:p>
        </w:tc>
        <w:tc>
          <w:tcPr>
            <w:tcW w:w="7775" w:type="dxa"/>
          </w:tcPr>
          <w:p w14:paraId="7D9233A0" w14:textId="38380E03" w:rsidR="007E49C0" w:rsidRDefault="00A25126" w:rsidP="00964FB3">
            <w:pPr>
              <w:pStyle w:val="tabelanormalny"/>
            </w:pPr>
            <w:r>
              <w:t>Względy medyczne – przyśpieszenie terminu</w:t>
            </w:r>
          </w:p>
        </w:tc>
      </w:tr>
      <w:tr w:rsidR="007E49C0" w14:paraId="0CF5E008" w14:textId="77777777" w:rsidTr="00817EB2">
        <w:tc>
          <w:tcPr>
            <w:tcW w:w="1143" w:type="dxa"/>
          </w:tcPr>
          <w:p w14:paraId="064F4523" w14:textId="4F913C48" w:rsidR="007E49C0" w:rsidRDefault="007E49C0" w:rsidP="00964FB3">
            <w:pPr>
              <w:pStyle w:val="tabelanormalny"/>
            </w:pPr>
            <w:r>
              <w:t>4</w:t>
            </w:r>
          </w:p>
        </w:tc>
        <w:tc>
          <w:tcPr>
            <w:tcW w:w="7775" w:type="dxa"/>
          </w:tcPr>
          <w:p w14:paraId="2A1BF0E9" w14:textId="28EE1503" w:rsidR="007E49C0" w:rsidRDefault="00A25126" w:rsidP="00964FB3">
            <w:pPr>
              <w:pStyle w:val="tabelanormalny"/>
              <w:rPr>
                <w:rFonts w:eastAsia="Arial"/>
              </w:rPr>
            </w:pPr>
            <w:r>
              <w:t>Względy medyczne – czasowe odroczenie terminu</w:t>
            </w:r>
          </w:p>
        </w:tc>
      </w:tr>
      <w:tr w:rsidR="00A25126" w14:paraId="7ABB22B3" w14:textId="77777777" w:rsidTr="00817EB2">
        <w:tc>
          <w:tcPr>
            <w:tcW w:w="1143" w:type="dxa"/>
          </w:tcPr>
          <w:p w14:paraId="13408AAF" w14:textId="09784E5A" w:rsidR="00A25126" w:rsidRDefault="004A31D6" w:rsidP="00964FB3">
            <w:pPr>
              <w:pStyle w:val="tabelanormalny"/>
            </w:pPr>
            <w:r>
              <w:t>5</w:t>
            </w:r>
          </w:p>
        </w:tc>
        <w:tc>
          <w:tcPr>
            <w:tcW w:w="7775" w:type="dxa"/>
          </w:tcPr>
          <w:p w14:paraId="2E151B0A" w14:textId="435BE256" w:rsidR="00A25126" w:rsidRDefault="00A25126" w:rsidP="00964FB3">
            <w:pPr>
              <w:pStyle w:val="tabelanormalny"/>
            </w:pPr>
            <w:r>
              <w:t>Na wniosek</w:t>
            </w:r>
            <w:r w:rsidR="0013403D">
              <w:t xml:space="preserve"> osoby wpisanej w harmonogram przyjęć/</w:t>
            </w:r>
            <w:r w:rsidR="004A31D6">
              <w:t xml:space="preserve"> </w:t>
            </w:r>
            <w:r w:rsidR="0013403D">
              <w:t>list</w:t>
            </w:r>
            <w:r w:rsidR="004A31D6">
              <w:t>ę</w:t>
            </w:r>
            <w:r w:rsidR="0013403D">
              <w:t xml:space="preserve"> oczekujących</w:t>
            </w:r>
          </w:p>
        </w:tc>
      </w:tr>
      <w:tr w:rsidR="00A25126" w14:paraId="5467E352" w14:textId="77777777" w:rsidTr="00817EB2">
        <w:tc>
          <w:tcPr>
            <w:tcW w:w="1143" w:type="dxa"/>
          </w:tcPr>
          <w:p w14:paraId="7D3D4E4B" w14:textId="676149EF" w:rsidR="00A25126" w:rsidRDefault="004A31D6" w:rsidP="00964FB3">
            <w:pPr>
              <w:pStyle w:val="tabelanormalny"/>
            </w:pPr>
            <w:r>
              <w:t>6</w:t>
            </w:r>
          </w:p>
        </w:tc>
        <w:tc>
          <w:tcPr>
            <w:tcW w:w="7775" w:type="dxa"/>
          </w:tcPr>
          <w:p w14:paraId="33F18AD5" w14:textId="1CFFDFB8" w:rsidR="00A25126" w:rsidRDefault="0013403D" w:rsidP="00964FB3">
            <w:pPr>
              <w:pStyle w:val="tabelanormalny"/>
            </w:pPr>
            <w:r>
              <w:t>Przesunięcie grupowe</w:t>
            </w:r>
          </w:p>
        </w:tc>
      </w:tr>
      <w:tr w:rsidR="00A25126" w14:paraId="7AA48CB6" w14:textId="77777777" w:rsidTr="00817EB2">
        <w:tc>
          <w:tcPr>
            <w:tcW w:w="1143" w:type="dxa"/>
          </w:tcPr>
          <w:p w14:paraId="30803527" w14:textId="0883C4AE" w:rsidR="00A25126" w:rsidRDefault="004A31D6" w:rsidP="00964FB3">
            <w:pPr>
              <w:pStyle w:val="tabelanormalny"/>
            </w:pPr>
            <w:r>
              <w:t>7</w:t>
            </w:r>
          </w:p>
        </w:tc>
        <w:tc>
          <w:tcPr>
            <w:tcW w:w="7775" w:type="dxa"/>
          </w:tcPr>
          <w:p w14:paraId="4183DC3B" w14:textId="3FC6250F" w:rsidR="00A25126" w:rsidRDefault="0013403D" w:rsidP="00964FB3">
            <w:pPr>
              <w:pStyle w:val="tabelanormalny"/>
            </w:pPr>
            <w:r>
              <w:t>Z przyczyn leżących po stronie świadczeniodawcy</w:t>
            </w:r>
          </w:p>
        </w:tc>
      </w:tr>
      <w:tr w:rsidR="00A25126" w14:paraId="79D984AF" w14:textId="77777777" w:rsidTr="00817EB2">
        <w:tc>
          <w:tcPr>
            <w:tcW w:w="1143" w:type="dxa"/>
          </w:tcPr>
          <w:p w14:paraId="6616A106" w14:textId="7A019465" w:rsidR="00A25126" w:rsidRDefault="004A31D6" w:rsidP="00964FB3">
            <w:pPr>
              <w:pStyle w:val="tabelanormalny"/>
            </w:pPr>
            <w:r>
              <w:t>8</w:t>
            </w:r>
          </w:p>
        </w:tc>
        <w:tc>
          <w:tcPr>
            <w:tcW w:w="7775" w:type="dxa"/>
          </w:tcPr>
          <w:p w14:paraId="0D2C5C31" w14:textId="160B33BA" w:rsidR="00A25126" w:rsidRDefault="0013403D" w:rsidP="00964FB3">
            <w:pPr>
              <w:pStyle w:val="tabelanormalny"/>
            </w:pPr>
            <w:r>
              <w:t>Brak kompletu badań</w:t>
            </w:r>
          </w:p>
        </w:tc>
      </w:tr>
      <w:tr w:rsidR="00A25126" w14:paraId="1B569E31" w14:textId="77777777" w:rsidTr="00817EB2">
        <w:tc>
          <w:tcPr>
            <w:tcW w:w="1143" w:type="dxa"/>
          </w:tcPr>
          <w:p w14:paraId="0E7FFC28" w14:textId="25B60B6F" w:rsidR="00A25126" w:rsidRDefault="004A31D6" w:rsidP="00964FB3">
            <w:pPr>
              <w:pStyle w:val="tabelanormalny"/>
            </w:pPr>
            <w:r>
              <w:t>9</w:t>
            </w:r>
          </w:p>
        </w:tc>
        <w:tc>
          <w:tcPr>
            <w:tcW w:w="7775" w:type="dxa"/>
          </w:tcPr>
          <w:p w14:paraId="5EF9419A" w14:textId="3CC175C3" w:rsidR="00A25126" w:rsidRDefault="0013403D" w:rsidP="00964FB3">
            <w:pPr>
              <w:pStyle w:val="tabelanormalny"/>
            </w:pPr>
            <w:r>
              <w:t>Aktualizacja terminu wyznaczonego</w:t>
            </w:r>
            <w:r w:rsidR="005C567B">
              <w:t xml:space="preserve"> pierwotnie z dokładnością do tygodnia</w:t>
            </w:r>
          </w:p>
        </w:tc>
      </w:tr>
      <w:tr w:rsidR="00A25126" w14:paraId="5779BDDB" w14:textId="77777777" w:rsidTr="00817EB2">
        <w:tc>
          <w:tcPr>
            <w:tcW w:w="1143" w:type="dxa"/>
          </w:tcPr>
          <w:p w14:paraId="212B1E0B" w14:textId="380BCA57" w:rsidR="00A25126" w:rsidRDefault="004A31D6" w:rsidP="00964FB3">
            <w:pPr>
              <w:pStyle w:val="tabelanormalny"/>
            </w:pPr>
            <w:r>
              <w:t>10</w:t>
            </w:r>
          </w:p>
        </w:tc>
        <w:tc>
          <w:tcPr>
            <w:tcW w:w="7775" w:type="dxa"/>
          </w:tcPr>
          <w:p w14:paraId="0E2C605E" w14:textId="615215B5" w:rsidR="00A25126" w:rsidRDefault="005C567B" w:rsidP="00964FB3">
            <w:pPr>
              <w:pStyle w:val="tabelanormalny"/>
            </w:pPr>
            <w:r>
              <w:t>Inna przyczyna</w:t>
            </w:r>
          </w:p>
        </w:tc>
      </w:tr>
      <w:tr w:rsidR="005C567B" w14:paraId="2E0C7CED" w14:textId="77777777" w:rsidTr="00817EB2">
        <w:tc>
          <w:tcPr>
            <w:tcW w:w="1143" w:type="dxa"/>
          </w:tcPr>
          <w:p w14:paraId="689D7549" w14:textId="36E89498" w:rsidR="005C567B" w:rsidRDefault="004A31D6" w:rsidP="00964FB3">
            <w:pPr>
              <w:pStyle w:val="tabelanormalny"/>
            </w:pPr>
            <w:r>
              <w:t>11</w:t>
            </w:r>
          </w:p>
        </w:tc>
        <w:tc>
          <w:tcPr>
            <w:tcW w:w="7775" w:type="dxa"/>
          </w:tcPr>
          <w:p w14:paraId="7BA96ECC" w14:textId="441500E6" w:rsidR="005C567B" w:rsidRDefault="005C567B" w:rsidP="00964FB3">
            <w:pPr>
              <w:pStyle w:val="tabelanormalny"/>
            </w:pPr>
            <w:r>
              <w:t xml:space="preserve">Aktualizacja terminu w wyniku rezygnacji innych </w:t>
            </w:r>
            <w:r w:rsidR="00FC3187">
              <w:t>pacjentów</w:t>
            </w:r>
          </w:p>
        </w:tc>
      </w:tr>
      <w:tr w:rsidR="005C567B" w14:paraId="335A04A9" w14:textId="77777777" w:rsidTr="00817EB2">
        <w:tc>
          <w:tcPr>
            <w:tcW w:w="1143" w:type="dxa"/>
          </w:tcPr>
          <w:p w14:paraId="19D1303C" w14:textId="7F481C4C" w:rsidR="005C567B" w:rsidRDefault="004A31D6" w:rsidP="00964FB3">
            <w:pPr>
              <w:pStyle w:val="tabelanormalny"/>
            </w:pPr>
            <w:r>
              <w:t>12</w:t>
            </w:r>
          </w:p>
        </w:tc>
        <w:tc>
          <w:tcPr>
            <w:tcW w:w="7775" w:type="dxa"/>
          </w:tcPr>
          <w:p w14:paraId="09343821" w14:textId="7D5EBB46" w:rsidR="005C567B" w:rsidRDefault="00AD1ECF" w:rsidP="00964FB3">
            <w:pPr>
              <w:pStyle w:val="tabelanormalny"/>
            </w:pPr>
            <w:r>
              <w:t>Nieprawidłowa kategoria medyczna podana podczas rejestracji</w:t>
            </w:r>
          </w:p>
        </w:tc>
      </w:tr>
      <w:tr w:rsidR="005C567B" w14:paraId="220A1731" w14:textId="77777777" w:rsidTr="00817EB2">
        <w:tc>
          <w:tcPr>
            <w:tcW w:w="1143" w:type="dxa"/>
          </w:tcPr>
          <w:p w14:paraId="5EA73A63" w14:textId="3E4E1E77" w:rsidR="005C567B" w:rsidRDefault="004A31D6" w:rsidP="00964FB3">
            <w:pPr>
              <w:pStyle w:val="tabelanormalny"/>
            </w:pPr>
            <w:r>
              <w:t>13</w:t>
            </w:r>
          </w:p>
        </w:tc>
        <w:tc>
          <w:tcPr>
            <w:tcW w:w="7775" w:type="dxa"/>
          </w:tcPr>
          <w:p w14:paraId="5077E146" w14:textId="400C57FB" w:rsidR="005C567B" w:rsidRDefault="00AD1ECF" w:rsidP="00964FB3">
            <w:pPr>
              <w:pStyle w:val="tabelanormalny"/>
            </w:pPr>
            <w:r>
              <w:t>Nieobecność lekarza</w:t>
            </w:r>
          </w:p>
        </w:tc>
      </w:tr>
      <w:tr w:rsidR="005C567B" w14:paraId="1B0D963D" w14:textId="77777777" w:rsidTr="00817EB2">
        <w:tc>
          <w:tcPr>
            <w:tcW w:w="1143" w:type="dxa"/>
          </w:tcPr>
          <w:p w14:paraId="51B4C0DB" w14:textId="11B706DB" w:rsidR="005C567B" w:rsidRDefault="004A31D6" w:rsidP="00964FB3">
            <w:pPr>
              <w:pStyle w:val="tabelanormalny"/>
            </w:pPr>
            <w:r>
              <w:t>14</w:t>
            </w:r>
          </w:p>
        </w:tc>
        <w:tc>
          <w:tcPr>
            <w:tcW w:w="7775" w:type="dxa"/>
          </w:tcPr>
          <w:p w14:paraId="1E576D6C" w14:textId="1A46264E" w:rsidR="005C567B" w:rsidRDefault="00AE0791" w:rsidP="00964FB3">
            <w:pPr>
              <w:pStyle w:val="tabelanormalny"/>
            </w:pPr>
            <w:r>
              <w:t xml:space="preserve">Osoba wpisana na listę oczekujących/ harmonogram przyjęć nie </w:t>
            </w:r>
            <w:r w:rsidR="00FC3187">
              <w:t>kwalifikowała</w:t>
            </w:r>
            <w:r>
              <w:t xml:space="preserve"> się do leczenia ze względów medycznych w terminie pierwotnie wyznaczonym</w:t>
            </w:r>
          </w:p>
        </w:tc>
      </w:tr>
      <w:tr w:rsidR="005C567B" w14:paraId="2714136B" w14:textId="77777777" w:rsidTr="00817EB2">
        <w:tc>
          <w:tcPr>
            <w:tcW w:w="1143" w:type="dxa"/>
          </w:tcPr>
          <w:p w14:paraId="749FBE02" w14:textId="3F7FA60B" w:rsidR="005C567B" w:rsidRDefault="004A31D6" w:rsidP="00964FB3">
            <w:pPr>
              <w:pStyle w:val="tabelanormalny"/>
            </w:pPr>
            <w:r>
              <w:t>15</w:t>
            </w:r>
          </w:p>
        </w:tc>
        <w:tc>
          <w:tcPr>
            <w:tcW w:w="7775" w:type="dxa"/>
          </w:tcPr>
          <w:p w14:paraId="2F4938C8" w14:textId="7C50A61E" w:rsidR="005C567B" w:rsidRDefault="00FC3187" w:rsidP="00964FB3">
            <w:pPr>
              <w:pStyle w:val="tabelanormalny"/>
            </w:pPr>
            <w:r>
              <w:t xml:space="preserve">Osoba skorzystała z możliwości, o której mowa w art. </w:t>
            </w:r>
            <w:r w:rsidR="00160DB4">
              <w:t>20 ust. 9A ustawy</w:t>
            </w:r>
          </w:p>
        </w:tc>
      </w:tr>
      <w:tr w:rsidR="00157739" w14:paraId="6E6E8659" w14:textId="77777777" w:rsidTr="00817EB2">
        <w:tc>
          <w:tcPr>
            <w:tcW w:w="1143" w:type="dxa"/>
          </w:tcPr>
          <w:p w14:paraId="5BEF21D3" w14:textId="081DBC18" w:rsidR="00157739" w:rsidRDefault="00160DB4" w:rsidP="00964FB3">
            <w:pPr>
              <w:pStyle w:val="tabelanormalny"/>
            </w:pPr>
            <w:r>
              <w:t>16</w:t>
            </w:r>
          </w:p>
        </w:tc>
        <w:tc>
          <w:tcPr>
            <w:tcW w:w="7775" w:type="dxa"/>
          </w:tcPr>
          <w:p w14:paraId="7FF17DA8" w14:textId="6C26D4DC" w:rsidR="00157739" w:rsidRDefault="00160DB4" w:rsidP="00964FB3">
            <w:pPr>
              <w:pStyle w:val="tabelanormalny"/>
            </w:pPr>
            <w:r>
              <w:t>Zmiana kategorii, o której mowa w art. 19A ust. 4 pkt 3 ustawy</w:t>
            </w:r>
          </w:p>
        </w:tc>
      </w:tr>
      <w:tr w:rsidR="00FC3187" w14:paraId="4B3DF65C" w14:textId="77777777" w:rsidTr="00817EB2">
        <w:tc>
          <w:tcPr>
            <w:tcW w:w="1143" w:type="dxa"/>
          </w:tcPr>
          <w:p w14:paraId="778CE657" w14:textId="0EB7A7D3" w:rsidR="00FC3187" w:rsidRDefault="004A31D6" w:rsidP="00964FB3">
            <w:pPr>
              <w:pStyle w:val="tabelanormalny"/>
            </w:pPr>
            <w:r>
              <w:t>1</w:t>
            </w:r>
            <w:r w:rsidR="00160DB4">
              <w:t>7</w:t>
            </w:r>
          </w:p>
        </w:tc>
        <w:tc>
          <w:tcPr>
            <w:tcW w:w="7775" w:type="dxa"/>
          </w:tcPr>
          <w:p w14:paraId="736D82C0" w14:textId="578671A2" w:rsidR="00FC3187" w:rsidRDefault="00FC3187" w:rsidP="00964FB3">
            <w:pPr>
              <w:pStyle w:val="tabelanormalny"/>
            </w:pPr>
            <w:r>
              <w:t>Osoba wpisana w harmonogram</w:t>
            </w:r>
          </w:p>
        </w:tc>
      </w:tr>
    </w:tbl>
    <w:p w14:paraId="77B5FE20" w14:textId="599DFD52" w:rsidR="007E49C0" w:rsidRDefault="007E49C0" w:rsidP="14845A42">
      <w:pPr>
        <w:jc w:val="left"/>
        <w:rPr>
          <w:kern w:val="32"/>
          <w:szCs w:val="22"/>
        </w:rPr>
      </w:pPr>
    </w:p>
    <w:p w14:paraId="1D0C1FD0" w14:textId="75476D6E" w:rsidR="00933A15" w:rsidRDefault="00933A15" w:rsidP="14845A42">
      <w:pPr>
        <w:jc w:val="left"/>
      </w:pPr>
      <w:bookmarkStart w:id="2074" w:name="_Toc100565348"/>
      <w:bookmarkStart w:id="2075" w:name="_Toc100565349"/>
      <w:bookmarkStart w:id="2076" w:name="_Toc100565350"/>
      <w:bookmarkStart w:id="2077" w:name="_Toc100565351"/>
      <w:bookmarkStart w:id="2078" w:name="_Toc100565352"/>
      <w:bookmarkStart w:id="2079" w:name="_Toc100565353"/>
      <w:bookmarkStart w:id="2080" w:name="_Toc100565354"/>
      <w:bookmarkStart w:id="2081" w:name="_Toc100565355"/>
      <w:bookmarkStart w:id="2082" w:name="_Toc100565356"/>
      <w:bookmarkStart w:id="2083" w:name="_Toc100565357"/>
      <w:bookmarkStart w:id="2084" w:name="_Toc100565358"/>
      <w:bookmarkStart w:id="2085" w:name="_Toc100565359"/>
      <w:bookmarkStart w:id="2086" w:name="_Toc100565360"/>
      <w:bookmarkStart w:id="2087" w:name="_Toc100565361"/>
      <w:bookmarkStart w:id="2088" w:name="_Toc100565362"/>
      <w:bookmarkStart w:id="2089" w:name="_Toc100565363"/>
      <w:bookmarkStart w:id="2090" w:name="_Toc100565364"/>
      <w:bookmarkStart w:id="2091" w:name="_Toc100565365"/>
      <w:bookmarkStart w:id="2092" w:name="_Toc100565366"/>
      <w:bookmarkStart w:id="2093" w:name="_Toc100565367"/>
      <w:bookmarkStart w:id="2094" w:name="_Toc100565368"/>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p>
    <w:p w14:paraId="71713699" w14:textId="25F46D8D" w:rsidR="003924CE" w:rsidRDefault="121E7E13" w:rsidP="00817F11">
      <w:pPr>
        <w:pStyle w:val="Nagwek2"/>
      </w:pPr>
      <w:bookmarkStart w:id="2095" w:name="_Toc1079443318"/>
      <w:bookmarkStart w:id="2096" w:name="_Toc1849035373"/>
      <w:bookmarkStart w:id="2097" w:name="_Toc1546318377"/>
      <w:bookmarkStart w:id="2098" w:name="_Toc1430436566"/>
      <w:bookmarkStart w:id="2099" w:name="_Toc1119753308"/>
      <w:bookmarkStart w:id="2100" w:name="_Toc922461407"/>
      <w:bookmarkStart w:id="2101" w:name="_Toc1834015093"/>
      <w:bookmarkStart w:id="2102" w:name="_Toc211777792"/>
      <w:bookmarkStart w:id="2103" w:name="_Toc116292215"/>
      <w:bookmarkStart w:id="2104" w:name="_Toc118445915"/>
      <w:bookmarkStart w:id="2105" w:name="_Toc2009060540"/>
      <w:bookmarkStart w:id="2106" w:name="_Toc143855218"/>
      <w:r>
        <w:t xml:space="preserve">Kod </w:t>
      </w:r>
      <w:r w:rsidR="625E9E5A">
        <w:t>strony ciała</w:t>
      </w:r>
      <w:bookmarkEnd w:id="2095"/>
      <w:bookmarkEnd w:id="2096"/>
      <w:bookmarkEnd w:id="2097"/>
      <w:bookmarkEnd w:id="2098"/>
      <w:bookmarkEnd w:id="2099"/>
      <w:bookmarkEnd w:id="2100"/>
      <w:bookmarkEnd w:id="2101"/>
      <w:bookmarkEnd w:id="2102"/>
      <w:bookmarkEnd w:id="2103"/>
      <w:bookmarkEnd w:id="2104"/>
      <w:bookmarkEnd w:id="2105"/>
      <w:bookmarkEnd w:id="2106"/>
    </w:p>
    <w:p w14:paraId="7E829312" w14:textId="0F6C1C24" w:rsidR="003924CE" w:rsidRDefault="00D971A4" w:rsidP="00C802BF">
      <w:pPr>
        <w:rPr>
          <w:lang w:eastAsia="pl-PL"/>
        </w:rPr>
      </w:pPr>
      <w:r>
        <w:rPr>
          <w:lang w:eastAsia="pl-PL"/>
        </w:rPr>
        <w:t>Poniższa tabela zawiera zestawienie kodów oraz nazw aktualnie obsługiwanych przez System Elektronicznej Rejestracji w kontekście Kodów Strony Ciała</w:t>
      </w:r>
    </w:p>
    <w:p w14:paraId="18B65911" w14:textId="4AE4428D" w:rsidR="00700107" w:rsidRDefault="00700107" w:rsidP="00EA7948">
      <w:pPr>
        <w:pStyle w:val="Legenda"/>
        <w:framePr w:wrap="around"/>
      </w:pPr>
      <w:bookmarkStart w:id="2107" w:name="_Toc143855243"/>
      <w:r>
        <w:t xml:space="preserve">Tabela </w:t>
      </w:r>
      <w:r>
        <w:fldChar w:fldCharType="begin"/>
      </w:r>
      <w:r>
        <w:instrText>SEQ Tabela \* ARABIC</w:instrText>
      </w:r>
      <w:r>
        <w:fldChar w:fldCharType="separate"/>
      </w:r>
      <w:r w:rsidR="0047657B">
        <w:rPr>
          <w:noProof/>
        </w:rPr>
        <w:t>11</w:t>
      </w:r>
      <w:r>
        <w:fldChar w:fldCharType="end"/>
      </w:r>
      <w:r>
        <w:t xml:space="preserve"> Rodzaje kodów strony ciała</w:t>
      </w:r>
      <w:bookmarkEnd w:id="2107"/>
    </w:p>
    <w:tbl>
      <w:tblPr>
        <w:tblpPr w:leftFromText="141" w:rightFromText="141" w:vertAnchor="text" w:horzAnchor="margin" w:tblpY="327"/>
        <w:tblW w:w="8964" w:type="dxa"/>
        <w:tblBorders>
          <w:top w:val="single" w:sz="18" w:space="0" w:color="7F7F7F"/>
          <w:left w:val="single" w:sz="18" w:space="0" w:color="7F7F7F"/>
          <w:bottom w:val="single" w:sz="18" w:space="0" w:color="7F7F7F"/>
          <w:right w:val="single" w:sz="18" w:space="0" w:color="7F7F7F"/>
          <w:insideH w:val="single" w:sz="4" w:space="0" w:color="7F7F7F"/>
          <w:insideV w:val="single" w:sz="4" w:space="0" w:color="7F7F7F"/>
        </w:tblBorders>
        <w:tblLook w:val="04A0" w:firstRow="1" w:lastRow="0" w:firstColumn="1" w:lastColumn="0" w:noHBand="0" w:noVBand="1"/>
      </w:tblPr>
      <w:tblGrid>
        <w:gridCol w:w="1195"/>
        <w:gridCol w:w="7769"/>
      </w:tblGrid>
      <w:tr w:rsidR="00700107" w:rsidRPr="00C93E94" w14:paraId="2CBB0252" w14:textId="77777777" w:rsidTr="00700107">
        <w:trPr>
          <w:cantSplit/>
          <w:trHeight w:val="469"/>
          <w:tblHeader/>
        </w:trPr>
        <w:tc>
          <w:tcPr>
            <w:tcW w:w="1195" w:type="dxa"/>
            <w:shd w:val="clear" w:color="auto" w:fill="17365D" w:themeFill="text2" w:themeFillShade="BF"/>
          </w:tcPr>
          <w:p w14:paraId="772A56EE" w14:textId="77777777" w:rsidR="00700107" w:rsidRPr="00C93E94" w:rsidRDefault="00700107" w:rsidP="00D952D2">
            <w:pPr>
              <w:pStyle w:val="Tabelanagwekdolewej"/>
            </w:pPr>
            <w:r>
              <w:t>Kod</w:t>
            </w:r>
          </w:p>
        </w:tc>
        <w:tc>
          <w:tcPr>
            <w:tcW w:w="7769" w:type="dxa"/>
            <w:shd w:val="clear" w:color="auto" w:fill="17365D" w:themeFill="text2" w:themeFillShade="BF"/>
          </w:tcPr>
          <w:p w14:paraId="2E55CD8A" w14:textId="77777777" w:rsidR="00700107" w:rsidRPr="00C93E94" w:rsidRDefault="00700107" w:rsidP="00D952D2">
            <w:pPr>
              <w:pStyle w:val="Tabelanagwekdolewej"/>
            </w:pPr>
            <w:r>
              <w:t>Rodzaje kodów strony ciała</w:t>
            </w:r>
          </w:p>
        </w:tc>
      </w:tr>
      <w:tr w:rsidR="00700107" w:rsidRPr="00C93E94" w14:paraId="032F6C1E" w14:textId="77777777" w:rsidTr="00700107">
        <w:trPr>
          <w:cantSplit/>
          <w:trHeight w:val="484"/>
        </w:trPr>
        <w:tc>
          <w:tcPr>
            <w:tcW w:w="1195" w:type="dxa"/>
          </w:tcPr>
          <w:p w14:paraId="1D54DFCE" w14:textId="77777777" w:rsidR="00700107" w:rsidRPr="00C93E94" w:rsidRDefault="00700107" w:rsidP="00964FB3">
            <w:pPr>
              <w:pStyle w:val="tabelanormalny"/>
              <w:rPr>
                <w:rFonts w:eastAsia="Arial"/>
              </w:rPr>
            </w:pPr>
            <w:r w:rsidRPr="00DF1E77">
              <w:t>7771000</w:t>
            </w:r>
          </w:p>
        </w:tc>
        <w:tc>
          <w:tcPr>
            <w:tcW w:w="7769" w:type="dxa"/>
          </w:tcPr>
          <w:p w14:paraId="5C1A9769" w14:textId="77777777" w:rsidR="00700107" w:rsidRPr="00C93E94" w:rsidRDefault="00700107" w:rsidP="00964FB3">
            <w:pPr>
              <w:pStyle w:val="tabelanormalny"/>
              <w:rPr>
                <w:rFonts w:eastAsia="Arial"/>
              </w:rPr>
            </w:pPr>
            <w:r w:rsidRPr="00DF1E77">
              <w:rPr>
                <w:rFonts w:eastAsia="Arial"/>
              </w:rPr>
              <w:t>LEWA</w:t>
            </w:r>
          </w:p>
        </w:tc>
      </w:tr>
      <w:tr w:rsidR="00700107" w:rsidRPr="00C93E94" w14:paraId="0FB30A59" w14:textId="77777777" w:rsidTr="00700107">
        <w:trPr>
          <w:cantSplit/>
          <w:trHeight w:val="469"/>
        </w:trPr>
        <w:tc>
          <w:tcPr>
            <w:tcW w:w="1195" w:type="dxa"/>
          </w:tcPr>
          <w:p w14:paraId="4D536DA0" w14:textId="77777777" w:rsidR="00700107" w:rsidRPr="00C93E94" w:rsidRDefault="00700107" w:rsidP="00964FB3">
            <w:pPr>
              <w:pStyle w:val="tabelanormalny"/>
              <w:rPr>
                <w:rFonts w:eastAsia="Arial"/>
              </w:rPr>
            </w:pPr>
            <w:r w:rsidRPr="00DF1E77">
              <w:t>24028007</w:t>
            </w:r>
          </w:p>
        </w:tc>
        <w:tc>
          <w:tcPr>
            <w:tcW w:w="7769" w:type="dxa"/>
          </w:tcPr>
          <w:p w14:paraId="14A16BD8" w14:textId="77777777" w:rsidR="00700107" w:rsidRPr="00C93E94" w:rsidRDefault="00700107" w:rsidP="00964FB3">
            <w:pPr>
              <w:pStyle w:val="tabelanormalny"/>
              <w:rPr>
                <w:rFonts w:eastAsia="Arial"/>
              </w:rPr>
            </w:pPr>
            <w:r w:rsidRPr="00DF1E77">
              <w:rPr>
                <w:rFonts w:eastAsia="Arial"/>
              </w:rPr>
              <w:t>PRAWA</w:t>
            </w:r>
          </w:p>
        </w:tc>
      </w:tr>
      <w:tr w:rsidR="00700107" w:rsidRPr="00C93E94" w14:paraId="3E6D3511" w14:textId="77777777" w:rsidTr="00700107">
        <w:trPr>
          <w:cantSplit/>
          <w:trHeight w:val="469"/>
        </w:trPr>
        <w:tc>
          <w:tcPr>
            <w:tcW w:w="1195" w:type="dxa"/>
          </w:tcPr>
          <w:p w14:paraId="62A0B9BE" w14:textId="77777777" w:rsidR="00700107" w:rsidRPr="00DF1E77" w:rsidRDefault="00700107" w:rsidP="00964FB3">
            <w:pPr>
              <w:pStyle w:val="tabelanormalny"/>
            </w:pPr>
            <w:r w:rsidRPr="00DF1E77">
              <w:t>51440002</w:t>
            </w:r>
          </w:p>
        </w:tc>
        <w:tc>
          <w:tcPr>
            <w:tcW w:w="7769" w:type="dxa"/>
          </w:tcPr>
          <w:p w14:paraId="4B029DD1" w14:textId="77777777" w:rsidR="00700107" w:rsidRPr="002A5BD5" w:rsidRDefault="00700107" w:rsidP="00964FB3">
            <w:pPr>
              <w:pStyle w:val="tabelanormalny"/>
              <w:rPr>
                <w:rFonts w:eastAsia="Arial"/>
              </w:rPr>
            </w:pPr>
            <w:r w:rsidRPr="00DF1E77">
              <w:rPr>
                <w:rFonts w:eastAsia="Arial"/>
              </w:rPr>
              <w:t>LEWA i PRAWA</w:t>
            </w:r>
          </w:p>
        </w:tc>
      </w:tr>
    </w:tbl>
    <w:p w14:paraId="03976A85" w14:textId="1EB8989C" w:rsidR="00D971A4" w:rsidRDefault="00D971A4" w:rsidP="00F40858"/>
    <w:p w14:paraId="794F572B" w14:textId="4470C491" w:rsidR="00E04026" w:rsidRPr="006F732B" w:rsidRDefault="669BBB85" w:rsidP="00817F11">
      <w:pPr>
        <w:pStyle w:val="Nagwek2"/>
      </w:pPr>
      <w:bookmarkStart w:id="2108" w:name="_Toc1735674990"/>
      <w:bookmarkStart w:id="2109" w:name="_Toc1266643316"/>
      <w:bookmarkStart w:id="2110" w:name="_Toc1332149365"/>
      <w:bookmarkStart w:id="2111" w:name="_Toc737437326"/>
      <w:bookmarkStart w:id="2112" w:name="_Toc1769776115"/>
      <w:bookmarkStart w:id="2113" w:name="_Toc1574186502"/>
      <w:bookmarkStart w:id="2114" w:name="_Toc1437676925"/>
      <w:bookmarkStart w:id="2115" w:name="_Toc1155661563"/>
      <w:bookmarkStart w:id="2116" w:name="_Toc116292216"/>
      <w:bookmarkStart w:id="2117" w:name="_Toc118445916"/>
      <w:bookmarkStart w:id="2118" w:name="_Toc858506564"/>
      <w:bookmarkStart w:id="2119" w:name="_Toc143855219"/>
      <w:r>
        <w:t>Słownik</w:t>
      </w:r>
      <w:r w:rsidR="2A5FA684">
        <w:t xml:space="preserve"> </w:t>
      </w:r>
      <w:r>
        <w:t>osób uprawnionych do korzystania ze świadczeń bez skierowania - Art. 57</w:t>
      </w:r>
      <w:bookmarkEnd w:id="2108"/>
      <w:bookmarkEnd w:id="2109"/>
      <w:bookmarkEnd w:id="2110"/>
      <w:bookmarkEnd w:id="2111"/>
      <w:bookmarkEnd w:id="2112"/>
      <w:bookmarkEnd w:id="2113"/>
      <w:bookmarkEnd w:id="2114"/>
      <w:bookmarkEnd w:id="2115"/>
      <w:bookmarkEnd w:id="2116"/>
      <w:bookmarkEnd w:id="2117"/>
      <w:bookmarkEnd w:id="2118"/>
      <w:bookmarkEnd w:id="2119"/>
    </w:p>
    <w:p w14:paraId="5363D9B4" w14:textId="189E0D13" w:rsidR="00835C5D" w:rsidRDefault="00835C5D" w:rsidP="00835C5D">
      <w:pPr>
        <w:rPr>
          <w:lang w:eastAsia="pl-PL"/>
        </w:rPr>
      </w:pPr>
      <w:r>
        <w:rPr>
          <w:lang w:eastAsia="pl-PL"/>
        </w:rPr>
        <w:t>Poniższa tabela zawiera zestawienie kodów oraz nazw aktualnie obsługiwanych przez System Elektronicznej Rejestracji w kontekście osób uprawnionych do korzystania ze świadczeń bez skierowania (Art.57)</w:t>
      </w:r>
      <w:r w:rsidR="00B641A5">
        <w:rPr>
          <w:lang w:eastAsia="pl-PL"/>
        </w:rPr>
        <w:t>.</w:t>
      </w:r>
    </w:p>
    <w:p w14:paraId="28F23982" w14:textId="09B92FE2" w:rsidR="00835C5D" w:rsidRDefault="00835C5D" w:rsidP="00EA7948">
      <w:pPr>
        <w:pStyle w:val="Legenda"/>
        <w:framePr w:wrap="around"/>
      </w:pPr>
      <w:bookmarkStart w:id="2120" w:name="_Ref115689895"/>
      <w:bookmarkStart w:id="2121" w:name="_Toc143855244"/>
      <w:r>
        <w:t xml:space="preserve">Tabela </w:t>
      </w:r>
      <w:r>
        <w:fldChar w:fldCharType="begin"/>
      </w:r>
      <w:r>
        <w:instrText>SEQ Tabela \* ARABIC</w:instrText>
      </w:r>
      <w:r>
        <w:fldChar w:fldCharType="separate"/>
      </w:r>
      <w:r w:rsidR="0047657B">
        <w:rPr>
          <w:noProof/>
        </w:rPr>
        <w:t>12</w:t>
      </w:r>
      <w:r>
        <w:fldChar w:fldCharType="end"/>
      </w:r>
      <w:r>
        <w:t xml:space="preserve"> </w:t>
      </w:r>
      <w:r w:rsidRPr="002E79A3">
        <w:t>Kod osób uprawnionych do korzystania ze świadczeń bez skierowania – Art.57</w:t>
      </w:r>
      <w:bookmarkEnd w:id="2120"/>
      <w:bookmarkEnd w:id="2121"/>
    </w:p>
    <w:tbl>
      <w:tblPr>
        <w:tblW w:w="9653"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5"/>
        <w:gridCol w:w="9008"/>
      </w:tblGrid>
      <w:tr w:rsidR="00674249" w:rsidRPr="00754D55" w:rsidDel="002520E9" w14:paraId="2797FF63" w14:textId="77777777" w:rsidTr="00B8361C">
        <w:trPr>
          <w:trHeight w:val="300"/>
        </w:trPr>
        <w:tc>
          <w:tcPr>
            <w:tcW w:w="586" w:type="dxa"/>
            <w:tcBorders>
              <w:top w:val="single" w:sz="18"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17365D" w:themeFill="text2" w:themeFillShade="BF"/>
            <w:hideMark/>
          </w:tcPr>
          <w:p w14:paraId="38B35333" w14:textId="6AF28E2D" w:rsidR="0026471F" w:rsidRPr="00754D55" w:rsidDel="002520E9" w:rsidRDefault="0026471F" w:rsidP="00C83FA5">
            <w:pPr>
              <w:spacing w:after="0" w:line="240" w:lineRule="auto"/>
              <w:textAlignment w:val="baseline"/>
              <w:rPr>
                <w:rFonts w:ascii="Segoe UI" w:hAnsi="Segoe UI" w:cs="Segoe UI"/>
                <w:b/>
                <w:bCs/>
                <w:color w:val="FFFFFF"/>
                <w:sz w:val="18"/>
                <w:szCs w:val="18"/>
                <w:lang w:eastAsia="pl-PL"/>
              </w:rPr>
            </w:pPr>
            <w:r w:rsidRPr="247345D2" w:rsidDel="002520E9">
              <w:rPr>
                <w:b/>
                <w:color w:val="FFFFFF" w:themeColor="background1"/>
                <w:sz w:val="20"/>
                <w:szCs w:val="20"/>
                <w:lang w:eastAsia="pl-PL"/>
              </w:rPr>
              <w:t>Kod </w:t>
            </w:r>
          </w:p>
        </w:tc>
        <w:tc>
          <w:tcPr>
            <w:tcW w:w="8184" w:type="dxa"/>
            <w:tcBorders>
              <w:top w:val="single" w:sz="18"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17365D" w:themeFill="text2" w:themeFillShade="BF"/>
            <w:hideMark/>
          </w:tcPr>
          <w:p w14:paraId="528BA78A" w14:textId="1697DA97" w:rsidR="0026471F" w:rsidRPr="00754D55" w:rsidDel="002520E9" w:rsidRDefault="0026471F" w:rsidP="00C83FA5">
            <w:pPr>
              <w:spacing w:after="0" w:line="240" w:lineRule="auto"/>
              <w:textAlignment w:val="baseline"/>
              <w:rPr>
                <w:rFonts w:ascii="Segoe UI" w:hAnsi="Segoe UI" w:cs="Segoe UI"/>
                <w:b/>
                <w:bCs/>
                <w:color w:val="FFFFFF"/>
                <w:sz w:val="18"/>
                <w:szCs w:val="18"/>
                <w:lang w:eastAsia="pl-PL"/>
              </w:rPr>
            </w:pPr>
            <w:r w:rsidRPr="247345D2" w:rsidDel="002520E9">
              <w:rPr>
                <w:rFonts w:ascii="Segoe UI" w:hAnsi="Segoe UI" w:cs="Segoe UI"/>
                <w:b/>
                <w:color w:val="FFFFFF" w:themeColor="background1"/>
                <w:sz w:val="18"/>
                <w:szCs w:val="18"/>
                <w:lang w:eastAsia="pl-PL"/>
              </w:rPr>
              <w:t>Kod osób uprawnionych do korzystania ze świadczeń bez skierowania – Art.57</w:t>
            </w:r>
          </w:p>
        </w:tc>
      </w:tr>
      <w:tr w:rsidR="0026471F" w:rsidRPr="00754D55" w:rsidDel="002520E9" w14:paraId="1ED78838" w14:textId="4BC2C0C7" w:rsidTr="00C10C7F">
        <w:trPr>
          <w:trHeight w:val="300"/>
        </w:trPr>
        <w:tc>
          <w:tcPr>
            <w:tcW w:w="586" w:type="dxa"/>
            <w:tcBorders>
              <w:top w:val="single" w:sz="6"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auto"/>
            <w:hideMark/>
          </w:tcPr>
          <w:p w14:paraId="73ABC881" w14:textId="0FA5E3B9" w:rsidR="0026471F" w:rsidRPr="00754D55" w:rsidDel="002520E9" w:rsidRDefault="0026471F" w:rsidP="00C83FA5">
            <w:pPr>
              <w:spacing w:after="0" w:line="240" w:lineRule="auto"/>
              <w:textAlignment w:val="baseline"/>
              <w:rPr>
                <w:rFonts w:ascii="Segoe UI" w:hAnsi="Segoe UI" w:cs="Segoe UI"/>
                <w:sz w:val="18"/>
                <w:szCs w:val="18"/>
                <w:lang w:eastAsia="pl-PL"/>
              </w:rPr>
            </w:pPr>
            <w:r w:rsidRPr="00754D55" w:rsidDel="002520E9">
              <w:rPr>
                <w:lang w:eastAsia="pl-PL"/>
              </w:rPr>
              <w:t>1 </w:t>
            </w:r>
          </w:p>
        </w:tc>
        <w:tc>
          <w:tcPr>
            <w:tcW w:w="8184" w:type="dxa"/>
            <w:tcBorders>
              <w:top w:val="single" w:sz="6"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auto"/>
          </w:tcPr>
          <w:p w14:paraId="2037FC52" w14:textId="18107E1C" w:rsidR="0026471F" w:rsidRPr="00754D55" w:rsidDel="002520E9" w:rsidRDefault="0026471F" w:rsidP="00C83FA5">
            <w:pPr>
              <w:spacing w:after="0" w:line="240" w:lineRule="auto"/>
              <w:textAlignment w:val="baseline"/>
              <w:rPr>
                <w:rFonts w:ascii="Segoe UI" w:hAnsi="Segoe UI" w:cs="Segoe UI"/>
                <w:sz w:val="18"/>
                <w:szCs w:val="18"/>
                <w:lang w:eastAsia="pl-PL"/>
              </w:rPr>
            </w:pPr>
            <w:r w:rsidDel="002520E9">
              <w:t>Dzieci u których stwierdzono (w wyniku finansowanych ze środków publicznych badań przesiewowych) występowanie chorób wrodzonych - w zakresie leczenia tych chorób</w:t>
            </w:r>
          </w:p>
        </w:tc>
      </w:tr>
      <w:tr w:rsidR="0026471F" w:rsidRPr="00754D55" w:rsidDel="002520E9" w14:paraId="787FA716" w14:textId="081C794E" w:rsidTr="00C10C7F">
        <w:trPr>
          <w:trHeight w:val="300"/>
        </w:trPr>
        <w:tc>
          <w:tcPr>
            <w:tcW w:w="586" w:type="dxa"/>
            <w:tcBorders>
              <w:top w:val="single" w:sz="6"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auto"/>
            <w:hideMark/>
          </w:tcPr>
          <w:p w14:paraId="4D91892F" w14:textId="52D18560" w:rsidR="0026471F" w:rsidRPr="00754D55" w:rsidDel="002520E9" w:rsidRDefault="0026471F" w:rsidP="00C83FA5">
            <w:pPr>
              <w:spacing w:after="0" w:line="240" w:lineRule="auto"/>
              <w:textAlignment w:val="baseline"/>
              <w:rPr>
                <w:rFonts w:ascii="Segoe UI" w:hAnsi="Segoe UI" w:cs="Segoe UI"/>
                <w:sz w:val="18"/>
                <w:szCs w:val="18"/>
                <w:lang w:eastAsia="pl-PL"/>
              </w:rPr>
            </w:pPr>
            <w:r w:rsidRPr="00754D55" w:rsidDel="002520E9">
              <w:rPr>
                <w:lang w:eastAsia="pl-PL"/>
              </w:rPr>
              <w:t>2 </w:t>
            </w:r>
          </w:p>
        </w:tc>
        <w:tc>
          <w:tcPr>
            <w:tcW w:w="8184" w:type="dxa"/>
            <w:tcBorders>
              <w:top w:val="single" w:sz="6"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auto"/>
          </w:tcPr>
          <w:p w14:paraId="6348BCCB" w14:textId="723F7946" w:rsidR="0026471F" w:rsidRPr="00754D55" w:rsidDel="002520E9" w:rsidRDefault="0026471F" w:rsidP="00C83FA5">
            <w:pPr>
              <w:spacing w:after="0" w:line="240" w:lineRule="auto"/>
              <w:textAlignment w:val="baseline"/>
              <w:rPr>
                <w:rFonts w:ascii="Segoe UI" w:hAnsi="Segoe UI" w:cs="Segoe UI"/>
                <w:sz w:val="18"/>
                <w:szCs w:val="18"/>
                <w:lang w:eastAsia="pl-PL"/>
              </w:rPr>
            </w:pPr>
            <w:r w:rsidDel="002520E9">
              <w:t>Osoby chore na gruźlicę</w:t>
            </w:r>
          </w:p>
        </w:tc>
      </w:tr>
      <w:tr w:rsidR="0026471F" w:rsidRPr="00754D55" w:rsidDel="002520E9" w14:paraId="139B0D99" w14:textId="7B8A4FA7" w:rsidTr="00C10C7F">
        <w:trPr>
          <w:trHeight w:val="300"/>
        </w:trPr>
        <w:tc>
          <w:tcPr>
            <w:tcW w:w="586" w:type="dxa"/>
            <w:tcBorders>
              <w:top w:val="single" w:sz="6"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auto"/>
            <w:hideMark/>
          </w:tcPr>
          <w:p w14:paraId="5439F40C" w14:textId="3C24F857" w:rsidR="0026471F" w:rsidRPr="00754D55" w:rsidDel="002520E9" w:rsidRDefault="0026471F" w:rsidP="00C83FA5">
            <w:pPr>
              <w:spacing w:after="0" w:line="240" w:lineRule="auto"/>
              <w:textAlignment w:val="baseline"/>
              <w:rPr>
                <w:rFonts w:ascii="Segoe UI" w:hAnsi="Segoe UI" w:cs="Segoe UI"/>
                <w:sz w:val="18"/>
                <w:szCs w:val="18"/>
                <w:lang w:eastAsia="pl-PL"/>
              </w:rPr>
            </w:pPr>
            <w:r w:rsidRPr="00754D55" w:rsidDel="002520E9">
              <w:rPr>
                <w:lang w:eastAsia="pl-PL"/>
              </w:rPr>
              <w:t>3 </w:t>
            </w:r>
          </w:p>
        </w:tc>
        <w:tc>
          <w:tcPr>
            <w:tcW w:w="8184" w:type="dxa"/>
            <w:tcBorders>
              <w:top w:val="single" w:sz="6"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auto"/>
          </w:tcPr>
          <w:p w14:paraId="4E545058" w14:textId="54D7F2CC" w:rsidR="0026471F" w:rsidRPr="00754D55" w:rsidDel="002520E9" w:rsidRDefault="0026471F" w:rsidP="00C83FA5">
            <w:pPr>
              <w:spacing w:after="0" w:line="240" w:lineRule="auto"/>
              <w:textAlignment w:val="baseline"/>
              <w:rPr>
                <w:rFonts w:ascii="Segoe UI" w:hAnsi="Segoe UI" w:cs="Segoe UI"/>
                <w:sz w:val="18"/>
                <w:szCs w:val="18"/>
                <w:lang w:eastAsia="pl-PL"/>
              </w:rPr>
            </w:pPr>
            <w:r w:rsidDel="002520E9">
              <w:t>Osoby zakażone wirusem HIV</w:t>
            </w:r>
          </w:p>
        </w:tc>
      </w:tr>
      <w:tr w:rsidR="0026471F" w:rsidRPr="00754D55" w:rsidDel="002520E9" w14:paraId="44646398" w14:textId="36C0A74F" w:rsidTr="00C10C7F">
        <w:trPr>
          <w:trHeight w:val="300"/>
        </w:trPr>
        <w:tc>
          <w:tcPr>
            <w:tcW w:w="586" w:type="dxa"/>
            <w:tcBorders>
              <w:top w:val="single" w:sz="6"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auto"/>
            <w:hideMark/>
          </w:tcPr>
          <w:p w14:paraId="3E6560F4" w14:textId="2718B101" w:rsidR="0026471F" w:rsidRPr="00754D55" w:rsidDel="002520E9" w:rsidRDefault="0026471F" w:rsidP="00C83FA5">
            <w:pPr>
              <w:spacing w:after="0" w:line="240" w:lineRule="auto"/>
              <w:textAlignment w:val="baseline"/>
              <w:rPr>
                <w:rFonts w:ascii="Segoe UI" w:hAnsi="Segoe UI" w:cs="Segoe UI"/>
                <w:sz w:val="18"/>
                <w:szCs w:val="18"/>
                <w:lang w:eastAsia="pl-PL"/>
              </w:rPr>
            </w:pPr>
            <w:r w:rsidRPr="00754D55" w:rsidDel="002520E9">
              <w:rPr>
                <w:lang w:eastAsia="pl-PL"/>
              </w:rPr>
              <w:t>4 </w:t>
            </w:r>
          </w:p>
        </w:tc>
        <w:tc>
          <w:tcPr>
            <w:tcW w:w="8184" w:type="dxa"/>
            <w:tcBorders>
              <w:top w:val="single" w:sz="6"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auto"/>
          </w:tcPr>
          <w:p w14:paraId="52453739" w14:textId="547F67DF" w:rsidR="0026471F" w:rsidRPr="00754D55" w:rsidDel="002520E9" w:rsidRDefault="0026471F" w:rsidP="00C83FA5">
            <w:pPr>
              <w:spacing w:after="0" w:line="240" w:lineRule="auto"/>
              <w:textAlignment w:val="baseline"/>
              <w:rPr>
                <w:rFonts w:ascii="Segoe UI" w:hAnsi="Segoe UI" w:cs="Segoe UI"/>
                <w:sz w:val="18"/>
                <w:szCs w:val="18"/>
                <w:lang w:eastAsia="pl-PL"/>
              </w:rPr>
            </w:pPr>
            <w:r w:rsidDel="002520E9">
              <w:t>Inwalidzi wojenni i wojskowi, osoby represjonowane, kombatanci, żołnierze zastępczej służby wojskowej, działacze opozycji antykomunistycznej i osoby represjonowane z powodów politycznych, osoby deportowane do pracy przymusowej</w:t>
            </w:r>
          </w:p>
        </w:tc>
      </w:tr>
      <w:tr w:rsidR="0026471F" w:rsidRPr="00754D55" w:rsidDel="002520E9" w14:paraId="19456449" w14:textId="351696B5" w:rsidTr="00C10C7F">
        <w:trPr>
          <w:trHeight w:val="300"/>
        </w:trPr>
        <w:tc>
          <w:tcPr>
            <w:tcW w:w="586" w:type="dxa"/>
            <w:tcBorders>
              <w:top w:val="single" w:sz="6"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auto"/>
          </w:tcPr>
          <w:p w14:paraId="5A4D888C" w14:textId="6F3D6980" w:rsidR="0026471F" w:rsidRPr="00754D55" w:rsidDel="002520E9" w:rsidRDefault="0026471F" w:rsidP="00C83FA5">
            <w:pPr>
              <w:spacing w:after="0" w:line="240" w:lineRule="auto"/>
              <w:textAlignment w:val="baseline"/>
              <w:rPr>
                <w:lang w:eastAsia="pl-PL"/>
              </w:rPr>
            </w:pPr>
            <w:r w:rsidDel="002520E9">
              <w:rPr>
                <w:lang w:eastAsia="pl-PL"/>
              </w:rPr>
              <w:t>5</w:t>
            </w:r>
          </w:p>
        </w:tc>
        <w:tc>
          <w:tcPr>
            <w:tcW w:w="8184" w:type="dxa"/>
            <w:tcBorders>
              <w:top w:val="single" w:sz="6"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auto"/>
          </w:tcPr>
          <w:p w14:paraId="6B7C43E4" w14:textId="318ACE3C" w:rsidR="0026471F" w:rsidRPr="00754D55" w:rsidDel="002520E9" w:rsidRDefault="0026471F" w:rsidP="00C83FA5">
            <w:pPr>
              <w:spacing w:after="0" w:line="240" w:lineRule="auto"/>
              <w:textAlignment w:val="baseline"/>
              <w:rPr>
                <w:rFonts w:ascii="Segoe UI" w:hAnsi="Segoe UI" w:cs="Segoe UI"/>
                <w:sz w:val="18"/>
                <w:szCs w:val="18"/>
                <w:lang w:eastAsia="pl-PL"/>
              </w:rPr>
            </w:pPr>
            <w:r w:rsidDel="002520E9">
              <w:t>Cywilne niewidome ofiary działań wojennych</w:t>
            </w:r>
          </w:p>
        </w:tc>
      </w:tr>
      <w:tr w:rsidR="0026471F" w:rsidRPr="00754D55" w:rsidDel="002520E9" w14:paraId="6DEB7909" w14:textId="42FFBDE6" w:rsidTr="00C10C7F">
        <w:trPr>
          <w:trHeight w:val="300"/>
        </w:trPr>
        <w:tc>
          <w:tcPr>
            <w:tcW w:w="586" w:type="dxa"/>
            <w:tcBorders>
              <w:top w:val="single" w:sz="6"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auto"/>
            <w:hideMark/>
          </w:tcPr>
          <w:p w14:paraId="16251213" w14:textId="2E46A650" w:rsidR="0026471F" w:rsidRPr="00754D55" w:rsidDel="002520E9" w:rsidRDefault="0026471F" w:rsidP="00C83FA5">
            <w:pPr>
              <w:spacing w:after="0" w:line="240" w:lineRule="auto"/>
              <w:textAlignment w:val="baseline"/>
              <w:rPr>
                <w:rFonts w:ascii="Segoe UI" w:hAnsi="Segoe UI" w:cs="Segoe UI"/>
                <w:sz w:val="18"/>
                <w:szCs w:val="18"/>
                <w:lang w:eastAsia="pl-PL"/>
              </w:rPr>
            </w:pPr>
            <w:r w:rsidRPr="00754D55" w:rsidDel="002520E9">
              <w:rPr>
                <w:lang w:eastAsia="pl-PL"/>
              </w:rPr>
              <w:t>6 </w:t>
            </w:r>
          </w:p>
        </w:tc>
        <w:tc>
          <w:tcPr>
            <w:tcW w:w="8184" w:type="dxa"/>
            <w:tcBorders>
              <w:top w:val="single" w:sz="6"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auto"/>
          </w:tcPr>
          <w:p w14:paraId="2733164E" w14:textId="086C6F8A" w:rsidR="0026471F" w:rsidRPr="00754D55" w:rsidDel="002520E9" w:rsidRDefault="0026471F" w:rsidP="00C83FA5">
            <w:pPr>
              <w:spacing w:after="0" w:line="240" w:lineRule="auto"/>
              <w:textAlignment w:val="baseline"/>
              <w:rPr>
                <w:rFonts w:ascii="Segoe UI" w:hAnsi="Segoe UI" w:cs="Segoe UI"/>
                <w:sz w:val="18"/>
                <w:szCs w:val="18"/>
                <w:lang w:eastAsia="pl-PL"/>
              </w:rPr>
            </w:pPr>
            <w:r w:rsidDel="002520E9">
              <w:t>Osoby zgłaszające się z powodu uzależnienia lub z powodu współuzależnienia - osoby spokrewnione lub niespokrewnione, wspólnie z nią zamieszkujące i gospodarujące, oraz osoby, których stan psychiczny powstał na skutek pozostawania w związku emocjonalnym</w:t>
            </w:r>
          </w:p>
        </w:tc>
      </w:tr>
      <w:tr w:rsidR="0026471F" w:rsidRPr="00754D55" w:rsidDel="002520E9" w14:paraId="3D09C398" w14:textId="3CA37EC8" w:rsidTr="00C10C7F">
        <w:trPr>
          <w:trHeight w:val="300"/>
        </w:trPr>
        <w:tc>
          <w:tcPr>
            <w:tcW w:w="586" w:type="dxa"/>
            <w:tcBorders>
              <w:top w:val="single" w:sz="6"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auto"/>
            <w:hideMark/>
          </w:tcPr>
          <w:p w14:paraId="7D8F5224" w14:textId="6F6FD1CC" w:rsidR="0026471F" w:rsidRPr="00754D55" w:rsidDel="002520E9" w:rsidRDefault="0026471F" w:rsidP="00C83FA5">
            <w:pPr>
              <w:spacing w:after="0" w:line="240" w:lineRule="auto"/>
              <w:textAlignment w:val="baseline"/>
              <w:rPr>
                <w:rFonts w:ascii="Segoe UI" w:hAnsi="Segoe UI" w:cs="Segoe UI"/>
                <w:sz w:val="18"/>
                <w:szCs w:val="18"/>
                <w:lang w:eastAsia="pl-PL"/>
              </w:rPr>
            </w:pPr>
            <w:r w:rsidDel="002520E9">
              <w:rPr>
                <w:lang w:eastAsia="pl-PL"/>
              </w:rPr>
              <w:t>7</w:t>
            </w:r>
          </w:p>
        </w:tc>
        <w:tc>
          <w:tcPr>
            <w:tcW w:w="8184" w:type="dxa"/>
            <w:tcBorders>
              <w:top w:val="single" w:sz="6"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auto"/>
          </w:tcPr>
          <w:p w14:paraId="7E4F234A" w14:textId="1C4921D4" w:rsidR="0026471F" w:rsidRPr="00754D55" w:rsidDel="002520E9" w:rsidRDefault="0026471F" w:rsidP="00C83FA5">
            <w:pPr>
              <w:spacing w:after="0" w:line="240" w:lineRule="auto"/>
              <w:textAlignment w:val="baseline"/>
              <w:rPr>
                <w:rFonts w:ascii="Segoe UI" w:hAnsi="Segoe UI" w:cs="Segoe UI"/>
                <w:sz w:val="18"/>
                <w:szCs w:val="18"/>
                <w:lang w:eastAsia="pl-PL"/>
              </w:rPr>
            </w:pPr>
            <w:r w:rsidDel="002520E9">
              <w:t>Uprawnieni żołnierze lub pracownicy, w zakresie leczenia urazów lub chorób nabytych podczas wykonywania zadań poza granicami państwa, oraz uprawnieni żołnierze lub pracownicy, których ustalony procentowy uszczerbek na zdrowiu wynosi co najmniej 30%</w:t>
            </w:r>
          </w:p>
        </w:tc>
      </w:tr>
      <w:tr w:rsidR="0026471F" w:rsidRPr="00754D55" w:rsidDel="002520E9" w14:paraId="350BFF89" w14:textId="77C2F4B3" w:rsidTr="00C10C7F">
        <w:trPr>
          <w:trHeight w:val="300"/>
        </w:trPr>
        <w:tc>
          <w:tcPr>
            <w:tcW w:w="586" w:type="dxa"/>
            <w:tcBorders>
              <w:top w:val="single" w:sz="6"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auto"/>
          </w:tcPr>
          <w:p w14:paraId="3AA185D8" w14:textId="29071D3F" w:rsidR="0026471F" w:rsidRPr="00754D55" w:rsidDel="002520E9" w:rsidRDefault="0026471F" w:rsidP="00C83FA5">
            <w:pPr>
              <w:spacing w:after="0" w:line="240" w:lineRule="auto"/>
              <w:textAlignment w:val="baseline"/>
              <w:rPr>
                <w:lang w:eastAsia="pl-PL"/>
              </w:rPr>
            </w:pPr>
            <w:r w:rsidDel="002520E9">
              <w:rPr>
                <w:lang w:eastAsia="pl-PL"/>
              </w:rPr>
              <w:t>8</w:t>
            </w:r>
          </w:p>
        </w:tc>
        <w:tc>
          <w:tcPr>
            <w:tcW w:w="8184" w:type="dxa"/>
            <w:tcBorders>
              <w:top w:val="single" w:sz="6"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auto"/>
          </w:tcPr>
          <w:p w14:paraId="61989153" w14:textId="7624AB0C" w:rsidR="0026471F" w:rsidRPr="00754D55" w:rsidDel="002520E9" w:rsidRDefault="0026471F" w:rsidP="00C83FA5">
            <w:pPr>
              <w:spacing w:after="0" w:line="240" w:lineRule="auto"/>
              <w:textAlignment w:val="baseline"/>
              <w:rPr>
                <w:lang w:eastAsia="pl-PL"/>
              </w:rPr>
            </w:pPr>
            <w:r w:rsidDel="002520E9">
              <w:t>Weterani poszkodowani, w zakresie leczenia urazów lub chorób nabytych podczas wykonywania zadań poza granicami państwa, oraz weterani poszkodowani, których ustalony procentowy uszczerbek na zdrowiu wynosi co najmniej 30%</w:t>
            </w:r>
          </w:p>
        </w:tc>
      </w:tr>
      <w:tr w:rsidR="0026471F" w:rsidRPr="00754D55" w:rsidDel="002520E9" w14:paraId="2BB535AE" w14:textId="1856D37A" w:rsidTr="00C10C7F">
        <w:trPr>
          <w:trHeight w:val="300"/>
        </w:trPr>
        <w:tc>
          <w:tcPr>
            <w:tcW w:w="586" w:type="dxa"/>
            <w:tcBorders>
              <w:top w:val="single" w:sz="6" w:space="0" w:color="7F7F7F" w:themeColor="text1" w:themeTint="80"/>
              <w:left w:val="single" w:sz="18" w:space="0" w:color="7F7F7F" w:themeColor="text1" w:themeTint="80"/>
              <w:bottom w:val="single" w:sz="6" w:space="0" w:color="7F7F7F" w:themeColor="text1" w:themeTint="80"/>
              <w:right w:val="single" w:sz="6" w:space="0" w:color="7F7F7F" w:themeColor="text1" w:themeTint="80"/>
            </w:tcBorders>
            <w:shd w:val="clear" w:color="auto" w:fill="auto"/>
          </w:tcPr>
          <w:p w14:paraId="2856F134" w14:textId="63CA278A" w:rsidR="0026471F" w:rsidRPr="00754D55" w:rsidDel="002520E9" w:rsidRDefault="0026471F" w:rsidP="00C83FA5">
            <w:pPr>
              <w:spacing w:after="0" w:line="240" w:lineRule="auto"/>
              <w:textAlignment w:val="baseline"/>
              <w:rPr>
                <w:lang w:eastAsia="pl-PL"/>
              </w:rPr>
            </w:pPr>
            <w:r w:rsidDel="002520E9">
              <w:rPr>
                <w:lang w:eastAsia="pl-PL"/>
              </w:rPr>
              <w:t>9</w:t>
            </w:r>
          </w:p>
        </w:tc>
        <w:tc>
          <w:tcPr>
            <w:tcW w:w="8184" w:type="dxa"/>
            <w:tcBorders>
              <w:top w:val="single" w:sz="6" w:space="0" w:color="7F7F7F" w:themeColor="text1" w:themeTint="80"/>
              <w:left w:val="single" w:sz="6" w:space="0" w:color="7F7F7F" w:themeColor="text1" w:themeTint="80"/>
              <w:bottom w:val="single" w:sz="6" w:space="0" w:color="7F7F7F" w:themeColor="text1" w:themeTint="80"/>
              <w:right w:val="single" w:sz="18" w:space="0" w:color="7F7F7F" w:themeColor="text1" w:themeTint="80"/>
            </w:tcBorders>
            <w:shd w:val="clear" w:color="auto" w:fill="auto"/>
          </w:tcPr>
          <w:p w14:paraId="2A7027D7" w14:textId="2776EC5F" w:rsidR="0026471F" w:rsidRPr="00754D55" w:rsidDel="002520E9" w:rsidRDefault="0026471F" w:rsidP="00C83FA5">
            <w:pPr>
              <w:spacing w:after="0" w:line="240" w:lineRule="auto"/>
              <w:textAlignment w:val="baseline"/>
              <w:rPr>
                <w:lang w:eastAsia="pl-PL"/>
              </w:rPr>
            </w:pPr>
            <w:r w:rsidDel="002520E9">
              <w:t>Świadczeniobiorcy do 18 roku życia, u których stwierdzono ciężkie i nieodwracalne upośledzenie albo nieuleczalną chorobę zagrażającą życiu, które powstały w prenatalnym okresie rozwoju dziecka lub w czasie porodu</w:t>
            </w:r>
          </w:p>
        </w:tc>
      </w:tr>
      <w:tr w:rsidR="0026471F" w:rsidRPr="00754D55" w:rsidDel="002520E9" w14:paraId="1BE018A9" w14:textId="3960B612" w:rsidTr="00C10C7F">
        <w:trPr>
          <w:trHeight w:val="300"/>
        </w:trPr>
        <w:tc>
          <w:tcPr>
            <w:tcW w:w="586" w:type="dxa"/>
            <w:tcBorders>
              <w:top w:val="single" w:sz="6" w:space="0" w:color="7F7F7F" w:themeColor="text1" w:themeTint="80"/>
              <w:left w:val="single" w:sz="18" w:space="0" w:color="7F7F7F" w:themeColor="text1" w:themeTint="80"/>
              <w:bottom w:val="single" w:sz="18" w:space="0" w:color="7F7F7F" w:themeColor="text1" w:themeTint="80"/>
              <w:right w:val="single" w:sz="6" w:space="0" w:color="7F7F7F" w:themeColor="text1" w:themeTint="80"/>
            </w:tcBorders>
            <w:shd w:val="clear" w:color="auto" w:fill="auto"/>
          </w:tcPr>
          <w:p w14:paraId="61D90E21" w14:textId="34925BE6" w:rsidR="0026471F" w:rsidRPr="00754D55" w:rsidDel="002520E9" w:rsidRDefault="0026471F" w:rsidP="00C83FA5">
            <w:pPr>
              <w:spacing w:after="0" w:line="240" w:lineRule="auto"/>
              <w:textAlignment w:val="baseline"/>
              <w:rPr>
                <w:lang w:eastAsia="pl-PL"/>
              </w:rPr>
            </w:pPr>
            <w:r w:rsidDel="002520E9">
              <w:rPr>
                <w:lang w:eastAsia="pl-PL"/>
              </w:rPr>
              <w:t>10</w:t>
            </w:r>
          </w:p>
        </w:tc>
        <w:tc>
          <w:tcPr>
            <w:tcW w:w="8184" w:type="dxa"/>
            <w:tcBorders>
              <w:top w:val="single" w:sz="6" w:space="0" w:color="7F7F7F" w:themeColor="text1" w:themeTint="80"/>
              <w:left w:val="single" w:sz="6" w:space="0" w:color="7F7F7F" w:themeColor="text1" w:themeTint="80"/>
              <w:bottom w:val="single" w:sz="18" w:space="0" w:color="7F7F7F" w:themeColor="text1" w:themeTint="80"/>
              <w:right w:val="single" w:sz="18" w:space="0" w:color="7F7F7F" w:themeColor="text1" w:themeTint="80"/>
            </w:tcBorders>
            <w:shd w:val="clear" w:color="auto" w:fill="auto"/>
          </w:tcPr>
          <w:p w14:paraId="5EFFF17C" w14:textId="3984DEB6" w:rsidR="0026471F" w:rsidRPr="00754D55" w:rsidDel="002520E9" w:rsidRDefault="0026471F" w:rsidP="00C83FA5">
            <w:pPr>
              <w:spacing w:after="0" w:line="240" w:lineRule="auto"/>
              <w:textAlignment w:val="baseline"/>
              <w:rPr>
                <w:lang w:eastAsia="pl-PL"/>
              </w:rPr>
            </w:pPr>
            <w:r w:rsidDel="002520E9">
              <w:t>Świadczeniobiorcy z orzeczeniem o znacznym stopniu niepełnosprawności lub o niepełnosprawności łącznie ze wskazaniami: konieczności stałej lub długotrwałej opieki lub pomocy innej osoby oraz konieczności stałego współudziału na co dzień opiekuna dziecka</w:t>
            </w:r>
          </w:p>
        </w:tc>
      </w:tr>
    </w:tbl>
    <w:p w14:paraId="4E29AEBC" w14:textId="6BC57E0F" w:rsidR="247345D2" w:rsidRDefault="247345D2"/>
    <w:p w14:paraId="6414B0F3" w14:textId="421ED6EC" w:rsidR="247345D2" w:rsidRDefault="247345D2"/>
    <w:p w14:paraId="3404C0E7" w14:textId="1138462E" w:rsidR="247345D2" w:rsidRDefault="247345D2"/>
    <w:p w14:paraId="7B0FB86E" w14:textId="456E2351" w:rsidR="247345D2" w:rsidRDefault="247345D2"/>
    <w:p w14:paraId="66187058" w14:textId="272B06D1" w:rsidR="247345D2" w:rsidRDefault="247345D2"/>
    <w:p w14:paraId="6C020F84" w14:textId="3A26EC42" w:rsidR="247345D2" w:rsidRDefault="247345D2"/>
    <w:p w14:paraId="55E77486" w14:textId="00AD39DA" w:rsidR="247345D2" w:rsidRDefault="247345D2"/>
    <w:p w14:paraId="135DEF28" w14:textId="2E65B507" w:rsidR="247345D2" w:rsidRDefault="247345D2"/>
    <w:p w14:paraId="7AEE4BEE" w14:textId="7AA7E1A5" w:rsidR="247345D2" w:rsidRDefault="247345D2"/>
    <w:p w14:paraId="76AB1D75" w14:textId="39693CFE" w:rsidR="247345D2" w:rsidRDefault="247345D2"/>
    <w:p w14:paraId="5FC9DCE2" w14:textId="667D615D" w:rsidR="247345D2" w:rsidRDefault="247345D2"/>
    <w:p w14:paraId="3630C80C" w14:textId="434CBA84" w:rsidR="247345D2" w:rsidRDefault="247345D2"/>
    <w:p w14:paraId="48616E8A" w14:textId="37AC7929" w:rsidR="247345D2" w:rsidRDefault="247345D2"/>
    <w:p w14:paraId="70023F70" w14:textId="62469282" w:rsidR="247345D2" w:rsidRDefault="247345D2"/>
    <w:p w14:paraId="538D8482" w14:textId="2D527D75" w:rsidR="247345D2" w:rsidRDefault="247345D2"/>
    <w:p w14:paraId="2FE7B378" w14:textId="655E9DE9" w:rsidR="247345D2" w:rsidRDefault="247345D2"/>
    <w:p w14:paraId="4469E923" w14:textId="21A85EBB" w:rsidR="247345D2" w:rsidRDefault="247345D2"/>
    <w:p w14:paraId="5B1C6CF9" w14:textId="3640A49B" w:rsidR="247345D2" w:rsidRDefault="247345D2"/>
    <w:p w14:paraId="0E53D562" w14:textId="39125954" w:rsidR="247345D2" w:rsidRDefault="247345D2"/>
    <w:p w14:paraId="04BB8086" w14:textId="08806ED5" w:rsidR="695AA2D3" w:rsidRDefault="695AA2D3" w:rsidP="695AA2D3"/>
    <w:p w14:paraId="09243847" w14:textId="7522A5E6" w:rsidR="7DA34E45" w:rsidRDefault="7DA34E45" w:rsidP="00817F11">
      <w:pPr>
        <w:pStyle w:val="Nagwek2"/>
      </w:pPr>
      <w:bookmarkStart w:id="2122" w:name="_Toc116292217"/>
      <w:bookmarkStart w:id="2123" w:name="_Toc118445917"/>
      <w:bookmarkStart w:id="2124" w:name="_Toc1305440877"/>
      <w:bookmarkStart w:id="2125" w:name="_Toc143855220"/>
      <w:r>
        <w:t>Przyczyny zakończenia wizyty</w:t>
      </w:r>
      <w:bookmarkEnd w:id="2122"/>
      <w:bookmarkEnd w:id="2123"/>
      <w:bookmarkEnd w:id="2124"/>
      <w:bookmarkEnd w:id="2125"/>
    </w:p>
    <w:p w14:paraId="316A5D3F" w14:textId="0E76C228" w:rsidR="7DA34E45" w:rsidRDefault="7DA34E45" w:rsidP="695AA2D3">
      <w:pPr>
        <w:rPr>
          <w:lang w:eastAsia="pl-PL"/>
        </w:rPr>
      </w:pPr>
      <w:r w:rsidRPr="695AA2D3">
        <w:rPr>
          <w:lang w:eastAsia="pl-PL"/>
        </w:rPr>
        <w:t xml:space="preserve">Poniższa tabela zawiera zestawienie kodów oraz nazw aktualnie obsługiwanych przez System Elektronicznej Rejestracji </w:t>
      </w:r>
      <w:r w:rsidR="6700F3E0" w:rsidRPr="695AA2D3">
        <w:rPr>
          <w:lang w:eastAsia="pl-PL"/>
        </w:rPr>
        <w:t>przyczyn zakończenia wizyt.</w:t>
      </w:r>
    </w:p>
    <w:p w14:paraId="53245673" w14:textId="4A960E7E" w:rsidR="7DA34E45" w:rsidRDefault="000836ED" w:rsidP="00EA7948">
      <w:pPr>
        <w:pStyle w:val="Legenda"/>
        <w:framePr w:wrap="around"/>
      </w:pPr>
      <w:bookmarkStart w:id="2126" w:name="_Toc143855245"/>
      <w:r>
        <w:t xml:space="preserve">Tabela </w:t>
      </w:r>
      <w:r>
        <w:fldChar w:fldCharType="begin"/>
      </w:r>
      <w:r>
        <w:instrText>SEQ Tabela \* ARABIC</w:instrText>
      </w:r>
      <w:r>
        <w:fldChar w:fldCharType="separate"/>
      </w:r>
      <w:r w:rsidR="0047657B">
        <w:rPr>
          <w:noProof/>
        </w:rPr>
        <w:t>13</w:t>
      </w:r>
      <w:r>
        <w:fldChar w:fldCharType="end"/>
      </w:r>
      <w:r>
        <w:t>.</w:t>
      </w:r>
      <w:r w:rsidR="7DA34E45">
        <w:t xml:space="preserve"> Rodzaje </w:t>
      </w:r>
      <w:r w:rsidR="398639B1">
        <w:t>przyczyny zakończenia wizyt</w:t>
      </w:r>
      <w:bookmarkEnd w:id="2126"/>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143"/>
        <w:gridCol w:w="7775"/>
      </w:tblGrid>
      <w:tr w:rsidR="008D5AA4" w14:paraId="334DAEEA" w14:textId="77777777" w:rsidTr="695AA2D3">
        <w:tc>
          <w:tcPr>
            <w:tcW w:w="1143" w:type="dxa"/>
            <w:shd w:val="clear" w:color="auto" w:fill="17365D" w:themeFill="text2" w:themeFillShade="BF"/>
          </w:tcPr>
          <w:p w14:paraId="63ED7738" w14:textId="77777777" w:rsidR="695AA2D3" w:rsidRDefault="695AA2D3" w:rsidP="00D952D2">
            <w:pPr>
              <w:pStyle w:val="Tabelanagwekdolewej"/>
            </w:pPr>
            <w:r>
              <w:t>Kod</w:t>
            </w:r>
          </w:p>
        </w:tc>
        <w:tc>
          <w:tcPr>
            <w:tcW w:w="7775" w:type="dxa"/>
            <w:shd w:val="clear" w:color="auto" w:fill="17365D" w:themeFill="text2" w:themeFillShade="BF"/>
          </w:tcPr>
          <w:p w14:paraId="7B98B371" w14:textId="6D181843" w:rsidR="78A820A6" w:rsidRDefault="78A820A6" w:rsidP="00D952D2">
            <w:pPr>
              <w:pStyle w:val="Tabelanagwekdolewej"/>
            </w:pPr>
            <w:r>
              <w:t>Przyczyna zakończenia wizyty</w:t>
            </w:r>
          </w:p>
        </w:tc>
      </w:tr>
      <w:tr w:rsidR="695AA2D3" w14:paraId="6A85A0C5" w14:textId="77777777" w:rsidTr="695AA2D3">
        <w:tc>
          <w:tcPr>
            <w:tcW w:w="1143" w:type="dxa"/>
          </w:tcPr>
          <w:p w14:paraId="15BA7FFB" w14:textId="000B9A91" w:rsidR="78A820A6" w:rsidRDefault="78A820A6" w:rsidP="00964FB3">
            <w:pPr>
              <w:pStyle w:val="tabelanormalny"/>
            </w:pPr>
            <w:r>
              <w:t>1</w:t>
            </w:r>
          </w:p>
        </w:tc>
        <w:tc>
          <w:tcPr>
            <w:tcW w:w="7775" w:type="dxa"/>
          </w:tcPr>
          <w:p w14:paraId="39092E93" w14:textId="34ABF831" w:rsidR="78A820A6" w:rsidRDefault="78A820A6" w:rsidP="00964FB3">
            <w:pPr>
              <w:pStyle w:val="tabelanormalny"/>
              <w:rPr>
                <w:rFonts w:eastAsia="Arial"/>
              </w:rPr>
            </w:pPr>
            <w:r w:rsidRPr="695AA2D3">
              <w:rPr>
                <w:rFonts w:eastAsia="Arial"/>
              </w:rPr>
              <w:t>Wizyta zrealizowana</w:t>
            </w:r>
          </w:p>
        </w:tc>
      </w:tr>
      <w:tr w:rsidR="695AA2D3" w14:paraId="12C67B7B" w14:textId="77777777" w:rsidTr="695AA2D3">
        <w:tc>
          <w:tcPr>
            <w:tcW w:w="1143" w:type="dxa"/>
          </w:tcPr>
          <w:p w14:paraId="6F059038" w14:textId="132B4370" w:rsidR="78A820A6" w:rsidRDefault="78A820A6" w:rsidP="00964FB3">
            <w:pPr>
              <w:pStyle w:val="tabelanormalny"/>
            </w:pPr>
            <w:r>
              <w:t>2</w:t>
            </w:r>
          </w:p>
        </w:tc>
        <w:tc>
          <w:tcPr>
            <w:tcW w:w="7775" w:type="dxa"/>
          </w:tcPr>
          <w:p w14:paraId="3F594040" w14:textId="4198F9E2" w:rsidR="78A820A6" w:rsidRDefault="78A820A6" w:rsidP="00964FB3">
            <w:pPr>
              <w:pStyle w:val="tabelanormalny"/>
              <w:rPr>
                <w:rFonts w:eastAsia="Arial"/>
              </w:rPr>
            </w:pPr>
            <w:r w:rsidRPr="695AA2D3">
              <w:rPr>
                <w:rFonts w:eastAsia="Arial"/>
              </w:rPr>
              <w:t>Wizyta niezrealizowana z winy pacjenta</w:t>
            </w:r>
          </w:p>
        </w:tc>
      </w:tr>
      <w:tr w:rsidR="695AA2D3" w14:paraId="5812CFDF" w14:textId="77777777" w:rsidTr="695AA2D3">
        <w:tc>
          <w:tcPr>
            <w:tcW w:w="1143" w:type="dxa"/>
          </w:tcPr>
          <w:p w14:paraId="3AEB01E7" w14:textId="490E914C" w:rsidR="78A820A6" w:rsidRDefault="78A820A6" w:rsidP="00964FB3">
            <w:pPr>
              <w:pStyle w:val="tabelanormalny"/>
            </w:pPr>
            <w:r>
              <w:t>3</w:t>
            </w:r>
          </w:p>
        </w:tc>
        <w:tc>
          <w:tcPr>
            <w:tcW w:w="7775" w:type="dxa"/>
          </w:tcPr>
          <w:p w14:paraId="6255D3D1" w14:textId="3E9B9340" w:rsidR="78A820A6" w:rsidRDefault="78A820A6" w:rsidP="00964FB3">
            <w:pPr>
              <w:pStyle w:val="tabelanormalny"/>
              <w:rPr>
                <w:rFonts w:eastAsia="Arial"/>
              </w:rPr>
            </w:pPr>
            <w:r w:rsidRPr="695AA2D3">
              <w:rPr>
                <w:rFonts w:eastAsia="Arial"/>
              </w:rPr>
              <w:t>Wizyta niezrealizowana nie z winy pacjenta</w:t>
            </w:r>
          </w:p>
        </w:tc>
      </w:tr>
    </w:tbl>
    <w:p w14:paraId="3ABE680C" w14:textId="40E4B9EB" w:rsidR="695AA2D3" w:rsidRDefault="695AA2D3"/>
    <w:p w14:paraId="4983F265" w14:textId="5089BEE8" w:rsidR="00DB0FBF" w:rsidRDefault="00DB0FBF" w:rsidP="00817F11">
      <w:pPr>
        <w:pStyle w:val="Nagwek2"/>
      </w:pPr>
      <w:bookmarkStart w:id="2127" w:name="_Toc116292218"/>
      <w:bookmarkStart w:id="2128" w:name="_Toc118445918"/>
      <w:bookmarkStart w:id="2129" w:name="_Toc1942963788"/>
      <w:bookmarkStart w:id="2130" w:name="_Toc143855221"/>
      <w:r>
        <w:t>Dokumenty</w:t>
      </w:r>
      <w:r w:rsidR="00BB3DB4">
        <w:t xml:space="preserve"> będące podstawą wizyty</w:t>
      </w:r>
      <w:bookmarkEnd w:id="2127"/>
      <w:bookmarkEnd w:id="2128"/>
      <w:bookmarkEnd w:id="2129"/>
      <w:bookmarkEnd w:id="2130"/>
    </w:p>
    <w:p w14:paraId="65F6F30B" w14:textId="2ECB0092" w:rsidR="00DB0FBF" w:rsidRDefault="00DB0FBF" w:rsidP="00DB0FBF">
      <w:pPr>
        <w:rPr>
          <w:lang w:eastAsia="pl-PL"/>
        </w:rPr>
      </w:pPr>
      <w:r w:rsidRPr="695AA2D3">
        <w:rPr>
          <w:lang w:eastAsia="pl-PL"/>
        </w:rPr>
        <w:t xml:space="preserve">Poniższa tabela zawiera zestawienie </w:t>
      </w:r>
      <w:r w:rsidR="00BB3DB4">
        <w:rPr>
          <w:lang w:eastAsia="pl-PL"/>
        </w:rPr>
        <w:t>dokumentów</w:t>
      </w:r>
      <w:r w:rsidR="00DE68E3">
        <w:rPr>
          <w:lang w:eastAsia="pl-PL"/>
        </w:rPr>
        <w:t>, akceptowalnych przez System Elektronicznej Rejestracji,</w:t>
      </w:r>
      <w:r w:rsidR="00BB3DB4">
        <w:rPr>
          <w:lang w:eastAsia="pl-PL"/>
        </w:rPr>
        <w:t xml:space="preserve"> </w:t>
      </w:r>
      <w:r w:rsidR="00DE68E3">
        <w:rPr>
          <w:lang w:eastAsia="pl-PL"/>
        </w:rPr>
        <w:t xml:space="preserve">które mogą </w:t>
      </w:r>
      <w:r w:rsidR="00BB3DB4">
        <w:rPr>
          <w:lang w:eastAsia="pl-PL"/>
        </w:rPr>
        <w:t>stanowi</w:t>
      </w:r>
      <w:r w:rsidR="00DE68E3">
        <w:rPr>
          <w:lang w:eastAsia="pl-PL"/>
        </w:rPr>
        <w:t>ć</w:t>
      </w:r>
      <w:r w:rsidR="00BB3DB4">
        <w:rPr>
          <w:lang w:eastAsia="pl-PL"/>
        </w:rPr>
        <w:t xml:space="preserve"> podstawę zapisu na wizytę</w:t>
      </w:r>
      <w:r w:rsidRPr="695AA2D3">
        <w:rPr>
          <w:lang w:eastAsia="pl-PL"/>
        </w:rPr>
        <w:t>.</w:t>
      </w:r>
    </w:p>
    <w:p w14:paraId="4DD6CB7B" w14:textId="6400435F" w:rsidR="00DB0FBF" w:rsidRDefault="000836ED" w:rsidP="00EA7948">
      <w:pPr>
        <w:pStyle w:val="Legenda"/>
        <w:framePr w:wrap="around"/>
      </w:pPr>
      <w:bookmarkStart w:id="2131" w:name="_Ref115690040"/>
      <w:bookmarkStart w:id="2132" w:name="_Toc143855246"/>
      <w:r>
        <w:t xml:space="preserve">Tabela </w:t>
      </w:r>
      <w:r>
        <w:fldChar w:fldCharType="begin"/>
      </w:r>
      <w:r>
        <w:instrText>SEQ Tabela \* ARABIC</w:instrText>
      </w:r>
      <w:r>
        <w:fldChar w:fldCharType="separate"/>
      </w:r>
      <w:r w:rsidR="0047657B">
        <w:rPr>
          <w:noProof/>
        </w:rPr>
        <w:t>14</w:t>
      </w:r>
      <w:r>
        <w:fldChar w:fldCharType="end"/>
      </w:r>
      <w:r>
        <w:t>.</w:t>
      </w:r>
      <w:r w:rsidR="00DB0FBF">
        <w:t xml:space="preserve"> </w:t>
      </w:r>
      <w:r w:rsidR="00584C0A">
        <w:t>Dokumenty akceptowalne, jako podstawa zapisu na wizytę.</w:t>
      </w:r>
      <w:bookmarkEnd w:id="2131"/>
      <w:bookmarkEnd w:id="2132"/>
    </w:p>
    <w:tbl>
      <w:tblPr>
        <w:tblW w:w="9083" w:type="dxa"/>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428"/>
        <w:gridCol w:w="3279"/>
        <w:gridCol w:w="4376"/>
      </w:tblGrid>
      <w:tr w:rsidR="008053C8" w:rsidRPr="00C93E94" w14:paraId="5C309715" w14:textId="77777777" w:rsidTr="007C11F2">
        <w:trPr>
          <w:cantSplit/>
          <w:trHeight w:val="350"/>
        </w:trPr>
        <w:tc>
          <w:tcPr>
            <w:tcW w:w="1428" w:type="dxa"/>
            <w:shd w:val="clear" w:color="auto" w:fill="002060"/>
          </w:tcPr>
          <w:p w14:paraId="53934EC6" w14:textId="3ACFDACB" w:rsidR="005F2A89" w:rsidRPr="00671508" w:rsidRDefault="005F2A89" w:rsidP="00D952D2">
            <w:pPr>
              <w:pStyle w:val="Tabelanagwekdolewej"/>
            </w:pPr>
            <w:r w:rsidRPr="00671508">
              <w:t>Nazwa</w:t>
            </w:r>
          </w:p>
        </w:tc>
        <w:tc>
          <w:tcPr>
            <w:tcW w:w="3279" w:type="dxa"/>
            <w:shd w:val="clear" w:color="auto" w:fill="002060"/>
          </w:tcPr>
          <w:p w14:paraId="2058CC54" w14:textId="645A64D0" w:rsidR="005F2A89" w:rsidRPr="00671508" w:rsidRDefault="005F2A89" w:rsidP="00D952D2">
            <w:pPr>
              <w:pStyle w:val="Tabelanagwekdolewej"/>
            </w:pPr>
            <w:r w:rsidRPr="00671508">
              <w:t>Root</w:t>
            </w:r>
          </w:p>
        </w:tc>
        <w:tc>
          <w:tcPr>
            <w:tcW w:w="4376" w:type="dxa"/>
            <w:shd w:val="clear" w:color="auto" w:fill="002060"/>
          </w:tcPr>
          <w:p w14:paraId="09A36399" w14:textId="46F98811" w:rsidR="005F2A89" w:rsidRPr="00671508" w:rsidRDefault="005F2A89" w:rsidP="00D952D2">
            <w:pPr>
              <w:pStyle w:val="Tabelanagwekdolewej"/>
            </w:pPr>
            <w:r w:rsidRPr="00671508">
              <w:t>Opis</w:t>
            </w:r>
          </w:p>
        </w:tc>
      </w:tr>
      <w:tr w:rsidR="008053C8" w:rsidRPr="00C93E94" w14:paraId="556E28D2" w14:textId="77777777" w:rsidTr="007E3502">
        <w:trPr>
          <w:cantSplit/>
          <w:trHeight w:val="350"/>
        </w:trPr>
        <w:tc>
          <w:tcPr>
            <w:tcW w:w="1428" w:type="dxa"/>
          </w:tcPr>
          <w:p w14:paraId="553CDD82" w14:textId="442FD33C" w:rsidR="005F2A89" w:rsidRPr="00C93E94" w:rsidRDefault="005F2A89" w:rsidP="00964FB3">
            <w:pPr>
              <w:pStyle w:val="tabelanormalny"/>
              <w:rPr>
                <w:rFonts w:eastAsia="Arial"/>
              </w:rPr>
            </w:pPr>
            <w:r>
              <w:rPr>
                <w:rFonts w:eastAsia="Arial"/>
              </w:rPr>
              <w:t>E-skierowanie</w:t>
            </w:r>
          </w:p>
        </w:tc>
        <w:tc>
          <w:tcPr>
            <w:tcW w:w="3279" w:type="dxa"/>
          </w:tcPr>
          <w:p w14:paraId="66FFAA44" w14:textId="66F3D26D" w:rsidR="005F2A89" w:rsidRPr="005F2A89" w:rsidRDefault="005F2A89" w:rsidP="00964FB3">
            <w:pPr>
              <w:pStyle w:val="tabelanormalny"/>
              <w:rPr>
                <w:rFonts w:eastAsia="Arial"/>
                <w:szCs w:val="22"/>
              </w:rPr>
            </w:pPr>
            <w:r w:rsidRPr="005F2A89">
              <w:t>2.16.840.1.113883.3.4424.2.7.{</w:t>
            </w:r>
            <w:r w:rsidR="0065528A">
              <w:t>x</w:t>
            </w:r>
            <w:r w:rsidRPr="005F2A89">
              <w:t>}.4.1</w:t>
            </w:r>
          </w:p>
        </w:tc>
        <w:tc>
          <w:tcPr>
            <w:tcW w:w="4376" w:type="dxa"/>
          </w:tcPr>
          <w:p w14:paraId="7933DB3A" w14:textId="463C80B4" w:rsidR="005F2A89" w:rsidRPr="00C93E94" w:rsidRDefault="00CF5CDA" w:rsidP="00964FB3">
            <w:pPr>
              <w:pStyle w:val="tabelanormalny"/>
              <w:rPr>
                <w:rFonts w:eastAsia="Arial"/>
              </w:rPr>
            </w:pPr>
            <w:r w:rsidRPr="00CF5CDA">
              <w:rPr>
                <w:rFonts w:eastAsia="Arial"/>
              </w:rPr>
              <w:t xml:space="preserve">Numer skierowania nadawany przez Usługodawcę w jego gałęzi OID </w:t>
            </w:r>
            <w:r w:rsidR="00642EBA">
              <w:rPr>
                <w:rFonts w:eastAsia="Arial"/>
              </w:rPr>
              <w:t>(</w:t>
            </w:r>
            <w:proofErr w:type="spellStart"/>
            <w:r w:rsidR="00642EBA">
              <w:rPr>
                <w:rFonts w:eastAsia="Arial"/>
              </w:rPr>
              <w:t>ro</w:t>
            </w:r>
            <w:r w:rsidRPr="00CF5CDA">
              <w:rPr>
                <w:rFonts w:eastAsia="Arial"/>
              </w:rPr>
              <w:t>ot:ext</w:t>
            </w:r>
            <w:r w:rsidR="00642EBA">
              <w:rPr>
                <w:rFonts w:eastAsia="Arial"/>
              </w:rPr>
              <w:t>ension</w:t>
            </w:r>
            <w:proofErr w:type="spellEnd"/>
            <w:r w:rsidR="00642EBA">
              <w:rPr>
                <w:rFonts w:eastAsia="Arial"/>
              </w:rPr>
              <w:t>)</w:t>
            </w:r>
            <w:r w:rsidR="001D237C">
              <w:rPr>
                <w:rFonts w:eastAsia="Arial"/>
              </w:rPr>
              <w:t>, gdzie x</w:t>
            </w:r>
            <w:r w:rsidR="00786E1F">
              <w:rPr>
                <w:rFonts w:eastAsia="Arial"/>
              </w:rPr>
              <w:t xml:space="preserve"> jednoznacznie identyfikuje Usługodawcę, a</w:t>
            </w:r>
            <w:r w:rsidR="00642EBA">
              <w:rPr>
                <w:rFonts w:eastAsia="Arial"/>
              </w:rPr>
              <w:t xml:space="preserve"> </w:t>
            </w:r>
            <w:proofErr w:type="spellStart"/>
            <w:r w:rsidR="00786E1F">
              <w:rPr>
                <w:rFonts w:eastAsia="Arial"/>
              </w:rPr>
              <w:t>e</w:t>
            </w:r>
            <w:r w:rsidR="00642EBA">
              <w:rPr>
                <w:rFonts w:eastAsia="Arial"/>
              </w:rPr>
              <w:t>xtension</w:t>
            </w:r>
            <w:proofErr w:type="spellEnd"/>
            <w:r w:rsidR="00745C4C">
              <w:rPr>
                <w:rFonts w:eastAsia="Arial"/>
              </w:rPr>
              <w:t xml:space="preserve"> </w:t>
            </w:r>
            <w:r w:rsidR="006A2D09">
              <w:rPr>
                <w:rFonts w:eastAsia="Arial"/>
              </w:rPr>
              <w:t>to numer konkretnego e-skierowania</w:t>
            </w:r>
            <w:r w:rsidRPr="00CF5CDA">
              <w:rPr>
                <w:rFonts w:eastAsia="Arial"/>
              </w:rPr>
              <w:t xml:space="preserve"> </w:t>
            </w:r>
            <w:r w:rsidR="006A2D09">
              <w:rPr>
                <w:rFonts w:eastAsia="Arial"/>
              </w:rPr>
              <w:t>(</w:t>
            </w:r>
            <w:r w:rsidRPr="00CF5CDA">
              <w:rPr>
                <w:rFonts w:eastAsia="Arial"/>
              </w:rPr>
              <w:t xml:space="preserve">22 znaki weryfikowane w </w:t>
            </w:r>
            <w:r w:rsidR="00745C4C">
              <w:rPr>
                <w:rFonts w:eastAsia="Arial"/>
              </w:rPr>
              <w:t>P1</w:t>
            </w:r>
            <w:r w:rsidR="006A2D09">
              <w:rPr>
                <w:rFonts w:eastAsia="Arial"/>
              </w:rPr>
              <w:t>)</w:t>
            </w:r>
          </w:p>
        </w:tc>
      </w:tr>
      <w:tr w:rsidR="008053C8" w:rsidRPr="00C93E94" w14:paraId="397BF16F" w14:textId="77777777" w:rsidTr="007E3502">
        <w:trPr>
          <w:cantSplit/>
          <w:trHeight w:val="350"/>
        </w:trPr>
        <w:tc>
          <w:tcPr>
            <w:tcW w:w="1428" w:type="dxa"/>
          </w:tcPr>
          <w:p w14:paraId="4AB412A7" w14:textId="6DBCE8E7" w:rsidR="005F2A89" w:rsidRPr="00C93E94" w:rsidRDefault="005F2A89" w:rsidP="00964FB3">
            <w:pPr>
              <w:pStyle w:val="tabelanormalny"/>
              <w:rPr>
                <w:rFonts w:eastAsia="Arial"/>
              </w:rPr>
            </w:pPr>
            <w:r>
              <w:rPr>
                <w:rFonts w:eastAsia="Arial"/>
              </w:rPr>
              <w:t>Skierowanie papierowe</w:t>
            </w:r>
          </w:p>
        </w:tc>
        <w:tc>
          <w:tcPr>
            <w:tcW w:w="3279" w:type="dxa"/>
          </w:tcPr>
          <w:p w14:paraId="7E20D7BA" w14:textId="785576BC" w:rsidR="005F2A89" w:rsidRPr="00C93E94" w:rsidRDefault="00745C4C" w:rsidP="00964FB3">
            <w:pPr>
              <w:pStyle w:val="tabelanormalny"/>
              <w:rPr>
                <w:rFonts w:eastAsia="Arial"/>
                <w:szCs w:val="22"/>
              </w:rPr>
            </w:pPr>
            <w:r>
              <w:t>2.16.840.1.113883.3.4424.2.7.{x}.12.1</w:t>
            </w:r>
          </w:p>
        </w:tc>
        <w:tc>
          <w:tcPr>
            <w:tcW w:w="4376" w:type="dxa"/>
          </w:tcPr>
          <w:p w14:paraId="4D00F9CC" w14:textId="134C07B7" w:rsidR="005F2A89" w:rsidRPr="00C93E94" w:rsidRDefault="00745C4C" w:rsidP="00964FB3">
            <w:pPr>
              <w:pStyle w:val="tabelanormalny"/>
              <w:rPr>
                <w:rFonts w:eastAsia="Arial"/>
              </w:rPr>
            </w:pPr>
            <w:r w:rsidRPr="00CF5CDA">
              <w:rPr>
                <w:rFonts w:eastAsia="Arial"/>
              </w:rPr>
              <w:t xml:space="preserve">Numer skierowania nadawany przez Usługodawcę w jego gałęzi OID </w:t>
            </w:r>
            <w:r>
              <w:rPr>
                <w:rFonts w:eastAsia="Arial"/>
              </w:rPr>
              <w:t>(</w:t>
            </w:r>
            <w:proofErr w:type="spellStart"/>
            <w:r>
              <w:rPr>
                <w:rFonts w:eastAsia="Arial"/>
              </w:rPr>
              <w:t>ro</w:t>
            </w:r>
            <w:r w:rsidRPr="00CF5CDA">
              <w:rPr>
                <w:rFonts w:eastAsia="Arial"/>
              </w:rPr>
              <w:t>ot:ext</w:t>
            </w:r>
            <w:r>
              <w:rPr>
                <w:rFonts w:eastAsia="Arial"/>
              </w:rPr>
              <w:t>ension</w:t>
            </w:r>
            <w:proofErr w:type="spellEnd"/>
            <w:r>
              <w:rPr>
                <w:rFonts w:eastAsia="Arial"/>
              </w:rPr>
              <w:t xml:space="preserve">). Extension </w:t>
            </w:r>
            <w:r w:rsidRPr="00CF5CDA">
              <w:rPr>
                <w:rFonts w:eastAsia="Arial"/>
              </w:rPr>
              <w:t xml:space="preserve">= 22 znaki weryfikowane w </w:t>
            </w:r>
            <w:r>
              <w:rPr>
                <w:rFonts w:eastAsia="Arial"/>
              </w:rPr>
              <w:t>P1</w:t>
            </w:r>
          </w:p>
        </w:tc>
      </w:tr>
      <w:tr w:rsidR="008053C8" w14:paraId="5F3464F4" w14:textId="77777777" w:rsidTr="007E3502">
        <w:trPr>
          <w:cantSplit/>
          <w:trHeight w:val="364"/>
        </w:trPr>
        <w:tc>
          <w:tcPr>
            <w:tcW w:w="1428" w:type="dxa"/>
          </w:tcPr>
          <w:p w14:paraId="2A3C9DBF" w14:textId="1B920906" w:rsidR="005F2A89" w:rsidRDefault="005F2A89" w:rsidP="00964FB3">
            <w:pPr>
              <w:pStyle w:val="tabelanormalny"/>
            </w:pPr>
            <w:r>
              <w:t xml:space="preserve">Karta </w:t>
            </w:r>
            <w:proofErr w:type="spellStart"/>
            <w:r>
              <w:t>DiLO</w:t>
            </w:r>
            <w:proofErr w:type="spellEnd"/>
          </w:p>
        </w:tc>
        <w:tc>
          <w:tcPr>
            <w:tcW w:w="3279" w:type="dxa"/>
          </w:tcPr>
          <w:p w14:paraId="62E9FF7F" w14:textId="754C471A" w:rsidR="005F2A89" w:rsidRDefault="0065528A" w:rsidP="00964FB3">
            <w:pPr>
              <w:pStyle w:val="tabelanormalny"/>
            </w:pPr>
            <w:r w:rsidRPr="0065528A">
              <w:t>2.16.840.1.113883.3.4424.8.12.1</w:t>
            </w:r>
          </w:p>
        </w:tc>
        <w:tc>
          <w:tcPr>
            <w:tcW w:w="4376" w:type="dxa"/>
          </w:tcPr>
          <w:p w14:paraId="45FB929D" w14:textId="30A9E28B" w:rsidR="005F2A89" w:rsidRDefault="007F1FED" w:rsidP="00964FB3">
            <w:pPr>
              <w:pStyle w:val="tabelanormalny"/>
              <w:rPr>
                <w:rFonts w:eastAsia="Segoe UI"/>
              </w:rPr>
            </w:pPr>
            <w:r>
              <w:rPr>
                <w:rFonts w:eastAsia="Segoe UI"/>
              </w:rPr>
              <w:t xml:space="preserve">OID dla karty </w:t>
            </w:r>
            <w:proofErr w:type="spellStart"/>
            <w:r>
              <w:rPr>
                <w:rFonts w:eastAsia="Segoe UI"/>
              </w:rPr>
              <w:t>DiLO</w:t>
            </w:r>
            <w:proofErr w:type="spellEnd"/>
            <w:r>
              <w:rPr>
                <w:rFonts w:eastAsia="Segoe UI"/>
              </w:rPr>
              <w:t xml:space="preserve"> składa się z </w:t>
            </w:r>
            <w:proofErr w:type="spellStart"/>
            <w:r>
              <w:rPr>
                <w:rFonts w:eastAsia="Segoe UI"/>
              </w:rPr>
              <w:t>root:extension</w:t>
            </w:r>
            <w:proofErr w:type="spellEnd"/>
            <w:r>
              <w:rPr>
                <w:rFonts w:eastAsia="Segoe UI"/>
              </w:rPr>
              <w:t xml:space="preserve">, gdzie </w:t>
            </w:r>
            <w:proofErr w:type="spellStart"/>
            <w:r>
              <w:rPr>
                <w:rFonts w:eastAsia="Segoe UI"/>
              </w:rPr>
              <w:t>root</w:t>
            </w:r>
            <w:proofErr w:type="spellEnd"/>
            <w:r>
              <w:rPr>
                <w:rFonts w:eastAsia="Segoe UI"/>
              </w:rPr>
              <w:t xml:space="preserve"> jest stały, a </w:t>
            </w:r>
            <w:proofErr w:type="spellStart"/>
            <w:r>
              <w:rPr>
                <w:rFonts w:eastAsia="Segoe UI"/>
              </w:rPr>
              <w:t>exenstion</w:t>
            </w:r>
            <w:proofErr w:type="spellEnd"/>
            <w:r>
              <w:rPr>
                <w:rFonts w:eastAsia="Segoe UI"/>
              </w:rPr>
              <w:t xml:space="preserve"> = fi</w:t>
            </w:r>
            <w:r w:rsidR="00A67091">
              <w:rPr>
                <w:rFonts w:eastAsia="Segoe UI"/>
              </w:rPr>
              <w:t xml:space="preserve">zyczny numer karty </w:t>
            </w:r>
            <w:proofErr w:type="spellStart"/>
            <w:r w:rsidR="00A67091">
              <w:rPr>
                <w:rFonts w:eastAsia="Segoe UI"/>
              </w:rPr>
              <w:t>DiLO</w:t>
            </w:r>
            <w:proofErr w:type="spellEnd"/>
          </w:p>
        </w:tc>
      </w:tr>
      <w:tr w:rsidR="008053C8" w14:paraId="37C5921B" w14:textId="77777777" w:rsidTr="007E3502">
        <w:trPr>
          <w:cantSplit/>
          <w:trHeight w:val="350"/>
        </w:trPr>
        <w:tc>
          <w:tcPr>
            <w:tcW w:w="1428" w:type="dxa"/>
          </w:tcPr>
          <w:p w14:paraId="52B3A6D8" w14:textId="4A0DBAF1" w:rsidR="005F2A89" w:rsidRDefault="005F2A89" w:rsidP="00964FB3">
            <w:pPr>
              <w:pStyle w:val="tabelanormalny"/>
            </w:pPr>
            <w:r>
              <w:t>Art. 57</w:t>
            </w:r>
          </w:p>
        </w:tc>
        <w:tc>
          <w:tcPr>
            <w:tcW w:w="3279" w:type="dxa"/>
          </w:tcPr>
          <w:p w14:paraId="7811CF43" w14:textId="24EA9505" w:rsidR="005F2A89" w:rsidRDefault="00FA670D" w:rsidP="00964FB3">
            <w:pPr>
              <w:pStyle w:val="tabelanormalny"/>
            </w:pPr>
            <w:r w:rsidRPr="00FA670D">
              <w:t>2.16.840.1.113883.3.4424.11.1.128</w:t>
            </w:r>
          </w:p>
        </w:tc>
        <w:tc>
          <w:tcPr>
            <w:tcW w:w="4376" w:type="dxa"/>
          </w:tcPr>
          <w:p w14:paraId="5E492963" w14:textId="021BB535" w:rsidR="005F2A89" w:rsidRDefault="00FA670D" w:rsidP="00964FB3">
            <w:pPr>
              <w:pStyle w:val="tabelanormalny"/>
              <w:rPr>
                <w:rFonts w:eastAsia="Segoe UI"/>
              </w:rPr>
            </w:pPr>
            <w:r>
              <w:rPr>
                <w:rFonts w:eastAsia="Segoe UI"/>
              </w:rPr>
              <w:t xml:space="preserve">OID </w:t>
            </w:r>
            <w:r w:rsidR="00DE3B17">
              <w:rPr>
                <w:rFonts w:eastAsia="Segoe UI"/>
              </w:rPr>
              <w:t xml:space="preserve">dla osób </w:t>
            </w:r>
            <w:r w:rsidR="00DE3B17">
              <w:t>uprawnionych do korzystania ze świadczeń bez skierowania (Art. 57)</w:t>
            </w:r>
            <w:r>
              <w:rPr>
                <w:rFonts w:eastAsia="Segoe UI"/>
              </w:rPr>
              <w:t xml:space="preserve"> składa się z </w:t>
            </w:r>
            <w:proofErr w:type="spellStart"/>
            <w:r>
              <w:rPr>
                <w:rFonts w:eastAsia="Segoe UI"/>
              </w:rPr>
              <w:t>root:extension</w:t>
            </w:r>
            <w:proofErr w:type="spellEnd"/>
            <w:r>
              <w:rPr>
                <w:rFonts w:eastAsia="Segoe UI"/>
              </w:rPr>
              <w:t xml:space="preserve">, gdzie </w:t>
            </w:r>
            <w:proofErr w:type="spellStart"/>
            <w:r>
              <w:rPr>
                <w:rFonts w:eastAsia="Segoe UI"/>
              </w:rPr>
              <w:t>root</w:t>
            </w:r>
            <w:proofErr w:type="spellEnd"/>
            <w:r>
              <w:rPr>
                <w:rFonts w:eastAsia="Segoe UI"/>
              </w:rPr>
              <w:t xml:space="preserve"> jest stały, a </w:t>
            </w:r>
            <w:proofErr w:type="spellStart"/>
            <w:r>
              <w:rPr>
                <w:rFonts w:eastAsia="Segoe UI"/>
              </w:rPr>
              <w:t>exenstion</w:t>
            </w:r>
            <w:proofErr w:type="spellEnd"/>
            <w:r>
              <w:rPr>
                <w:rFonts w:eastAsia="Segoe UI"/>
              </w:rPr>
              <w:t xml:space="preserve"> = </w:t>
            </w:r>
            <w:r w:rsidR="00DE3B17">
              <w:t>kolejny numer pozycji słownika (</w:t>
            </w:r>
            <w:r w:rsidR="005B2E9A">
              <w:t xml:space="preserve">patrz: </w:t>
            </w:r>
            <w:r w:rsidR="000836ED">
              <w:fldChar w:fldCharType="begin"/>
            </w:r>
            <w:r w:rsidR="000836ED">
              <w:instrText xml:space="preserve"> REF _Ref115689895 \h </w:instrText>
            </w:r>
            <w:r w:rsidR="000836ED">
              <w:fldChar w:fldCharType="separate"/>
            </w:r>
            <w:r w:rsidR="0047657B">
              <w:t xml:space="preserve">Tabela </w:t>
            </w:r>
            <w:r w:rsidR="0047657B">
              <w:rPr>
                <w:noProof/>
              </w:rPr>
              <w:t>12</w:t>
            </w:r>
            <w:r w:rsidR="0047657B">
              <w:t xml:space="preserve"> </w:t>
            </w:r>
            <w:r w:rsidR="0047657B" w:rsidRPr="002E79A3">
              <w:t>Kod osób uprawnionych do korzystania ze świadczeń bez skierowania – Art.57</w:t>
            </w:r>
            <w:r w:rsidR="000836ED">
              <w:fldChar w:fldCharType="end"/>
            </w:r>
            <w:r w:rsidR="00DE3B17">
              <w:t>)</w:t>
            </w:r>
            <w:r w:rsidR="000836ED">
              <w:t>.</w:t>
            </w:r>
          </w:p>
        </w:tc>
      </w:tr>
    </w:tbl>
    <w:p w14:paraId="4E02CFE0" w14:textId="7C3E0187" w:rsidR="695AA2D3" w:rsidRDefault="695AA2D3" w:rsidP="695AA2D3"/>
    <w:p w14:paraId="368DD5B6" w14:textId="462A6BBE" w:rsidR="164BCC5E" w:rsidRDefault="164BCC5E" w:rsidP="164BCC5E"/>
    <w:p w14:paraId="06EE6B72" w14:textId="1D6AB9C8" w:rsidR="11EEB436" w:rsidRDefault="11EEB436" w:rsidP="00817F11">
      <w:pPr>
        <w:pStyle w:val="Nagwek2"/>
      </w:pPr>
      <w:bookmarkStart w:id="2133" w:name="_Toc118445919"/>
      <w:bookmarkStart w:id="2134" w:name="_Toc860164915"/>
      <w:bookmarkStart w:id="2135" w:name="_Toc143855222"/>
      <w:r>
        <w:t>Kod Rodzaju Wizyty</w:t>
      </w:r>
      <w:bookmarkEnd w:id="2133"/>
      <w:bookmarkEnd w:id="2134"/>
      <w:bookmarkEnd w:id="2135"/>
    </w:p>
    <w:p w14:paraId="3B060A24" w14:textId="2EF104D6" w:rsidR="00DD6A8E" w:rsidRDefault="0098714F" w:rsidP="001E5B40">
      <w:pPr>
        <w:spacing w:line="360" w:lineRule="auto"/>
      </w:pPr>
      <w:r w:rsidRPr="001E5B40">
        <w:t>Poniższa tabela zawiera zestawienie kodów oraz nazw aktualnie obsługiwanych przez System Elektronicznej Rejestracji rodzajów slotów, które mapują się na</w:t>
      </w:r>
      <w:r w:rsidR="001E5B40" w:rsidRPr="001E5B40">
        <w:t xml:space="preserve"> w</w:t>
      </w:r>
      <w:r w:rsidRPr="001E5B40">
        <w:t>ykorzystywany Kod Rodzaju Wizyty.</w:t>
      </w:r>
      <w:r w:rsidR="00A41136" w:rsidRPr="001E5B40">
        <w:t xml:space="preserve"> </w:t>
      </w:r>
      <w:r w:rsidR="00BC08C7" w:rsidRPr="001E5B40">
        <w:br/>
        <w:t xml:space="preserve">Warunki </w:t>
      </w:r>
      <w:r w:rsidR="00885E45" w:rsidRPr="001E5B40">
        <w:t>mapowania</w:t>
      </w:r>
      <w:r w:rsidR="0049141C" w:rsidRPr="001E5B40">
        <w:t>;</w:t>
      </w:r>
    </w:p>
    <w:p w14:paraId="27116B46" w14:textId="60669AD2" w:rsidR="00DD6A8E" w:rsidRPr="001E5B40" w:rsidRDefault="739775EC" w:rsidP="001E5B40">
      <w:pPr>
        <w:pStyle w:val="Akapitzlist"/>
        <w:numPr>
          <w:ilvl w:val="6"/>
          <w:numId w:val="83"/>
        </w:numPr>
        <w:spacing w:line="360" w:lineRule="auto"/>
        <w:ind w:left="567" w:hanging="425"/>
      </w:pPr>
      <w:r w:rsidRPr="001E5B40">
        <w:t xml:space="preserve">Jeśli zapisujemy wizytę na slocie NAGŁY </w:t>
      </w:r>
      <w:r w:rsidR="725B4BA5" w:rsidRPr="001E5B40">
        <w:t xml:space="preserve">to ustawiany jest rodzaj wizyty </w:t>
      </w:r>
      <w:r w:rsidR="18F07CD0" w:rsidRPr="001E5B40">
        <w:t>na</w:t>
      </w:r>
      <w:r w:rsidR="725B4BA5" w:rsidRPr="001E5B40">
        <w:t xml:space="preserve"> </w:t>
      </w:r>
      <w:r w:rsidR="001E5B40">
        <w:t xml:space="preserve"> </w:t>
      </w:r>
      <w:r w:rsidR="00DD6A8E" w:rsidRPr="001E5B40">
        <w:t>NAGŁY</w:t>
      </w:r>
    </w:p>
    <w:p w14:paraId="624D1CB7" w14:textId="1B5762E3" w:rsidR="00DD6A8E" w:rsidRPr="001E5B40" w:rsidRDefault="00DD6A8E" w:rsidP="001E5B40">
      <w:pPr>
        <w:pStyle w:val="Akapitzlist"/>
        <w:numPr>
          <w:ilvl w:val="0"/>
          <w:numId w:val="83"/>
        </w:numPr>
        <w:spacing w:line="360" w:lineRule="auto"/>
        <w:ind w:left="567" w:hanging="425"/>
      </w:pPr>
      <w:r w:rsidRPr="001E5B40">
        <w:t xml:space="preserve">Jeśli zapisujemy wizytę na slocie KONTYNUACJA </w:t>
      </w:r>
      <w:r w:rsidR="009309FE" w:rsidRPr="001E5B40">
        <w:t xml:space="preserve">to ustawiany jest rodzaj wizyty </w:t>
      </w:r>
      <w:r w:rsidR="007909FA" w:rsidRPr="001E5B40">
        <w:t xml:space="preserve">na </w:t>
      </w:r>
      <w:r w:rsidRPr="001E5B40">
        <w:t>KONTYNUACJA</w:t>
      </w:r>
      <w:r w:rsidR="0049141C" w:rsidRPr="001E5B40">
        <w:t>.</w:t>
      </w:r>
    </w:p>
    <w:p w14:paraId="435392D7" w14:textId="496CDDF4" w:rsidR="00DD6A8E" w:rsidRPr="001E5B40" w:rsidRDefault="00DD6A8E" w:rsidP="001E5B40">
      <w:pPr>
        <w:pStyle w:val="Akapitzlist"/>
        <w:numPr>
          <w:ilvl w:val="0"/>
          <w:numId w:val="83"/>
        </w:numPr>
        <w:spacing w:line="360" w:lineRule="auto"/>
        <w:ind w:left="567" w:hanging="425"/>
      </w:pPr>
      <w:r w:rsidRPr="001E5B40">
        <w:t xml:space="preserve">Jeśli pacjent podał cechy dostępności i wszystkie mają kod cito </w:t>
      </w:r>
      <w:r w:rsidR="00566B4C" w:rsidRPr="001E5B40">
        <w:t>to ustawiany jest rodzaj wizyty</w:t>
      </w:r>
      <w:r w:rsidR="00F35D41" w:rsidRPr="001E5B40">
        <w:t xml:space="preserve"> </w:t>
      </w:r>
      <w:r w:rsidR="007909FA" w:rsidRPr="001E5B40">
        <w:t xml:space="preserve">na </w:t>
      </w:r>
      <w:r w:rsidR="001D32B4" w:rsidRPr="001E5B40">
        <w:t>PILNY</w:t>
      </w:r>
      <w:r w:rsidR="0049141C" w:rsidRPr="001E5B40">
        <w:t>.</w:t>
      </w:r>
    </w:p>
    <w:p w14:paraId="78350D55" w14:textId="561FF537" w:rsidR="00DD6A8E" w:rsidRPr="001E5B40" w:rsidRDefault="00DD6A8E" w:rsidP="001E5B40">
      <w:pPr>
        <w:pStyle w:val="Akapitzlist"/>
        <w:numPr>
          <w:ilvl w:val="0"/>
          <w:numId w:val="83"/>
        </w:numPr>
        <w:spacing w:line="360" w:lineRule="auto"/>
        <w:ind w:left="567" w:hanging="425"/>
      </w:pPr>
      <w:r w:rsidRPr="001E5B40">
        <w:t xml:space="preserve">Jeśli </w:t>
      </w:r>
      <w:r w:rsidR="0049141C" w:rsidRPr="001E5B40">
        <w:t xml:space="preserve">pacjent </w:t>
      </w:r>
      <w:r w:rsidRPr="001E5B40">
        <w:t xml:space="preserve">podał cechy dostępności i tylko część z nich to cito </w:t>
      </w:r>
      <w:r w:rsidR="00DD630D" w:rsidRPr="001E5B40">
        <w:t xml:space="preserve">to ustawiany jest rodzaj wizyty </w:t>
      </w:r>
      <w:r w:rsidR="007909FA" w:rsidRPr="001E5B40">
        <w:t>na</w:t>
      </w:r>
      <w:r w:rsidR="001E5B40">
        <w:t xml:space="preserve"> </w:t>
      </w:r>
      <w:r w:rsidR="007909FA" w:rsidRPr="001E5B40">
        <w:t>UPRZYWILEJOWANY</w:t>
      </w:r>
      <w:r w:rsidR="0049141C" w:rsidRPr="001E5B40">
        <w:t>.</w:t>
      </w:r>
    </w:p>
    <w:p w14:paraId="2E1C9220" w14:textId="7A9C87F9" w:rsidR="00BE3CFD" w:rsidRDefault="00BE3CFD" w:rsidP="00EA7948">
      <w:pPr>
        <w:pStyle w:val="Legenda"/>
        <w:framePr w:wrap="around"/>
      </w:pPr>
      <w:bookmarkStart w:id="2136" w:name="_Toc143855247"/>
      <w:r>
        <w:t xml:space="preserve">Tabela </w:t>
      </w:r>
      <w:r w:rsidRPr="406C48F1">
        <w:rPr>
          <w:noProof/>
        </w:rPr>
        <w:fldChar w:fldCharType="begin"/>
      </w:r>
      <w:r w:rsidRPr="406C48F1">
        <w:rPr>
          <w:noProof/>
        </w:rPr>
        <w:instrText xml:space="preserve"> SEQ Tabela \* ARABIC </w:instrText>
      </w:r>
      <w:r w:rsidRPr="406C48F1">
        <w:rPr>
          <w:noProof/>
        </w:rPr>
        <w:fldChar w:fldCharType="separate"/>
      </w:r>
      <w:r w:rsidR="0047657B">
        <w:rPr>
          <w:noProof/>
        </w:rPr>
        <w:t>15</w:t>
      </w:r>
      <w:r w:rsidRPr="406C48F1">
        <w:rPr>
          <w:noProof/>
        </w:rPr>
        <w:fldChar w:fldCharType="end"/>
      </w:r>
      <w:r>
        <w:t>. Kod rodzaju wizyty</w:t>
      </w:r>
      <w:bookmarkEnd w:id="2136"/>
    </w:p>
    <w:p w14:paraId="1BBC572B" w14:textId="081BF26C" w:rsidR="0098714F" w:rsidRDefault="00DD6A8E" w:rsidP="001E5B40">
      <w:pPr>
        <w:pStyle w:val="Akapitzlist"/>
        <w:numPr>
          <w:ilvl w:val="0"/>
          <w:numId w:val="83"/>
        </w:numPr>
        <w:spacing w:line="360" w:lineRule="auto"/>
        <w:ind w:left="567" w:hanging="425"/>
      </w:pPr>
      <w:r w:rsidRPr="001E5B40">
        <w:t xml:space="preserve">Gdy brak </w:t>
      </w:r>
      <w:r w:rsidR="00E8172E" w:rsidRPr="001E5B40">
        <w:t xml:space="preserve">jest </w:t>
      </w:r>
      <w:r w:rsidRPr="001E5B40">
        <w:t xml:space="preserve">cech </w:t>
      </w:r>
      <w:r w:rsidR="00E8172E" w:rsidRPr="001E5B40">
        <w:t xml:space="preserve">dostępności </w:t>
      </w:r>
      <w:r w:rsidRPr="001E5B40">
        <w:t xml:space="preserve">to </w:t>
      </w:r>
      <w:r w:rsidR="00DE3932" w:rsidRPr="001E5B40">
        <w:t>ustawi</w:t>
      </w:r>
      <w:r w:rsidR="00FE747D" w:rsidRPr="001E5B40">
        <w:t xml:space="preserve">any jest </w:t>
      </w:r>
      <w:r w:rsidR="00DE3932" w:rsidRPr="001E5B40">
        <w:t xml:space="preserve">rodzaj </w:t>
      </w:r>
      <w:r w:rsidR="00F35D41" w:rsidRPr="001E5B40">
        <w:t xml:space="preserve">wizyty </w:t>
      </w:r>
      <w:r w:rsidR="00DE3932" w:rsidRPr="001E5B40">
        <w:t>na STABILNY</w:t>
      </w:r>
      <w:r w:rsidRPr="001E5B40">
        <w:t>.</w:t>
      </w:r>
      <w:r w:rsidR="001E5B40">
        <w:t>\</w:t>
      </w:r>
    </w:p>
    <w:p w14:paraId="332FC79E" w14:textId="77777777" w:rsidR="001E5B40" w:rsidRDefault="001E5B40" w:rsidP="001E5B40">
      <w:pPr>
        <w:spacing w:line="360" w:lineRule="auto"/>
      </w:pPr>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143"/>
        <w:gridCol w:w="7775"/>
      </w:tblGrid>
      <w:tr w:rsidR="001C04F9" w14:paraId="187A67F7" w14:textId="77777777" w:rsidTr="406C48F1">
        <w:tc>
          <w:tcPr>
            <w:tcW w:w="1145" w:type="dxa"/>
            <w:shd w:val="clear" w:color="auto" w:fill="17365D" w:themeFill="text2" w:themeFillShade="BF"/>
          </w:tcPr>
          <w:p w14:paraId="0F422D03" w14:textId="77777777" w:rsidR="164BCC5E" w:rsidRDefault="1AD5DE11" w:rsidP="00D952D2">
            <w:pPr>
              <w:pStyle w:val="Tabelanagwekdolewej"/>
            </w:pPr>
            <w:r>
              <w:t>Kod</w:t>
            </w:r>
          </w:p>
        </w:tc>
        <w:tc>
          <w:tcPr>
            <w:tcW w:w="7796" w:type="dxa"/>
            <w:shd w:val="clear" w:color="auto" w:fill="17365D" w:themeFill="text2" w:themeFillShade="BF"/>
          </w:tcPr>
          <w:p w14:paraId="2418858E" w14:textId="18508FC1" w:rsidR="164BCC5E" w:rsidRDefault="1AD5DE11" w:rsidP="00D952D2">
            <w:pPr>
              <w:pStyle w:val="Tabelanagwekdolewej"/>
            </w:pPr>
            <w:r>
              <w:t xml:space="preserve">Rodzaj </w:t>
            </w:r>
            <w:r w:rsidR="499E57C2">
              <w:t>wizyty</w:t>
            </w:r>
          </w:p>
        </w:tc>
      </w:tr>
      <w:tr w:rsidR="164BCC5E" w14:paraId="582120AB" w14:textId="77777777" w:rsidTr="406C48F1">
        <w:tc>
          <w:tcPr>
            <w:tcW w:w="1145" w:type="dxa"/>
          </w:tcPr>
          <w:p w14:paraId="4960D708" w14:textId="77777777" w:rsidR="164BCC5E" w:rsidRDefault="1AD5DE11" w:rsidP="00964FB3">
            <w:pPr>
              <w:pStyle w:val="tabelanormalny"/>
              <w:rPr>
                <w:rFonts w:eastAsia="Arial"/>
              </w:rPr>
            </w:pPr>
            <w:r>
              <w:t>01</w:t>
            </w:r>
          </w:p>
        </w:tc>
        <w:tc>
          <w:tcPr>
            <w:tcW w:w="7796" w:type="dxa"/>
          </w:tcPr>
          <w:p w14:paraId="01457599" w14:textId="0A4469A2" w:rsidR="164BCC5E" w:rsidRDefault="1AD5DE11" w:rsidP="00964FB3">
            <w:pPr>
              <w:pStyle w:val="tabelanormalny"/>
              <w:rPr>
                <w:rFonts w:eastAsia="Arial"/>
              </w:rPr>
            </w:pPr>
            <w:r w:rsidRPr="406C48F1">
              <w:rPr>
                <w:rFonts w:eastAsia="Arial"/>
              </w:rPr>
              <w:t>STABILN</w:t>
            </w:r>
            <w:r w:rsidR="00D82A01">
              <w:rPr>
                <w:rFonts w:eastAsia="Arial"/>
              </w:rPr>
              <w:t>Y</w:t>
            </w:r>
          </w:p>
        </w:tc>
      </w:tr>
      <w:tr w:rsidR="164BCC5E" w14:paraId="7DCA438A" w14:textId="77777777" w:rsidTr="406C48F1">
        <w:tc>
          <w:tcPr>
            <w:tcW w:w="1145" w:type="dxa"/>
          </w:tcPr>
          <w:p w14:paraId="7A1BA0D3" w14:textId="77777777" w:rsidR="164BCC5E" w:rsidRDefault="1AD5DE11" w:rsidP="00964FB3">
            <w:pPr>
              <w:pStyle w:val="tabelanormalny"/>
              <w:rPr>
                <w:rFonts w:eastAsia="Arial"/>
              </w:rPr>
            </w:pPr>
            <w:r>
              <w:t>02</w:t>
            </w:r>
          </w:p>
        </w:tc>
        <w:tc>
          <w:tcPr>
            <w:tcW w:w="7796" w:type="dxa"/>
          </w:tcPr>
          <w:p w14:paraId="4D4C7591" w14:textId="5C24D398" w:rsidR="164BCC5E" w:rsidRDefault="1AD5DE11" w:rsidP="00964FB3">
            <w:pPr>
              <w:pStyle w:val="tabelanormalny"/>
              <w:rPr>
                <w:rFonts w:eastAsia="Arial"/>
              </w:rPr>
            </w:pPr>
            <w:r w:rsidRPr="406C48F1">
              <w:rPr>
                <w:rFonts w:eastAsia="Arial"/>
              </w:rPr>
              <w:t>PILN</w:t>
            </w:r>
            <w:r w:rsidR="00D82A01">
              <w:rPr>
                <w:rFonts w:eastAsia="Arial"/>
              </w:rPr>
              <w:t>Y</w:t>
            </w:r>
          </w:p>
        </w:tc>
      </w:tr>
      <w:tr w:rsidR="164BCC5E" w14:paraId="0CDC22F4" w14:textId="77777777" w:rsidTr="406C48F1">
        <w:tc>
          <w:tcPr>
            <w:tcW w:w="1145" w:type="dxa"/>
          </w:tcPr>
          <w:p w14:paraId="55BCED10" w14:textId="650C1823" w:rsidR="164BCC5E" w:rsidRDefault="1AD5DE11" w:rsidP="00964FB3">
            <w:pPr>
              <w:pStyle w:val="tabelanormalny"/>
            </w:pPr>
            <w:r>
              <w:t>03</w:t>
            </w:r>
          </w:p>
        </w:tc>
        <w:tc>
          <w:tcPr>
            <w:tcW w:w="7796" w:type="dxa"/>
          </w:tcPr>
          <w:p w14:paraId="75C4E49A" w14:textId="4AA49458" w:rsidR="164BCC5E" w:rsidRDefault="1AD5DE11" w:rsidP="00964FB3">
            <w:pPr>
              <w:pStyle w:val="tabelanormalny"/>
              <w:rPr>
                <w:rFonts w:eastAsia="Arial"/>
              </w:rPr>
            </w:pPr>
            <w:r w:rsidRPr="406C48F1">
              <w:rPr>
                <w:rFonts w:eastAsia="Arial"/>
              </w:rPr>
              <w:t>KONTYNUACJA_LECZENIA</w:t>
            </w:r>
          </w:p>
        </w:tc>
      </w:tr>
      <w:tr w:rsidR="164BCC5E" w14:paraId="537F4143" w14:textId="77777777" w:rsidTr="406C48F1">
        <w:tc>
          <w:tcPr>
            <w:tcW w:w="1145" w:type="dxa"/>
          </w:tcPr>
          <w:p w14:paraId="1A0F3A68" w14:textId="4F8E37F9" w:rsidR="164BCC5E" w:rsidRDefault="1AD5DE11" w:rsidP="00964FB3">
            <w:pPr>
              <w:pStyle w:val="tabelanormalny"/>
            </w:pPr>
            <w:r>
              <w:t>04</w:t>
            </w:r>
          </w:p>
        </w:tc>
        <w:tc>
          <w:tcPr>
            <w:tcW w:w="7796" w:type="dxa"/>
          </w:tcPr>
          <w:p w14:paraId="37456886" w14:textId="366EFAEF" w:rsidR="164BCC5E" w:rsidRDefault="1AD5DE11" w:rsidP="00964FB3">
            <w:pPr>
              <w:pStyle w:val="tabelanormalny"/>
              <w:rPr>
                <w:rFonts w:eastAsia="Arial"/>
              </w:rPr>
            </w:pPr>
            <w:r w:rsidRPr="406C48F1">
              <w:rPr>
                <w:rFonts w:eastAsia="Arial"/>
              </w:rPr>
              <w:t>UPRZYWILEJOWAN</w:t>
            </w:r>
            <w:r w:rsidR="00D82A01">
              <w:rPr>
                <w:rFonts w:eastAsia="Arial"/>
              </w:rPr>
              <w:t>Y</w:t>
            </w:r>
          </w:p>
        </w:tc>
      </w:tr>
      <w:tr w:rsidR="164BCC5E" w14:paraId="4A5D4019" w14:textId="77777777" w:rsidTr="406C48F1">
        <w:tc>
          <w:tcPr>
            <w:tcW w:w="1145" w:type="dxa"/>
          </w:tcPr>
          <w:p w14:paraId="2A99BE13" w14:textId="0BB3C473" w:rsidR="164BCC5E" w:rsidRDefault="1AD5DE11" w:rsidP="00964FB3">
            <w:pPr>
              <w:pStyle w:val="tabelanormalny"/>
            </w:pPr>
            <w:r>
              <w:t>06</w:t>
            </w:r>
          </w:p>
        </w:tc>
        <w:tc>
          <w:tcPr>
            <w:tcW w:w="7796" w:type="dxa"/>
          </w:tcPr>
          <w:p w14:paraId="246CFEC6" w14:textId="63D8F90D" w:rsidR="164BCC5E" w:rsidRDefault="1AD5DE11" w:rsidP="00964FB3">
            <w:pPr>
              <w:pStyle w:val="tabelanormalny"/>
              <w:rPr>
                <w:rFonts w:eastAsia="Arial"/>
              </w:rPr>
            </w:pPr>
            <w:r w:rsidRPr="406C48F1">
              <w:rPr>
                <w:rFonts w:eastAsia="Arial"/>
              </w:rPr>
              <w:t>NAGŁ</w:t>
            </w:r>
            <w:r w:rsidR="00D82A01">
              <w:rPr>
                <w:rFonts w:eastAsia="Arial"/>
              </w:rPr>
              <w:t>Y</w:t>
            </w:r>
          </w:p>
        </w:tc>
      </w:tr>
    </w:tbl>
    <w:p w14:paraId="3FFAA9DC" w14:textId="77777777" w:rsidR="005F73FB" w:rsidRDefault="005F73FB" w:rsidP="00F40858"/>
    <w:p w14:paraId="3566B277" w14:textId="657E558D" w:rsidR="008F608F" w:rsidRDefault="00FA7A98" w:rsidP="00817F11">
      <w:pPr>
        <w:pStyle w:val="Nagwek2"/>
      </w:pPr>
      <w:bookmarkStart w:id="2137" w:name="_Ref119934440"/>
      <w:bookmarkStart w:id="2138" w:name="_Toc1905645949"/>
      <w:bookmarkStart w:id="2139" w:name="_Toc143855223"/>
      <w:r>
        <w:t xml:space="preserve">Zasilenie inicjalne - </w:t>
      </w:r>
      <w:r w:rsidR="003946DF">
        <w:t>T</w:t>
      </w:r>
      <w:r w:rsidR="0052065D">
        <w:t xml:space="preserve">yp </w:t>
      </w:r>
      <w:r w:rsidR="0006525E">
        <w:t>zadania</w:t>
      </w:r>
      <w:bookmarkEnd w:id="2137"/>
      <w:r w:rsidR="003415BF">
        <w:t>/</w:t>
      </w:r>
      <w:r w:rsidR="003946DF">
        <w:t>Rodzaj</w:t>
      </w:r>
      <w:r w:rsidR="003415BF">
        <w:t xml:space="preserve"> zlecenia</w:t>
      </w:r>
      <w:bookmarkEnd w:id="2138"/>
      <w:bookmarkEnd w:id="2139"/>
    </w:p>
    <w:p w14:paraId="0CFC56CD" w14:textId="029F1021" w:rsidR="00BE3CFD" w:rsidRDefault="00BE3CFD" w:rsidP="00EA7948">
      <w:pPr>
        <w:pStyle w:val="Legenda"/>
        <w:framePr w:wrap="around"/>
      </w:pPr>
      <w:bookmarkStart w:id="2140" w:name="_Toc143855248"/>
      <w:r>
        <w:t xml:space="preserve">Tabela </w:t>
      </w:r>
      <w:r>
        <w:fldChar w:fldCharType="begin"/>
      </w:r>
      <w:r>
        <w:instrText>SEQ Tabela \* ARABIC</w:instrText>
      </w:r>
      <w:r>
        <w:fldChar w:fldCharType="separate"/>
      </w:r>
      <w:r w:rsidR="0047657B">
        <w:rPr>
          <w:noProof/>
        </w:rPr>
        <w:t>16</w:t>
      </w:r>
      <w:r>
        <w:fldChar w:fldCharType="end"/>
      </w:r>
      <w:r>
        <w:t>. Typy zadań/Rodzaje zleceń</w:t>
      </w:r>
      <w:bookmarkEnd w:id="2140"/>
    </w:p>
    <w:p w14:paraId="607B2D4B" w14:textId="5C827BB5" w:rsidR="006C14A6" w:rsidRPr="004D30A8" w:rsidRDefault="006C14A6" w:rsidP="001E5B40">
      <w:r w:rsidRPr="582CCEC7">
        <w:rPr>
          <w:lang w:eastAsia="pl-PL"/>
        </w:rPr>
        <w:t xml:space="preserve">Poniższa tabela zawiera zestawienie </w:t>
      </w:r>
      <w:r>
        <w:rPr>
          <w:lang w:eastAsia="pl-PL"/>
        </w:rPr>
        <w:t xml:space="preserve">typów </w:t>
      </w:r>
      <w:r w:rsidR="0022673A">
        <w:rPr>
          <w:lang w:eastAsia="pl-PL"/>
        </w:rPr>
        <w:t>zleceń w zakresie procesu zasilenia inicjalnego</w:t>
      </w:r>
      <w:r w:rsidRPr="582CCEC7">
        <w:rPr>
          <w:lang w:eastAsia="pl-PL"/>
        </w:rPr>
        <w:t xml:space="preserve"> obsługiwanych przez System Elektronicznej Rejestracji.</w:t>
      </w:r>
    </w:p>
    <w:p w14:paraId="2D324FC8" w14:textId="77777777" w:rsidR="001B0B00" w:rsidRPr="001E5B40" w:rsidRDefault="001B0B00" w:rsidP="001E5B40">
      <w:pPr>
        <w:framePr w:hSpace="141" w:wrap="around" w:vAnchor="text" w:hAnchor="margin" w:y="327"/>
        <w:rPr>
          <w:lang w:eastAsia="pl-PL"/>
        </w:rPr>
      </w:pPr>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279"/>
        <w:gridCol w:w="6639"/>
      </w:tblGrid>
      <w:tr w:rsidR="003946DF" w14:paraId="449DF5C1" w14:textId="77777777" w:rsidTr="005868AB">
        <w:tc>
          <w:tcPr>
            <w:tcW w:w="2279" w:type="dxa"/>
            <w:shd w:val="clear" w:color="auto" w:fill="17365D" w:themeFill="text2" w:themeFillShade="BF"/>
          </w:tcPr>
          <w:p w14:paraId="70858B0F" w14:textId="0393FC52" w:rsidR="006C14A6" w:rsidRDefault="00574BBD" w:rsidP="00D952D2">
            <w:pPr>
              <w:pStyle w:val="Tabelanagwekdolewej"/>
            </w:pPr>
            <w:r>
              <w:t>Wartość</w:t>
            </w:r>
          </w:p>
        </w:tc>
        <w:tc>
          <w:tcPr>
            <w:tcW w:w="6639" w:type="dxa"/>
            <w:shd w:val="clear" w:color="auto" w:fill="17365D" w:themeFill="text2" w:themeFillShade="BF"/>
          </w:tcPr>
          <w:p w14:paraId="4E349F1B" w14:textId="28A02BC0" w:rsidR="006C14A6" w:rsidRDefault="008A23E9" w:rsidP="00D952D2">
            <w:pPr>
              <w:pStyle w:val="Tabelanagwekdolewej"/>
            </w:pPr>
            <w:r>
              <w:t>Opis</w:t>
            </w:r>
          </w:p>
        </w:tc>
      </w:tr>
      <w:tr w:rsidR="006C14A6" w14:paraId="228F9819" w14:textId="77777777" w:rsidTr="003F281C">
        <w:tc>
          <w:tcPr>
            <w:tcW w:w="2279" w:type="dxa"/>
          </w:tcPr>
          <w:p w14:paraId="55D224C4" w14:textId="7570C45A" w:rsidR="006C14A6" w:rsidRDefault="002E3D45" w:rsidP="00964FB3">
            <w:pPr>
              <w:pStyle w:val="tabelanormalny"/>
              <w:rPr>
                <w:rFonts w:eastAsia="Arial"/>
              </w:rPr>
            </w:pPr>
            <w:r>
              <w:rPr>
                <w:rFonts w:eastAsia="Arial"/>
              </w:rPr>
              <w:t>ZASILENIE_INICJALNE</w:t>
            </w:r>
          </w:p>
        </w:tc>
        <w:tc>
          <w:tcPr>
            <w:tcW w:w="6639" w:type="dxa"/>
          </w:tcPr>
          <w:p w14:paraId="79D95B46" w14:textId="14D0B735" w:rsidR="006C14A6" w:rsidRDefault="005C1F3A" w:rsidP="00964FB3">
            <w:pPr>
              <w:pStyle w:val="tabelanormalny"/>
              <w:rPr>
                <w:rFonts w:eastAsia="Arial"/>
              </w:rPr>
            </w:pPr>
            <w:r>
              <w:rPr>
                <w:rFonts w:eastAsia="Arial"/>
              </w:rPr>
              <w:t xml:space="preserve">Zlecenie </w:t>
            </w:r>
            <w:r w:rsidR="00FA7A98">
              <w:rPr>
                <w:rFonts w:eastAsia="Arial"/>
              </w:rPr>
              <w:t>operacji zasilenia inicjalnego (weryfikacja poprawności pliku z danymi wizyt o</w:t>
            </w:r>
            <w:r w:rsidR="00227BB2">
              <w:rPr>
                <w:rFonts w:eastAsia="Arial"/>
              </w:rPr>
              <w:t>raz</w:t>
            </w:r>
            <w:r w:rsidR="00FA7A98">
              <w:rPr>
                <w:rFonts w:eastAsia="Arial"/>
              </w:rPr>
              <w:t xml:space="preserve"> import wizyt)</w:t>
            </w:r>
            <w:r w:rsidR="00227BB2">
              <w:rPr>
                <w:rFonts w:eastAsia="Arial"/>
              </w:rPr>
              <w:t>.</w:t>
            </w:r>
          </w:p>
        </w:tc>
      </w:tr>
      <w:tr w:rsidR="006C14A6" w14:paraId="22FB79F0" w14:textId="77777777" w:rsidTr="003F281C">
        <w:tc>
          <w:tcPr>
            <w:tcW w:w="2279" w:type="dxa"/>
          </w:tcPr>
          <w:p w14:paraId="79CAC0BC" w14:textId="106C1968" w:rsidR="006C14A6" w:rsidRDefault="002E3D45" w:rsidP="00964FB3">
            <w:pPr>
              <w:pStyle w:val="tabelanormalny"/>
              <w:rPr>
                <w:rFonts w:eastAsia="Arial"/>
              </w:rPr>
            </w:pPr>
            <w:r>
              <w:rPr>
                <w:rFonts w:eastAsia="Arial"/>
              </w:rPr>
              <w:t>WERYFIKACJA_PLIKU</w:t>
            </w:r>
          </w:p>
        </w:tc>
        <w:tc>
          <w:tcPr>
            <w:tcW w:w="6639" w:type="dxa"/>
          </w:tcPr>
          <w:p w14:paraId="7250DB56" w14:textId="1FAFDAF2" w:rsidR="006C14A6" w:rsidRDefault="00FA7A98" w:rsidP="00964FB3">
            <w:pPr>
              <w:pStyle w:val="tabelanormalny"/>
              <w:rPr>
                <w:rFonts w:eastAsia="Arial"/>
              </w:rPr>
            </w:pPr>
            <w:r>
              <w:rPr>
                <w:rFonts w:eastAsia="Arial"/>
              </w:rPr>
              <w:t>Zlecenie operacji weryfikacji pliku (tylko weryfikacja poprawności pliku z danymi wizyt, bez procesu importu wizyt).</w:t>
            </w:r>
          </w:p>
        </w:tc>
      </w:tr>
    </w:tbl>
    <w:p w14:paraId="1B074586" w14:textId="77777777" w:rsidR="00612662" w:rsidRPr="00662EFC" w:rsidRDefault="00612662" w:rsidP="001E5B40"/>
    <w:p w14:paraId="14EB79D7" w14:textId="15732115" w:rsidR="00612662" w:rsidRDefault="00227BB2" w:rsidP="00817F11">
      <w:pPr>
        <w:pStyle w:val="Nagwek2"/>
      </w:pPr>
      <w:bookmarkStart w:id="2141" w:name="_Ref119934895"/>
      <w:bookmarkStart w:id="2142" w:name="_Toc828878228"/>
      <w:bookmarkStart w:id="2143" w:name="_Toc143855224"/>
      <w:r>
        <w:t xml:space="preserve">Zasilenie inicjalne - </w:t>
      </w:r>
      <w:r w:rsidR="0077391E">
        <w:t>s</w:t>
      </w:r>
      <w:r>
        <w:t>tatus</w:t>
      </w:r>
      <w:r w:rsidR="00612662">
        <w:t xml:space="preserve"> zadania</w:t>
      </w:r>
      <w:bookmarkEnd w:id="2141"/>
      <w:bookmarkEnd w:id="2142"/>
      <w:bookmarkEnd w:id="2143"/>
    </w:p>
    <w:p w14:paraId="5C3AF5ED" w14:textId="6845B616" w:rsidR="00E04026" w:rsidRPr="002F1C0B" w:rsidRDefault="0077391E" w:rsidP="00F40858">
      <w:r>
        <w:t xml:space="preserve">Poniższa tabela zawiera listę zwracanych statusów zadań w ramach usług do pobrania </w:t>
      </w:r>
      <w:r w:rsidR="00A6439D">
        <w:t xml:space="preserve">listy zadań lub szczegółów </w:t>
      </w:r>
      <w:r w:rsidR="00A02C7F">
        <w:t xml:space="preserve">wskazanego </w:t>
      </w:r>
      <w:r w:rsidR="00A6439D">
        <w:t>zad</w:t>
      </w:r>
      <w:r w:rsidR="00630616">
        <w:t>ania</w:t>
      </w:r>
      <w:r w:rsidR="00A02C7F">
        <w:t xml:space="preserve"> zleconego celem realizacji procesu</w:t>
      </w:r>
      <w:r w:rsidR="00630616">
        <w:t xml:space="preserve"> </w:t>
      </w:r>
      <w:r w:rsidR="00A02C7F">
        <w:t>zasilenia inicjalnego lub weryfikacji poprawności pliku z danymi.</w:t>
      </w:r>
    </w:p>
    <w:p w14:paraId="16D699DC" w14:textId="77777777" w:rsidR="00D2442D" w:rsidRPr="001E5B40" w:rsidRDefault="00D2442D" w:rsidP="00D2442D">
      <w:pPr>
        <w:rPr>
          <w:lang w:eastAsia="pl-PL"/>
        </w:rPr>
      </w:pPr>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304"/>
        <w:gridCol w:w="6614"/>
      </w:tblGrid>
      <w:tr w:rsidR="001F708C" w14:paraId="5A673749" w14:textId="77777777">
        <w:tc>
          <w:tcPr>
            <w:tcW w:w="2279" w:type="dxa"/>
            <w:shd w:val="clear" w:color="auto" w:fill="17365D" w:themeFill="text2" w:themeFillShade="BF"/>
          </w:tcPr>
          <w:p w14:paraId="1692361D" w14:textId="7B551A2C" w:rsidR="00A02C7F" w:rsidRDefault="00574BBD" w:rsidP="00D952D2">
            <w:pPr>
              <w:pStyle w:val="Tabelanagwekdolewej"/>
            </w:pPr>
            <w:r>
              <w:t>Wartość</w:t>
            </w:r>
          </w:p>
        </w:tc>
        <w:tc>
          <w:tcPr>
            <w:tcW w:w="6639" w:type="dxa"/>
            <w:shd w:val="clear" w:color="auto" w:fill="17365D" w:themeFill="text2" w:themeFillShade="BF"/>
          </w:tcPr>
          <w:p w14:paraId="0232A18C" w14:textId="77777777" w:rsidR="00A02C7F" w:rsidRDefault="00A02C7F" w:rsidP="00D952D2">
            <w:pPr>
              <w:pStyle w:val="Tabelanagwekdolewej"/>
            </w:pPr>
            <w:r>
              <w:t>Opis</w:t>
            </w:r>
          </w:p>
        </w:tc>
      </w:tr>
      <w:tr w:rsidR="00A02C7F" w14:paraId="6E6E979E" w14:textId="77777777" w:rsidTr="00A56D94">
        <w:tc>
          <w:tcPr>
            <w:tcW w:w="2307" w:type="dxa"/>
          </w:tcPr>
          <w:p w14:paraId="31488297" w14:textId="0EA52E62" w:rsidR="00A02C7F" w:rsidRDefault="00167DC9" w:rsidP="00964FB3">
            <w:pPr>
              <w:pStyle w:val="tabelanormalny"/>
              <w:rPr>
                <w:rFonts w:eastAsia="Arial"/>
              </w:rPr>
            </w:pPr>
            <w:r>
              <w:rPr>
                <w:rFonts w:eastAsia="Arial"/>
              </w:rPr>
              <w:t>PRZETWARZANE</w:t>
            </w:r>
          </w:p>
        </w:tc>
        <w:tc>
          <w:tcPr>
            <w:tcW w:w="6611" w:type="dxa"/>
          </w:tcPr>
          <w:p w14:paraId="45C695D3" w14:textId="677B2104" w:rsidR="00A02C7F" w:rsidRDefault="00167DC9" w:rsidP="00964FB3">
            <w:pPr>
              <w:pStyle w:val="tabelanormalny"/>
              <w:rPr>
                <w:rFonts w:eastAsia="Arial"/>
              </w:rPr>
            </w:pPr>
            <w:r>
              <w:rPr>
                <w:rFonts w:eastAsia="Arial"/>
              </w:rPr>
              <w:t>Zadanie przyjęte do realizacji</w:t>
            </w:r>
          </w:p>
        </w:tc>
      </w:tr>
    </w:tbl>
    <w:p w14:paraId="653AF1AC" w14:textId="41324EBE" w:rsidR="00BE3CFD" w:rsidRDefault="00BE3CFD" w:rsidP="00EA7948">
      <w:pPr>
        <w:pStyle w:val="Legenda"/>
        <w:framePr w:wrap="around"/>
      </w:pPr>
      <w:bookmarkStart w:id="2144" w:name="_Toc143855249"/>
      <w:r>
        <w:t xml:space="preserve">Tabela </w:t>
      </w:r>
      <w:r>
        <w:fldChar w:fldCharType="begin"/>
      </w:r>
      <w:r>
        <w:instrText>SEQ Tabela \* ARABIC</w:instrText>
      </w:r>
      <w:r>
        <w:fldChar w:fldCharType="separate"/>
      </w:r>
      <w:r w:rsidR="0047657B">
        <w:rPr>
          <w:noProof/>
        </w:rPr>
        <w:t>17</w:t>
      </w:r>
      <w:r>
        <w:fldChar w:fldCharType="end"/>
      </w:r>
      <w:r>
        <w:t xml:space="preserve">. </w:t>
      </w:r>
      <w:r w:rsidRPr="00152FBA">
        <w:t>Status zadania</w:t>
      </w:r>
      <w:bookmarkEnd w:id="2144"/>
      <w:r>
        <w:br/>
      </w:r>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307"/>
        <w:gridCol w:w="6611"/>
      </w:tblGrid>
      <w:tr w:rsidR="00A02C7F" w14:paraId="7EA9B5DC" w14:textId="77777777" w:rsidTr="00A56D94">
        <w:tc>
          <w:tcPr>
            <w:tcW w:w="2307" w:type="dxa"/>
          </w:tcPr>
          <w:p w14:paraId="23BB6BAE" w14:textId="4F82788C" w:rsidR="00A02C7F" w:rsidRDefault="00167DC9" w:rsidP="00964FB3">
            <w:pPr>
              <w:pStyle w:val="tabelanormalny"/>
              <w:rPr>
                <w:rFonts w:eastAsia="Arial"/>
              </w:rPr>
            </w:pPr>
            <w:r>
              <w:rPr>
                <w:rFonts w:eastAsia="Arial"/>
              </w:rPr>
              <w:t>ZAKONCZONE_SUKCES</w:t>
            </w:r>
          </w:p>
        </w:tc>
        <w:tc>
          <w:tcPr>
            <w:tcW w:w="6611" w:type="dxa"/>
          </w:tcPr>
          <w:p w14:paraId="681EBF9C" w14:textId="11DD16B8" w:rsidR="00A02C7F" w:rsidRPr="001E5B40" w:rsidRDefault="00AF22B2" w:rsidP="001E5B40">
            <w:pPr>
              <w:autoSpaceDE w:val="0"/>
              <w:autoSpaceDN w:val="0"/>
              <w:adjustRightInd w:val="0"/>
              <w:spacing w:before="0" w:after="80" w:line="240" w:lineRule="auto"/>
              <w:jc w:val="left"/>
              <w:rPr>
                <w:rFonts w:ascii="Calibri" w:eastAsia="Calibri" w:hAnsi="Calibri" w:cs="Calibri"/>
                <w:sz w:val="20"/>
                <w:lang w:eastAsia="pl-PL"/>
              </w:rPr>
            </w:pPr>
            <w:r w:rsidRPr="00AF22B2">
              <w:rPr>
                <w:rFonts w:ascii="Calibri" w:eastAsia="Calibri" w:hAnsi="Calibri" w:cs="Calibri"/>
                <w:sz w:val="20"/>
                <w:szCs w:val="20"/>
                <w:lang w:eastAsia="pl-PL"/>
              </w:rPr>
              <w:t>Przetwarzanie zadania zakończone bez błędów.</w:t>
            </w:r>
          </w:p>
        </w:tc>
      </w:tr>
      <w:tr w:rsidR="00167DC9" w14:paraId="09DB0978" w14:textId="77777777" w:rsidTr="00A56D94">
        <w:tc>
          <w:tcPr>
            <w:tcW w:w="2307" w:type="dxa"/>
          </w:tcPr>
          <w:p w14:paraId="15DDE5AC" w14:textId="07A84E3F" w:rsidR="00167DC9" w:rsidRDefault="00167DC9" w:rsidP="00964FB3">
            <w:pPr>
              <w:pStyle w:val="tabelanormalny"/>
              <w:rPr>
                <w:rFonts w:eastAsia="Arial"/>
              </w:rPr>
            </w:pPr>
            <w:r>
              <w:rPr>
                <w:rFonts w:eastAsia="Arial"/>
              </w:rPr>
              <w:t>ZAKONCZONE_BLAD</w:t>
            </w:r>
          </w:p>
        </w:tc>
        <w:tc>
          <w:tcPr>
            <w:tcW w:w="6611" w:type="dxa"/>
          </w:tcPr>
          <w:p w14:paraId="7CC0C1E3" w14:textId="565E41D3" w:rsidR="00167DC9" w:rsidRPr="001E5B40" w:rsidRDefault="00710718" w:rsidP="001E5B40">
            <w:pPr>
              <w:autoSpaceDE w:val="0"/>
              <w:autoSpaceDN w:val="0"/>
              <w:adjustRightInd w:val="0"/>
              <w:spacing w:before="0" w:after="80" w:line="240" w:lineRule="auto"/>
              <w:jc w:val="left"/>
              <w:rPr>
                <w:rFonts w:ascii="Calibri" w:eastAsia="Calibri" w:hAnsi="Calibri" w:cs="Calibri"/>
                <w:sz w:val="20"/>
                <w:lang w:eastAsia="pl-PL"/>
              </w:rPr>
            </w:pPr>
            <w:r w:rsidRPr="00710718">
              <w:rPr>
                <w:rFonts w:ascii="Calibri" w:eastAsia="Calibri" w:hAnsi="Calibri" w:cs="Calibri"/>
                <w:sz w:val="20"/>
                <w:szCs w:val="20"/>
                <w:lang w:eastAsia="pl-PL"/>
              </w:rPr>
              <w:t>Przetwarzanie zadania zakończone, wystąpiły błędy.</w:t>
            </w:r>
          </w:p>
        </w:tc>
      </w:tr>
    </w:tbl>
    <w:p w14:paraId="0AF9246D" w14:textId="77777777" w:rsidR="00A56D94" w:rsidRDefault="00A56D94" w:rsidP="00817F11">
      <w:pPr>
        <w:pStyle w:val="Nagwek2"/>
      </w:pPr>
      <w:bookmarkStart w:id="2145" w:name="_Ref131083660"/>
      <w:bookmarkStart w:id="2146" w:name="_Toc1423690422"/>
      <w:bookmarkStart w:id="2147" w:name="_Toc143855225"/>
      <w:bookmarkStart w:id="2148" w:name="_Toc81276298"/>
      <w:bookmarkStart w:id="2149" w:name="_Toc81310907"/>
      <w:bookmarkStart w:id="2150" w:name="_Toc71889234"/>
      <w:bookmarkStart w:id="2151" w:name="_Toc1285050968"/>
      <w:bookmarkStart w:id="2152" w:name="_Toc19182483"/>
      <w:bookmarkStart w:id="2153" w:name="_Toc257120884"/>
      <w:bookmarkStart w:id="2154" w:name="_Toc410415731"/>
      <w:bookmarkStart w:id="2155" w:name="_Toc1024282912"/>
      <w:bookmarkStart w:id="2156" w:name="_Toc409381322"/>
      <w:bookmarkStart w:id="2157" w:name="_Toc1900025606"/>
      <w:bookmarkStart w:id="2158" w:name="_Toc116292219"/>
      <w:bookmarkStart w:id="2159" w:name="_Toc118445920"/>
      <w:r>
        <w:t>Kod szczepionki</w:t>
      </w:r>
      <w:bookmarkEnd w:id="2145"/>
      <w:bookmarkEnd w:id="2146"/>
      <w:bookmarkEnd w:id="2147"/>
    </w:p>
    <w:p w14:paraId="0DF22762" w14:textId="10382087" w:rsidR="00BE3CFD" w:rsidRDefault="00BE3CFD" w:rsidP="00EA7948">
      <w:pPr>
        <w:pStyle w:val="Legenda"/>
        <w:framePr w:wrap="around"/>
      </w:pPr>
      <w:bookmarkStart w:id="2160" w:name="_Toc143855250"/>
      <w:r>
        <w:t xml:space="preserve">Tabela </w:t>
      </w:r>
      <w:r w:rsidRPr="406C48F1">
        <w:rPr>
          <w:noProof/>
        </w:rPr>
        <w:fldChar w:fldCharType="begin"/>
      </w:r>
      <w:r w:rsidRPr="406C48F1">
        <w:rPr>
          <w:noProof/>
        </w:rPr>
        <w:instrText xml:space="preserve"> SEQ Tabela \* ARABIC </w:instrText>
      </w:r>
      <w:r w:rsidRPr="406C48F1">
        <w:rPr>
          <w:noProof/>
        </w:rPr>
        <w:fldChar w:fldCharType="separate"/>
      </w:r>
      <w:r w:rsidR="0047657B">
        <w:rPr>
          <w:noProof/>
        </w:rPr>
        <w:t>18</w:t>
      </w:r>
      <w:r w:rsidRPr="406C48F1">
        <w:rPr>
          <w:noProof/>
        </w:rPr>
        <w:fldChar w:fldCharType="end"/>
      </w:r>
      <w:r>
        <w:t>. Kod szczepionki</w:t>
      </w:r>
      <w:bookmarkEnd w:id="2160"/>
    </w:p>
    <w:p w14:paraId="12F7332E" w14:textId="539A94D6" w:rsidR="00A56D94" w:rsidRDefault="00A56D94" w:rsidP="00A56D94">
      <w:pPr>
        <w:spacing w:line="360" w:lineRule="auto"/>
      </w:pPr>
      <w:r w:rsidRPr="001E5B40">
        <w:t xml:space="preserve">Poniższa tabela zawiera zestawienie kodów oraz nazw aktualnie obsługiwanych przez System Elektronicznej Rejestracji </w:t>
      </w:r>
      <w:r>
        <w:t>szczepionek.</w:t>
      </w:r>
      <w:r w:rsidR="00791B6D">
        <w:t xml:space="preserve"> Kod szczepionki </w:t>
      </w:r>
      <w:r w:rsidR="000E5EB6" w:rsidRPr="000E5EB6">
        <w:t>zawiera</w:t>
      </w:r>
      <w:r w:rsidR="000E5EB6">
        <w:t>:</w:t>
      </w:r>
      <w:r w:rsidR="000E5EB6" w:rsidRPr="000E5EB6">
        <w:t xml:space="preserve"> rodzaj </w:t>
      </w:r>
      <w:r w:rsidR="000E5EB6">
        <w:t>szczepionki</w:t>
      </w:r>
      <w:r w:rsidR="000E5EB6" w:rsidRPr="000E5EB6">
        <w:t>(</w:t>
      </w:r>
      <w:r w:rsidR="000E5EB6">
        <w:t xml:space="preserve">np. </w:t>
      </w:r>
      <w:r w:rsidR="000E5EB6" w:rsidRPr="000E5EB6">
        <w:t xml:space="preserve">HPV), typ </w:t>
      </w:r>
      <w:r w:rsidR="000E5EB6">
        <w:t xml:space="preserve">szczepionki </w:t>
      </w:r>
      <w:r w:rsidR="000E5EB6" w:rsidRPr="000E5EB6">
        <w:t>(</w:t>
      </w:r>
      <w:r w:rsidR="000E5EB6">
        <w:t>np. 2-</w:t>
      </w:r>
      <w:r w:rsidR="000E5EB6" w:rsidRPr="000E5EB6">
        <w:t xml:space="preserve">walentna) </w:t>
      </w:r>
      <w:r w:rsidR="000E5EB6">
        <w:t xml:space="preserve">oraz jej </w:t>
      </w:r>
      <w:r w:rsidR="000E5EB6" w:rsidRPr="000E5EB6">
        <w:t xml:space="preserve">nazwę. </w:t>
      </w:r>
    </w:p>
    <w:p w14:paraId="5F4A8907" w14:textId="77777777" w:rsidR="00BE3CFD" w:rsidRDefault="00BE3CFD" w:rsidP="00A56D94">
      <w:pPr>
        <w:spacing w:line="360" w:lineRule="auto"/>
      </w:pPr>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563"/>
        <w:gridCol w:w="6355"/>
      </w:tblGrid>
      <w:tr w:rsidR="00A56D94" w14:paraId="1FFDDE11" w14:textId="77777777" w:rsidTr="00771087">
        <w:tc>
          <w:tcPr>
            <w:tcW w:w="2563" w:type="dxa"/>
            <w:shd w:val="clear" w:color="auto" w:fill="17365D" w:themeFill="text2" w:themeFillShade="BF"/>
          </w:tcPr>
          <w:p w14:paraId="4DA26D89" w14:textId="77777777" w:rsidR="00A56D94" w:rsidRDefault="00A56D94" w:rsidP="00D952D2">
            <w:pPr>
              <w:pStyle w:val="Tabelanagwekdolewej"/>
            </w:pPr>
            <w:r>
              <w:t>Kod</w:t>
            </w:r>
          </w:p>
        </w:tc>
        <w:tc>
          <w:tcPr>
            <w:tcW w:w="6355" w:type="dxa"/>
            <w:shd w:val="clear" w:color="auto" w:fill="17365D" w:themeFill="text2" w:themeFillShade="BF"/>
          </w:tcPr>
          <w:p w14:paraId="6B5110C9" w14:textId="77777777" w:rsidR="00A56D94" w:rsidRDefault="00A56D94" w:rsidP="00D952D2">
            <w:pPr>
              <w:pStyle w:val="Tabelanagwekdolewej"/>
            </w:pPr>
            <w:r>
              <w:t>Opis</w:t>
            </w:r>
          </w:p>
        </w:tc>
      </w:tr>
      <w:tr w:rsidR="00A56D94" w14:paraId="1374DE3D" w14:textId="77777777" w:rsidTr="00771087">
        <w:tc>
          <w:tcPr>
            <w:tcW w:w="2563" w:type="dxa"/>
          </w:tcPr>
          <w:p w14:paraId="653B34FF" w14:textId="77777777" w:rsidR="00A56D94" w:rsidRDefault="00A56D94">
            <w:r>
              <w:t>HPV.02.CERVARIX</w:t>
            </w:r>
          </w:p>
        </w:tc>
        <w:tc>
          <w:tcPr>
            <w:tcW w:w="6355" w:type="dxa"/>
          </w:tcPr>
          <w:p w14:paraId="2B6D196B" w14:textId="77777777" w:rsidR="00A56D94" w:rsidRPr="00F46354" w:rsidRDefault="00A56D94">
            <w:r>
              <w:t>Szczepionka przeciw HPV, 2-walentna (CERVARIX)</w:t>
            </w:r>
          </w:p>
        </w:tc>
      </w:tr>
      <w:tr w:rsidR="00A56D94" w14:paraId="5D81E481" w14:textId="77777777" w:rsidTr="00771087">
        <w:tc>
          <w:tcPr>
            <w:tcW w:w="2563" w:type="dxa"/>
          </w:tcPr>
          <w:p w14:paraId="269EBAD4" w14:textId="77777777" w:rsidR="00A56D94" w:rsidRDefault="00A56D94">
            <w:r>
              <w:t>HPV.04.SILGARD</w:t>
            </w:r>
          </w:p>
        </w:tc>
        <w:tc>
          <w:tcPr>
            <w:tcW w:w="6355" w:type="dxa"/>
          </w:tcPr>
          <w:p w14:paraId="3272144F" w14:textId="77777777" w:rsidR="00A56D94" w:rsidRPr="00F46354" w:rsidRDefault="00A56D94">
            <w:r>
              <w:t>Szczepionka przeciw HPV, 4-walentna (SILGARD)</w:t>
            </w:r>
          </w:p>
        </w:tc>
      </w:tr>
      <w:tr w:rsidR="00A56D94" w14:paraId="0490489E" w14:textId="77777777" w:rsidTr="00771087">
        <w:tc>
          <w:tcPr>
            <w:tcW w:w="2563" w:type="dxa"/>
          </w:tcPr>
          <w:p w14:paraId="7C9C7065" w14:textId="77777777" w:rsidR="00A56D94" w:rsidRDefault="00A56D94">
            <w:r>
              <w:t>HPV.09.GARDASIL9</w:t>
            </w:r>
          </w:p>
        </w:tc>
        <w:tc>
          <w:tcPr>
            <w:tcW w:w="6355" w:type="dxa"/>
          </w:tcPr>
          <w:p w14:paraId="1890C2DD" w14:textId="5461CDDB" w:rsidR="00A56D94" w:rsidRDefault="00A56D94">
            <w:r>
              <w:t>Szczepionka przeciw HPV, 9-walentna (GARDASIL</w:t>
            </w:r>
            <w:r w:rsidR="00010A91">
              <w:t>9</w:t>
            </w:r>
            <w:r>
              <w:t>)</w:t>
            </w:r>
          </w:p>
        </w:tc>
      </w:tr>
    </w:tbl>
    <w:p w14:paraId="2E3E8EF2" w14:textId="77777777" w:rsidR="00A56D94" w:rsidRPr="002F1C0B" w:rsidRDefault="00A56D94" w:rsidP="00A56D94"/>
    <w:p w14:paraId="6967F126" w14:textId="69E12E23" w:rsidR="3B4037D8" w:rsidRDefault="00145C3A" w:rsidP="00817F11">
      <w:pPr>
        <w:pStyle w:val="Nagwek2"/>
      </w:pPr>
      <w:bookmarkStart w:id="2161" w:name="_Toc1249938461"/>
      <w:bookmarkStart w:id="2162" w:name="_Toc143855226"/>
      <w:r>
        <w:t>D</w:t>
      </w:r>
      <w:r w:rsidR="3B4037D8">
        <w:t>a</w:t>
      </w:r>
      <w:r>
        <w:t>ne</w:t>
      </w:r>
      <w:r w:rsidR="3B4037D8">
        <w:t xml:space="preserve"> dodatkow</w:t>
      </w:r>
      <w:r>
        <w:t>e</w:t>
      </w:r>
      <w:bookmarkEnd w:id="2161"/>
      <w:bookmarkEnd w:id="2162"/>
    </w:p>
    <w:p w14:paraId="513B9DDF" w14:textId="3BFC3CEB" w:rsidR="353AE008" w:rsidRDefault="353AE008" w:rsidP="00B60167"/>
    <w:p w14:paraId="2F021E7F" w14:textId="589C0EE6" w:rsidR="353AE008" w:rsidRDefault="3B4037D8" w:rsidP="353AE008">
      <w:r>
        <w:t xml:space="preserve">Poniższa tabela zawiera słownik możliwych </w:t>
      </w:r>
      <w:r w:rsidR="00ED55F4">
        <w:t xml:space="preserve">nazw </w:t>
      </w:r>
      <w:r>
        <w:t>atrybutów określających dane dodatkowe</w:t>
      </w:r>
      <w:r w:rsidR="67B9BE21">
        <w:t xml:space="preserve">, które </w:t>
      </w:r>
      <w:r w:rsidR="00DA25DD">
        <w:t xml:space="preserve">rozszerzają dane </w:t>
      </w:r>
      <w:r w:rsidR="00B4150A">
        <w:t>slotów, w</w:t>
      </w:r>
      <w:r w:rsidR="004E7DC9">
        <w:t xml:space="preserve">izyt </w:t>
      </w:r>
      <w:r w:rsidR="001E4A15">
        <w:t>w konte</w:t>
      </w:r>
      <w:r w:rsidR="0085029B">
        <w:t>k</w:t>
      </w:r>
      <w:r w:rsidR="001E4A15">
        <w:t xml:space="preserve">ście </w:t>
      </w:r>
      <w:r w:rsidR="67B9BE21">
        <w:t xml:space="preserve">np. </w:t>
      </w:r>
      <w:r w:rsidR="001E4A15">
        <w:t>obsługi s</w:t>
      </w:r>
      <w:r w:rsidR="67B9BE21">
        <w:t>zczepie</w:t>
      </w:r>
      <w:r w:rsidR="001E4A15">
        <w:t>ń</w:t>
      </w:r>
      <w:r w:rsidR="003B70D4">
        <w:t>.</w:t>
      </w:r>
    </w:p>
    <w:p w14:paraId="491CFD54" w14:textId="1D549182" w:rsidR="00D52860" w:rsidRDefault="00D52860" w:rsidP="00EA7948">
      <w:pPr>
        <w:pStyle w:val="Legenda"/>
        <w:framePr w:wrap="around"/>
      </w:pPr>
      <w:bookmarkStart w:id="2163" w:name="_Toc143855251"/>
      <w:r>
        <w:t xml:space="preserve">Tabela </w:t>
      </w:r>
      <w:r>
        <w:fldChar w:fldCharType="begin"/>
      </w:r>
      <w:r>
        <w:instrText>SEQ Tabela \* ARABIC</w:instrText>
      </w:r>
      <w:r>
        <w:fldChar w:fldCharType="separate"/>
      </w:r>
      <w:r w:rsidR="0047657B">
        <w:rPr>
          <w:noProof/>
        </w:rPr>
        <w:t>19</w:t>
      </w:r>
      <w:r>
        <w:fldChar w:fldCharType="end"/>
      </w:r>
      <w:r w:rsidR="004C6613">
        <w:t xml:space="preserve"> Dane dodatkowe</w:t>
      </w:r>
      <w:bookmarkEnd w:id="2163"/>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70"/>
        <w:gridCol w:w="5948"/>
      </w:tblGrid>
      <w:tr w:rsidR="00E070F8" w14:paraId="379E41C2" w14:textId="77777777" w:rsidTr="00B60167">
        <w:trPr>
          <w:trHeight w:val="300"/>
        </w:trPr>
        <w:tc>
          <w:tcPr>
            <w:tcW w:w="2970" w:type="dxa"/>
            <w:shd w:val="clear" w:color="auto" w:fill="17365D" w:themeFill="text2" w:themeFillShade="BF"/>
          </w:tcPr>
          <w:p w14:paraId="771B6E43" w14:textId="7CD38321" w:rsidR="4D72C71E" w:rsidRDefault="4D72C71E" w:rsidP="00D952D2">
            <w:pPr>
              <w:pStyle w:val="Tabelanagwekdolewej"/>
            </w:pPr>
            <w:r>
              <w:t>Wartość</w:t>
            </w:r>
          </w:p>
        </w:tc>
        <w:tc>
          <w:tcPr>
            <w:tcW w:w="5948" w:type="dxa"/>
            <w:shd w:val="clear" w:color="auto" w:fill="17365D" w:themeFill="text2" w:themeFillShade="BF"/>
          </w:tcPr>
          <w:p w14:paraId="4E62BC0A" w14:textId="77777777" w:rsidR="353AE008" w:rsidRDefault="353AE008" w:rsidP="00D952D2">
            <w:pPr>
              <w:pStyle w:val="Tabelanagwekdolewej"/>
            </w:pPr>
            <w:r>
              <w:t>Opis</w:t>
            </w:r>
          </w:p>
        </w:tc>
      </w:tr>
      <w:tr w:rsidR="353AE008" w14:paraId="5CD5F2DE" w14:textId="77777777" w:rsidTr="00B60167">
        <w:trPr>
          <w:trHeight w:val="546"/>
        </w:trPr>
        <w:tc>
          <w:tcPr>
            <w:tcW w:w="2970" w:type="dxa"/>
          </w:tcPr>
          <w:p w14:paraId="5AE885E0" w14:textId="32C948B4" w:rsidR="2CC539B7" w:rsidRDefault="2CC539B7">
            <w:r>
              <w:t>KOD_SZCZEPIONKI</w:t>
            </w:r>
          </w:p>
        </w:tc>
        <w:tc>
          <w:tcPr>
            <w:tcW w:w="5948" w:type="dxa"/>
          </w:tcPr>
          <w:p w14:paraId="4E63CA45" w14:textId="0D137CD6" w:rsidR="353AE008" w:rsidRDefault="0068269A">
            <w:r>
              <w:t>Nazwa a</w:t>
            </w:r>
            <w:r w:rsidR="00E61507">
              <w:t>trybut</w:t>
            </w:r>
            <w:r>
              <w:t>u</w:t>
            </w:r>
            <w:r w:rsidR="00E61507">
              <w:t xml:space="preserve"> </w:t>
            </w:r>
            <w:r w:rsidR="005253BC">
              <w:t xml:space="preserve">danych dodatkowych którego wartość wskazuje na </w:t>
            </w:r>
            <w:r w:rsidR="00E76793">
              <w:t xml:space="preserve">kod </w:t>
            </w:r>
            <w:r w:rsidR="003C0C88">
              <w:t>słownik</w:t>
            </w:r>
            <w:r w:rsidR="00E76793">
              <w:t>a</w:t>
            </w:r>
            <w:r w:rsidR="003C0C88">
              <w:t xml:space="preserve"> </w:t>
            </w:r>
            <w:r w:rsidR="00F157C3">
              <w:t>„</w:t>
            </w:r>
            <w:r w:rsidR="003C0C88">
              <w:t xml:space="preserve">Kod </w:t>
            </w:r>
            <w:r w:rsidR="00E76793">
              <w:t>s</w:t>
            </w:r>
            <w:r w:rsidR="003C0C88">
              <w:t>zczepion</w:t>
            </w:r>
            <w:r w:rsidR="00E76793">
              <w:t>ki”</w:t>
            </w:r>
          </w:p>
        </w:tc>
      </w:tr>
      <w:tr w:rsidR="004011C6" w14:paraId="652C0C6D" w14:textId="77777777" w:rsidTr="353AE008">
        <w:trPr>
          <w:trHeight w:val="546"/>
        </w:trPr>
        <w:tc>
          <w:tcPr>
            <w:tcW w:w="2970" w:type="dxa"/>
          </w:tcPr>
          <w:p w14:paraId="0FEC4C98" w14:textId="11267DD7" w:rsidR="004011C6" w:rsidRDefault="004639B7">
            <w:r>
              <w:t>SWIADCZENIE_PLATNE</w:t>
            </w:r>
          </w:p>
        </w:tc>
        <w:tc>
          <w:tcPr>
            <w:tcW w:w="5948" w:type="dxa"/>
          </w:tcPr>
          <w:p w14:paraId="77431FE8" w14:textId="75F46E95" w:rsidR="004011C6" w:rsidRDefault="0068269A">
            <w:r>
              <w:t>Nazwa a</w:t>
            </w:r>
            <w:r w:rsidR="00E13B83">
              <w:t>trybut</w:t>
            </w:r>
            <w:r>
              <w:t>u</w:t>
            </w:r>
            <w:r w:rsidR="00E13B83">
              <w:t xml:space="preserve"> danych dodatkowych którego wartość wskazuje na </w:t>
            </w:r>
            <w:r w:rsidR="00BC7993">
              <w:t>realizację świadczenia płatnego.</w:t>
            </w:r>
          </w:p>
        </w:tc>
      </w:tr>
    </w:tbl>
    <w:p w14:paraId="326929BB" w14:textId="60DC8B06" w:rsidR="353AE008" w:rsidRDefault="353AE008" w:rsidP="353AE008"/>
    <w:p w14:paraId="7AC53BE1" w14:textId="7B1BA73D" w:rsidR="0055278C" w:rsidRDefault="0055278C" w:rsidP="00817F11">
      <w:pPr>
        <w:pStyle w:val="Nagwek2"/>
      </w:pPr>
      <w:bookmarkStart w:id="2164" w:name="_Toc137466167"/>
      <w:bookmarkStart w:id="2165" w:name="_Toc137468738"/>
      <w:bookmarkStart w:id="2166" w:name="_Toc137471990"/>
      <w:bookmarkStart w:id="2167" w:name="_Ref137469560"/>
      <w:bookmarkStart w:id="2168" w:name="_Ref137469562"/>
      <w:bookmarkStart w:id="2169" w:name="_Ref137469564"/>
      <w:bookmarkStart w:id="2170" w:name="_Ref137469618"/>
      <w:bookmarkStart w:id="2171" w:name="_Toc143855227"/>
      <w:bookmarkEnd w:id="2164"/>
      <w:bookmarkEnd w:id="2165"/>
      <w:bookmarkEnd w:id="2166"/>
      <w:r>
        <w:t xml:space="preserve">Kod </w:t>
      </w:r>
      <w:r w:rsidR="009E3077">
        <w:t xml:space="preserve">programu </w:t>
      </w:r>
      <w:r>
        <w:t>profilaktyki</w:t>
      </w:r>
      <w:bookmarkEnd w:id="2167"/>
      <w:bookmarkEnd w:id="2168"/>
      <w:bookmarkEnd w:id="2169"/>
      <w:bookmarkEnd w:id="2170"/>
      <w:bookmarkEnd w:id="2171"/>
    </w:p>
    <w:p w14:paraId="6F6E4815" w14:textId="74158067" w:rsidR="00A21708" w:rsidRDefault="00E070F8" w:rsidP="00BD6020">
      <w:pPr>
        <w:keepNext/>
        <w:keepLines/>
        <w:jc w:val="left"/>
        <w:rPr>
          <w:lang w:eastAsia="pl-PL"/>
        </w:rPr>
      </w:pPr>
      <w:r w:rsidRPr="695AA2D3">
        <w:rPr>
          <w:lang w:eastAsia="pl-PL"/>
        </w:rPr>
        <w:t xml:space="preserve">Poniższa tabela zawiera zestawienie kodów </w:t>
      </w:r>
      <w:r w:rsidR="00DE7544">
        <w:rPr>
          <w:lang w:eastAsia="pl-PL"/>
        </w:rPr>
        <w:t>programów profilaktycznych</w:t>
      </w:r>
      <w:r w:rsidR="00901E69">
        <w:rPr>
          <w:lang w:eastAsia="pl-PL"/>
        </w:rPr>
        <w:t>, które są</w:t>
      </w:r>
      <w:r w:rsidR="00DE7544">
        <w:rPr>
          <w:lang w:eastAsia="pl-PL"/>
        </w:rPr>
        <w:t xml:space="preserve"> </w:t>
      </w:r>
      <w:r w:rsidRPr="695AA2D3">
        <w:rPr>
          <w:lang w:eastAsia="pl-PL"/>
        </w:rPr>
        <w:t>aktualnie obsługiwan</w:t>
      </w:r>
      <w:r w:rsidR="00901E69">
        <w:rPr>
          <w:lang w:eastAsia="pl-PL"/>
        </w:rPr>
        <w:t>e</w:t>
      </w:r>
      <w:r w:rsidRPr="695AA2D3">
        <w:rPr>
          <w:lang w:eastAsia="pl-PL"/>
        </w:rPr>
        <w:t xml:space="preserve"> przez System Elektronicznej Rejestracji</w:t>
      </w:r>
      <w:r w:rsidR="00677364">
        <w:rPr>
          <w:lang w:eastAsia="pl-PL"/>
        </w:rPr>
        <w:t>.</w:t>
      </w:r>
    </w:p>
    <w:p w14:paraId="695F0FE6" w14:textId="6E4F332A" w:rsidR="00F14487" w:rsidRDefault="00F14487" w:rsidP="00EA7948">
      <w:pPr>
        <w:pStyle w:val="Legenda"/>
        <w:framePr w:wrap="around"/>
      </w:pPr>
      <w:bookmarkStart w:id="2172" w:name="_Toc143855252"/>
      <w:r>
        <w:t xml:space="preserve">Tabela </w:t>
      </w:r>
      <w:r>
        <w:fldChar w:fldCharType="begin"/>
      </w:r>
      <w:r>
        <w:instrText>SEQ Tabela \* ARABIC</w:instrText>
      </w:r>
      <w:r>
        <w:fldChar w:fldCharType="separate"/>
      </w:r>
      <w:r w:rsidR="0047657B">
        <w:rPr>
          <w:noProof/>
        </w:rPr>
        <w:t>20</w:t>
      </w:r>
      <w:r>
        <w:fldChar w:fldCharType="end"/>
      </w:r>
      <w:r>
        <w:t xml:space="preserve"> Kod programu profilaktyki</w:t>
      </w:r>
      <w:bookmarkEnd w:id="2172"/>
    </w:p>
    <w:tbl>
      <w:tblPr>
        <w:tblW w:w="0" w:type="auto"/>
        <w:tblInd w:w="108" w:type="dxa"/>
        <w:tblBorders>
          <w:top w:val="single" w:sz="18" w:space="0" w:color="7F7F7F" w:themeColor="text1" w:themeTint="80"/>
          <w:left w:val="single" w:sz="18" w:space="0" w:color="7F7F7F" w:themeColor="text1" w:themeTint="80"/>
          <w:bottom w:val="single" w:sz="18" w:space="0" w:color="7F7F7F" w:themeColor="text1" w:themeTint="80"/>
          <w:right w:val="single" w:sz="18"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70"/>
        <w:gridCol w:w="5948"/>
      </w:tblGrid>
      <w:tr w:rsidR="00A21708" w14:paraId="1C3FF36E" w14:textId="77777777">
        <w:trPr>
          <w:trHeight w:val="300"/>
        </w:trPr>
        <w:tc>
          <w:tcPr>
            <w:tcW w:w="2970" w:type="dxa"/>
            <w:shd w:val="clear" w:color="auto" w:fill="17365D" w:themeFill="text2" w:themeFillShade="BF"/>
          </w:tcPr>
          <w:p w14:paraId="7165B495" w14:textId="061B88D4" w:rsidR="00A21708" w:rsidRDefault="00A21708">
            <w:pPr>
              <w:pStyle w:val="Tabelanagwekdolewej"/>
            </w:pPr>
            <w:r>
              <w:t>Kod</w:t>
            </w:r>
          </w:p>
        </w:tc>
        <w:tc>
          <w:tcPr>
            <w:tcW w:w="5948" w:type="dxa"/>
            <w:shd w:val="clear" w:color="auto" w:fill="17365D" w:themeFill="text2" w:themeFillShade="BF"/>
          </w:tcPr>
          <w:p w14:paraId="65CD9E54" w14:textId="77777777" w:rsidR="00A21708" w:rsidRDefault="00A21708">
            <w:pPr>
              <w:pStyle w:val="Tabelanagwekdolewej"/>
            </w:pPr>
            <w:r>
              <w:t>Opis</w:t>
            </w:r>
          </w:p>
        </w:tc>
      </w:tr>
      <w:tr w:rsidR="00A21708" w14:paraId="338E120D" w14:textId="77777777">
        <w:trPr>
          <w:trHeight w:val="546"/>
        </w:trPr>
        <w:tc>
          <w:tcPr>
            <w:tcW w:w="2970" w:type="dxa"/>
          </w:tcPr>
          <w:p w14:paraId="5C6A808D" w14:textId="5AEB7D95" w:rsidR="00A21708" w:rsidRDefault="00A21708">
            <w:r w:rsidRPr="00FF27D7">
              <w:t>P40PLUS</w:t>
            </w:r>
          </w:p>
        </w:tc>
        <w:tc>
          <w:tcPr>
            <w:tcW w:w="5948" w:type="dxa"/>
          </w:tcPr>
          <w:p w14:paraId="7CD286E6" w14:textId="66A0E74C" w:rsidR="00A21708" w:rsidRDefault="00A21708">
            <w:r w:rsidRPr="00FF27D7">
              <w:t>Potrzeba realizacji świadczeń w ramach programu profilaktycznego 40PLUS</w:t>
            </w:r>
          </w:p>
        </w:tc>
      </w:tr>
    </w:tbl>
    <w:p w14:paraId="04689FF4" w14:textId="77777777" w:rsidR="00D952D2" w:rsidRDefault="00D952D2" w:rsidP="00BD6020">
      <w:pPr>
        <w:keepNext/>
        <w:keepLines/>
        <w:jc w:val="left"/>
        <w:rPr>
          <w:lang w:eastAsia="pl-PL"/>
        </w:rPr>
      </w:pPr>
    </w:p>
    <w:p w14:paraId="5475810A" w14:textId="77777777" w:rsidR="000C4226" w:rsidRDefault="000C4226" w:rsidP="353AE008"/>
    <w:p w14:paraId="49418577" w14:textId="77777777" w:rsidR="000C4226" w:rsidRDefault="000C4226" w:rsidP="353AE008"/>
    <w:p w14:paraId="20F22EDF" w14:textId="63715C20" w:rsidR="002B0D7A" w:rsidRPr="00E56E4A" w:rsidRDefault="16797FE9" w:rsidP="00BE0890">
      <w:pPr>
        <w:pStyle w:val="Nagwek1"/>
      </w:pPr>
      <w:bookmarkStart w:id="2173" w:name="_Toc1118498027"/>
      <w:bookmarkStart w:id="2174" w:name="_Toc143855228"/>
      <w:r>
        <w:t>Dane testowe</w:t>
      </w:r>
      <w:bookmarkEnd w:id="1686"/>
      <w:bookmarkEnd w:id="1687"/>
      <w:bookmarkEnd w:id="1688"/>
      <w:bookmarkEnd w:id="2148"/>
      <w:bookmarkEnd w:id="2149"/>
      <w:bookmarkEnd w:id="2150"/>
      <w:bookmarkEnd w:id="2151"/>
      <w:bookmarkEnd w:id="2152"/>
      <w:bookmarkEnd w:id="2153"/>
      <w:bookmarkEnd w:id="2154"/>
      <w:bookmarkEnd w:id="2155"/>
      <w:bookmarkEnd w:id="2156"/>
      <w:bookmarkEnd w:id="2157"/>
      <w:bookmarkEnd w:id="2158"/>
      <w:bookmarkEnd w:id="2159"/>
      <w:bookmarkEnd w:id="2173"/>
      <w:bookmarkEnd w:id="2174"/>
    </w:p>
    <w:p w14:paraId="05FCD265" w14:textId="6EA8DB2A" w:rsidR="002B0D7A" w:rsidRPr="00C93E94" w:rsidRDefault="002B0D7A" w:rsidP="00416830">
      <w:pPr>
        <w:spacing w:line="288" w:lineRule="auto"/>
        <w:jc w:val="left"/>
      </w:pPr>
      <w:r w:rsidRPr="00C93E94">
        <w:t xml:space="preserve">W środowisku integracyjnym dostępne są dane umożliwiające przeprowadzenie testów </w:t>
      </w:r>
      <w:r>
        <w:t>S</w:t>
      </w:r>
      <w:r w:rsidRPr="00C93E94">
        <w:t xml:space="preserve">ystemu </w:t>
      </w:r>
      <w:r>
        <w:t xml:space="preserve">Elektronicznej Rejestracji </w:t>
      </w:r>
      <w:r w:rsidRPr="00C93E94">
        <w:t xml:space="preserve">w </w:t>
      </w:r>
      <w:r>
        <w:t xml:space="preserve">zakresie wszystkich usług wymienionych w rozdziale </w:t>
      </w:r>
      <w:r>
        <w:fldChar w:fldCharType="begin"/>
      </w:r>
      <w:r>
        <w:instrText xml:space="preserve"> REF _Ref78541037 \w \h </w:instrText>
      </w:r>
      <w:r>
        <w:fldChar w:fldCharType="separate"/>
      </w:r>
      <w:r w:rsidR="0047657B">
        <w:t>5</w:t>
      </w:r>
      <w:r>
        <w:fldChar w:fldCharType="end"/>
      </w:r>
      <w:r>
        <w:t xml:space="preserve">. </w:t>
      </w:r>
      <w:r w:rsidRPr="00C93E94">
        <w:t xml:space="preserve">Tam gdzie to będzie możliwe (dane publicznie dostępne) testy będą przeprowadzane na danych </w:t>
      </w:r>
      <w:r>
        <w:t>produkcyjnych.</w:t>
      </w:r>
      <w:r w:rsidRPr="00C93E94">
        <w:t xml:space="preserve">  </w:t>
      </w:r>
      <w:r w:rsidRPr="482A90B4">
        <w:rPr>
          <w:szCs w:val="22"/>
        </w:rPr>
        <w:t>Środow</w:t>
      </w:r>
      <w:r>
        <w:t>isko integracyjne jest zasilane</w:t>
      </w:r>
      <w:r w:rsidRPr="00C93E94">
        <w:t xml:space="preserve"> danymi testowymi z zakresu:</w:t>
      </w:r>
    </w:p>
    <w:p w14:paraId="4F2014B4" w14:textId="77777777" w:rsidR="002B0D7A" w:rsidRPr="00C93E94" w:rsidRDefault="002B0D7A" w:rsidP="005F66C7">
      <w:pPr>
        <w:pStyle w:val="Akapitzlist"/>
        <w:numPr>
          <w:ilvl w:val="0"/>
          <w:numId w:val="30"/>
        </w:numPr>
        <w:spacing w:line="288" w:lineRule="auto"/>
        <w:rPr>
          <w:rFonts w:ascii="Arial" w:hAnsi="Arial" w:cs="Arial"/>
        </w:rPr>
      </w:pPr>
      <w:r w:rsidRPr="00C93E94">
        <w:rPr>
          <w:rFonts w:ascii="Arial" w:hAnsi="Arial" w:cs="Arial"/>
        </w:rPr>
        <w:t xml:space="preserve">rejestrów medycznych, </w:t>
      </w:r>
    </w:p>
    <w:p w14:paraId="1CC71715" w14:textId="77777777" w:rsidR="002B0D7A" w:rsidRPr="00C93E94" w:rsidRDefault="002B0D7A" w:rsidP="005F66C7">
      <w:pPr>
        <w:pStyle w:val="Akapitzlist"/>
        <w:numPr>
          <w:ilvl w:val="0"/>
          <w:numId w:val="30"/>
        </w:numPr>
        <w:spacing w:line="288" w:lineRule="auto"/>
        <w:rPr>
          <w:rFonts w:ascii="Arial" w:hAnsi="Arial" w:cs="Arial"/>
        </w:rPr>
      </w:pPr>
      <w:r w:rsidRPr="00C93E94">
        <w:rPr>
          <w:rFonts w:ascii="Arial" w:hAnsi="Arial" w:cs="Arial"/>
        </w:rPr>
        <w:t xml:space="preserve">testowych identyfikatorów Usługodawców, </w:t>
      </w:r>
    </w:p>
    <w:p w14:paraId="1CCD445E" w14:textId="77777777" w:rsidR="002B0D7A" w:rsidRPr="00C93E94" w:rsidRDefault="002B0D7A" w:rsidP="005F66C7">
      <w:pPr>
        <w:pStyle w:val="Akapitzlist"/>
        <w:numPr>
          <w:ilvl w:val="0"/>
          <w:numId w:val="30"/>
        </w:numPr>
        <w:spacing w:line="288" w:lineRule="auto"/>
        <w:rPr>
          <w:rFonts w:ascii="Arial" w:hAnsi="Arial" w:cs="Arial"/>
        </w:rPr>
      </w:pPr>
      <w:r w:rsidRPr="00C93E94">
        <w:rPr>
          <w:rFonts w:ascii="Arial" w:hAnsi="Arial" w:cs="Arial"/>
        </w:rPr>
        <w:t>testowych identyfikatorów PESEL.</w:t>
      </w:r>
    </w:p>
    <w:p w14:paraId="09C4856C" w14:textId="77777777" w:rsidR="002B0D7A" w:rsidRPr="00C93E94" w:rsidRDefault="002B0D7A" w:rsidP="00416830">
      <w:pPr>
        <w:spacing w:line="288" w:lineRule="auto"/>
        <w:jc w:val="left"/>
      </w:pPr>
    </w:p>
    <w:p w14:paraId="533F2759" w14:textId="7E37604D" w:rsidR="002B0D7A" w:rsidRPr="00C93E94" w:rsidRDefault="002B0D7A" w:rsidP="00416830">
      <w:pPr>
        <w:spacing w:line="288" w:lineRule="auto"/>
        <w:jc w:val="left"/>
        <w:rPr>
          <w:i/>
        </w:rPr>
      </w:pPr>
      <w:r w:rsidRPr="00C93E94">
        <w:t xml:space="preserve">Przykładowe dane testowe </w:t>
      </w:r>
      <w:r>
        <w:t xml:space="preserve">zostaną </w:t>
      </w:r>
      <w:r w:rsidRPr="00C93E94">
        <w:t xml:space="preserve">udostępnione Wnioskodawcy na etapie </w:t>
      </w:r>
      <w:r>
        <w:t>wydania wersji aplikacji na środowisku integracyjnym</w:t>
      </w:r>
      <w:r w:rsidRPr="00C93E94">
        <w:t xml:space="preserve">. </w:t>
      </w:r>
    </w:p>
    <w:p w14:paraId="38D55421" w14:textId="77777777" w:rsidR="002B0D7A" w:rsidRPr="00C93E94" w:rsidRDefault="002B0D7A" w:rsidP="00835B65">
      <w:pPr>
        <w:pStyle w:val="Tekstkomentarza"/>
        <w:pBdr>
          <w:top w:val="single" w:sz="4" w:space="1" w:color="auto"/>
          <w:left w:val="single" w:sz="4" w:space="4" w:color="auto"/>
          <w:bottom w:val="single" w:sz="4" w:space="1" w:color="auto"/>
          <w:right w:val="single" w:sz="4" w:space="4" w:color="auto"/>
        </w:pBdr>
        <w:shd w:val="clear" w:color="auto" w:fill="FFFF00"/>
        <w:spacing w:line="288" w:lineRule="auto"/>
        <w:rPr>
          <w:u w:val="single"/>
        </w:rPr>
      </w:pPr>
      <w:r w:rsidRPr="00C93E94">
        <w:rPr>
          <w:b/>
        </w:rPr>
        <w:t>Uwaga:</w:t>
      </w:r>
      <w:r w:rsidRPr="00C93E94">
        <w:t xml:space="preserve"> </w:t>
      </w:r>
      <w:r w:rsidRPr="00C93E94">
        <w:rPr>
          <w:u w:val="single"/>
        </w:rPr>
        <w:t>Zastosowanie innych danych testowych niż przekazane przez C</w:t>
      </w:r>
      <w:r>
        <w:rPr>
          <w:u w:val="single"/>
        </w:rPr>
        <w:t>e</w:t>
      </w:r>
      <w:r w:rsidRPr="00C93E94">
        <w:rPr>
          <w:u w:val="single"/>
        </w:rPr>
        <w:t xml:space="preserve">Z spowoduje, że system P1 może zwrócić błąd wykonania operacji. Jednoczenie należy mieć na uwadze, iż środowisko integracyjne systemu P1 nie jest przeznaczone do przetwarzania danych osobowych, danych medycznych czy innych danych wrażliwych.  </w:t>
      </w:r>
    </w:p>
    <w:p w14:paraId="6B0944CF" w14:textId="77777777" w:rsidR="002B0D7A" w:rsidRPr="00C93E94" w:rsidRDefault="002B0D7A" w:rsidP="00416830">
      <w:pPr>
        <w:spacing w:line="288" w:lineRule="auto"/>
        <w:jc w:val="left"/>
      </w:pPr>
    </w:p>
    <w:p w14:paraId="5DA1BCB2" w14:textId="77777777" w:rsidR="002B0D7A" w:rsidRPr="00C93E94" w:rsidRDefault="002B0D7A" w:rsidP="00416830">
      <w:pPr>
        <w:spacing w:line="288" w:lineRule="auto"/>
        <w:jc w:val="left"/>
      </w:pPr>
    </w:p>
    <w:p w14:paraId="20D0F07A" w14:textId="77777777" w:rsidR="002B0D7A" w:rsidRPr="00E56E4A" w:rsidRDefault="16797FE9" w:rsidP="00BE0890">
      <w:pPr>
        <w:pStyle w:val="Nagwek1"/>
      </w:pPr>
      <w:bookmarkStart w:id="2175" w:name="_Toc487462017"/>
      <w:bookmarkStart w:id="2176" w:name="_Toc501107072"/>
      <w:bookmarkStart w:id="2177" w:name="_Toc65050147"/>
      <w:bookmarkStart w:id="2178" w:name="_Toc81276299"/>
      <w:bookmarkStart w:id="2179" w:name="_Toc81310908"/>
      <w:bookmarkStart w:id="2180" w:name="_Toc1963342688"/>
      <w:bookmarkStart w:id="2181" w:name="_Toc824409779"/>
      <w:bookmarkStart w:id="2182" w:name="_Toc1000089959"/>
      <w:bookmarkStart w:id="2183" w:name="_Toc1148218092"/>
      <w:bookmarkStart w:id="2184" w:name="_Toc1199845341"/>
      <w:bookmarkStart w:id="2185" w:name="_Toc355442071"/>
      <w:bookmarkStart w:id="2186" w:name="_Toc1801591682"/>
      <w:bookmarkStart w:id="2187" w:name="_Toc1776002598"/>
      <w:bookmarkStart w:id="2188" w:name="_Toc116292220"/>
      <w:bookmarkStart w:id="2189" w:name="_Toc118445921"/>
      <w:bookmarkStart w:id="2190" w:name="_Toc1047165762"/>
      <w:bookmarkStart w:id="2191" w:name="_Toc143855229"/>
      <w:r>
        <w:t>Procedury</w:t>
      </w:r>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p>
    <w:p w14:paraId="0AA63CCF" w14:textId="7520C5FA" w:rsidR="002B0D7A" w:rsidRPr="00C93E94" w:rsidRDefault="0C4FF83E" w:rsidP="00817F11">
      <w:pPr>
        <w:pStyle w:val="Nagwek2"/>
      </w:pPr>
      <w:bookmarkStart w:id="2192" w:name="_Toc94550738"/>
      <w:bookmarkStart w:id="2193" w:name="_Toc96064601"/>
      <w:bookmarkStart w:id="2194" w:name="_Toc96064801"/>
      <w:bookmarkStart w:id="2195" w:name="_Toc100149942"/>
      <w:bookmarkStart w:id="2196" w:name="_Toc100563817"/>
      <w:bookmarkStart w:id="2197" w:name="_Toc100564100"/>
      <w:bookmarkStart w:id="2198" w:name="_Toc100565372"/>
      <w:bookmarkStart w:id="2199" w:name="_Toc100149943"/>
      <w:bookmarkStart w:id="2200" w:name="_Toc100563818"/>
      <w:bookmarkStart w:id="2201" w:name="_Toc100564101"/>
      <w:bookmarkStart w:id="2202" w:name="_Toc100565373"/>
      <w:bookmarkStart w:id="2203" w:name="_Toc100149944"/>
      <w:bookmarkStart w:id="2204" w:name="_Toc100563819"/>
      <w:bookmarkStart w:id="2205" w:name="_Toc100564102"/>
      <w:bookmarkStart w:id="2206" w:name="_Toc100565374"/>
      <w:bookmarkStart w:id="2207" w:name="_Toc100149945"/>
      <w:bookmarkStart w:id="2208" w:name="_Toc100563820"/>
      <w:bookmarkStart w:id="2209" w:name="_Toc100564103"/>
      <w:bookmarkStart w:id="2210" w:name="_Toc100565375"/>
      <w:bookmarkStart w:id="2211" w:name="_Toc100149946"/>
      <w:bookmarkStart w:id="2212" w:name="_Toc100563821"/>
      <w:bookmarkStart w:id="2213" w:name="_Toc100564104"/>
      <w:bookmarkStart w:id="2214" w:name="_Toc100565376"/>
      <w:bookmarkStart w:id="2215" w:name="_Toc100149947"/>
      <w:bookmarkStart w:id="2216" w:name="_Toc100563822"/>
      <w:bookmarkStart w:id="2217" w:name="_Toc100564105"/>
      <w:bookmarkStart w:id="2218" w:name="_Toc100565377"/>
      <w:bookmarkStart w:id="2219" w:name="_Toc100149948"/>
      <w:bookmarkStart w:id="2220" w:name="_Toc100563823"/>
      <w:bookmarkStart w:id="2221" w:name="_Toc100564106"/>
      <w:bookmarkStart w:id="2222" w:name="_Toc100565378"/>
      <w:bookmarkStart w:id="2223" w:name="_Toc100149949"/>
      <w:bookmarkStart w:id="2224" w:name="_Toc100563824"/>
      <w:bookmarkStart w:id="2225" w:name="_Toc100564107"/>
      <w:bookmarkStart w:id="2226" w:name="_Toc100565379"/>
      <w:bookmarkStart w:id="2227" w:name="_Toc100149950"/>
      <w:bookmarkStart w:id="2228" w:name="_Toc100563825"/>
      <w:bookmarkStart w:id="2229" w:name="_Toc100564108"/>
      <w:bookmarkStart w:id="2230" w:name="_Toc100565380"/>
      <w:bookmarkStart w:id="2231" w:name="_Toc100149951"/>
      <w:bookmarkStart w:id="2232" w:name="_Toc100563826"/>
      <w:bookmarkStart w:id="2233" w:name="_Toc100564109"/>
      <w:bookmarkStart w:id="2234" w:name="_Toc100565381"/>
      <w:bookmarkStart w:id="2235" w:name="_Toc100149952"/>
      <w:bookmarkStart w:id="2236" w:name="_Toc100563827"/>
      <w:bookmarkStart w:id="2237" w:name="_Toc100564110"/>
      <w:bookmarkStart w:id="2238" w:name="_Toc100565382"/>
      <w:bookmarkStart w:id="2239" w:name="_Toc100149953"/>
      <w:bookmarkStart w:id="2240" w:name="_Toc100563828"/>
      <w:bookmarkStart w:id="2241" w:name="_Toc100564111"/>
      <w:bookmarkStart w:id="2242" w:name="_Toc100565383"/>
      <w:bookmarkStart w:id="2243" w:name="_Ref484079659"/>
      <w:bookmarkStart w:id="2244" w:name="_Toc487462018"/>
      <w:bookmarkStart w:id="2245" w:name="_Toc501107073"/>
      <w:bookmarkStart w:id="2246" w:name="_Toc65050148"/>
      <w:bookmarkStart w:id="2247" w:name="_Toc81276300"/>
      <w:bookmarkStart w:id="2248" w:name="_Toc81310909"/>
      <w:bookmarkStart w:id="2249" w:name="_Toc1176188172"/>
      <w:bookmarkStart w:id="2250" w:name="_Toc1259704414"/>
      <w:bookmarkStart w:id="2251" w:name="_Toc1541676689"/>
      <w:bookmarkStart w:id="2252" w:name="_Toc1060215884"/>
      <w:bookmarkStart w:id="2253" w:name="_Toc22471235"/>
      <w:bookmarkStart w:id="2254" w:name="_Toc1419723706"/>
      <w:bookmarkStart w:id="2255" w:name="_Toc1149912272"/>
      <w:bookmarkStart w:id="2256" w:name="_Toc1613311364"/>
      <w:bookmarkStart w:id="2257" w:name="_Toc116292221"/>
      <w:bookmarkStart w:id="2258" w:name="_Toc118445922"/>
      <w:bookmarkStart w:id="2259" w:name="_Toc743140973"/>
      <w:bookmarkStart w:id="2260" w:name="_Toc143855230"/>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r>
        <w:t>Procedura nadania uprawnień Usługodawcy</w:t>
      </w:r>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p>
    <w:p w14:paraId="2677856D" w14:textId="77777777" w:rsidR="002B0D7A" w:rsidRPr="00C93E94" w:rsidRDefault="002B0D7A" w:rsidP="00416830">
      <w:pPr>
        <w:spacing w:line="288" w:lineRule="auto"/>
        <w:jc w:val="left"/>
        <w:rPr>
          <w:szCs w:val="22"/>
        </w:rPr>
      </w:pPr>
      <w:r w:rsidRPr="00C93E94">
        <w:rPr>
          <w:szCs w:val="22"/>
        </w:rPr>
        <w:t>Korzystanie ze środowiska integracyjnego wymaga posiadania uprawnień Usługodawcy w systemie P1. Ich uzyskanie jest realizowane zgodnie z poniższą procedurą:</w:t>
      </w:r>
    </w:p>
    <w:p w14:paraId="5246713A" w14:textId="77777777" w:rsidR="002B0D7A" w:rsidRPr="00C93E94" w:rsidRDefault="002B0D7A" w:rsidP="005F66C7">
      <w:pPr>
        <w:pStyle w:val="Akapitzlist"/>
        <w:numPr>
          <w:ilvl w:val="0"/>
          <w:numId w:val="24"/>
        </w:numPr>
        <w:spacing w:line="288" w:lineRule="auto"/>
        <w:rPr>
          <w:rFonts w:ascii="Arial" w:hAnsi="Arial" w:cs="Arial"/>
          <w:szCs w:val="22"/>
        </w:rPr>
      </w:pPr>
      <w:r w:rsidRPr="00C93E94">
        <w:rPr>
          <w:rFonts w:ascii="Arial" w:hAnsi="Arial" w:cs="Arial"/>
          <w:szCs w:val="22"/>
        </w:rPr>
        <w:t>Wypełnienie przed Wnioskodawcę wniosku o nadanie uprawnień zgodnie z udostępnionym przez C</w:t>
      </w:r>
      <w:r>
        <w:rPr>
          <w:rFonts w:ascii="Arial" w:hAnsi="Arial" w:cs="Arial"/>
          <w:szCs w:val="22"/>
        </w:rPr>
        <w:t>e</w:t>
      </w:r>
      <w:r w:rsidRPr="00C93E94">
        <w:rPr>
          <w:rFonts w:ascii="Arial" w:hAnsi="Arial" w:cs="Arial"/>
          <w:szCs w:val="22"/>
        </w:rPr>
        <w:t xml:space="preserve">Z szablonem. </w:t>
      </w:r>
    </w:p>
    <w:p w14:paraId="7372949C" w14:textId="77777777" w:rsidR="002B0D7A" w:rsidRPr="00C93E94" w:rsidRDefault="002B0D7A" w:rsidP="005F66C7">
      <w:pPr>
        <w:pStyle w:val="Akapitzlist"/>
        <w:numPr>
          <w:ilvl w:val="0"/>
          <w:numId w:val="24"/>
        </w:numPr>
        <w:spacing w:line="288" w:lineRule="auto"/>
        <w:rPr>
          <w:rFonts w:ascii="Arial" w:hAnsi="Arial" w:cs="Arial"/>
          <w:b/>
          <w:sz w:val="12"/>
          <w:szCs w:val="12"/>
        </w:rPr>
      </w:pPr>
      <w:r w:rsidRPr="00C93E94">
        <w:rPr>
          <w:rFonts w:ascii="Arial" w:hAnsi="Arial" w:cs="Arial"/>
          <w:szCs w:val="22"/>
        </w:rPr>
        <w:t xml:space="preserve">Przekazanie skanu podpisanego wniosku lub podpisanego elektronicznie wniosku na adres </w:t>
      </w:r>
      <w:r w:rsidRPr="00C93E94">
        <w:rPr>
          <w:rFonts w:ascii="Arial" w:hAnsi="Arial" w:cs="Arial"/>
          <w:b/>
        </w:rPr>
        <w:t>integracja_P1@c</w:t>
      </w:r>
      <w:r>
        <w:rPr>
          <w:rFonts w:ascii="Arial" w:hAnsi="Arial" w:cs="Arial"/>
          <w:b/>
        </w:rPr>
        <w:t>e</w:t>
      </w:r>
      <w:r w:rsidRPr="00C93E94">
        <w:rPr>
          <w:rFonts w:ascii="Arial" w:hAnsi="Arial" w:cs="Arial"/>
          <w:b/>
        </w:rPr>
        <w:t>z.gov.pl</w:t>
      </w:r>
      <w:r w:rsidRPr="00C93E94">
        <w:rPr>
          <w:rFonts w:ascii="Arial" w:hAnsi="Arial" w:cs="Arial"/>
          <w:szCs w:val="22"/>
        </w:rPr>
        <w:t>.</w:t>
      </w:r>
    </w:p>
    <w:p w14:paraId="0DBC1D03" w14:textId="77777777" w:rsidR="002B0D7A" w:rsidRPr="00C93E94" w:rsidRDefault="002B0D7A" w:rsidP="005F66C7">
      <w:pPr>
        <w:pStyle w:val="Akapitzlist"/>
        <w:numPr>
          <w:ilvl w:val="0"/>
          <w:numId w:val="24"/>
        </w:numPr>
        <w:spacing w:line="288" w:lineRule="auto"/>
        <w:rPr>
          <w:rFonts w:ascii="Arial" w:hAnsi="Arial" w:cs="Arial"/>
        </w:rPr>
      </w:pPr>
      <w:r w:rsidRPr="17C9F24A">
        <w:rPr>
          <w:rFonts w:ascii="Arial" w:hAnsi="Arial" w:cs="Arial"/>
        </w:rPr>
        <w:t>Weryfikacja wniosku przez C</w:t>
      </w:r>
      <w:r>
        <w:rPr>
          <w:rFonts w:ascii="Arial" w:hAnsi="Arial" w:cs="Arial"/>
        </w:rPr>
        <w:t>e</w:t>
      </w:r>
      <w:r w:rsidRPr="17C9F24A">
        <w:rPr>
          <w:rFonts w:ascii="Arial" w:hAnsi="Arial" w:cs="Arial"/>
        </w:rPr>
        <w:t>Z</w:t>
      </w:r>
      <w:r w:rsidRPr="17C9F24A">
        <w:rPr>
          <w:rStyle w:val="Odwoanieprzypisudolnego"/>
          <w:rFonts w:ascii="Arial" w:hAnsi="Arial" w:cs="Arial"/>
        </w:rPr>
        <w:footnoteReference w:id="7"/>
      </w:r>
      <w:r w:rsidRPr="17C9F24A">
        <w:rPr>
          <w:rFonts w:ascii="Arial" w:hAnsi="Arial" w:cs="Arial"/>
        </w:rPr>
        <w:t>:</w:t>
      </w:r>
    </w:p>
    <w:p w14:paraId="04B1A4C8" w14:textId="77777777" w:rsidR="002B0D7A" w:rsidRPr="00C93E94" w:rsidRDefault="002B0D7A" w:rsidP="002B0D7A">
      <w:pPr>
        <w:pStyle w:val="Akapitzlist"/>
        <w:spacing w:line="288" w:lineRule="auto"/>
        <w:rPr>
          <w:rFonts w:ascii="Arial" w:hAnsi="Arial" w:cs="Arial"/>
          <w:szCs w:val="22"/>
        </w:rPr>
      </w:pPr>
      <w:r w:rsidRPr="00C93E94">
        <w:rPr>
          <w:rFonts w:ascii="Arial" w:hAnsi="Arial" w:cs="Arial"/>
          <w:szCs w:val="22"/>
        </w:rPr>
        <w:t xml:space="preserve">A.  </w:t>
      </w:r>
      <w:r w:rsidRPr="00C93E94">
        <w:rPr>
          <w:rFonts w:ascii="Arial" w:hAnsi="Arial" w:cs="Arial"/>
          <w:i/>
          <w:szCs w:val="22"/>
        </w:rPr>
        <w:t>Pozytywna</w:t>
      </w:r>
      <w:r w:rsidRPr="00C93E94">
        <w:rPr>
          <w:rFonts w:ascii="Arial" w:hAnsi="Arial" w:cs="Arial"/>
          <w:szCs w:val="22"/>
        </w:rPr>
        <w:t xml:space="preserve"> – przekazanie wniosku do realizacji;</w:t>
      </w:r>
    </w:p>
    <w:p w14:paraId="2E0B31F9" w14:textId="77777777" w:rsidR="002B0D7A" w:rsidRPr="00C93E94" w:rsidRDefault="002B0D7A" w:rsidP="002B0D7A">
      <w:pPr>
        <w:pStyle w:val="Akapitzlist"/>
        <w:spacing w:line="288" w:lineRule="auto"/>
        <w:rPr>
          <w:rFonts w:ascii="Arial" w:hAnsi="Arial" w:cs="Arial"/>
          <w:szCs w:val="22"/>
        </w:rPr>
      </w:pPr>
      <w:r w:rsidRPr="00C93E94">
        <w:rPr>
          <w:rFonts w:ascii="Arial" w:hAnsi="Arial" w:cs="Arial"/>
          <w:szCs w:val="22"/>
        </w:rPr>
        <w:t xml:space="preserve">B. </w:t>
      </w:r>
      <w:r w:rsidRPr="00C93E94">
        <w:rPr>
          <w:rFonts w:ascii="Arial" w:hAnsi="Arial" w:cs="Arial"/>
          <w:i/>
          <w:szCs w:val="22"/>
        </w:rPr>
        <w:t>Negatywna</w:t>
      </w:r>
      <w:r w:rsidRPr="00C93E94">
        <w:rPr>
          <w:rFonts w:ascii="Arial" w:hAnsi="Arial" w:cs="Arial"/>
          <w:szCs w:val="22"/>
        </w:rPr>
        <w:t xml:space="preserve"> – poinformowanie Wnioskodawcy o konieczności poprawienia wniosku.</w:t>
      </w:r>
    </w:p>
    <w:p w14:paraId="7E88E276" w14:textId="77777777" w:rsidR="002B0D7A" w:rsidRPr="00C93E94" w:rsidRDefault="002B0D7A" w:rsidP="005F66C7">
      <w:pPr>
        <w:pStyle w:val="Akapitzlist"/>
        <w:numPr>
          <w:ilvl w:val="0"/>
          <w:numId w:val="24"/>
        </w:numPr>
        <w:spacing w:line="288" w:lineRule="auto"/>
        <w:rPr>
          <w:rFonts w:ascii="Arial" w:hAnsi="Arial" w:cs="Arial"/>
          <w:szCs w:val="22"/>
        </w:rPr>
      </w:pPr>
      <w:r w:rsidRPr="00C93E94">
        <w:rPr>
          <w:rFonts w:ascii="Arial" w:hAnsi="Arial" w:cs="Arial"/>
          <w:szCs w:val="22"/>
        </w:rPr>
        <w:t>Przesłanie przez C</w:t>
      </w:r>
      <w:r>
        <w:rPr>
          <w:rFonts w:ascii="Arial" w:hAnsi="Arial" w:cs="Arial"/>
          <w:szCs w:val="22"/>
        </w:rPr>
        <w:t>e</w:t>
      </w:r>
      <w:r w:rsidRPr="00C93E94">
        <w:rPr>
          <w:rFonts w:ascii="Arial" w:hAnsi="Arial" w:cs="Arial"/>
          <w:szCs w:val="22"/>
        </w:rPr>
        <w:t>Z na email wskazany we wniosku danych uwierzytelniających oraz innych istotnych informacji związanych ze środowiskiem integracyjnym P1.</w:t>
      </w:r>
    </w:p>
    <w:p w14:paraId="6464D43B" w14:textId="77777777" w:rsidR="002B0D7A" w:rsidRPr="00C93E94" w:rsidRDefault="002B0D7A" w:rsidP="005F66C7">
      <w:pPr>
        <w:pStyle w:val="Akapitzlist"/>
        <w:numPr>
          <w:ilvl w:val="0"/>
          <w:numId w:val="24"/>
        </w:numPr>
        <w:spacing w:line="288" w:lineRule="auto"/>
        <w:rPr>
          <w:rFonts w:ascii="Arial" w:hAnsi="Arial" w:cs="Arial"/>
          <w:szCs w:val="22"/>
        </w:rPr>
      </w:pPr>
      <w:r w:rsidRPr="00C93E94">
        <w:rPr>
          <w:rFonts w:ascii="Arial" w:hAnsi="Arial" w:cs="Arial"/>
          <w:szCs w:val="22"/>
        </w:rPr>
        <w:t>Przesłanie przez C</w:t>
      </w:r>
      <w:r>
        <w:rPr>
          <w:rFonts w:ascii="Arial" w:hAnsi="Arial" w:cs="Arial"/>
          <w:szCs w:val="22"/>
        </w:rPr>
        <w:t>e</w:t>
      </w:r>
      <w:r w:rsidRPr="00C93E94">
        <w:rPr>
          <w:rFonts w:ascii="Arial" w:hAnsi="Arial" w:cs="Arial"/>
          <w:szCs w:val="22"/>
        </w:rPr>
        <w:t>Z na numer komórkowy wskazany we wniosku SMS-a z hasłami do danych uwierzytelniających.</w:t>
      </w:r>
    </w:p>
    <w:p w14:paraId="0B2ED5F2" w14:textId="77777777" w:rsidR="002B0D7A" w:rsidRPr="00C93E94" w:rsidRDefault="002B0D7A" w:rsidP="005F66C7">
      <w:pPr>
        <w:pStyle w:val="Akapitzlist"/>
        <w:numPr>
          <w:ilvl w:val="0"/>
          <w:numId w:val="24"/>
        </w:numPr>
        <w:spacing w:line="288" w:lineRule="auto"/>
        <w:rPr>
          <w:rFonts w:ascii="Arial" w:hAnsi="Arial" w:cs="Arial"/>
          <w:szCs w:val="22"/>
        </w:rPr>
      </w:pPr>
      <w:r w:rsidRPr="00C93E94">
        <w:rPr>
          <w:rFonts w:ascii="Arial" w:hAnsi="Arial" w:cs="Arial"/>
        </w:rPr>
        <w:t>Udostępnienie przez C</w:t>
      </w:r>
      <w:r>
        <w:rPr>
          <w:rFonts w:ascii="Arial" w:hAnsi="Arial" w:cs="Arial"/>
        </w:rPr>
        <w:t>e</w:t>
      </w:r>
      <w:r w:rsidRPr="00C93E94">
        <w:rPr>
          <w:rFonts w:ascii="Arial" w:hAnsi="Arial" w:cs="Arial"/>
        </w:rPr>
        <w:t>Z przykładowych komunikatów żądań i odpowiedzi wraz z zestawem danych testowych.</w:t>
      </w:r>
    </w:p>
    <w:p w14:paraId="1ED257B8" w14:textId="77777777" w:rsidR="002B0D7A" w:rsidRPr="00C93E94" w:rsidRDefault="002B0D7A" w:rsidP="005F66C7">
      <w:pPr>
        <w:pStyle w:val="Akapitzlist"/>
        <w:numPr>
          <w:ilvl w:val="0"/>
          <w:numId w:val="24"/>
        </w:numPr>
        <w:spacing w:line="288" w:lineRule="auto"/>
        <w:rPr>
          <w:rFonts w:ascii="Arial" w:hAnsi="Arial" w:cs="Arial"/>
          <w:szCs w:val="22"/>
        </w:rPr>
      </w:pPr>
      <w:r w:rsidRPr="00C93E94">
        <w:rPr>
          <w:rFonts w:ascii="Arial" w:hAnsi="Arial" w:cs="Arial"/>
          <w:szCs w:val="22"/>
        </w:rPr>
        <w:t>Skonfigurowanie przez Wnioskodawcę połączenia z systemem P1 w oparciu o otrzymane certyfikaty.</w:t>
      </w:r>
    </w:p>
    <w:p w14:paraId="209F9417" w14:textId="688649DE" w:rsidR="00E46697" w:rsidRPr="00C93E94" w:rsidRDefault="06E9849B" w:rsidP="00BE0890">
      <w:pPr>
        <w:pStyle w:val="Nagwek1"/>
      </w:pPr>
      <w:bookmarkStart w:id="2261" w:name="_Toc81276301"/>
      <w:bookmarkStart w:id="2262" w:name="_Toc81310910"/>
      <w:bookmarkStart w:id="2263" w:name="_Toc1809905055"/>
      <w:bookmarkStart w:id="2264" w:name="_Toc1472735969"/>
      <w:bookmarkStart w:id="2265" w:name="_Toc1210404140"/>
      <w:bookmarkStart w:id="2266" w:name="_Toc843359021"/>
      <w:bookmarkStart w:id="2267" w:name="_Toc997193664"/>
      <w:bookmarkStart w:id="2268" w:name="_Toc78392806"/>
      <w:bookmarkStart w:id="2269" w:name="_Toc2129620149"/>
      <w:bookmarkStart w:id="2270" w:name="_Toc18352579"/>
      <w:bookmarkStart w:id="2271" w:name="_Toc116292222"/>
      <w:bookmarkStart w:id="2272" w:name="_Toc118445923"/>
      <w:bookmarkStart w:id="2273" w:name="_Toc838054155"/>
      <w:bookmarkStart w:id="2274" w:name="_Toc143855231"/>
      <w:r>
        <w:t>Informacje uzupełniające</w:t>
      </w:r>
      <w:bookmarkEnd w:id="1689"/>
      <w:bookmarkEnd w:id="1690"/>
      <w:bookmarkEnd w:id="1691"/>
      <w:bookmarkEnd w:id="1692"/>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p>
    <w:p w14:paraId="21350A35" w14:textId="6532CD6A" w:rsidR="00FB11D4" w:rsidRPr="00C93E94" w:rsidRDefault="00FB11D4" w:rsidP="00416830">
      <w:pPr>
        <w:spacing w:line="288" w:lineRule="auto"/>
        <w:jc w:val="left"/>
      </w:pPr>
      <w:bookmarkStart w:id="2275" w:name="_Toc487462023"/>
      <w:bookmarkStart w:id="2276" w:name="_Toc502752185"/>
      <w:bookmarkStart w:id="2277" w:name="_Toc501107078"/>
      <w:r w:rsidRPr="00C93E94">
        <w:t xml:space="preserve">Załącznik nr 1 </w:t>
      </w:r>
      <w:r w:rsidR="002B60A3">
        <w:t xml:space="preserve">– </w:t>
      </w:r>
      <w:r w:rsidRPr="00C93E94">
        <w:t>Szablon wniosku o nadanie uprawnień</w:t>
      </w:r>
    </w:p>
    <w:p w14:paraId="7B954DA2" w14:textId="1038B068" w:rsidR="00E46697" w:rsidRPr="00C93E94" w:rsidRDefault="000D4A4E" w:rsidP="00416830">
      <w:pPr>
        <w:spacing w:line="288" w:lineRule="auto"/>
        <w:jc w:val="left"/>
      </w:pPr>
      <w:r>
        <w:t xml:space="preserve">Załącznik nr </w:t>
      </w:r>
      <w:r w:rsidR="00FB11D4">
        <w:t>2</w:t>
      </w:r>
      <w:r w:rsidR="00D17398">
        <w:t xml:space="preserve"> – Plik</w:t>
      </w:r>
      <w:r w:rsidR="00E46697" w:rsidRPr="00C93E94">
        <w:t xml:space="preserve"> </w:t>
      </w:r>
      <w:bookmarkEnd w:id="2275"/>
      <w:bookmarkEnd w:id="2276"/>
      <w:bookmarkEnd w:id="2277"/>
      <w:r w:rsidR="002C210E">
        <w:t>interfejsu WSDL</w:t>
      </w:r>
    </w:p>
    <w:p w14:paraId="17D3F8AD" w14:textId="0D98828A" w:rsidR="00E46697" w:rsidRDefault="000D4A4E" w:rsidP="00416830">
      <w:pPr>
        <w:spacing w:line="288" w:lineRule="auto"/>
        <w:jc w:val="left"/>
      </w:pPr>
      <w:bookmarkStart w:id="2278" w:name="_Toc487462024"/>
      <w:bookmarkStart w:id="2279" w:name="_Toc502752186"/>
      <w:bookmarkStart w:id="2280" w:name="_Toc501107079"/>
      <w:r>
        <w:t xml:space="preserve">Załącznik nr </w:t>
      </w:r>
      <w:r w:rsidR="00FB11D4">
        <w:t>3</w:t>
      </w:r>
      <w:r w:rsidR="00E46697" w:rsidRPr="00C93E94">
        <w:t xml:space="preserve"> – Kody wyników operacji</w:t>
      </w:r>
      <w:bookmarkEnd w:id="2278"/>
      <w:bookmarkEnd w:id="2279"/>
      <w:bookmarkEnd w:id="2280"/>
      <w:r w:rsidR="0030455C">
        <w:t xml:space="preserve"> oraz błędów przetwarzania</w:t>
      </w:r>
    </w:p>
    <w:p w14:paraId="2ED4A247" w14:textId="54FC305D" w:rsidR="00235D2B" w:rsidRDefault="00235D2B" w:rsidP="00416830">
      <w:pPr>
        <w:spacing w:line="288" w:lineRule="auto"/>
        <w:jc w:val="left"/>
      </w:pPr>
      <w:r>
        <w:t xml:space="preserve">Załącznik nr 4 – </w:t>
      </w:r>
      <w:r w:rsidR="00992678">
        <w:t>20220329_Instrukacja przygotowania danych do importu inicjalnego grafików_</w:t>
      </w:r>
      <w:r w:rsidR="00C856C1">
        <w:t>v1.0</w:t>
      </w:r>
    </w:p>
    <w:p w14:paraId="69D83E58" w14:textId="16BE9211" w:rsidR="00C856C1" w:rsidRDefault="00C856C1" w:rsidP="00416830">
      <w:pPr>
        <w:spacing w:line="288" w:lineRule="auto"/>
        <w:jc w:val="left"/>
      </w:pPr>
      <w:r>
        <w:t>Załącznik nr 5 – 20220329_Szablon_CSV_imporu_inicjlanego_v1.0</w:t>
      </w:r>
    </w:p>
    <w:p w14:paraId="7C4F0634" w14:textId="495D8D1E" w:rsidR="00644385" w:rsidRDefault="00644385" w:rsidP="00416830">
      <w:pPr>
        <w:spacing w:line="288" w:lineRule="auto"/>
        <w:jc w:val="left"/>
      </w:pPr>
      <w:r>
        <w:t xml:space="preserve">Załącznik nr 6 – Przykład inicjalne zasilenie danych </w:t>
      </w:r>
    </w:p>
    <w:p w14:paraId="523E2347" w14:textId="77777777" w:rsidR="00E56E4A" w:rsidRDefault="00E56E4A" w:rsidP="00416830">
      <w:pPr>
        <w:spacing w:line="288" w:lineRule="auto"/>
        <w:jc w:val="left"/>
      </w:pPr>
    </w:p>
    <w:p w14:paraId="49D50CE4" w14:textId="5023B915" w:rsidR="00E46697" w:rsidRPr="00C93E94" w:rsidRDefault="06E9849B" w:rsidP="00BE0890">
      <w:pPr>
        <w:pStyle w:val="Nagwek1"/>
      </w:pPr>
      <w:bookmarkStart w:id="2281" w:name="_Toc487462027"/>
      <w:bookmarkStart w:id="2282" w:name="_Toc501107083"/>
      <w:bookmarkStart w:id="2283" w:name="_Toc1402519"/>
      <w:bookmarkStart w:id="2284" w:name="_Toc49411690"/>
      <w:bookmarkStart w:id="2285" w:name="_Toc81276302"/>
      <w:bookmarkStart w:id="2286" w:name="_Toc81310911"/>
      <w:bookmarkStart w:id="2287" w:name="_Toc1810534468"/>
      <w:bookmarkStart w:id="2288" w:name="_Toc434898823"/>
      <w:bookmarkStart w:id="2289" w:name="_Toc2117303334"/>
      <w:bookmarkStart w:id="2290" w:name="_Toc690197443"/>
      <w:bookmarkStart w:id="2291" w:name="_Toc595997955"/>
      <w:bookmarkStart w:id="2292" w:name="_Toc704310941"/>
      <w:bookmarkStart w:id="2293" w:name="_Toc971425334"/>
      <w:bookmarkStart w:id="2294" w:name="_Toc2125141985"/>
      <w:bookmarkStart w:id="2295" w:name="_Toc116292223"/>
      <w:bookmarkStart w:id="2296" w:name="_Toc118445924"/>
      <w:bookmarkStart w:id="2297" w:name="_Toc1278395078"/>
      <w:bookmarkStart w:id="2298" w:name="_Toc143855232"/>
      <w:r>
        <w:t>Indeks tabel</w:t>
      </w:r>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p>
    <w:p w14:paraId="7D8DB73D" w14:textId="75B4D695" w:rsidR="00E41393" w:rsidRDefault="0025565B" w:rsidP="0025565B">
      <w:pPr>
        <w:pStyle w:val="Spistrecinagwek"/>
        <w:spacing w:line="288" w:lineRule="auto"/>
      </w:pPr>
      <w:r>
        <w:t>Spis tabel</w:t>
      </w:r>
    </w:p>
    <w:p w14:paraId="46B74744" w14:textId="16190A35" w:rsidR="0047657B" w:rsidRDefault="00E46697">
      <w:pPr>
        <w:pStyle w:val="Spisilustracji"/>
        <w:tabs>
          <w:tab w:val="right" w:leader="dot" w:pos="9062"/>
        </w:tabs>
        <w:rPr>
          <w:rFonts w:asciiTheme="minorHAnsi" w:eastAsiaTheme="minorEastAsia" w:hAnsiTheme="minorHAnsi" w:cstheme="minorBidi"/>
          <w:noProof/>
          <w:szCs w:val="22"/>
          <w:lang w:eastAsia="pl-PL"/>
        </w:rPr>
      </w:pPr>
      <w:r>
        <w:fldChar w:fldCharType="begin"/>
      </w:r>
      <w:r>
        <w:instrText xml:space="preserve"> TOC \h \z \c "Tabela" </w:instrText>
      </w:r>
      <w:r>
        <w:fldChar w:fldCharType="separate"/>
      </w:r>
      <w:hyperlink w:anchor="_Toc143855233" w:history="1">
        <w:r w:rsidR="0047657B" w:rsidRPr="00D56314">
          <w:rPr>
            <w:rStyle w:val="Hipercze"/>
            <w:noProof/>
          </w:rPr>
          <w:t>Tabela 1. Wykorzystywane skróty i terminy</w:t>
        </w:r>
        <w:r w:rsidR="0047657B">
          <w:rPr>
            <w:noProof/>
            <w:webHidden/>
          </w:rPr>
          <w:tab/>
        </w:r>
        <w:r w:rsidR="0047657B">
          <w:rPr>
            <w:noProof/>
            <w:webHidden/>
          </w:rPr>
          <w:fldChar w:fldCharType="begin"/>
        </w:r>
        <w:r w:rsidR="0047657B">
          <w:rPr>
            <w:noProof/>
            <w:webHidden/>
          </w:rPr>
          <w:instrText xml:space="preserve"> PAGEREF _Toc143855233 \h </w:instrText>
        </w:r>
        <w:r w:rsidR="0047657B">
          <w:rPr>
            <w:noProof/>
            <w:webHidden/>
          </w:rPr>
        </w:r>
        <w:r w:rsidR="0047657B">
          <w:rPr>
            <w:noProof/>
            <w:webHidden/>
          </w:rPr>
          <w:fldChar w:fldCharType="separate"/>
        </w:r>
        <w:r w:rsidR="0047657B">
          <w:rPr>
            <w:noProof/>
            <w:webHidden/>
          </w:rPr>
          <w:t>15</w:t>
        </w:r>
        <w:r w:rsidR="0047657B">
          <w:rPr>
            <w:noProof/>
            <w:webHidden/>
          </w:rPr>
          <w:fldChar w:fldCharType="end"/>
        </w:r>
      </w:hyperlink>
    </w:p>
    <w:p w14:paraId="0035D399" w14:textId="67A7D1B4"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34" w:history="1">
        <w:r w:rsidR="0047657B" w:rsidRPr="00D56314">
          <w:rPr>
            <w:rStyle w:val="Hipercze"/>
            <w:noProof/>
          </w:rPr>
          <w:t>Tabela 2. Opis statusów slotów.</w:t>
        </w:r>
        <w:r w:rsidR="0047657B" w:rsidRPr="00D56314">
          <w:rPr>
            <w:rStyle w:val="Hipercze"/>
            <w:rFonts w:eastAsia="Arial"/>
            <w:noProof/>
          </w:rPr>
          <w:t>Lp</w:t>
        </w:r>
        <w:r w:rsidR="0047657B">
          <w:rPr>
            <w:noProof/>
            <w:webHidden/>
          </w:rPr>
          <w:tab/>
        </w:r>
        <w:r w:rsidR="0047657B">
          <w:rPr>
            <w:noProof/>
            <w:webHidden/>
          </w:rPr>
          <w:fldChar w:fldCharType="begin"/>
        </w:r>
        <w:r w:rsidR="0047657B">
          <w:rPr>
            <w:noProof/>
            <w:webHidden/>
          </w:rPr>
          <w:instrText xml:space="preserve"> PAGEREF _Toc143855234 \h </w:instrText>
        </w:r>
        <w:r w:rsidR="0047657B">
          <w:rPr>
            <w:noProof/>
            <w:webHidden/>
          </w:rPr>
        </w:r>
        <w:r w:rsidR="0047657B">
          <w:rPr>
            <w:noProof/>
            <w:webHidden/>
          </w:rPr>
          <w:fldChar w:fldCharType="separate"/>
        </w:r>
        <w:r w:rsidR="0047657B">
          <w:rPr>
            <w:noProof/>
            <w:webHidden/>
          </w:rPr>
          <w:t>114</w:t>
        </w:r>
        <w:r w:rsidR="0047657B">
          <w:rPr>
            <w:noProof/>
            <w:webHidden/>
          </w:rPr>
          <w:fldChar w:fldCharType="end"/>
        </w:r>
      </w:hyperlink>
    </w:p>
    <w:p w14:paraId="2C034A88" w14:textId="42B6BCAF"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35" w:history="1">
        <w:r w:rsidR="0047657B" w:rsidRPr="00D56314">
          <w:rPr>
            <w:rStyle w:val="Hipercze"/>
            <w:noProof/>
          </w:rPr>
          <w:t>Tabela 3 Kod Uprawnień dodatkowych (Cech Dostępności)</w:t>
        </w:r>
        <w:r w:rsidR="0047657B">
          <w:rPr>
            <w:noProof/>
            <w:webHidden/>
          </w:rPr>
          <w:tab/>
        </w:r>
        <w:r w:rsidR="0047657B">
          <w:rPr>
            <w:noProof/>
            <w:webHidden/>
          </w:rPr>
          <w:fldChar w:fldCharType="begin"/>
        </w:r>
        <w:r w:rsidR="0047657B">
          <w:rPr>
            <w:noProof/>
            <w:webHidden/>
          </w:rPr>
          <w:instrText xml:space="preserve"> PAGEREF _Toc143855235 \h </w:instrText>
        </w:r>
        <w:r w:rsidR="0047657B">
          <w:rPr>
            <w:noProof/>
            <w:webHidden/>
          </w:rPr>
        </w:r>
        <w:r w:rsidR="0047657B">
          <w:rPr>
            <w:noProof/>
            <w:webHidden/>
          </w:rPr>
          <w:fldChar w:fldCharType="separate"/>
        </w:r>
        <w:r w:rsidR="0047657B">
          <w:rPr>
            <w:noProof/>
            <w:webHidden/>
          </w:rPr>
          <w:t>122</w:t>
        </w:r>
        <w:r w:rsidR="0047657B">
          <w:rPr>
            <w:noProof/>
            <w:webHidden/>
          </w:rPr>
          <w:fldChar w:fldCharType="end"/>
        </w:r>
      </w:hyperlink>
    </w:p>
    <w:p w14:paraId="154F14DC" w14:textId="5A409D9D"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36" w:history="1">
        <w:r w:rsidR="0047657B" w:rsidRPr="00D56314">
          <w:rPr>
            <w:rStyle w:val="Hipercze"/>
            <w:noProof/>
          </w:rPr>
          <w:t>Tabela 4. Grupy zawodowe</w:t>
        </w:r>
        <w:r w:rsidR="0047657B">
          <w:rPr>
            <w:noProof/>
            <w:webHidden/>
          </w:rPr>
          <w:tab/>
        </w:r>
        <w:r w:rsidR="0047657B">
          <w:rPr>
            <w:noProof/>
            <w:webHidden/>
          </w:rPr>
          <w:fldChar w:fldCharType="begin"/>
        </w:r>
        <w:r w:rsidR="0047657B">
          <w:rPr>
            <w:noProof/>
            <w:webHidden/>
          </w:rPr>
          <w:instrText xml:space="preserve"> PAGEREF _Toc143855236 \h </w:instrText>
        </w:r>
        <w:r w:rsidR="0047657B">
          <w:rPr>
            <w:noProof/>
            <w:webHidden/>
          </w:rPr>
        </w:r>
        <w:r w:rsidR="0047657B">
          <w:rPr>
            <w:noProof/>
            <w:webHidden/>
          </w:rPr>
          <w:fldChar w:fldCharType="separate"/>
        </w:r>
        <w:r w:rsidR="0047657B">
          <w:rPr>
            <w:noProof/>
            <w:webHidden/>
          </w:rPr>
          <w:t>125</w:t>
        </w:r>
        <w:r w:rsidR="0047657B">
          <w:rPr>
            <w:noProof/>
            <w:webHidden/>
          </w:rPr>
          <w:fldChar w:fldCharType="end"/>
        </w:r>
      </w:hyperlink>
    </w:p>
    <w:p w14:paraId="15DFE86F" w14:textId="06445130"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37" w:history="1">
        <w:r w:rsidR="0047657B" w:rsidRPr="00D56314">
          <w:rPr>
            <w:rStyle w:val="Hipercze"/>
            <w:noProof/>
          </w:rPr>
          <w:t>Tabela 5. Tryby realizacji wizyty</w:t>
        </w:r>
        <w:r w:rsidR="0047657B">
          <w:rPr>
            <w:noProof/>
            <w:webHidden/>
          </w:rPr>
          <w:tab/>
        </w:r>
        <w:r w:rsidR="0047657B">
          <w:rPr>
            <w:noProof/>
            <w:webHidden/>
          </w:rPr>
          <w:fldChar w:fldCharType="begin"/>
        </w:r>
        <w:r w:rsidR="0047657B">
          <w:rPr>
            <w:noProof/>
            <w:webHidden/>
          </w:rPr>
          <w:instrText xml:space="preserve"> PAGEREF _Toc143855237 \h </w:instrText>
        </w:r>
        <w:r w:rsidR="0047657B">
          <w:rPr>
            <w:noProof/>
            <w:webHidden/>
          </w:rPr>
        </w:r>
        <w:r w:rsidR="0047657B">
          <w:rPr>
            <w:noProof/>
            <w:webHidden/>
          </w:rPr>
          <w:fldChar w:fldCharType="separate"/>
        </w:r>
        <w:r w:rsidR="0047657B">
          <w:rPr>
            <w:noProof/>
            <w:webHidden/>
          </w:rPr>
          <w:t>127</w:t>
        </w:r>
        <w:r w:rsidR="0047657B">
          <w:rPr>
            <w:noProof/>
            <w:webHidden/>
          </w:rPr>
          <w:fldChar w:fldCharType="end"/>
        </w:r>
      </w:hyperlink>
    </w:p>
    <w:p w14:paraId="49E499C1" w14:textId="3D434FC3"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38" w:history="1">
        <w:r w:rsidR="0047657B" w:rsidRPr="00D56314">
          <w:rPr>
            <w:rStyle w:val="Hipercze"/>
            <w:noProof/>
          </w:rPr>
          <w:t>Tabela 6. Rodzaje slotów</w:t>
        </w:r>
        <w:r w:rsidR="0047657B">
          <w:rPr>
            <w:noProof/>
            <w:webHidden/>
          </w:rPr>
          <w:tab/>
        </w:r>
        <w:r w:rsidR="0047657B">
          <w:rPr>
            <w:noProof/>
            <w:webHidden/>
          </w:rPr>
          <w:fldChar w:fldCharType="begin"/>
        </w:r>
        <w:r w:rsidR="0047657B">
          <w:rPr>
            <w:noProof/>
            <w:webHidden/>
          </w:rPr>
          <w:instrText xml:space="preserve"> PAGEREF _Toc143855238 \h </w:instrText>
        </w:r>
        <w:r w:rsidR="0047657B">
          <w:rPr>
            <w:noProof/>
            <w:webHidden/>
          </w:rPr>
        </w:r>
        <w:r w:rsidR="0047657B">
          <w:rPr>
            <w:noProof/>
            <w:webHidden/>
          </w:rPr>
          <w:fldChar w:fldCharType="separate"/>
        </w:r>
        <w:r w:rsidR="0047657B">
          <w:rPr>
            <w:noProof/>
            <w:webHidden/>
          </w:rPr>
          <w:t>127</w:t>
        </w:r>
        <w:r w:rsidR="0047657B">
          <w:rPr>
            <w:noProof/>
            <w:webHidden/>
          </w:rPr>
          <w:fldChar w:fldCharType="end"/>
        </w:r>
      </w:hyperlink>
    </w:p>
    <w:p w14:paraId="61EB5A20" w14:textId="362C0909"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39" w:history="1">
        <w:r w:rsidR="0047657B" w:rsidRPr="00D56314">
          <w:rPr>
            <w:rStyle w:val="Hipercze"/>
            <w:noProof/>
          </w:rPr>
          <w:t>Tabela 7. Rodzaje statusów wizyt</w:t>
        </w:r>
        <w:r w:rsidR="0047657B">
          <w:rPr>
            <w:noProof/>
            <w:webHidden/>
          </w:rPr>
          <w:tab/>
        </w:r>
        <w:r w:rsidR="0047657B">
          <w:rPr>
            <w:noProof/>
            <w:webHidden/>
          </w:rPr>
          <w:fldChar w:fldCharType="begin"/>
        </w:r>
        <w:r w:rsidR="0047657B">
          <w:rPr>
            <w:noProof/>
            <w:webHidden/>
          </w:rPr>
          <w:instrText xml:space="preserve"> PAGEREF _Toc143855239 \h </w:instrText>
        </w:r>
        <w:r w:rsidR="0047657B">
          <w:rPr>
            <w:noProof/>
            <w:webHidden/>
          </w:rPr>
        </w:r>
        <w:r w:rsidR="0047657B">
          <w:rPr>
            <w:noProof/>
            <w:webHidden/>
          </w:rPr>
          <w:fldChar w:fldCharType="separate"/>
        </w:r>
        <w:r w:rsidR="0047657B">
          <w:rPr>
            <w:noProof/>
            <w:webHidden/>
          </w:rPr>
          <w:t>128</w:t>
        </w:r>
        <w:r w:rsidR="0047657B">
          <w:rPr>
            <w:noProof/>
            <w:webHidden/>
          </w:rPr>
          <w:fldChar w:fldCharType="end"/>
        </w:r>
      </w:hyperlink>
    </w:p>
    <w:p w14:paraId="1CED75BD" w14:textId="79F60E7E"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40" w:history="1">
        <w:r w:rsidR="0047657B" w:rsidRPr="00D56314">
          <w:rPr>
            <w:rStyle w:val="Hipercze"/>
            <w:noProof/>
          </w:rPr>
          <w:t>Tabela 8. Rodzaje kodów etapu SSO</w:t>
        </w:r>
        <w:r w:rsidR="0047657B">
          <w:rPr>
            <w:noProof/>
            <w:webHidden/>
          </w:rPr>
          <w:tab/>
        </w:r>
        <w:r w:rsidR="0047657B">
          <w:rPr>
            <w:noProof/>
            <w:webHidden/>
          </w:rPr>
          <w:fldChar w:fldCharType="begin"/>
        </w:r>
        <w:r w:rsidR="0047657B">
          <w:rPr>
            <w:noProof/>
            <w:webHidden/>
          </w:rPr>
          <w:instrText xml:space="preserve"> PAGEREF _Toc143855240 \h </w:instrText>
        </w:r>
        <w:r w:rsidR="0047657B">
          <w:rPr>
            <w:noProof/>
            <w:webHidden/>
          </w:rPr>
        </w:r>
        <w:r w:rsidR="0047657B">
          <w:rPr>
            <w:noProof/>
            <w:webHidden/>
          </w:rPr>
          <w:fldChar w:fldCharType="separate"/>
        </w:r>
        <w:r w:rsidR="0047657B">
          <w:rPr>
            <w:noProof/>
            <w:webHidden/>
          </w:rPr>
          <w:t>128</w:t>
        </w:r>
        <w:r w:rsidR="0047657B">
          <w:rPr>
            <w:noProof/>
            <w:webHidden/>
          </w:rPr>
          <w:fldChar w:fldCharType="end"/>
        </w:r>
      </w:hyperlink>
    </w:p>
    <w:p w14:paraId="5CCA8DA7" w14:textId="247ADE1C"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41" w:history="1">
        <w:r w:rsidR="0047657B" w:rsidRPr="00D56314">
          <w:rPr>
            <w:rStyle w:val="Hipercze"/>
            <w:noProof/>
          </w:rPr>
          <w:t>Tabela 9. Rodzaje kodów płci</w:t>
        </w:r>
        <w:r w:rsidR="0047657B">
          <w:rPr>
            <w:noProof/>
            <w:webHidden/>
          </w:rPr>
          <w:tab/>
        </w:r>
        <w:r w:rsidR="0047657B">
          <w:rPr>
            <w:noProof/>
            <w:webHidden/>
          </w:rPr>
          <w:fldChar w:fldCharType="begin"/>
        </w:r>
        <w:r w:rsidR="0047657B">
          <w:rPr>
            <w:noProof/>
            <w:webHidden/>
          </w:rPr>
          <w:instrText xml:space="preserve"> PAGEREF _Toc143855241 \h </w:instrText>
        </w:r>
        <w:r w:rsidR="0047657B">
          <w:rPr>
            <w:noProof/>
            <w:webHidden/>
          </w:rPr>
        </w:r>
        <w:r w:rsidR="0047657B">
          <w:rPr>
            <w:noProof/>
            <w:webHidden/>
          </w:rPr>
          <w:fldChar w:fldCharType="separate"/>
        </w:r>
        <w:r w:rsidR="0047657B">
          <w:rPr>
            <w:noProof/>
            <w:webHidden/>
          </w:rPr>
          <w:t>129</w:t>
        </w:r>
        <w:r w:rsidR="0047657B">
          <w:rPr>
            <w:noProof/>
            <w:webHidden/>
          </w:rPr>
          <w:fldChar w:fldCharType="end"/>
        </w:r>
      </w:hyperlink>
    </w:p>
    <w:p w14:paraId="61A93022" w14:textId="7200A694"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42" w:history="1">
        <w:r w:rsidR="0047657B" w:rsidRPr="00D56314">
          <w:rPr>
            <w:rStyle w:val="Hipercze"/>
            <w:noProof/>
          </w:rPr>
          <w:t>Tabela 10. Rodzaje kodów powodów anulowania</w:t>
        </w:r>
        <w:r w:rsidR="0047657B">
          <w:rPr>
            <w:noProof/>
            <w:webHidden/>
          </w:rPr>
          <w:tab/>
        </w:r>
        <w:r w:rsidR="0047657B">
          <w:rPr>
            <w:noProof/>
            <w:webHidden/>
          </w:rPr>
          <w:fldChar w:fldCharType="begin"/>
        </w:r>
        <w:r w:rsidR="0047657B">
          <w:rPr>
            <w:noProof/>
            <w:webHidden/>
          </w:rPr>
          <w:instrText xml:space="preserve"> PAGEREF _Toc143855242 \h </w:instrText>
        </w:r>
        <w:r w:rsidR="0047657B">
          <w:rPr>
            <w:noProof/>
            <w:webHidden/>
          </w:rPr>
        </w:r>
        <w:r w:rsidR="0047657B">
          <w:rPr>
            <w:noProof/>
            <w:webHidden/>
          </w:rPr>
          <w:fldChar w:fldCharType="separate"/>
        </w:r>
        <w:r w:rsidR="0047657B">
          <w:rPr>
            <w:noProof/>
            <w:webHidden/>
          </w:rPr>
          <w:t>129</w:t>
        </w:r>
        <w:r w:rsidR="0047657B">
          <w:rPr>
            <w:noProof/>
            <w:webHidden/>
          </w:rPr>
          <w:fldChar w:fldCharType="end"/>
        </w:r>
      </w:hyperlink>
    </w:p>
    <w:p w14:paraId="32A87AD8" w14:textId="4E28E0EC"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43" w:history="1">
        <w:r w:rsidR="0047657B" w:rsidRPr="00D56314">
          <w:rPr>
            <w:rStyle w:val="Hipercze"/>
            <w:noProof/>
          </w:rPr>
          <w:t>Tabela 11 Rodzaje kodów strony ciała</w:t>
        </w:r>
        <w:r w:rsidR="0047657B">
          <w:rPr>
            <w:noProof/>
            <w:webHidden/>
          </w:rPr>
          <w:tab/>
        </w:r>
        <w:r w:rsidR="0047657B">
          <w:rPr>
            <w:noProof/>
            <w:webHidden/>
          </w:rPr>
          <w:fldChar w:fldCharType="begin"/>
        </w:r>
        <w:r w:rsidR="0047657B">
          <w:rPr>
            <w:noProof/>
            <w:webHidden/>
          </w:rPr>
          <w:instrText xml:space="preserve"> PAGEREF _Toc143855243 \h </w:instrText>
        </w:r>
        <w:r w:rsidR="0047657B">
          <w:rPr>
            <w:noProof/>
            <w:webHidden/>
          </w:rPr>
        </w:r>
        <w:r w:rsidR="0047657B">
          <w:rPr>
            <w:noProof/>
            <w:webHidden/>
          </w:rPr>
          <w:fldChar w:fldCharType="separate"/>
        </w:r>
        <w:r w:rsidR="0047657B">
          <w:rPr>
            <w:noProof/>
            <w:webHidden/>
          </w:rPr>
          <w:t>130</w:t>
        </w:r>
        <w:r w:rsidR="0047657B">
          <w:rPr>
            <w:noProof/>
            <w:webHidden/>
          </w:rPr>
          <w:fldChar w:fldCharType="end"/>
        </w:r>
      </w:hyperlink>
    </w:p>
    <w:p w14:paraId="047D78EE" w14:textId="4064FADD"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44" w:history="1">
        <w:r w:rsidR="0047657B" w:rsidRPr="00D56314">
          <w:rPr>
            <w:rStyle w:val="Hipercze"/>
            <w:noProof/>
          </w:rPr>
          <w:t>Tabela 12 Kod osób uprawnionych do korzystania ze świadczeń bez skierowania – Art.57</w:t>
        </w:r>
        <w:r w:rsidR="0047657B">
          <w:rPr>
            <w:noProof/>
            <w:webHidden/>
          </w:rPr>
          <w:tab/>
        </w:r>
        <w:r w:rsidR="0047657B">
          <w:rPr>
            <w:noProof/>
            <w:webHidden/>
          </w:rPr>
          <w:fldChar w:fldCharType="begin"/>
        </w:r>
        <w:r w:rsidR="0047657B">
          <w:rPr>
            <w:noProof/>
            <w:webHidden/>
          </w:rPr>
          <w:instrText xml:space="preserve"> PAGEREF _Toc143855244 \h </w:instrText>
        </w:r>
        <w:r w:rsidR="0047657B">
          <w:rPr>
            <w:noProof/>
            <w:webHidden/>
          </w:rPr>
        </w:r>
        <w:r w:rsidR="0047657B">
          <w:rPr>
            <w:noProof/>
            <w:webHidden/>
          </w:rPr>
          <w:fldChar w:fldCharType="separate"/>
        </w:r>
        <w:r w:rsidR="0047657B">
          <w:rPr>
            <w:noProof/>
            <w:webHidden/>
          </w:rPr>
          <w:t>131</w:t>
        </w:r>
        <w:r w:rsidR="0047657B">
          <w:rPr>
            <w:noProof/>
            <w:webHidden/>
          </w:rPr>
          <w:fldChar w:fldCharType="end"/>
        </w:r>
      </w:hyperlink>
    </w:p>
    <w:p w14:paraId="5C94E860" w14:textId="6E495FAC"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45" w:history="1">
        <w:r w:rsidR="0047657B" w:rsidRPr="00D56314">
          <w:rPr>
            <w:rStyle w:val="Hipercze"/>
            <w:noProof/>
          </w:rPr>
          <w:t>Tabela 13. Rodzaje przyczyny zakończenia wizyt</w:t>
        </w:r>
        <w:r w:rsidR="0047657B">
          <w:rPr>
            <w:noProof/>
            <w:webHidden/>
          </w:rPr>
          <w:tab/>
        </w:r>
        <w:r w:rsidR="0047657B">
          <w:rPr>
            <w:noProof/>
            <w:webHidden/>
          </w:rPr>
          <w:fldChar w:fldCharType="begin"/>
        </w:r>
        <w:r w:rsidR="0047657B">
          <w:rPr>
            <w:noProof/>
            <w:webHidden/>
          </w:rPr>
          <w:instrText xml:space="preserve"> PAGEREF _Toc143855245 \h </w:instrText>
        </w:r>
        <w:r w:rsidR="0047657B">
          <w:rPr>
            <w:noProof/>
            <w:webHidden/>
          </w:rPr>
        </w:r>
        <w:r w:rsidR="0047657B">
          <w:rPr>
            <w:noProof/>
            <w:webHidden/>
          </w:rPr>
          <w:fldChar w:fldCharType="separate"/>
        </w:r>
        <w:r w:rsidR="0047657B">
          <w:rPr>
            <w:noProof/>
            <w:webHidden/>
          </w:rPr>
          <w:t>133</w:t>
        </w:r>
        <w:r w:rsidR="0047657B">
          <w:rPr>
            <w:noProof/>
            <w:webHidden/>
          </w:rPr>
          <w:fldChar w:fldCharType="end"/>
        </w:r>
      </w:hyperlink>
    </w:p>
    <w:p w14:paraId="57A38144" w14:textId="7140B714"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46" w:history="1">
        <w:r w:rsidR="0047657B" w:rsidRPr="00D56314">
          <w:rPr>
            <w:rStyle w:val="Hipercze"/>
            <w:noProof/>
          </w:rPr>
          <w:t>Tabela 14. Dokumenty akceptowalne, jako podstawa zapisu na wizytę.</w:t>
        </w:r>
        <w:r w:rsidR="0047657B">
          <w:rPr>
            <w:noProof/>
            <w:webHidden/>
          </w:rPr>
          <w:tab/>
        </w:r>
        <w:r w:rsidR="0047657B">
          <w:rPr>
            <w:noProof/>
            <w:webHidden/>
          </w:rPr>
          <w:fldChar w:fldCharType="begin"/>
        </w:r>
        <w:r w:rsidR="0047657B">
          <w:rPr>
            <w:noProof/>
            <w:webHidden/>
          </w:rPr>
          <w:instrText xml:space="preserve"> PAGEREF _Toc143855246 \h </w:instrText>
        </w:r>
        <w:r w:rsidR="0047657B">
          <w:rPr>
            <w:noProof/>
            <w:webHidden/>
          </w:rPr>
        </w:r>
        <w:r w:rsidR="0047657B">
          <w:rPr>
            <w:noProof/>
            <w:webHidden/>
          </w:rPr>
          <w:fldChar w:fldCharType="separate"/>
        </w:r>
        <w:r w:rsidR="0047657B">
          <w:rPr>
            <w:noProof/>
            <w:webHidden/>
          </w:rPr>
          <w:t>133</w:t>
        </w:r>
        <w:r w:rsidR="0047657B">
          <w:rPr>
            <w:noProof/>
            <w:webHidden/>
          </w:rPr>
          <w:fldChar w:fldCharType="end"/>
        </w:r>
      </w:hyperlink>
    </w:p>
    <w:p w14:paraId="36A2F81A" w14:textId="76DB13B9"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47" w:history="1">
        <w:r w:rsidR="0047657B" w:rsidRPr="00D56314">
          <w:rPr>
            <w:rStyle w:val="Hipercze"/>
            <w:noProof/>
          </w:rPr>
          <w:t>Tabela 15. Kod rodzaju wizyty</w:t>
        </w:r>
        <w:r w:rsidR="0047657B">
          <w:rPr>
            <w:noProof/>
            <w:webHidden/>
          </w:rPr>
          <w:tab/>
        </w:r>
        <w:r w:rsidR="0047657B">
          <w:rPr>
            <w:noProof/>
            <w:webHidden/>
          </w:rPr>
          <w:fldChar w:fldCharType="begin"/>
        </w:r>
        <w:r w:rsidR="0047657B">
          <w:rPr>
            <w:noProof/>
            <w:webHidden/>
          </w:rPr>
          <w:instrText xml:space="preserve"> PAGEREF _Toc143855247 \h </w:instrText>
        </w:r>
        <w:r w:rsidR="0047657B">
          <w:rPr>
            <w:noProof/>
            <w:webHidden/>
          </w:rPr>
        </w:r>
        <w:r w:rsidR="0047657B">
          <w:rPr>
            <w:noProof/>
            <w:webHidden/>
          </w:rPr>
          <w:fldChar w:fldCharType="separate"/>
        </w:r>
        <w:r w:rsidR="0047657B">
          <w:rPr>
            <w:noProof/>
            <w:webHidden/>
          </w:rPr>
          <w:t>134</w:t>
        </w:r>
        <w:r w:rsidR="0047657B">
          <w:rPr>
            <w:noProof/>
            <w:webHidden/>
          </w:rPr>
          <w:fldChar w:fldCharType="end"/>
        </w:r>
      </w:hyperlink>
    </w:p>
    <w:p w14:paraId="2514D497" w14:textId="3249C2C2"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48" w:history="1">
        <w:r w:rsidR="0047657B" w:rsidRPr="00D56314">
          <w:rPr>
            <w:rStyle w:val="Hipercze"/>
            <w:noProof/>
          </w:rPr>
          <w:t>Tabela 16. Typy zadań/Rodzaje zleceń</w:t>
        </w:r>
        <w:r w:rsidR="0047657B">
          <w:rPr>
            <w:noProof/>
            <w:webHidden/>
          </w:rPr>
          <w:tab/>
        </w:r>
        <w:r w:rsidR="0047657B">
          <w:rPr>
            <w:noProof/>
            <w:webHidden/>
          </w:rPr>
          <w:fldChar w:fldCharType="begin"/>
        </w:r>
        <w:r w:rsidR="0047657B">
          <w:rPr>
            <w:noProof/>
            <w:webHidden/>
          </w:rPr>
          <w:instrText xml:space="preserve"> PAGEREF _Toc143855248 \h </w:instrText>
        </w:r>
        <w:r w:rsidR="0047657B">
          <w:rPr>
            <w:noProof/>
            <w:webHidden/>
          </w:rPr>
        </w:r>
        <w:r w:rsidR="0047657B">
          <w:rPr>
            <w:noProof/>
            <w:webHidden/>
          </w:rPr>
          <w:fldChar w:fldCharType="separate"/>
        </w:r>
        <w:r w:rsidR="0047657B">
          <w:rPr>
            <w:noProof/>
            <w:webHidden/>
          </w:rPr>
          <w:t>135</w:t>
        </w:r>
        <w:r w:rsidR="0047657B">
          <w:rPr>
            <w:noProof/>
            <w:webHidden/>
          </w:rPr>
          <w:fldChar w:fldCharType="end"/>
        </w:r>
      </w:hyperlink>
    </w:p>
    <w:p w14:paraId="2B2C61D9" w14:textId="3AE494FA"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49" w:history="1">
        <w:r w:rsidR="0047657B" w:rsidRPr="00D56314">
          <w:rPr>
            <w:rStyle w:val="Hipercze"/>
            <w:noProof/>
          </w:rPr>
          <w:t>Tabela 17. Status zadania</w:t>
        </w:r>
        <w:r w:rsidR="0047657B">
          <w:rPr>
            <w:noProof/>
            <w:webHidden/>
          </w:rPr>
          <w:tab/>
        </w:r>
        <w:r w:rsidR="0047657B">
          <w:rPr>
            <w:noProof/>
            <w:webHidden/>
          </w:rPr>
          <w:fldChar w:fldCharType="begin"/>
        </w:r>
        <w:r w:rsidR="0047657B">
          <w:rPr>
            <w:noProof/>
            <w:webHidden/>
          </w:rPr>
          <w:instrText xml:space="preserve"> PAGEREF _Toc143855249 \h </w:instrText>
        </w:r>
        <w:r w:rsidR="0047657B">
          <w:rPr>
            <w:noProof/>
            <w:webHidden/>
          </w:rPr>
        </w:r>
        <w:r w:rsidR="0047657B">
          <w:rPr>
            <w:noProof/>
            <w:webHidden/>
          </w:rPr>
          <w:fldChar w:fldCharType="separate"/>
        </w:r>
        <w:r w:rsidR="0047657B">
          <w:rPr>
            <w:noProof/>
            <w:webHidden/>
          </w:rPr>
          <w:t>135</w:t>
        </w:r>
        <w:r w:rsidR="0047657B">
          <w:rPr>
            <w:noProof/>
            <w:webHidden/>
          </w:rPr>
          <w:fldChar w:fldCharType="end"/>
        </w:r>
      </w:hyperlink>
    </w:p>
    <w:p w14:paraId="60B29620" w14:textId="5CAD7DD3"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50" w:history="1">
        <w:r w:rsidR="0047657B" w:rsidRPr="00D56314">
          <w:rPr>
            <w:rStyle w:val="Hipercze"/>
            <w:noProof/>
          </w:rPr>
          <w:t>Tabela 18. Kod szczepionki</w:t>
        </w:r>
        <w:r w:rsidR="0047657B">
          <w:rPr>
            <w:noProof/>
            <w:webHidden/>
          </w:rPr>
          <w:tab/>
        </w:r>
        <w:r w:rsidR="0047657B">
          <w:rPr>
            <w:noProof/>
            <w:webHidden/>
          </w:rPr>
          <w:fldChar w:fldCharType="begin"/>
        </w:r>
        <w:r w:rsidR="0047657B">
          <w:rPr>
            <w:noProof/>
            <w:webHidden/>
          </w:rPr>
          <w:instrText xml:space="preserve"> PAGEREF _Toc143855250 \h </w:instrText>
        </w:r>
        <w:r w:rsidR="0047657B">
          <w:rPr>
            <w:noProof/>
            <w:webHidden/>
          </w:rPr>
        </w:r>
        <w:r w:rsidR="0047657B">
          <w:rPr>
            <w:noProof/>
            <w:webHidden/>
          </w:rPr>
          <w:fldChar w:fldCharType="separate"/>
        </w:r>
        <w:r w:rsidR="0047657B">
          <w:rPr>
            <w:noProof/>
            <w:webHidden/>
          </w:rPr>
          <w:t>136</w:t>
        </w:r>
        <w:r w:rsidR="0047657B">
          <w:rPr>
            <w:noProof/>
            <w:webHidden/>
          </w:rPr>
          <w:fldChar w:fldCharType="end"/>
        </w:r>
      </w:hyperlink>
    </w:p>
    <w:p w14:paraId="3E3630BA" w14:textId="1ADF05DB"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51" w:history="1">
        <w:r w:rsidR="0047657B" w:rsidRPr="00D56314">
          <w:rPr>
            <w:rStyle w:val="Hipercze"/>
            <w:noProof/>
          </w:rPr>
          <w:t>Tabela 19 Dane dodatkowe</w:t>
        </w:r>
        <w:r w:rsidR="0047657B">
          <w:rPr>
            <w:noProof/>
            <w:webHidden/>
          </w:rPr>
          <w:tab/>
        </w:r>
        <w:r w:rsidR="0047657B">
          <w:rPr>
            <w:noProof/>
            <w:webHidden/>
          </w:rPr>
          <w:fldChar w:fldCharType="begin"/>
        </w:r>
        <w:r w:rsidR="0047657B">
          <w:rPr>
            <w:noProof/>
            <w:webHidden/>
          </w:rPr>
          <w:instrText xml:space="preserve"> PAGEREF _Toc143855251 \h </w:instrText>
        </w:r>
        <w:r w:rsidR="0047657B">
          <w:rPr>
            <w:noProof/>
            <w:webHidden/>
          </w:rPr>
        </w:r>
        <w:r w:rsidR="0047657B">
          <w:rPr>
            <w:noProof/>
            <w:webHidden/>
          </w:rPr>
          <w:fldChar w:fldCharType="separate"/>
        </w:r>
        <w:r w:rsidR="0047657B">
          <w:rPr>
            <w:noProof/>
            <w:webHidden/>
          </w:rPr>
          <w:t>136</w:t>
        </w:r>
        <w:r w:rsidR="0047657B">
          <w:rPr>
            <w:noProof/>
            <w:webHidden/>
          </w:rPr>
          <w:fldChar w:fldCharType="end"/>
        </w:r>
      </w:hyperlink>
    </w:p>
    <w:p w14:paraId="3FF82703" w14:textId="39652402"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52" w:history="1">
        <w:r w:rsidR="0047657B" w:rsidRPr="00D56314">
          <w:rPr>
            <w:rStyle w:val="Hipercze"/>
            <w:noProof/>
          </w:rPr>
          <w:t>Tabela 20 Kod programu profilaktyki</w:t>
        </w:r>
        <w:r w:rsidR="0047657B">
          <w:rPr>
            <w:noProof/>
            <w:webHidden/>
          </w:rPr>
          <w:tab/>
        </w:r>
        <w:r w:rsidR="0047657B">
          <w:rPr>
            <w:noProof/>
            <w:webHidden/>
          </w:rPr>
          <w:fldChar w:fldCharType="begin"/>
        </w:r>
        <w:r w:rsidR="0047657B">
          <w:rPr>
            <w:noProof/>
            <w:webHidden/>
          </w:rPr>
          <w:instrText xml:space="preserve"> PAGEREF _Toc143855252 \h </w:instrText>
        </w:r>
        <w:r w:rsidR="0047657B">
          <w:rPr>
            <w:noProof/>
            <w:webHidden/>
          </w:rPr>
        </w:r>
        <w:r w:rsidR="0047657B">
          <w:rPr>
            <w:noProof/>
            <w:webHidden/>
          </w:rPr>
          <w:fldChar w:fldCharType="separate"/>
        </w:r>
        <w:r w:rsidR="0047657B">
          <w:rPr>
            <w:noProof/>
            <w:webHidden/>
          </w:rPr>
          <w:t>137</w:t>
        </w:r>
        <w:r w:rsidR="0047657B">
          <w:rPr>
            <w:noProof/>
            <w:webHidden/>
          </w:rPr>
          <w:fldChar w:fldCharType="end"/>
        </w:r>
      </w:hyperlink>
    </w:p>
    <w:p w14:paraId="7F9C4E95" w14:textId="54F7EFCC" w:rsidR="00FB11D4" w:rsidRPr="00C93E94" w:rsidRDefault="00E46697" w:rsidP="00FB11D4">
      <w:pPr>
        <w:pStyle w:val="Spistrecinagwek"/>
        <w:spacing w:line="288" w:lineRule="auto"/>
      </w:pPr>
      <w:r>
        <w:fldChar w:fldCharType="end"/>
      </w:r>
      <w:r w:rsidR="00FB11D4" w:rsidRPr="00FB11D4">
        <w:t xml:space="preserve"> </w:t>
      </w:r>
      <w:r w:rsidR="00FB11D4" w:rsidRPr="00C93E94">
        <w:t>Spis rysunków</w:t>
      </w:r>
    </w:p>
    <w:p w14:paraId="406DD852" w14:textId="0F605061" w:rsidR="0047657B" w:rsidRDefault="00FB11D4">
      <w:pPr>
        <w:pStyle w:val="Spisilustracji"/>
        <w:tabs>
          <w:tab w:val="right" w:leader="dot" w:pos="9062"/>
        </w:tabs>
        <w:rPr>
          <w:rFonts w:asciiTheme="minorHAnsi" w:eastAsiaTheme="minorEastAsia" w:hAnsiTheme="minorHAnsi" w:cstheme="minorBidi"/>
          <w:noProof/>
          <w:szCs w:val="22"/>
          <w:lang w:eastAsia="pl-PL"/>
        </w:rPr>
      </w:pPr>
      <w:r w:rsidRPr="00DA747F">
        <w:rPr>
          <w:b/>
          <w:bCs/>
        </w:rPr>
        <w:fldChar w:fldCharType="begin"/>
      </w:r>
      <w:r w:rsidRPr="689CEA6B">
        <w:rPr>
          <w:b/>
          <w:bCs/>
        </w:rPr>
        <w:instrText xml:space="preserve"> TOC \h \z \c "Rysunek" </w:instrText>
      </w:r>
      <w:r w:rsidRPr="00DA747F">
        <w:rPr>
          <w:b/>
          <w:bCs/>
        </w:rPr>
        <w:fldChar w:fldCharType="separate"/>
      </w:r>
      <w:hyperlink w:anchor="_Toc143855253" w:history="1">
        <w:r w:rsidR="0047657B" w:rsidRPr="006367BF">
          <w:rPr>
            <w:rStyle w:val="Hipercze"/>
            <w:noProof/>
          </w:rPr>
          <w:t>Rysunek 1. Zakres działania algorytmu</w:t>
        </w:r>
        <w:r w:rsidR="0047657B">
          <w:rPr>
            <w:noProof/>
            <w:webHidden/>
          </w:rPr>
          <w:tab/>
        </w:r>
        <w:r w:rsidR="0047657B">
          <w:rPr>
            <w:noProof/>
            <w:webHidden/>
          </w:rPr>
          <w:fldChar w:fldCharType="begin"/>
        </w:r>
        <w:r w:rsidR="0047657B">
          <w:rPr>
            <w:noProof/>
            <w:webHidden/>
          </w:rPr>
          <w:instrText xml:space="preserve"> PAGEREF _Toc143855253 \h </w:instrText>
        </w:r>
        <w:r w:rsidR="0047657B">
          <w:rPr>
            <w:noProof/>
            <w:webHidden/>
          </w:rPr>
        </w:r>
        <w:r w:rsidR="0047657B">
          <w:rPr>
            <w:noProof/>
            <w:webHidden/>
          </w:rPr>
          <w:fldChar w:fldCharType="separate"/>
        </w:r>
        <w:r w:rsidR="0047657B">
          <w:rPr>
            <w:noProof/>
            <w:webHidden/>
          </w:rPr>
          <w:t>19</w:t>
        </w:r>
        <w:r w:rsidR="0047657B">
          <w:rPr>
            <w:noProof/>
            <w:webHidden/>
          </w:rPr>
          <w:fldChar w:fldCharType="end"/>
        </w:r>
      </w:hyperlink>
    </w:p>
    <w:p w14:paraId="51109E40" w14:textId="537DE681"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54" w:history="1">
        <w:r w:rsidR="0047657B" w:rsidRPr="006367BF">
          <w:rPr>
            <w:rStyle w:val="Hipercze"/>
            <w:noProof/>
          </w:rPr>
          <w:t>Rysunek 2. Diagram stanów dla wizyty</w:t>
        </w:r>
        <w:r w:rsidR="0047657B">
          <w:rPr>
            <w:noProof/>
            <w:webHidden/>
          </w:rPr>
          <w:tab/>
        </w:r>
        <w:r w:rsidR="0047657B">
          <w:rPr>
            <w:noProof/>
            <w:webHidden/>
          </w:rPr>
          <w:fldChar w:fldCharType="begin"/>
        </w:r>
        <w:r w:rsidR="0047657B">
          <w:rPr>
            <w:noProof/>
            <w:webHidden/>
          </w:rPr>
          <w:instrText xml:space="preserve"> PAGEREF _Toc143855254 \h </w:instrText>
        </w:r>
        <w:r w:rsidR="0047657B">
          <w:rPr>
            <w:noProof/>
            <w:webHidden/>
          </w:rPr>
        </w:r>
        <w:r w:rsidR="0047657B">
          <w:rPr>
            <w:noProof/>
            <w:webHidden/>
          </w:rPr>
          <w:fldChar w:fldCharType="separate"/>
        </w:r>
        <w:r w:rsidR="0047657B">
          <w:rPr>
            <w:noProof/>
            <w:webHidden/>
          </w:rPr>
          <w:t>112</w:t>
        </w:r>
        <w:r w:rsidR="0047657B">
          <w:rPr>
            <w:noProof/>
            <w:webHidden/>
          </w:rPr>
          <w:fldChar w:fldCharType="end"/>
        </w:r>
      </w:hyperlink>
    </w:p>
    <w:p w14:paraId="0593DCA3" w14:textId="39D9BA83" w:rsidR="0047657B" w:rsidRDefault="00000000">
      <w:pPr>
        <w:pStyle w:val="Spisilustracji"/>
        <w:tabs>
          <w:tab w:val="right" w:leader="dot" w:pos="9062"/>
        </w:tabs>
        <w:rPr>
          <w:rFonts w:asciiTheme="minorHAnsi" w:eastAsiaTheme="minorEastAsia" w:hAnsiTheme="minorHAnsi" w:cstheme="minorBidi"/>
          <w:noProof/>
          <w:szCs w:val="22"/>
          <w:lang w:eastAsia="pl-PL"/>
        </w:rPr>
      </w:pPr>
      <w:hyperlink w:anchor="_Toc143855255" w:history="1">
        <w:r w:rsidR="0047657B" w:rsidRPr="006367BF">
          <w:rPr>
            <w:rStyle w:val="Hipercze"/>
            <w:noProof/>
          </w:rPr>
          <w:t>Rysunek 3. Zakres działania algorytmu</w:t>
        </w:r>
        <w:r w:rsidR="0047657B">
          <w:rPr>
            <w:noProof/>
            <w:webHidden/>
          </w:rPr>
          <w:tab/>
        </w:r>
        <w:r w:rsidR="0047657B">
          <w:rPr>
            <w:noProof/>
            <w:webHidden/>
          </w:rPr>
          <w:fldChar w:fldCharType="begin"/>
        </w:r>
        <w:r w:rsidR="0047657B">
          <w:rPr>
            <w:noProof/>
            <w:webHidden/>
          </w:rPr>
          <w:instrText xml:space="preserve"> PAGEREF _Toc143855255 \h </w:instrText>
        </w:r>
        <w:r w:rsidR="0047657B">
          <w:rPr>
            <w:noProof/>
            <w:webHidden/>
          </w:rPr>
        </w:r>
        <w:r w:rsidR="0047657B">
          <w:rPr>
            <w:noProof/>
            <w:webHidden/>
          </w:rPr>
          <w:fldChar w:fldCharType="separate"/>
        </w:r>
        <w:r w:rsidR="0047657B">
          <w:rPr>
            <w:noProof/>
            <w:webHidden/>
          </w:rPr>
          <w:t>113</w:t>
        </w:r>
        <w:r w:rsidR="0047657B">
          <w:rPr>
            <w:noProof/>
            <w:webHidden/>
          </w:rPr>
          <w:fldChar w:fldCharType="end"/>
        </w:r>
      </w:hyperlink>
    </w:p>
    <w:p w14:paraId="7528BC0E" w14:textId="54364124" w:rsidR="00E46697" w:rsidRPr="00C93E94" w:rsidRDefault="00FB11D4" w:rsidP="00FB11D4">
      <w:pPr>
        <w:pStyle w:val="Spistrecinagwek"/>
        <w:spacing w:line="288" w:lineRule="auto"/>
        <w:rPr>
          <w:b w:val="0"/>
        </w:rPr>
      </w:pPr>
      <w:r w:rsidRPr="00DA747F">
        <w:rPr>
          <w:b w:val="0"/>
        </w:rPr>
        <w:fldChar w:fldCharType="end"/>
      </w:r>
    </w:p>
    <w:p w14:paraId="36C35747" w14:textId="77777777" w:rsidR="003373BE" w:rsidRPr="00E46697" w:rsidRDefault="003373BE" w:rsidP="00416830">
      <w:pPr>
        <w:spacing w:line="288" w:lineRule="auto"/>
        <w:jc w:val="left"/>
      </w:pPr>
    </w:p>
    <w:sectPr w:rsidR="003373BE" w:rsidRPr="00E46697" w:rsidSect="001E5B40">
      <w:headerReference w:type="default" r:id="rId26"/>
      <w:footerReference w:type="default" r:id="rId27"/>
      <w:headerReference w:type="first" r:id="rId28"/>
      <w:footerReference w:type="first" r:id="rId29"/>
      <w:pgSz w:w="11906" w:h="16838"/>
      <w:pgMar w:top="1417" w:right="1417" w:bottom="1702"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752FC5" w14:textId="77777777" w:rsidR="00BF0D5C" w:rsidRDefault="00BF0D5C" w:rsidP="008060AD">
      <w:r>
        <w:separator/>
      </w:r>
    </w:p>
  </w:endnote>
  <w:endnote w:type="continuationSeparator" w:id="0">
    <w:p w14:paraId="40103D47" w14:textId="77777777" w:rsidR="00BF0D5C" w:rsidRDefault="00BF0D5C" w:rsidP="008060AD">
      <w:r>
        <w:continuationSeparator/>
      </w:r>
    </w:p>
  </w:endnote>
  <w:endnote w:type="continuationNotice" w:id="1">
    <w:p w14:paraId="3D579743" w14:textId="77777777" w:rsidR="00BF0D5C" w:rsidRDefault="00BF0D5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inorHAnsi" w:hAnsiTheme="minorHAnsi" w:cstheme="minorBidi"/>
        <w:b w:val="0"/>
        <w:noProof w:val="0"/>
        <w:sz w:val="16"/>
        <w:szCs w:val="16"/>
        <w:lang w:eastAsia="en-US"/>
      </w:rPr>
      <w:id w:val="329725832"/>
      <w:docPartObj>
        <w:docPartGallery w:val="Page Numbers (Bottom of Page)"/>
        <w:docPartUnique/>
      </w:docPartObj>
    </w:sdtPr>
    <w:sdtContent>
      <w:p w14:paraId="576483EA" w14:textId="51DB3894" w:rsidR="008601F6" w:rsidRPr="00013F32" w:rsidRDefault="008601F6" w:rsidP="00013F32">
        <w:pPr>
          <w:pStyle w:val="Stopka"/>
          <w:tabs>
            <w:tab w:val="clear" w:pos="9639"/>
            <w:tab w:val="center" w:pos="4536"/>
            <w:tab w:val="right" w:pos="9072"/>
          </w:tabs>
          <w:spacing w:before="0" w:after="180" w:line="240" w:lineRule="auto"/>
          <w:ind w:right="74"/>
          <w:contextualSpacing w:val="0"/>
          <w:jc w:val="right"/>
          <w:rPr>
            <w:rFonts w:asciiTheme="minorHAnsi" w:eastAsiaTheme="minorHAnsi" w:hAnsiTheme="minorHAnsi" w:cstheme="minorBidi"/>
            <w:b w:val="0"/>
            <w:noProof w:val="0"/>
            <w:sz w:val="16"/>
            <w:szCs w:val="16"/>
            <w:lang w:eastAsia="en-US"/>
          </w:rPr>
        </w:pPr>
        <w:r w:rsidRPr="00013F32">
          <w:rPr>
            <w:rFonts w:asciiTheme="minorHAnsi" w:eastAsiaTheme="minorHAnsi" w:hAnsiTheme="minorHAnsi" w:cstheme="minorBidi"/>
            <w:b w:val="0"/>
            <w:sz w:val="16"/>
            <w:szCs w:val="16"/>
          </w:rPr>
          <mc:AlternateContent>
            <mc:Choice Requires="wps">
              <w:drawing>
                <wp:anchor distT="0" distB="0" distL="114300" distR="114300" simplePos="0" relativeHeight="251658240" behindDoc="0" locked="0" layoutInCell="1" allowOverlap="1" wp14:anchorId="5C1E5C11" wp14:editId="3F21977E">
                  <wp:simplePos x="0" y="0"/>
                  <wp:positionH relativeFrom="page">
                    <wp:posOffset>683895</wp:posOffset>
                  </wp:positionH>
                  <wp:positionV relativeFrom="page">
                    <wp:posOffset>8777605</wp:posOffset>
                  </wp:positionV>
                  <wp:extent cx="3505835" cy="28575"/>
                  <wp:effectExtent l="0" t="0" r="0" b="9525"/>
                  <wp:wrapNone/>
                  <wp:docPr id="36" name="Prostokąt 3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xmlns:arto="http://schemas.microsoft.com/office/word/2006/arto">
              <w:pict w14:anchorId="4D147821">
                <v:rect id="Rectangle 36" style="position:absolute;margin-left:53.85pt;margin-top:691.15pt;width:276.05pt;height:2.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a0cc3d" stroked="f" strokeweight="2pt" w14:anchorId="535848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">
                  <w10:wrap anchorx="page" anchory="page"/>
                </v:rect>
              </w:pict>
            </mc:Fallback>
          </mc:AlternateContent>
        </w:r>
        <w:r w:rsidRPr="00013F32">
          <w:rPr>
            <w:rFonts w:asciiTheme="minorHAnsi" w:eastAsiaTheme="minorHAnsi" w:hAnsiTheme="minorHAnsi" w:cstheme="minorBidi"/>
            <w:b w:val="0"/>
            <w:sz w:val="16"/>
            <w:szCs w:val="16"/>
          </w:rPr>
          <mc:AlternateContent>
            <mc:Choice Requires="wps">
              <w:drawing>
                <wp:anchor distT="0" distB="0" distL="114300" distR="114300" simplePos="0" relativeHeight="251658241" behindDoc="0" locked="0" layoutInCell="1" allowOverlap="1" wp14:anchorId="17B1E4DE" wp14:editId="40FA26E2">
                  <wp:simplePos x="0" y="0"/>
                  <wp:positionH relativeFrom="page">
                    <wp:posOffset>4173220</wp:posOffset>
                  </wp:positionH>
                  <wp:positionV relativeFrom="page">
                    <wp:posOffset>8777605</wp:posOffset>
                  </wp:positionV>
                  <wp:extent cx="1979930" cy="28575"/>
                  <wp:effectExtent l="0" t="0" r="1270" b="9525"/>
                  <wp:wrapNone/>
                  <wp:docPr id="37" name="Prostokąt 3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xmlns:arto="http://schemas.microsoft.com/office/word/2006/arto">
              <w:pict w14:anchorId="269D34B7">
                <v:rect id="Rectangle 37" style="position:absolute;margin-left:328.6pt;margin-top:691.15pt;width:155.9pt;height:2.2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0b5daa" stroked="f" strokeweight="2pt" w14:anchorId="7C97F5D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">
                  <w10:wrap anchorx="page" anchory="page"/>
                </v:rect>
              </w:pict>
            </mc:Fallback>
          </mc:AlternateContent>
        </w:r>
        <w:r w:rsidRPr="00013F32">
          <w:rPr>
            <w:rFonts w:asciiTheme="minorHAnsi" w:eastAsiaTheme="minorHAnsi" w:hAnsiTheme="minorHAnsi" w:cstheme="minorBidi"/>
            <w:b w:val="0"/>
            <w:sz w:val="16"/>
            <w:szCs w:val="16"/>
          </w:rPr>
          <w:drawing>
            <wp:anchor distT="0" distB="0" distL="114300" distR="114300" simplePos="0" relativeHeight="251658242" behindDoc="0" locked="0" layoutInCell="1" allowOverlap="1" wp14:anchorId="1EA2060D" wp14:editId="208E0D98">
              <wp:simplePos x="0" y="0"/>
              <wp:positionH relativeFrom="column">
                <wp:posOffset>6087745</wp:posOffset>
              </wp:positionH>
              <wp:positionV relativeFrom="paragraph">
                <wp:posOffset>-82559</wp:posOffset>
              </wp:positionV>
              <wp:extent cx="122400" cy="379440"/>
              <wp:effectExtent l="0" t="0" r="0" b="1905"/>
              <wp:wrapNone/>
              <wp:docPr id="10" name="Grafika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2400" cy="379440"/>
                      </a:xfrm>
                      <a:prstGeom prst="rect">
                        <a:avLst/>
                      </a:prstGeom>
                    </pic:spPr>
                  </pic:pic>
                </a:graphicData>
              </a:graphic>
              <wp14:sizeRelH relativeFrom="margin">
                <wp14:pctWidth>0</wp14:pctWidth>
              </wp14:sizeRelH>
              <wp14:sizeRelV relativeFrom="margin">
                <wp14:pctHeight>0</wp14:pctHeight>
              </wp14:sizeRelV>
            </wp:anchor>
          </w:drawing>
        </w:r>
        <w:r w:rsidRPr="23F3150F">
          <w:rPr>
            <w:rFonts w:asciiTheme="minorHAnsi" w:eastAsiaTheme="minorEastAsia" w:hAnsiTheme="minorHAnsi" w:cstheme="minorBidi"/>
            <w:b w:val="0"/>
            <w:noProof w:val="0"/>
            <w:sz w:val="16"/>
            <w:szCs w:val="16"/>
            <w:lang w:eastAsia="en-US"/>
          </w:rPr>
          <w:fldChar w:fldCharType="begin"/>
        </w:r>
        <w:r w:rsidRPr="23F3150F">
          <w:rPr>
            <w:rFonts w:asciiTheme="minorHAnsi" w:eastAsiaTheme="minorEastAsia" w:hAnsiTheme="minorHAnsi" w:cstheme="minorBidi"/>
            <w:b w:val="0"/>
            <w:noProof w:val="0"/>
            <w:sz w:val="16"/>
            <w:szCs w:val="16"/>
            <w:lang w:eastAsia="en-US"/>
          </w:rPr>
          <w:instrText>PAGE   \* MERGEFORMAT</w:instrText>
        </w:r>
        <w:r w:rsidRPr="23F3150F">
          <w:rPr>
            <w:rFonts w:asciiTheme="minorHAnsi" w:eastAsiaTheme="minorEastAsia" w:hAnsiTheme="minorHAnsi" w:cstheme="minorBidi"/>
            <w:b w:val="0"/>
            <w:noProof w:val="0"/>
            <w:sz w:val="16"/>
            <w:szCs w:val="16"/>
            <w:lang w:eastAsia="en-US"/>
          </w:rPr>
          <w:fldChar w:fldCharType="separate"/>
        </w:r>
        <w:r>
          <w:rPr>
            <w:rFonts w:asciiTheme="minorHAnsi" w:eastAsiaTheme="minorEastAsia" w:hAnsiTheme="minorHAnsi" w:cstheme="minorBidi"/>
            <w:b w:val="0"/>
            <w:sz w:val="16"/>
            <w:szCs w:val="16"/>
            <w:lang w:eastAsia="en-US"/>
          </w:rPr>
          <w:t>41</w:t>
        </w:r>
        <w:r w:rsidRPr="23F3150F">
          <w:rPr>
            <w:rFonts w:asciiTheme="minorHAnsi" w:eastAsiaTheme="minorEastAsia" w:hAnsiTheme="minorHAnsi" w:cstheme="minorBidi"/>
            <w:b w:val="0"/>
            <w:noProof w:val="0"/>
            <w:sz w:val="16"/>
            <w:szCs w:val="16"/>
            <w:lang w:eastAsia="en-US"/>
          </w:rPr>
          <w:fldChar w:fldCharType="end"/>
        </w:r>
        <w:r w:rsidRPr="23F3150F">
          <w:rPr>
            <w:rFonts w:asciiTheme="minorHAnsi" w:eastAsiaTheme="minorEastAsia" w:hAnsiTheme="minorHAnsi" w:cstheme="minorBidi"/>
            <w:b w:val="0"/>
            <w:noProof w:val="0"/>
            <w:sz w:val="16"/>
            <w:szCs w:val="16"/>
            <w:lang w:eastAsia="en-US"/>
          </w:rPr>
          <w:t xml:space="preserve"> Z </w:t>
        </w:r>
        <w:r w:rsidRPr="23F3150F">
          <w:rPr>
            <w:rFonts w:asciiTheme="minorHAnsi" w:eastAsiaTheme="minorEastAsia" w:hAnsiTheme="minorHAnsi" w:cstheme="minorBidi"/>
            <w:b w:val="0"/>
            <w:noProof w:val="0"/>
            <w:sz w:val="16"/>
            <w:szCs w:val="16"/>
            <w:lang w:eastAsia="en-US"/>
          </w:rPr>
          <w:fldChar w:fldCharType="begin"/>
        </w:r>
        <w:r w:rsidRPr="23F3150F">
          <w:rPr>
            <w:rFonts w:asciiTheme="minorHAnsi" w:eastAsiaTheme="minorEastAsia" w:hAnsiTheme="minorHAnsi" w:cstheme="minorBidi"/>
            <w:b w:val="0"/>
            <w:noProof w:val="0"/>
            <w:sz w:val="16"/>
            <w:szCs w:val="16"/>
            <w:lang w:eastAsia="en-US"/>
          </w:rPr>
          <w:instrText xml:space="preserve"> NUMPAGES  \# "0"  \* MERGEFORMAT </w:instrText>
        </w:r>
        <w:r w:rsidRPr="23F3150F">
          <w:rPr>
            <w:rFonts w:asciiTheme="minorHAnsi" w:eastAsiaTheme="minorEastAsia" w:hAnsiTheme="minorHAnsi" w:cstheme="minorBidi"/>
            <w:b w:val="0"/>
            <w:noProof w:val="0"/>
            <w:sz w:val="16"/>
            <w:szCs w:val="16"/>
            <w:lang w:eastAsia="en-US"/>
          </w:rPr>
          <w:fldChar w:fldCharType="separate"/>
        </w:r>
        <w:r>
          <w:rPr>
            <w:rFonts w:asciiTheme="minorHAnsi" w:eastAsiaTheme="minorEastAsia" w:hAnsiTheme="minorHAnsi" w:cstheme="minorBidi"/>
            <w:b w:val="0"/>
            <w:sz w:val="16"/>
            <w:szCs w:val="16"/>
            <w:lang w:eastAsia="en-US"/>
          </w:rPr>
          <w:t>78</w:t>
        </w:r>
        <w:r w:rsidRPr="23F3150F">
          <w:rPr>
            <w:rFonts w:asciiTheme="minorHAnsi" w:eastAsiaTheme="minorEastAsia" w:hAnsiTheme="minorHAnsi" w:cstheme="minorBidi"/>
            <w:b w:val="0"/>
            <w:noProof w:val="0"/>
            <w:sz w:val="16"/>
            <w:szCs w:val="16"/>
            <w:lang w:eastAsia="en-US"/>
          </w:rPr>
          <w:fldChar w:fldCharType="end"/>
        </w:r>
      </w:p>
    </w:sdtContent>
  </w:sdt>
  <w:p w14:paraId="4625909C" w14:textId="46648B81" w:rsidR="008601F6" w:rsidRPr="00013F32" w:rsidRDefault="008601F6" w:rsidP="00013F32">
    <w:pPr>
      <w:pStyle w:val="Stopka"/>
      <w:tabs>
        <w:tab w:val="clear" w:pos="9639"/>
        <w:tab w:val="left" w:pos="2450"/>
        <w:tab w:val="left" w:pos="2694"/>
        <w:tab w:val="center" w:pos="4536"/>
        <w:tab w:val="left" w:pos="5502"/>
        <w:tab w:val="right" w:pos="9072"/>
      </w:tabs>
      <w:spacing w:before="0" w:after="0" w:line="240" w:lineRule="auto"/>
      <w:contextualSpacing w:val="0"/>
      <w:jc w:val="left"/>
      <w:rPr>
        <w:rFonts w:asciiTheme="minorHAnsi" w:eastAsiaTheme="minorHAnsi" w:hAnsiTheme="minorHAnsi" w:cstheme="minorBidi"/>
        <w:b w:val="0"/>
        <w:noProof w:val="0"/>
        <w:sz w:val="16"/>
        <w:szCs w:val="16"/>
        <w:lang w:eastAsia="en-US"/>
      </w:rPr>
    </w:pPr>
    <w:r w:rsidRPr="00013F32">
      <w:rPr>
        <w:rFonts w:asciiTheme="minorHAnsi" w:eastAsiaTheme="minorHAnsi" w:hAnsiTheme="minorHAnsi" w:cstheme="minorBidi"/>
        <w:b w:val="0"/>
        <w:noProof w:val="0"/>
        <w:sz w:val="16"/>
        <w:szCs w:val="16"/>
        <w:lang w:eastAsia="en-US"/>
      </w:rPr>
      <w:t>Centrum e-Zdrowia</w:t>
    </w:r>
    <w:r w:rsidRPr="00013F32">
      <w:rPr>
        <w:rFonts w:asciiTheme="minorHAnsi" w:eastAsiaTheme="minorHAnsi" w:hAnsiTheme="minorHAnsi" w:cstheme="minorBidi"/>
        <w:b w:val="0"/>
        <w:noProof w:val="0"/>
        <w:sz w:val="16"/>
        <w:szCs w:val="16"/>
        <w:lang w:eastAsia="en-US"/>
      </w:rPr>
      <w:tab/>
      <w:t>tel.: +48 22 597-09-27</w:t>
    </w:r>
    <w:r w:rsidRPr="00013F32">
      <w:rPr>
        <w:rFonts w:asciiTheme="minorHAnsi" w:eastAsiaTheme="minorHAnsi" w:hAnsiTheme="minorHAnsi" w:cstheme="minorBidi"/>
        <w:b w:val="0"/>
        <w:noProof w:val="0"/>
        <w:sz w:val="16"/>
        <w:szCs w:val="16"/>
        <w:lang w:eastAsia="en-US"/>
      </w:rPr>
      <w:tab/>
    </w:r>
  </w:p>
  <w:p w14:paraId="7B2A7F6F" w14:textId="2DC678C5" w:rsidR="008601F6" w:rsidRDefault="008601F6" w:rsidP="00013F32">
    <w:pPr>
      <w:pStyle w:val="Stopka"/>
      <w:tabs>
        <w:tab w:val="clear" w:pos="9639"/>
        <w:tab w:val="left" w:pos="2450"/>
        <w:tab w:val="left" w:pos="2694"/>
        <w:tab w:val="center" w:pos="4536"/>
        <w:tab w:val="left" w:pos="5502"/>
        <w:tab w:val="right" w:pos="9072"/>
      </w:tabs>
      <w:spacing w:before="0" w:after="0" w:line="240" w:lineRule="auto"/>
      <w:contextualSpacing w:val="0"/>
      <w:jc w:val="left"/>
      <w:rPr>
        <w:rFonts w:asciiTheme="minorHAnsi" w:eastAsiaTheme="minorHAnsi" w:hAnsiTheme="minorHAnsi" w:cstheme="minorBidi"/>
        <w:b w:val="0"/>
        <w:noProof w:val="0"/>
        <w:sz w:val="16"/>
        <w:szCs w:val="16"/>
        <w:lang w:eastAsia="en-US"/>
      </w:rPr>
    </w:pPr>
    <w:r w:rsidRPr="00013F32">
      <w:rPr>
        <w:rFonts w:asciiTheme="minorHAnsi" w:eastAsiaTheme="minorHAnsi" w:hAnsiTheme="minorHAnsi" w:cstheme="minorBidi"/>
        <w:b w:val="0"/>
        <w:noProof w:val="0"/>
        <w:sz w:val="16"/>
        <w:szCs w:val="16"/>
        <w:lang w:eastAsia="en-US"/>
      </w:rPr>
      <w:t>ul. Stanisława Dubois 5A</w:t>
    </w:r>
    <w:r w:rsidRPr="00013F32">
      <w:rPr>
        <w:rFonts w:asciiTheme="minorHAnsi" w:eastAsiaTheme="minorHAnsi" w:hAnsiTheme="minorHAnsi" w:cstheme="minorBidi"/>
        <w:b w:val="0"/>
        <w:noProof w:val="0"/>
        <w:sz w:val="16"/>
        <w:szCs w:val="16"/>
        <w:lang w:eastAsia="en-US"/>
      </w:rPr>
      <w:tab/>
      <w:t>fax: +48 22 597-09-37</w:t>
    </w:r>
    <w:r w:rsidRPr="00013F32">
      <w:rPr>
        <w:rFonts w:asciiTheme="minorHAnsi" w:eastAsiaTheme="minorHAnsi" w:hAnsiTheme="minorHAnsi" w:cstheme="minorBidi"/>
        <w:b w:val="0"/>
        <w:noProof w:val="0"/>
        <w:sz w:val="16"/>
        <w:szCs w:val="16"/>
        <w:lang w:eastAsia="en-US"/>
      </w:rPr>
      <w:tab/>
    </w:r>
    <w:r w:rsidRPr="00013F32">
      <w:rPr>
        <w:rFonts w:asciiTheme="minorHAnsi" w:eastAsiaTheme="minorHAnsi" w:hAnsiTheme="minorHAnsi" w:cstheme="minorBidi"/>
        <w:b w:val="0"/>
        <w:noProof w:val="0"/>
        <w:sz w:val="16"/>
        <w:szCs w:val="16"/>
        <w:lang w:eastAsia="en-US"/>
      </w:rPr>
      <w:tab/>
      <w:t>NIP: 5251575309</w:t>
    </w:r>
  </w:p>
  <w:p w14:paraId="143B31B7" w14:textId="219A0C97" w:rsidR="008601F6" w:rsidRPr="00013F32" w:rsidRDefault="008601F6" w:rsidP="00013F32">
    <w:pPr>
      <w:pStyle w:val="Stopka"/>
      <w:tabs>
        <w:tab w:val="clear" w:pos="9639"/>
        <w:tab w:val="left" w:pos="2450"/>
        <w:tab w:val="left" w:pos="2694"/>
        <w:tab w:val="center" w:pos="4536"/>
        <w:tab w:val="left" w:pos="5502"/>
        <w:tab w:val="right" w:pos="9072"/>
      </w:tabs>
      <w:spacing w:before="0" w:after="0" w:line="240" w:lineRule="auto"/>
      <w:contextualSpacing w:val="0"/>
      <w:jc w:val="left"/>
      <w:rPr>
        <w:rFonts w:asciiTheme="minorHAnsi" w:eastAsiaTheme="minorHAnsi" w:hAnsiTheme="minorHAnsi" w:cstheme="minorBidi"/>
        <w:b w:val="0"/>
        <w:noProof w:val="0"/>
        <w:sz w:val="16"/>
        <w:szCs w:val="16"/>
        <w:lang w:eastAsia="en-US"/>
      </w:rPr>
    </w:pPr>
    <w:r w:rsidRPr="00013F32">
      <w:rPr>
        <w:rFonts w:asciiTheme="minorHAnsi" w:eastAsiaTheme="minorHAnsi" w:hAnsiTheme="minorHAnsi" w:cstheme="minorBidi"/>
        <w:b w:val="0"/>
        <w:sz w:val="16"/>
        <w:szCs w:val="16"/>
      </w:rPr>
      <w:drawing>
        <wp:anchor distT="0" distB="0" distL="114300" distR="114300" simplePos="0" relativeHeight="251658243" behindDoc="0" locked="0" layoutInCell="1" allowOverlap="1" wp14:anchorId="46C87F7C" wp14:editId="14CF9A48">
          <wp:simplePos x="0" y="0"/>
          <wp:positionH relativeFrom="column">
            <wp:posOffset>4195445</wp:posOffset>
          </wp:positionH>
          <wp:positionV relativeFrom="paragraph">
            <wp:posOffset>425450</wp:posOffset>
          </wp:positionV>
          <wp:extent cx="1332000" cy="297947"/>
          <wp:effectExtent l="0" t="0" r="1905" b="6985"/>
          <wp:wrapNone/>
          <wp:docPr id="11" name="Obraz 11"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3">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Pr="00013F32">
      <w:rPr>
        <w:rFonts w:asciiTheme="minorHAnsi" w:eastAsiaTheme="minorHAnsi" w:hAnsiTheme="minorHAnsi" w:cstheme="minorBidi"/>
        <w:b w:val="0"/>
        <w:sz w:val="16"/>
        <w:szCs w:val="16"/>
      </w:rPr>
      <w:drawing>
        <wp:anchor distT="0" distB="0" distL="114300" distR="114300" simplePos="0" relativeHeight="251658244" behindDoc="0" locked="0" layoutInCell="1" allowOverlap="1" wp14:anchorId="7B5E74A6" wp14:editId="71AE02DB">
          <wp:simplePos x="0" y="0"/>
          <wp:positionH relativeFrom="column">
            <wp:posOffset>2012950</wp:posOffset>
          </wp:positionH>
          <wp:positionV relativeFrom="paragraph">
            <wp:posOffset>457200</wp:posOffset>
          </wp:positionV>
          <wp:extent cx="1044000" cy="288000"/>
          <wp:effectExtent l="0" t="0" r="3810" b="0"/>
          <wp:wrapNone/>
          <wp:docPr id="12" name="Obraz 12"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4">
                    <a:extLst>
                      <a:ext uri="{28A0092B-C50C-407E-A947-70E740481C1C}">
                        <a14:useLocalDpi xmlns:a14="http://schemas.microsoft.com/office/drawing/2010/main" val="0"/>
                      </a:ext>
                    </a:extLst>
                  </a:blip>
                  <a:stretch>
                    <a:fillRect/>
                  </a:stretch>
                </pic:blipFill>
                <pic:spPr>
                  <a:xfrm>
                    <a:off x="0" y="0"/>
                    <a:ext cx="1044000" cy="288000"/>
                  </a:xfrm>
                  <a:prstGeom prst="rect">
                    <a:avLst/>
                  </a:prstGeom>
                </pic:spPr>
              </pic:pic>
            </a:graphicData>
          </a:graphic>
          <wp14:sizeRelH relativeFrom="page">
            <wp14:pctWidth>0</wp14:pctWidth>
          </wp14:sizeRelH>
          <wp14:sizeRelV relativeFrom="page">
            <wp14:pctHeight>0</wp14:pctHeight>
          </wp14:sizeRelV>
        </wp:anchor>
      </w:drawing>
    </w:r>
    <w:r w:rsidRPr="00013F32">
      <w:rPr>
        <w:rFonts w:asciiTheme="minorHAnsi" w:eastAsiaTheme="minorHAnsi" w:hAnsiTheme="minorHAnsi" w:cstheme="minorBidi"/>
        <w:b w:val="0"/>
        <w:sz w:val="16"/>
        <w:szCs w:val="16"/>
      </w:rPr>
      <w:drawing>
        <wp:anchor distT="0" distB="0" distL="114300" distR="114300" simplePos="0" relativeHeight="251658245" behindDoc="0" locked="0" layoutInCell="1" allowOverlap="1" wp14:anchorId="3BB083D2" wp14:editId="7DBDD74B">
          <wp:simplePos x="0" y="0"/>
          <wp:positionH relativeFrom="column">
            <wp:posOffset>-28575</wp:posOffset>
          </wp:positionH>
          <wp:positionV relativeFrom="paragraph">
            <wp:posOffset>370840</wp:posOffset>
          </wp:positionV>
          <wp:extent cx="864000" cy="395520"/>
          <wp:effectExtent l="0" t="0" r="0" b="5080"/>
          <wp:wrapNone/>
          <wp:docPr id="13" name="Obraz 13"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Pr="23F3150F">
      <w:rPr>
        <w:rFonts w:asciiTheme="minorHAnsi" w:eastAsiaTheme="minorEastAsia" w:hAnsiTheme="minorHAnsi" w:cstheme="minorBidi"/>
        <w:b w:val="0"/>
        <w:noProof w:val="0"/>
        <w:sz w:val="16"/>
        <w:szCs w:val="16"/>
        <w:lang w:eastAsia="en-US"/>
      </w:rPr>
      <w:t>00-184 Warszawa</w:t>
    </w:r>
    <w:r>
      <w:rPr>
        <w:rFonts w:asciiTheme="minorHAnsi" w:eastAsiaTheme="minorHAnsi" w:hAnsiTheme="minorHAnsi" w:cstheme="minorBidi"/>
        <w:b w:val="0"/>
        <w:noProof w:val="0"/>
        <w:sz w:val="16"/>
        <w:szCs w:val="16"/>
        <w:lang w:eastAsia="en-US"/>
      </w:rPr>
      <w:tab/>
    </w:r>
    <w:r w:rsidRPr="23F3150F">
      <w:rPr>
        <w:rFonts w:asciiTheme="minorHAnsi" w:eastAsiaTheme="minorEastAsia" w:hAnsiTheme="minorHAnsi" w:cs="Calibri"/>
        <w:b w:val="0"/>
        <w:noProof w:val="0"/>
        <w:sz w:val="16"/>
        <w:szCs w:val="16"/>
        <w:lang w:eastAsia="en-US"/>
      </w:rPr>
      <w:t xml:space="preserve">biuro@cez.gov.pl | </w:t>
    </w:r>
    <w:hyperlink r:id="rId6" w:history="1">
      <w:r w:rsidRPr="23F3150F">
        <w:rPr>
          <w:rStyle w:val="Hipercze"/>
          <w:rFonts w:asciiTheme="minorHAnsi" w:eastAsiaTheme="minorEastAsia" w:hAnsiTheme="minorHAnsi" w:cs="Calibri"/>
          <w:b w:val="0"/>
          <w:noProof w:val="0"/>
          <w:sz w:val="16"/>
          <w:szCs w:val="16"/>
          <w:lang w:eastAsia="en-US"/>
        </w:rPr>
        <w:t>www.cez.gov.pl</w:t>
      </w:r>
    </w:hyperlink>
    <w:r w:rsidRPr="00013F32">
      <w:rPr>
        <w:rFonts w:asciiTheme="minorHAnsi" w:eastAsiaTheme="minorHAnsi" w:hAnsiTheme="minorHAnsi" w:cstheme="minorBidi"/>
        <w:b w:val="0"/>
        <w:noProof w:val="0"/>
        <w:sz w:val="16"/>
        <w:szCs w:val="16"/>
        <w:lang w:eastAsia="en-US"/>
      </w:rPr>
      <w:tab/>
    </w:r>
    <w:r w:rsidRPr="23F3150F">
      <w:rPr>
        <w:rFonts w:asciiTheme="minorHAnsi" w:eastAsiaTheme="minorEastAsia" w:hAnsiTheme="minorHAnsi" w:cstheme="minorBidi"/>
        <w:b w:val="0"/>
        <w:noProof w:val="0"/>
        <w:sz w:val="16"/>
        <w:szCs w:val="16"/>
        <w:lang w:eastAsia="en-US"/>
      </w:rPr>
      <w:t>REGON: 001377706</w:t>
    </w:r>
  </w:p>
  <w:p w14:paraId="3DEF04C9" w14:textId="77777777" w:rsidR="008601F6" w:rsidRDefault="008601F6" w:rsidP="00013F32">
    <w:pPr>
      <w:pStyle w:val="Nagwek"/>
    </w:pPr>
  </w:p>
  <w:p w14:paraId="15975B8E" w14:textId="77777777" w:rsidR="008601F6" w:rsidRPr="00013F32" w:rsidRDefault="008601F6" w:rsidP="00013F32">
    <w:pPr>
      <w:pStyle w:val="Stopka"/>
      <w:tabs>
        <w:tab w:val="clear" w:pos="9639"/>
        <w:tab w:val="center" w:pos="4536"/>
        <w:tab w:val="right" w:pos="9072"/>
      </w:tabs>
      <w:spacing w:before="0" w:after="180" w:line="240" w:lineRule="auto"/>
      <w:ind w:right="74"/>
      <w:contextualSpacing w:val="0"/>
      <w:jc w:val="right"/>
      <w:rPr>
        <w:rFonts w:asciiTheme="minorHAnsi" w:eastAsiaTheme="minorHAnsi" w:hAnsiTheme="minorHAnsi" w:cstheme="minorBidi"/>
        <w:b w:val="0"/>
        <w:noProof w:val="0"/>
        <w:szCs w:val="22"/>
        <w:lang w:eastAsia="en-US"/>
      </w:rPr>
    </w:pPr>
  </w:p>
  <w:p w14:paraId="6AA00377" w14:textId="77777777" w:rsidR="008601F6" w:rsidRDefault="008601F6" w:rsidP="00013F32">
    <w:pPr>
      <w:pStyle w:val="Stopka"/>
    </w:pPr>
  </w:p>
  <w:p w14:paraId="410B6710" w14:textId="77777777" w:rsidR="008601F6" w:rsidRPr="00013F32" w:rsidRDefault="008601F6" w:rsidP="00013F3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A0DC3" w14:textId="4BA1F3A3" w:rsidR="008601F6" w:rsidRDefault="008601F6" w:rsidP="00312E99">
    <w:pPr>
      <w:pStyle w:val="Stopka"/>
      <w:tabs>
        <w:tab w:val="left" w:pos="7800"/>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82EF2" w14:textId="77777777" w:rsidR="00BF0D5C" w:rsidRDefault="00BF0D5C" w:rsidP="008060AD">
      <w:r>
        <w:separator/>
      </w:r>
    </w:p>
  </w:footnote>
  <w:footnote w:type="continuationSeparator" w:id="0">
    <w:p w14:paraId="0B80EE90" w14:textId="77777777" w:rsidR="00BF0D5C" w:rsidRDefault="00BF0D5C" w:rsidP="008060AD">
      <w:r>
        <w:continuationSeparator/>
      </w:r>
    </w:p>
  </w:footnote>
  <w:footnote w:type="continuationNotice" w:id="1">
    <w:p w14:paraId="554AF4E0" w14:textId="77777777" w:rsidR="00BF0D5C" w:rsidRDefault="00BF0D5C">
      <w:pPr>
        <w:spacing w:before="0" w:after="0" w:line="240" w:lineRule="auto"/>
      </w:pPr>
    </w:p>
  </w:footnote>
  <w:footnote w:id="2">
    <w:p w14:paraId="2712AB4D" w14:textId="77777777" w:rsidR="008601F6" w:rsidRDefault="008601F6" w:rsidP="002537B9">
      <w:pPr>
        <w:pStyle w:val="Tekstprzypisudolnego"/>
      </w:pPr>
      <w:r w:rsidRPr="0007546A">
        <w:rPr>
          <w:sz w:val="18"/>
          <w:szCs w:val="18"/>
          <w:vertAlign w:val="superscript"/>
        </w:rPr>
        <w:footnoteRef/>
      </w:r>
      <w:r w:rsidRPr="00FD635C">
        <w:rPr>
          <w:sz w:val="18"/>
          <w:szCs w:val="18"/>
        </w:rPr>
        <w:t xml:space="preserve"> System obsługujący podmioty lecznicze, w tym praktyki zawodowe</w:t>
      </w:r>
      <w:r>
        <w:rPr>
          <w:sz w:val="18"/>
          <w:szCs w:val="18"/>
        </w:rPr>
        <w:t xml:space="preserve"> </w:t>
      </w:r>
      <w:r w:rsidRPr="00D66AE6">
        <w:rPr>
          <w:sz w:val="18"/>
          <w:szCs w:val="18"/>
          <w:u w:val="single"/>
        </w:rPr>
        <w:t>(dot. obszaru e-Skierowań).</w:t>
      </w:r>
    </w:p>
  </w:footnote>
  <w:footnote w:id="3">
    <w:p w14:paraId="67E3DDEA" w14:textId="77777777" w:rsidR="008601F6" w:rsidRDefault="008601F6" w:rsidP="00747679">
      <w:pPr>
        <w:pStyle w:val="Tekstprzypisudolnego"/>
      </w:pPr>
      <w:r w:rsidRPr="17C9F24A">
        <w:rPr>
          <w:rStyle w:val="Odwoanieprzypisudolnego"/>
        </w:rPr>
        <w:footnoteRef/>
      </w:r>
      <w:r>
        <w:t xml:space="preserve"> </w:t>
      </w:r>
      <w:hyperlink r:id="rId1">
        <w:r>
          <w:rPr>
            <w:rStyle w:val="Hipercze"/>
          </w:rPr>
          <w:t>https://rejestrymedyczne.ezdrowie.gov.pl/registry/rpwdl</w:t>
        </w:r>
      </w:hyperlink>
      <w:r>
        <w:t xml:space="preserve"> </w:t>
      </w:r>
    </w:p>
  </w:footnote>
  <w:footnote w:id="4">
    <w:p w14:paraId="242698D3" w14:textId="120B3CB8" w:rsidR="008601F6" w:rsidRDefault="008601F6" w:rsidP="001E5B40">
      <w:pPr>
        <w:pStyle w:val="Tekstprzypisudolnego"/>
      </w:pPr>
      <w:r w:rsidRPr="2C4C837A">
        <w:rPr>
          <w:rStyle w:val="Odwoanieprzypisudolnego"/>
        </w:rPr>
        <w:footnoteRef/>
      </w:r>
      <w:r>
        <w:t xml:space="preserve"> możliwość zapisywania na sloty, których termin nie dalszy niż data aktualna plus ilość dni zależna od rodzaju świadczenia np. 90 (dla dat późniejszych tylko zapisywanie do poczekalni)</w:t>
      </w:r>
    </w:p>
  </w:footnote>
  <w:footnote w:id="5">
    <w:p w14:paraId="12854AB1" w14:textId="5DD658DC" w:rsidR="008601F6" w:rsidRDefault="008601F6">
      <w:pPr>
        <w:pStyle w:val="Tekstprzypisudolnego"/>
      </w:pPr>
      <w:r>
        <w:rPr>
          <w:rStyle w:val="Odwoanieprzypisudolnego"/>
        </w:rPr>
        <w:footnoteRef/>
      </w:r>
      <w:r>
        <w:t xml:space="preserve"> Mogą obsługiwać wszystkie realizowane przez nie procedury medyczne, w tym te wymagające skierowań np. poradnia kardiologiczna.</w:t>
      </w:r>
    </w:p>
  </w:footnote>
  <w:footnote w:id="6">
    <w:p w14:paraId="11F1E421" w14:textId="3EA898CF" w:rsidR="008601F6" w:rsidRDefault="008601F6">
      <w:pPr>
        <w:pStyle w:val="Tekstprzypisudolnego"/>
      </w:pPr>
      <w:r>
        <w:rPr>
          <w:rStyle w:val="Odwoanieprzypisudolnego"/>
        </w:rPr>
        <w:footnoteRef/>
      </w:r>
      <w:r>
        <w:t xml:space="preserve"> Nie dotyczy sytuacji, gdy zmiana terminu wizyty nie wynika z winy pacjenta.</w:t>
      </w:r>
    </w:p>
  </w:footnote>
  <w:footnote w:id="7">
    <w:p w14:paraId="067BE72B" w14:textId="77777777" w:rsidR="008601F6" w:rsidRPr="00B068E8" w:rsidRDefault="008601F6" w:rsidP="002B0D7A">
      <w:pPr>
        <w:pStyle w:val="Tekstprzypisudolnego"/>
        <w:rPr>
          <w:sz w:val="18"/>
          <w:szCs w:val="18"/>
        </w:rPr>
      </w:pPr>
      <w:r w:rsidRPr="00B068E8">
        <w:rPr>
          <w:rStyle w:val="Odwoanieprzypisudolnego"/>
          <w:sz w:val="18"/>
          <w:szCs w:val="18"/>
        </w:rPr>
        <w:footnoteRef/>
      </w:r>
      <w:r w:rsidRPr="00B068E8">
        <w:rPr>
          <w:sz w:val="18"/>
          <w:szCs w:val="18"/>
        </w:rPr>
        <w:t xml:space="preserve"> wniosek musi być podpisany przez osobę uprawnioną do reprezentowania podmiotu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E6A09" w14:textId="77777777" w:rsidR="008601F6" w:rsidRPr="003464AC" w:rsidRDefault="008601F6" w:rsidP="003464AC">
    <w:pPr>
      <w:pStyle w:val="Nagwek"/>
      <w:jc w:val="center"/>
    </w:pPr>
    <w:r w:rsidRPr="00B70C6B">
      <w:t>Elektroniczna Platforma Gromadzenia, Analiz</w:t>
    </w:r>
    <w:r>
      <w:t>y</w:t>
    </w:r>
    <w:r w:rsidRPr="00B70C6B">
      <w:t xml:space="preserve"> i Udostępniani</w:t>
    </w:r>
    <w:r>
      <w:t xml:space="preserve">a </w:t>
    </w:r>
    <w:r>
      <w:br/>
      <w:t>z</w:t>
    </w:r>
    <w:r w:rsidRPr="00B70C6B">
      <w:t xml:space="preserve">asobów </w:t>
    </w:r>
    <w:r>
      <w:t>c</w:t>
    </w:r>
    <w:r w:rsidRPr="00B70C6B">
      <w:t>yfrowych o Zdarzeniach Medycznych</w:t>
    </w:r>
    <w:r>
      <w:t xml:space="preserve"> (P1)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DB0EE" w14:textId="7F343193" w:rsidR="008601F6" w:rsidRDefault="008601F6" w:rsidP="00312E99">
    <w:pPr>
      <w:pStyle w:val="Nagwek"/>
    </w:pPr>
    <w:bookmarkStart w:id="2299" w:name="_Hlk525660171"/>
    <w:bookmarkStart w:id="2300" w:name="_Hlk525660170"/>
    <w:r>
      <w:rPr>
        <w:noProof/>
        <w:lang w:eastAsia="pl-PL"/>
      </w:rPr>
      <w:drawing>
        <wp:anchor distT="0" distB="0" distL="114300" distR="114300" simplePos="0" relativeHeight="251658246" behindDoc="0" locked="0" layoutInCell="1" allowOverlap="1" wp14:anchorId="00195BCD" wp14:editId="105EDDE6">
          <wp:simplePos x="0" y="0"/>
          <wp:positionH relativeFrom="page">
            <wp:posOffset>651510</wp:posOffset>
          </wp:positionH>
          <wp:positionV relativeFrom="page">
            <wp:posOffset>594360</wp:posOffset>
          </wp:positionV>
          <wp:extent cx="1926000" cy="532800"/>
          <wp:effectExtent l="0" t="0" r="0" b="635"/>
          <wp:wrapNone/>
          <wp:docPr id="14" name="Obraz 14"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926000" cy="532800"/>
                  </a:xfrm>
                  <a:prstGeom prst="rect">
                    <a:avLst/>
                  </a:prstGeom>
                </pic:spPr>
              </pic:pic>
            </a:graphicData>
          </a:graphic>
          <wp14:sizeRelH relativeFrom="page">
            <wp14:pctWidth>0</wp14:pctWidth>
          </wp14:sizeRelH>
          <wp14:sizeRelV relativeFrom="page">
            <wp14:pctHeight>0</wp14:pctHeight>
          </wp14:sizeRelV>
        </wp:anchor>
      </w:drawing>
    </w:r>
  </w:p>
  <w:bookmarkEnd w:id="2299"/>
  <w:bookmarkEnd w:id="2300"/>
  <w:p w14:paraId="0B13C2CE" w14:textId="0FDC11AC" w:rsidR="008601F6" w:rsidRPr="00B02E5A" w:rsidRDefault="008601F6" w:rsidP="00B02E5A">
    <w:pPr>
      <w:pStyle w:val="Nagwek"/>
      <w:spacing w:after="240"/>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20BA"/>
    <w:multiLevelType w:val="hybridMultilevel"/>
    <w:tmpl w:val="FFFFFFFF"/>
    <w:lvl w:ilvl="0" w:tplc="76680C34">
      <w:start w:val="1"/>
      <w:numFmt w:val="bullet"/>
      <w:lvlText w:val=""/>
      <w:lvlJc w:val="left"/>
      <w:pPr>
        <w:ind w:left="720" w:hanging="360"/>
      </w:pPr>
      <w:rPr>
        <w:rFonts w:ascii="Symbol" w:hAnsi="Symbol" w:hint="default"/>
      </w:rPr>
    </w:lvl>
    <w:lvl w:ilvl="1" w:tplc="77DA547E">
      <w:start w:val="1"/>
      <w:numFmt w:val="bullet"/>
      <w:lvlText w:val="o"/>
      <w:lvlJc w:val="left"/>
      <w:pPr>
        <w:ind w:left="1440" w:hanging="360"/>
      </w:pPr>
      <w:rPr>
        <w:rFonts w:ascii="Courier New" w:hAnsi="Courier New" w:hint="default"/>
      </w:rPr>
    </w:lvl>
    <w:lvl w:ilvl="2" w:tplc="DF22A8F2">
      <w:start w:val="1"/>
      <w:numFmt w:val="bullet"/>
      <w:lvlText w:val=""/>
      <w:lvlJc w:val="left"/>
      <w:pPr>
        <w:ind w:left="2160" w:hanging="360"/>
      </w:pPr>
      <w:rPr>
        <w:rFonts w:ascii="Wingdings" w:hAnsi="Wingdings" w:hint="default"/>
      </w:rPr>
    </w:lvl>
    <w:lvl w:ilvl="3" w:tplc="BF747C70">
      <w:start w:val="1"/>
      <w:numFmt w:val="bullet"/>
      <w:lvlText w:val=""/>
      <w:lvlJc w:val="left"/>
      <w:pPr>
        <w:ind w:left="2880" w:hanging="360"/>
      </w:pPr>
      <w:rPr>
        <w:rFonts w:ascii="Symbol" w:hAnsi="Symbol" w:hint="default"/>
      </w:rPr>
    </w:lvl>
    <w:lvl w:ilvl="4" w:tplc="7C46049A">
      <w:start w:val="1"/>
      <w:numFmt w:val="bullet"/>
      <w:lvlText w:val="o"/>
      <w:lvlJc w:val="left"/>
      <w:pPr>
        <w:ind w:left="3600" w:hanging="360"/>
      </w:pPr>
      <w:rPr>
        <w:rFonts w:ascii="Courier New" w:hAnsi="Courier New" w:hint="default"/>
      </w:rPr>
    </w:lvl>
    <w:lvl w:ilvl="5" w:tplc="0AD86F00">
      <w:start w:val="1"/>
      <w:numFmt w:val="bullet"/>
      <w:lvlText w:val=""/>
      <w:lvlJc w:val="left"/>
      <w:pPr>
        <w:ind w:left="4320" w:hanging="360"/>
      </w:pPr>
      <w:rPr>
        <w:rFonts w:ascii="Wingdings" w:hAnsi="Wingdings" w:hint="default"/>
      </w:rPr>
    </w:lvl>
    <w:lvl w:ilvl="6" w:tplc="ED8CCCAC">
      <w:start w:val="1"/>
      <w:numFmt w:val="bullet"/>
      <w:lvlText w:val=""/>
      <w:lvlJc w:val="left"/>
      <w:pPr>
        <w:ind w:left="5040" w:hanging="360"/>
      </w:pPr>
      <w:rPr>
        <w:rFonts w:ascii="Symbol" w:hAnsi="Symbol" w:hint="default"/>
      </w:rPr>
    </w:lvl>
    <w:lvl w:ilvl="7" w:tplc="6A604C80">
      <w:start w:val="1"/>
      <w:numFmt w:val="bullet"/>
      <w:lvlText w:val="o"/>
      <w:lvlJc w:val="left"/>
      <w:pPr>
        <w:ind w:left="5760" w:hanging="360"/>
      </w:pPr>
      <w:rPr>
        <w:rFonts w:ascii="Courier New" w:hAnsi="Courier New" w:hint="default"/>
      </w:rPr>
    </w:lvl>
    <w:lvl w:ilvl="8" w:tplc="5172D234">
      <w:start w:val="1"/>
      <w:numFmt w:val="bullet"/>
      <w:lvlText w:val=""/>
      <w:lvlJc w:val="left"/>
      <w:pPr>
        <w:ind w:left="6480" w:hanging="360"/>
      </w:pPr>
      <w:rPr>
        <w:rFonts w:ascii="Wingdings" w:hAnsi="Wingdings" w:hint="default"/>
      </w:rPr>
    </w:lvl>
  </w:abstractNum>
  <w:abstractNum w:abstractNumId="1" w15:restartNumberingAfterBreak="0">
    <w:nsid w:val="00EA3C5C"/>
    <w:multiLevelType w:val="multilevel"/>
    <w:tmpl w:val="F356F0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ascii="Symbol" w:hAnsi="Symbol" w:hint="default"/>
      </w:rPr>
    </w:lvl>
    <w:lvl w:ilvl="6">
      <w:start w:val="1"/>
      <w:numFmt w:val="bullet"/>
      <w:pStyle w:val="Wymagania-punkyL2"/>
      <w:lvlText w:val=""/>
      <w:lvlJc w:val="left"/>
      <w:pPr>
        <w:ind w:left="2155" w:hanging="397"/>
      </w:pPr>
      <w:rPr>
        <w:rFonts w:ascii="Symbol" w:hAnsi="Symbol"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11DD6"/>
    <w:multiLevelType w:val="hybridMultilevel"/>
    <w:tmpl w:val="C6403BCA"/>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A21FA9"/>
    <w:multiLevelType w:val="hybridMultilevel"/>
    <w:tmpl w:val="C8FCF9E0"/>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AAF0F5E"/>
    <w:multiLevelType w:val="hybridMultilevel"/>
    <w:tmpl w:val="5E94E2D0"/>
    <w:lvl w:ilvl="0" w:tplc="F92E0938">
      <w:start w:val="1"/>
      <w:numFmt w:val="bullet"/>
      <w:lvlText w:val="·"/>
      <w:lvlJc w:val="left"/>
      <w:pPr>
        <w:ind w:left="720" w:hanging="360"/>
      </w:pPr>
      <w:rPr>
        <w:rFonts w:ascii="Symbol" w:hAnsi="Symbol" w:hint="default"/>
      </w:rPr>
    </w:lvl>
    <w:lvl w:ilvl="1" w:tplc="25B63EF0">
      <w:start w:val="1"/>
      <w:numFmt w:val="bullet"/>
      <w:lvlText w:val="o"/>
      <w:lvlJc w:val="left"/>
      <w:pPr>
        <w:ind w:left="1440" w:hanging="360"/>
      </w:pPr>
      <w:rPr>
        <w:rFonts w:ascii="&quot;Courier New&quot;" w:hAnsi="&quot;Courier New&quot;" w:hint="default"/>
      </w:rPr>
    </w:lvl>
    <w:lvl w:ilvl="2" w:tplc="E6E22206">
      <w:start w:val="1"/>
      <w:numFmt w:val="bullet"/>
      <w:lvlText w:val=""/>
      <w:lvlJc w:val="left"/>
      <w:pPr>
        <w:ind w:left="2160" w:hanging="360"/>
      </w:pPr>
      <w:rPr>
        <w:rFonts w:ascii="Wingdings" w:hAnsi="Wingdings" w:hint="default"/>
      </w:rPr>
    </w:lvl>
    <w:lvl w:ilvl="3" w:tplc="9DBCE570">
      <w:start w:val="1"/>
      <w:numFmt w:val="bullet"/>
      <w:lvlText w:val=""/>
      <w:lvlJc w:val="left"/>
      <w:pPr>
        <w:ind w:left="2880" w:hanging="360"/>
      </w:pPr>
      <w:rPr>
        <w:rFonts w:ascii="Symbol" w:hAnsi="Symbol" w:hint="default"/>
      </w:rPr>
    </w:lvl>
    <w:lvl w:ilvl="4" w:tplc="A9DA7D76">
      <w:start w:val="1"/>
      <w:numFmt w:val="bullet"/>
      <w:lvlText w:val="o"/>
      <w:lvlJc w:val="left"/>
      <w:pPr>
        <w:ind w:left="3600" w:hanging="360"/>
      </w:pPr>
      <w:rPr>
        <w:rFonts w:ascii="Courier New" w:hAnsi="Courier New" w:hint="default"/>
      </w:rPr>
    </w:lvl>
    <w:lvl w:ilvl="5" w:tplc="A7D2D342">
      <w:start w:val="1"/>
      <w:numFmt w:val="bullet"/>
      <w:lvlText w:val=""/>
      <w:lvlJc w:val="left"/>
      <w:pPr>
        <w:ind w:left="4320" w:hanging="360"/>
      </w:pPr>
      <w:rPr>
        <w:rFonts w:ascii="Wingdings" w:hAnsi="Wingdings" w:hint="default"/>
      </w:rPr>
    </w:lvl>
    <w:lvl w:ilvl="6" w:tplc="137CFBA4">
      <w:start w:val="1"/>
      <w:numFmt w:val="bullet"/>
      <w:lvlText w:val=""/>
      <w:lvlJc w:val="left"/>
      <w:pPr>
        <w:ind w:left="5040" w:hanging="360"/>
      </w:pPr>
      <w:rPr>
        <w:rFonts w:ascii="Symbol" w:hAnsi="Symbol" w:hint="default"/>
      </w:rPr>
    </w:lvl>
    <w:lvl w:ilvl="7" w:tplc="81B0B3B2">
      <w:start w:val="1"/>
      <w:numFmt w:val="bullet"/>
      <w:lvlText w:val="o"/>
      <w:lvlJc w:val="left"/>
      <w:pPr>
        <w:ind w:left="5760" w:hanging="360"/>
      </w:pPr>
      <w:rPr>
        <w:rFonts w:ascii="Courier New" w:hAnsi="Courier New" w:hint="default"/>
      </w:rPr>
    </w:lvl>
    <w:lvl w:ilvl="8" w:tplc="2392F298">
      <w:start w:val="1"/>
      <w:numFmt w:val="bullet"/>
      <w:lvlText w:val=""/>
      <w:lvlJc w:val="left"/>
      <w:pPr>
        <w:ind w:left="6480" w:hanging="360"/>
      </w:pPr>
      <w:rPr>
        <w:rFonts w:ascii="Wingdings" w:hAnsi="Wingdings" w:hint="default"/>
      </w:rPr>
    </w:lvl>
  </w:abstractNum>
  <w:abstractNum w:abstractNumId="6" w15:restartNumberingAfterBreak="0">
    <w:nsid w:val="0BFA8070"/>
    <w:multiLevelType w:val="multilevel"/>
    <w:tmpl w:val="FFFFFFFF"/>
    <w:name w:val="TML-List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BFB1E9A"/>
    <w:multiLevelType w:val="multilevel"/>
    <w:tmpl w:val="FFFFFFFF"/>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8" w15:restartNumberingAfterBreak="0">
    <w:nsid w:val="0EBB409B"/>
    <w:multiLevelType w:val="hybridMultilevel"/>
    <w:tmpl w:val="FA8218BC"/>
    <w:lvl w:ilvl="0" w:tplc="62109AE8">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D982E3"/>
    <w:multiLevelType w:val="multilevel"/>
    <w:tmpl w:val="00000001"/>
    <w:name w:val="HTML-List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11F52210"/>
    <w:multiLevelType w:val="hybridMultilevel"/>
    <w:tmpl w:val="D5A25FF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15:restartNumberingAfterBreak="0">
    <w:nsid w:val="15388FF6"/>
    <w:multiLevelType w:val="multilevel"/>
    <w:tmpl w:val="0000000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12" w15:restartNumberingAfterBreak="0">
    <w:nsid w:val="164760F5"/>
    <w:multiLevelType w:val="multilevel"/>
    <w:tmpl w:val="F6FCBB1A"/>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93BA85D"/>
    <w:multiLevelType w:val="multilevel"/>
    <w:tmpl w:val="5A280FDA"/>
    <w:name w:val="HTML-List2"/>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4" w15:restartNumberingAfterBreak="0">
    <w:nsid w:val="193BA86C"/>
    <w:multiLevelType w:val="multilevel"/>
    <w:tmpl w:val="7406A3D6"/>
    <w:name w:val="HTML-List3"/>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5" w15:restartNumberingAfterBreak="0">
    <w:nsid w:val="1BCD123B"/>
    <w:multiLevelType w:val="hybridMultilevel"/>
    <w:tmpl w:val="FFFFFFFF"/>
    <w:lvl w:ilvl="0" w:tplc="F992F8E8">
      <w:start w:val="1"/>
      <w:numFmt w:val="decimal"/>
      <w:lvlText w:val="%1."/>
      <w:lvlJc w:val="left"/>
      <w:pPr>
        <w:ind w:left="720" w:hanging="360"/>
      </w:pPr>
    </w:lvl>
    <w:lvl w:ilvl="1" w:tplc="A68A734C">
      <w:start w:val="2"/>
      <w:numFmt w:val="lowerLetter"/>
      <w:lvlText w:val="%2."/>
      <w:lvlJc w:val="left"/>
      <w:pPr>
        <w:ind w:left="1440" w:hanging="360"/>
      </w:pPr>
    </w:lvl>
    <w:lvl w:ilvl="2" w:tplc="CA222F36">
      <w:start w:val="1"/>
      <w:numFmt w:val="lowerRoman"/>
      <w:lvlText w:val="%3."/>
      <w:lvlJc w:val="right"/>
      <w:pPr>
        <w:ind w:left="2160" w:hanging="180"/>
      </w:pPr>
    </w:lvl>
    <w:lvl w:ilvl="3" w:tplc="78281E12">
      <w:start w:val="1"/>
      <w:numFmt w:val="decimal"/>
      <w:lvlText w:val="%4."/>
      <w:lvlJc w:val="left"/>
      <w:pPr>
        <w:ind w:left="2880" w:hanging="360"/>
      </w:pPr>
    </w:lvl>
    <w:lvl w:ilvl="4" w:tplc="0208574C">
      <w:start w:val="1"/>
      <w:numFmt w:val="lowerLetter"/>
      <w:lvlText w:val="%5."/>
      <w:lvlJc w:val="left"/>
      <w:pPr>
        <w:ind w:left="3600" w:hanging="360"/>
      </w:pPr>
    </w:lvl>
    <w:lvl w:ilvl="5" w:tplc="585635C4">
      <w:start w:val="1"/>
      <w:numFmt w:val="lowerRoman"/>
      <w:lvlText w:val="%6."/>
      <w:lvlJc w:val="right"/>
      <w:pPr>
        <w:ind w:left="4320" w:hanging="180"/>
      </w:pPr>
    </w:lvl>
    <w:lvl w:ilvl="6" w:tplc="0A12BE16">
      <w:start w:val="1"/>
      <w:numFmt w:val="decimal"/>
      <w:lvlText w:val="%7."/>
      <w:lvlJc w:val="left"/>
      <w:pPr>
        <w:ind w:left="5040" w:hanging="360"/>
      </w:pPr>
    </w:lvl>
    <w:lvl w:ilvl="7" w:tplc="E4005158">
      <w:start w:val="1"/>
      <w:numFmt w:val="lowerLetter"/>
      <w:lvlText w:val="%8."/>
      <w:lvlJc w:val="left"/>
      <w:pPr>
        <w:ind w:left="5760" w:hanging="360"/>
      </w:pPr>
    </w:lvl>
    <w:lvl w:ilvl="8" w:tplc="1368E7C0">
      <w:start w:val="1"/>
      <w:numFmt w:val="lowerRoman"/>
      <w:lvlText w:val="%9."/>
      <w:lvlJc w:val="right"/>
      <w:pPr>
        <w:ind w:left="6480" w:hanging="180"/>
      </w:pPr>
    </w:lvl>
  </w:abstractNum>
  <w:abstractNum w:abstractNumId="16" w15:restartNumberingAfterBreak="0">
    <w:nsid w:val="1C511711"/>
    <w:multiLevelType w:val="hybridMultilevel"/>
    <w:tmpl w:val="0FA812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1AC90E"/>
    <w:multiLevelType w:val="hybridMultilevel"/>
    <w:tmpl w:val="B26EDD68"/>
    <w:lvl w:ilvl="0" w:tplc="5F98E82A">
      <w:start w:val="1"/>
      <w:numFmt w:val="bullet"/>
      <w:lvlText w:val="·"/>
      <w:lvlJc w:val="left"/>
      <w:pPr>
        <w:ind w:left="720" w:hanging="360"/>
      </w:pPr>
      <w:rPr>
        <w:rFonts w:ascii="Symbol" w:hAnsi="Symbol" w:hint="default"/>
      </w:rPr>
    </w:lvl>
    <w:lvl w:ilvl="1" w:tplc="261ED71C">
      <w:start w:val="1"/>
      <w:numFmt w:val="bullet"/>
      <w:lvlText w:val="o"/>
      <w:lvlJc w:val="left"/>
      <w:pPr>
        <w:ind w:left="1440" w:hanging="360"/>
      </w:pPr>
      <w:rPr>
        <w:rFonts w:ascii="Courier New" w:hAnsi="Courier New" w:hint="default"/>
      </w:rPr>
    </w:lvl>
    <w:lvl w:ilvl="2" w:tplc="D7F45FBA">
      <w:start w:val="1"/>
      <w:numFmt w:val="bullet"/>
      <w:lvlText w:val=""/>
      <w:lvlJc w:val="left"/>
      <w:pPr>
        <w:ind w:left="2160" w:hanging="360"/>
      </w:pPr>
      <w:rPr>
        <w:rFonts w:ascii="Wingdings" w:hAnsi="Wingdings" w:hint="default"/>
      </w:rPr>
    </w:lvl>
    <w:lvl w:ilvl="3" w:tplc="FF8C3F3E">
      <w:start w:val="1"/>
      <w:numFmt w:val="bullet"/>
      <w:lvlText w:val=""/>
      <w:lvlJc w:val="left"/>
      <w:pPr>
        <w:ind w:left="2880" w:hanging="360"/>
      </w:pPr>
      <w:rPr>
        <w:rFonts w:ascii="Symbol" w:hAnsi="Symbol" w:hint="default"/>
      </w:rPr>
    </w:lvl>
    <w:lvl w:ilvl="4" w:tplc="7A1C22FC">
      <w:start w:val="1"/>
      <w:numFmt w:val="bullet"/>
      <w:lvlText w:val="o"/>
      <w:lvlJc w:val="left"/>
      <w:pPr>
        <w:ind w:left="3600" w:hanging="360"/>
      </w:pPr>
      <w:rPr>
        <w:rFonts w:ascii="Courier New" w:hAnsi="Courier New" w:hint="default"/>
      </w:rPr>
    </w:lvl>
    <w:lvl w:ilvl="5" w:tplc="6DF2436C">
      <w:start w:val="1"/>
      <w:numFmt w:val="bullet"/>
      <w:lvlText w:val=""/>
      <w:lvlJc w:val="left"/>
      <w:pPr>
        <w:ind w:left="4320" w:hanging="360"/>
      </w:pPr>
      <w:rPr>
        <w:rFonts w:ascii="Wingdings" w:hAnsi="Wingdings" w:hint="default"/>
      </w:rPr>
    </w:lvl>
    <w:lvl w:ilvl="6" w:tplc="0EB461B8">
      <w:start w:val="1"/>
      <w:numFmt w:val="bullet"/>
      <w:lvlText w:val=""/>
      <w:lvlJc w:val="left"/>
      <w:pPr>
        <w:ind w:left="5040" w:hanging="360"/>
      </w:pPr>
      <w:rPr>
        <w:rFonts w:ascii="Symbol" w:hAnsi="Symbol" w:hint="default"/>
      </w:rPr>
    </w:lvl>
    <w:lvl w:ilvl="7" w:tplc="44060F36">
      <w:start w:val="1"/>
      <w:numFmt w:val="bullet"/>
      <w:lvlText w:val="o"/>
      <w:lvlJc w:val="left"/>
      <w:pPr>
        <w:ind w:left="5760" w:hanging="360"/>
      </w:pPr>
      <w:rPr>
        <w:rFonts w:ascii="Courier New" w:hAnsi="Courier New" w:hint="default"/>
      </w:rPr>
    </w:lvl>
    <w:lvl w:ilvl="8" w:tplc="CF2A3C30">
      <w:start w:val="1"/>
      <w:numFmt w:val="bullet"/>
      <w:lvlText w:val=""/>
      <w:lvlJc w:val="left"/>
      <w:pPr>
        <w:ind w:left="6480" w:hanging="360"/>
      </w:pPr>
      <w:rPr>
        <w:rFonts w:ascii="Wingdings" w:hAnsi="Wingdings" w:hint="default"/>
      </w:rPr>
    </w:lvl>
  </w:abstractNum>
  <w:abstractNum w:abstractNumId="18" w15:restartNumberingAfterBreak="0">
    <w:nsid w:val="1D3F407D"/>
    <w:multiLevelType w:val="hybridMultilevel"/>
    <w:tmpl w:val="085287FA"/>
    <w:lvl w:ilvl="0" w:tplc="637C05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20" w15:restartNumberingAfterBreak="0">
    <w:nsid w:val="1F8A26B1"/>
    <w:multiLevelType w:val="multilevel"/>
    <w:tmpl w:val="9856B36E"/>
    <w:lvl w:ilvl="0">
      <w:start w:val="1"/>
      <w:numFmt w:val="decimal"/>
      <w:pStyle w:val="Nagwek1"/>
      <w:lvlText w:val="%1."/>
      <w:lvlJc w:val="left"/>
      <w:pPr>
        <w:ind w:left="360" w:hanging="360"/>
      </w:pPr>
    </w:lvl>
    <w:lvl w:ilvl="1">
      <w:start w:val="1"/>
      <w:numFmt w:val="decimal"/>
      <w:pStyle w:val="Nagwek2"/>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38F4DA8"/>
    <w:multiLevelType w:val="hybridMultilevel"/>
    <w:tmpl w:val="08DEAD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131810"/>
    <w:multiLevelType w:val="hybridMultilevel"/>
    <w:tmpl w:val="8C7CE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4230192"/>
    <w:multiLevelType w:val="hybridMultilevel"/>
    <w:tmpl w:val="34642F1C"/>
    <w:lvl w:ilvl="0" w:tplc="8EE67D5A">
      <w:numFmt w:val="bullet"/>
      <w:pStyle w:val="Tabelapunktowanie2"/>
      <w:lvlText w:val="•"/>
      <w:lvlJc w:val="left"/>
      <w:pPr>
        <w:ind w:left="1174" w:hanging="360"/>
      </w:pPr>
      <w:rPr>
        <w:rFonts w:ascii="Arial" w:eastAsia="Times New Roman" w:hAnsi="Arial" w:cs="Arial" w:hint="default"/>
      </w:rPr>
    </w:lvl>
    <w:lvl w:ilvl="1" w:tplc="04150003">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24" w15:restartNumberingAfterBreak="0">
    <w:nsid w:val="25543795"/>
    <w:multiLevelType w:val="hybridMultilevel"/>
    <w:tmpl w:val="418AC7C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5B727F4"/>
    <w:multiLevelType w:val="hybridMultilevel"/>
    <w:tmpl w:val="DCF8B2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D477E1"/>
    <w:multiLevelType w:val="hybridMultilevel"/>
    <w:tmpl w:val="978C55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ED70E2"/>
    <w:multiLevelType w:val="hybridMultilevel"/>
    <w:tmpl w:val="DAB040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944BB2"/>
    <w:multiLevelType w:val="hybridMultilevel"/>
    <w:tmpl w:val="6DB06D1E"/>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29" w15:restartNumberingAfterBreak="0">
    <w:nsid w:val="29FED72A"/>
    <w:multiLevelType w:val="hybridMultilevel"/>
    <w:tmpl w:val="2C4A618C"/>
    <w:lvl w:ilvl="0" w:tplc="51022D94">
      <w:start w:val="1"/>
      <w:numFmt w:val="decimal"/>
      <w:lvlText w:val="%1."/>
      <w:lvlJc w:val="left"/>
      <w:pPr>
        <w:ind w:left="720" w:hanging="360"/>
      </w:pPr>
    </w:lvl>
    <w:lvl w:ilvl="1" w:tplc="D9D0B8AA">
      <w:start w:val="1"/>
      <w:numFmt w:val="lowerLetter"/>
      <w:lvlText w:val="%2."/>
      <w:lvlJc w:val="left"/>
      <w:pPr>
        <w:ind w:left="1440" w:hanging="360"/>
      </w:pPr>
    </w:lvl>
    <w:lvl w:ilvl="2" w:tplc="FAFC2892">
      <w:start w:val="1"/>
      <w:numFmt w:val="lowerRoman"/>
      <w:lvlText w:val="%3."/>
      <w:lvlJc w:val="right"/>
      <w:pPr>
        <w:ind w:left="2160" w:hanging="180"/>
      </w:pPr>
    </w:lvl>
    <w:lvl w:ilvl="3" w:tplc="C5EA54F2">
      <w:start w:val="1"/>
      <w:numFmt w:val="decimal"/>
      <w:lvlText w:val="%4."/>
      <w:lvlJc w:val="left"/>
      <w:pPr>
        <w:ind w:left="2880" w:hanging="360"/>
      </w:pPr>
    </w:lvl>
    <w:lvl w:ilvl="4" w:tplc="32F07388">
      <w:start w:val="1"/>
      <w:numFmt w:val="lowerLetter"/>
      <w:lvlText w:val="%5."/>
      <w:lvlJc w:val="left"/>
      <w:pPr>
        <w:ind w:left="3600" w:hanging="360"/>
      </w:pPr>
    </w:lvl>
    <w:lvl w:ilvl="5" w:tplc="9E941C38">
      <w:start w:val="1"/>
      <w:numFmt w:val="lowerRoman"/>
      <w:lvlText w:val="%6."/>
      <w:lvlJc w:val="right"/>
      <w:pPr>
        <w:ind w:left="4320" w:hanging="180"/>
      </w:pPr>
    </w:lvl>
    <w:lvl w:ilvl="6" w:tplc="E30849BA">
      <w:start w:val="1"/>
      <w:numFmt w:val="decimal"/>
      <w:lvlText w:val="%7."/>
      <w:lvlJc w:val="left"/>
      <w:pPr>
        <w:ind w:left="5040" w:hanging="360"/>
      </w:pPr>
    </w:lvl>
    <w:lvl w:ilvl="7" w:tplc="EC949126">
      <w:start w:val="1"/>
      <w:numFmt w:val="lowerLetter"/>
      <w:lvlText w:val="%8."/>
      <w:lvlJc w:val="left"/>
      <w:pPr>
        <w:ind w:left="5760" w:hanging="360"/>
      </w:pPr>
    </w:lvl>
    <w:lvl w:ilvl="8" w:tplc="CCE033D2">
      <w:start w:val="1"/>
      <w:numFmt w:val="lowerRoman"/>
      <w:lvlText w:val="%9."/>
      <w:lvlJc w:val="right"/>
      <w:pPr>
        <w:ind w:left="6480" w:hanging="180"/>
      </w:pPr>
    </w:lvl>
  </w:abstractNum>
  <w:abstractNum w:abstractNumId="30" w15:restartNumberingAfterBreak="0">
    <w:nsid w:val="2C7C5580"/>
    <w:multiLevelType w:val="hybridMultilevel"/>
    <w:tmpl w:val="7E342FF6"/>
    <w:lvl w:ilvl="0" w:tplc="6D30476A">
      <w:start w:val="1"/>
      <w:numFmt w:val="bullet"/>
      <w:pStyle w:val="Punktowaniepoz1"/>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2CFF6025"/>
    <w:multiLevelType w:val="hybridMultilevel"/>
    <w:tmpl w:val="1D7C7798"/>
    <w:lvl w:ilvl="0" w:tplc="A13AC6E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3855C9"/>
    <w:multiLevelType w:val="hybridMultilevel"/>
    <w:tmpl w:val="A0D0F58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EF50733"/>
    <w:multiLevelType w:val="hybridMultilevel"/>
    <w:tmpl w:val="323EC340"/>
    <w:lvl w:ilvl="0" w:tplc="0BFE68A6">
      <w:start w:val="1"/>
      <w:numFmt w:val="bullet"/>
      <w:lvlText w:val=""/>
      <w:lvlJc w:val="left"/>
      <w:pPr>
        <w:ind w:left="720" w:hanging="360"/>
      </w:pPr>
      <w:rPr>
        <w:rFonts w:ascii="Symbol" w:hAnsi="Symbol" w:hint="default"/>
      </w:rPr>
    </w:lvl>
    <w:lvl w:ilvl="1" w:tplc="14520968">
      <w:start w:val="1"/>
      <w:numFmt w:val="bullet"/>
      <w:lvlText w:val="o"/>
      <w:lvlJc w:val="left"/>
      <w:pPr>
        <w:ind w:left="1440" w:hanging="360"/>
      </w:pPr>
      <w:rPr>
        <w:rFonts w:ascii="Courier New" w:hAnsi="Courier New" w:hint="default"/>
      </w:rPr>
    </w:lvl>
    <w:lvl w:ilvl="2" w:tplc="33D038E2">
      <w:start w:val="1"/>
      <w:numFmt w:val="bullet"/>
      <w:lvlText w:val=""/>
      <w:lvlJc w:val="left"/>
      <w:pPr>
        <w:ind w:left="2160" w:hanging="360"/>
      </w:pPr>
      <w:rPr>
        <w:rFonts w:ascii="Wingdings" w:hAnsi="Wingdings" w:hint="default"/>
      </w:rPr>
    </w:lvl>
    <w:lvl w:ilvl="3" w:tplc="C322731E">
      <w:start w:val="1"/>
      <w:numFmt w:val="bullet"/>
      <w:lvlText w:val=""/>
      <w:lvlJc w:val="left"/>
      <w:pPr>
        <w:ind w:left="2880" w:hanging="360"/>
      </w:pPr>
      <w:rPr>
        <w:rFonts w:ascii="Symbol" w:hAnsi="Symbol" w:hint="default"/>
      </w:rPr>
    </w:lvl>
    <w:lvl w:ilvl="4" w:tplc="B2EA34DA">
      <w:start w:val="1"/>
      <w:numFmt w:val="bullet"/>
      <w:lvlText w:val="o"/>
      <w:lvlJc w:val="left"/>
      <w:pPr>
        <w:ind w:left="3600" w:hanging="360"/>
      </w:pPr>
      <w:rPr>
        <w:rFonts w:ascii="Courier New" w:hAnsi="Courier New" w:hint="default"/>
      </w:rPr>
    </w:lvl>
    <w:lvl w:ilvl="5" w:tplc="040A4DDE">
      <w:start w:val="1"/>
      <w:numFmt w:val="bullet"/>
      <w:lvlText w:val=""/>
      <w:lvlJc w:val="left"/>
      <w:pPr>
        <w:ind w:left="4320" w:hanging="360"/>
      </w:pPr>
      <w:rPr>
        <w:rFonts w:ascii="Wingdings" w:hAnsi="Wingdings" w:hint="default"/>
      </w:rPr>
    </w:lvl>
    <w:lvl w:ilvl="6" w:tplc="B38A6406">
      <w:start w:val="1"/>
      <w:numFmt w:val="bullet"/>
      <w:lvlText w:val=""/>
      <w:lvlJc w:val="left"/>
      <w:pPr>
        <w:ind w:left="5040" w:hanging="360"/>
      </w:pPr>
      <w:rPr>
        <w:rFonts w:ascii="Symbol" w:hAnsi="Symbol" w:hint="default"/>
      </w:rPr>
    </w:lvl>
    <w:lvl w:ilvl="7" w:tplc="95648666">
      <w:start w:val="1"/>
      <w:numFmt w:val="bullet"/>
      <w:lvlText w:val="o"/>
      <w:lvlJc w:val="left"/>
      <w:pPr>
        <w:ind w:left="5760" w:hanging="360"/>
      </w:pPr>
      <w:rPr>
        <w:rFonts w:ascii="Courier New" w:hAnsi="Courier New" w:hint="default"/>
      </w:rPr>
    </w:lvl>
    <w:lvl w:ilvl="8" w:tplc="8294C7E2">
      <w:start w:val="1"/>
      <w:numFmt w:val="bullet"/>
      <w:lvlText w:val=""/>
      <w:lvlJc w:val="left"/>
      <w:pPr>
        <w:ind w:left="6480" w:hanging="360"/>
      </w:pPr>
      <w:rPr>
        <w:rFonts w:ascii="Wingdings" w:hAnsi="Wingdings" w:hint="default"/>
      </w:rPr>
    </w:lvl>
  </w:abstractNum>
  <w:abstractNum w:abstractNumId="34" w15:restartNumberingAfterBreak="0">
    <w:nsid w:val="2F533D40"/>
    <w:multiLevelType w:val="hybridMultilevel"/>
    <w:tmpl w:val="FFFFFFFF"/>
    <w:lvl w:ilvl="0" w:tplc="0CC89B4A">
      <w:start w:val="1"/>
      <w:numFmt w:val="decimal"/>
      <w:lvlText w:val="%1."/>
      <w:lvlJc w:val="left"/>
      <w:pPr>
        <w:ind w:left="720" w:hanging="360"/>
      </w:pPr>
    </w:lvl>
    <w:lvl w:ilvl="1" w:tplc="D232462A">
      <w:start w:val="1"/>
      <w:numFmt w:val="lowerLetter"/>
      <w:lvlText w:val="%2."/>
      <w:lvlJc w:val="left"/>
      <w:pPr>
        <w:ind w:left="1440" w:hanging="360"/>
      </w:pPr>
    </w:lvl>
    <w:lvl w:ilvl="2" w:tplc="24368EE6">
      <w:start w:val="1"/>
      <w:numFmt w:val="lowerRoman"/>
      <w:lvlText w:val="%3."/>
      <w:lvlJc w:val="right"/>
      <w:pPr>
        <w:ind w:left="2160" w:hanging="180"/>
      </w:pPr>
    </w:lvl>
    <w:lvl w:ilvl="3" w:tplc="AC3AB5FC">
      <w:start w:val="1"/>
      <w:numFmt w:val="decimal"/>
      <w:lvlText w:val="%4."/>
      <w:lvlJc w:val="left"/>
      <w:pPr>
        <w:ind w:left="2880" w:hanging="360"/>
      </w:pPr>
    </w:lvl>
    <w:lvl w:ilvl="4" w:tplc="14FC8CB0">
      <w:start w:val="1"/>
      <w:numFmt w:val="lowerLetter"/>
      <w:lvlText w:val="%5."/>
      <w:lvlJc w:val="left"/>
      <w:pPr>
        <w:ind w:left="3600" w:hanging="360"/>
      </w:pPr>
    </w:lvl>
    <w:lvl w:ilvl="5" w:tplc="AD90FA08">
      <w:start w:val="1"/>
      <w:numFmt w:val="lowerRoman"/>
      <w:lvlText w:val="%6."/>
      <w:lvlJc w:val="right"/>
      <w:pPr>
        <w:ind w:left="4320" w:hanging="180"/>
      </w:pPr>
    </w:lvl>
    <w:lvl w:ilvl="6" w:tplc="BBF65700">
      <w:start w:val="1"/>
      <w:numFmt w:val="decimal"/>
      <w:lvlText w:val="%7."/>
      <w:lvlJc w:val="left"/>
      <w:pPr>
        <w:ind w:left="5040" w:hanging="360"/>
      </w:pPr>
    </w:lvl>
    <w:lvl w:ilvl="7" w:tplc="FBEAE000">
      <w:start w:val="1"/>
      <w:numFmt w:val="lowerLetter"/>
      <w:lvlText w:val="%8."/>
      <w:lvlJc w:val="left"/>
      <w:pPr>
        <w:ind w:left="5760" w:hanging="360"/>
      </w:pPr>
    </w:lvl>
    <w:lvl w:ilvl="8" w:tplc="019C3176">
      <w:start w:val="1"/>
      <w:numFmt w:val="lowerRoman"/>
      <w:lvlText w:val="%9."/>
      <w:lvlJc w:val="right"/>
      <w:pPr>
        <w:ind w:left="6480" w:hanging="180"/>
      </w:pPr>
    </w:lvl>
  </w:abstractNum>
  <w:abstractNum w:abstractNumId="35" w15:restartNumberingAfterBreak="0">
    <w:nsid w:val="31136BC9"/>
    <w:multiLevelType w:val="hybridMultilevel"/>
    <w:tmpl w:val="418AC7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DF081F"/>
    <w:multiLevelType w:val="hybridMultilevel"/>
    <w:tmpl w:val="63BC9CB0"/>
    <w:lvl w:ilvl="0" w:tplc="AB0EEB0E">
      <w:start w:val="1"/>
      <w:numFmt w:val="decimal"/>
      <w:lvlText w:val="%1."/>
      <w:lvlJc w:val="left"/>
      <w:pPr>
        <w:ind w:left="720" w:hanging="360"/>
      </w:pPr>
    </w:lvl>
    <w:lvl w:ilvl="1" w:tplc="1F543E60">
      <w:start w:val="1"/>
      <w:numFmt w:val="lowerLetter"/>
      <w:lvlText w:val="%2."/>
      <w:lvlJc w:val="left"/>
      <w:pPr>
        <w:ind w:left="1440" w:hanging="360"/>
      </w:pPr>
    </w:lvl>
    <w:lvl w:ilvl="2" w:tplc="67A2198C">
      <w:start w:val="1"/>
      <w:numFmt w:val="lowerRoman"/>
      <w:lvlText w:val="%3."/>
      <w:lvlJc w:val="right"/>
      <w:pPr>
        <w:ind w:left="2160" w:hanging="180"/>
      </w:pPr>
    </w:lvl>
    <w:lvl w:ilvl="3" w:tplc="4ED6012E">
      <w:start w:val="1"/>
      <w:numFmt w:val="decimal"/>
      <w:lvlText w:val="%4."/>
      <w:lvlJc w:val="left"/>
      <w:pPr>
        <w:ind w:left="2880" w:hanging="360"/>
      </w:pPr>
    </w:lvl>
    <w:lvl w:ilvl="4" w:tplc="B31262A8">
      <w:start w:val="1"/>
      <w:numFmt w:val="lowerLetter"/>
      <w:lvlText w:val="%5."/>
      <w:lvlJc w:val="left"/>
      <w:pPr>
        <w:ind w:left="3600" w:hanging="360"/>
      </w:pPr>
    </w:lvl>
    <w:lvl w:ilvl="5" w:tplc="5B309832">
      <w:start w:val="1"/>
      <w:numFmt w:val="lowerRoman"/>
      <w:lvlText w:val="%6."/>
      <w:lvlJc w:val="right"/>
      <w:pPr>
        <w:ind w:left="4320" w:hanging="180"/>
      </w:pPr>
    </w:lvl>
    <w:lvl w:ilvl="6" w:tplc="408204E2">
      <w:start w:val="1"/>
      <w:numFmt w:val="decimal"/>
      <w:lvlText w:val="%7."/>
      <w:lvlJc w:val="left"/>
      <w:pPr>
        <w:ind w:left="5040" w:hanging="360"/>
      </w:pPr>
    </w:lvl>
    <w:lvl w:ilvl="7" w:tplc="D6180536">
      <w:start w:val="1"/>
      <w:numFmt w:val="lowerLetter"/>
      <w:lvlText w:val="%8."/>
      <w:lvlJc w:val="left"/>
      <w:pPr>
        <w:ind w:left="5760" w:hanging="360"/>
      </w:pPr>
    </w:lvl>
    <w:lvl w:ilvl="8" w:tplc="56D21112">
      <w:start w:val="1"/>
      <w:numFmt w:val="lowerRoman"/>
      <w:lvlText w:val="%9."/>
      <w:lvlJc w:val="right"/>
      <w:pPr>
        <w:ind w:left="6480" w:hanging="180"/>
      </w:pPr>
    </w:lvl>
  </w:abstractNum>
  <w:abstractNum w:abstractNumId="37" w15:restartNumberingAfterBreak="0">
    <w:nsid w:val="34612ACF"/>
    <w:multiLevelType w:val="hybridMultilevel"/>
    <w:tmpl w:val="418AC7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4D91B7A"/>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ascii="Symbol" w:hAnsi="Symbol" w:hint="default"/>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35901306"/>
    <w:multiLevelType w:val="multilevel"/>
    <w:tmpl w:val="F6FCBB1A"/>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36F500E9"/>
    <w:multiLevelType w:val="hybridMultilevel"/>
    <w:tmpl w:val="357EAED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1" w15:restartNumberingAfterBreak="0">
    <w:nsid w:val="3CB77367"/>
    <w:multiLevelType w:val="hybridMultilevel"/>
    <w:tmpl w:val="34C03970"/>
    <w:lvl w:ilvl="0" w:tplc="DDC8F8A0">
      <w:start w:val="1"/>
      <w:numFmt w:val="bullet"/>
      <w:pStyle w:val="Tabela-punktowanie"/>
      <w:lvlText w:val="–"/>
      <w:lvlJc w:val="left"/>
      <w:pPr>
        <w:ind w:left="720" w:hanging="360"/>
      </w:pPr>
      <w:rPr>
        <w:rFonts w:ascii="Courier New" w:hAnsi="Courier New" w:hint="default"/>
      </w:rPr>
    </w:lvl>
    <w:lvl w:ilvl="1" w:tplc="9C308344">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EBA8C11"/>
    <w:multiLevelType w:val="hybridMultilevel"/>
    <w:tmpl w:val="FFFFFFFF"/>
    <w:lvl w:ilvl="0" w:tplc="9992055A">
      <w:start w:val="1"/>
      <w:numFmt w:val="decimal"/>
      <w:lvlText w:val="%1."/>
      <w:lvlJc w:val="left"/>
      <w:pPr>
        <w:ind w:left="720" w:hanging="360"/>
      </w:pPr>
    </w:lvl>
    <w:lvl w:ilvl="1" w:tplc="B14059A0">
      <w:start w:val="1"/>
      <w:numFmt w:val="lowerLetter"/>
      <w:lvlText w:val="%2."/>
      <w:lvlJc w:val="left"/>
      <w:pPr>
        <w:ind w:left="1440" w:hanging="360"/>
      </w:pPr>
    </w:lvl>
    <w:lvl w:ilvl="2" w:tplc="C6542FC4">
      <w:start w:val="1"/>
      <w:numFmt w:val="lowerRoman"/>
      <w:lvlText w:val="%3."/>
      <w:lvlJc w:val="right"/>
      <w:pPr>
        <w:ind w:left="2160" w:hanging="180"/>
      </w:pPr>
    </w:lvl>
    <w:lvl w:ilvl="3" w:tplc="FF42252E">
      <w:start w:val="1"/>
      <w:numFmt w:val="decimal"/>
      <w:lvlText w:val="%4."/>
      <w:lvlJc w:val="left"/>
      <w:pPr>
        <w:ind w:left="2880" w:hanging="360"/>
      </w:pPr>
    </w:lvl>
    <w:lvl w:ilvl="4" w:tplc="B7642022">
      <w:start w:val="1"/>
      <w:numFmt w:val="lowerLetter"/>
      <w:lvlText w:val="%5."/>
      <w:lvlJc w:val="left"/>
      <w:pPr>
        <w:ind w:left="3600" w:hanging="360"/>
      </w:pPr>
    </w:lvl>
    <w:lvl w:ilvl="5" w:tplc="22AC69C2">
      <w:start w:val="1"/>
      <w:numFmt w:val="lowerRoman"/>
      <w:lvlText w:val="%6."/>
      <w:lvlJc w:val="right"/>
      <w:pPr>
        <w:ind w:left="4320" w:hanging="180"/>
      </w:pPr>
    </w:lvl>
    <w:lvl w:ilvl="6" w:tplc="9DD0E25A">
      <w:start w:val="1"/>
      <w:numFmt w:val="decimal"/>
      <w:lvlText w:val="%7."/>
      <w:lvlJc w:val="left"/>
      <w:pPr>
        <w:ind w:left="5040" w:hanging="360"/>
      </w:pPr>
    </w:lvl>
    <w:lvl w:ilvl="7" w:tplc="364EA086">
      <w:start w:val="1"/>
      <w:numFmt w:val="lowerLetter"/>
      <w:lvlText w:val="%8."/>
      <w:lvlJc w:val="left"/>
      <w:pPr>
        <w:ind w:left="5760" w:hanging="360"/>
      </w:pPr>
    </w:lvl>
    <w:lvl w:ilvl="8" w:tplc="B0F07040">
      <w:start w:val="1"/>
      <w:numFmt w:val="lowerRoman"/>
      <w:lvlText w:val="%9."/>
      <w:lvlJc w:val="right"/>
      <w:pPr>
        <w:ind w:left="6480" w:hanging="180"/>
      </w:pPr>
    </w:lvl>
  </w:abstractNum>
  <w:abstractNum w:abstractNumId="43" w15:restartNumberingAfterBreak="0">
    <w:nsid w:val="445B1CAF"/>
    <w:multiLevelType w:val="multilevel"/>
    <w:tmpl w:val="F6FCBB1A"/>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45E36036"/>
    <w:multiLevelType w:val="hybridMultilevel"/>
    <w:tmpl w:val="6ADE2E4C"/>
    <w:lvl w:ilvl="0" w:tplc="8A64904E">
      <w:start w:val="1"/>
      <w:numFmt w:val="bullet"/>
      <w:lvlText w:val=""/>
      <w:lvlJc w:val="left"/>
      <w:pPr>
        <w:ind w:left="720" w:hanging="360"/>
      </w:pPr>
      <w:rPr>
        <w:rFonts w:ascii="Symbol" w:hAnsi="Symbol" w:hint="default"/>
      </w:rPr>
    </w:lvl>
    <w:lvl w:ilvl="1" w:tplc="6B60BC8C">
      <w:start w:val="1"/>
      <w:numFmt w:val="bullet"/>
      <w:lvlText w:val="o"/>
      <w:lvlJc w:val="left"/>
      <w:pPr>
        <w:ind w:left="1440" w:hanging="360"/>
      </w:pPr>
      <w:rPr>
        <w:rFonts w:ascii="Courier New" w:hAnsi="Courier New" w:hint="default"/>
      </w:rPr>
    </w:lvl>
    <w:lvl w:ilvl="2" w:tplc="BE3EECE8">
      <w:start w:val="1"/>
      <w:numFmt w:val="bullet"/>
      <w:lvlText w:val=""/>
      <w:lvlJc w:val="left"/>
      <w:pPr>
        <w:ind w:left="2160" w:hanging="360"/>
      </w:pPr>
      <w:rPr>
        <w:rFonts w:ascii="Wingdings" w:hAnsi="Wingdings" w:hint="default"/>
      </w:rPr>
    </w:lvl>
    <w:lvl w:ilvl="3" w:tplc="3E2C9390">
      <w:start w:val="1"/>
      <w:numFmt w:val="bullet"/>
      <w:lvlText w:val=""/>
      <w:lvlJc w:val="left"/>
      <w:pPr>
        <w:ind w:left="2880" w:hanging="360"/>
      </w:pPr>
      <w:rPr>
        <w:rFonts w:ascii="Symbol" w:hAnsi="Symbol" w:hint="default"/>
      </w:rPr>
    </w:lvl>
    <w:lvl w:ilvl="4" w:tplc="940E6DDA">
      <w:start w:val="1"/>
      <w:numFmt w:val="bullet"/>
      <w:lvlText w:val="o"/>
      <w:lvlJc w:val="left"/>
      <w:pPr>
        <w:ind w:left="3600" w:hanging="360"/>
      </w:pPr>
      <w:rPr>
        <w:rFonts w:ascii="Courier New" w:hAnsi="Courier New" w:hint="default"/>
      </w:rPr>
    </w:lvl>
    <w:lvl w:ilvl="5" w:tplc="DC985A8C">
      <w:start w:val="1"/>
      <w:numFmt w:val="bullet"/>
      <w:lvlText w:val=""/>
      <w:lvlJc w:val="left"/>
      <w:pPr>
        <w:ind w:left="4320" w:hanging="360"/>
      </w:pPr>
      <w:rPr>
        <w:rFonts w:ascii="Wingdings" w:hAnsi="Wingdings" w:hint="default"/>
      </w:rPr>
    </w:lvl>
    <w:lvl w:ilvl="6" w:tplc="06D6BF2C">
      <w:start w:val="1"/>
      <w:numFmt w:val="bullet"/>
      <w:lvlText w:val=""/>
      <w:lvlJc w:val="left"/>
      <w:pPr>
        <w:ind w:left="5040" w:hanging="360"/>
      </w:pPr>
      <w:rPr>
        <w:rFonts w:ascii="Symbol" w:hAnsi="Symbol" w:hint="default"/>
      </w:rPr>
    </w:lvl>
    <w:lvl w:ilvl="7" w:tplc="B2F053EC">
      <w:start w:val="1"/>
      <w:numFmt w:val="bullet"/>
      <w:lvlText w:val="o"/>
      <w:lvlJc w:val="left"/>
      <w:pPr>
        <w:ind w:left="5760" w:hanging="360"/>
      </w:pPr>
      <w:rPr>
        <w:rFonts w:ascii="Courier New" w:hAnsi="Courier New" w:hint="default"/>
      </w:rPr>
    </w:lvl>
    <w:lvl w:ilvl="8" w:tplc="1DE07380">
      <w:start w:val="1"/>
      <w:numFmt w:val="bullet"/>
      <w:lvlText w:val=""/>
      <w:lvlJc w:val="left"/>
      <w:pPr>
        <w:ind w:left="6480" w:hanging="360"/>
      </w:pPr>
      <w:rPr>
        <w:rFonts w:ascii="Wingdings" w:hAnsi="Wingdings" w:hint="default"/>
      </w:rPr>
    </w:lvl>
  </w:abstractNum>
  <w:abstractNum w:abstractNumId="45" w15:restartNumberingAfterBreak="0">
    <w:nsid w:val="46CC5033"/>
    <w:multiLevelType w:val="hybridMultilevel"/>
    <w:tmpl w:val="E3C20CB0"/>
    <w:lvl w:ilvl="0" w:tplc="41B2A5EC">
      <w:start w:val="1"/>
      <w:numFmt w:val="bullet"/>
      <w:lvlText w:val=""/>
      <w:lvlJc w:val="left"/>
      <w:pPr>
        <w:ind w:left="720" w:hanging="360"/>
      </w:pPr>
      <w:rPr>
        <w:rFonts w:ascii="Symbol" w:hAnsi="Symbol" w:hint="default"/>
      </w:rPr>
    </w:lvl>
    <w:lvl w:ilvl="1" w:tplc="E5348338">
      <w:start w:val="1"/>
      <w:numFmt w:val="bullet"/>
      <w:lvlText w:val="o"/>
      <w:lvlJc w:val="left"/>
      <w:pPr>
        <w:ind w:left="1440" w:hanging="360"/>
      </w:pPr>
      <w:rPr>
        <w:rFonts w:ascii="Courier New" w:hAnsi="Courier New" w:hint="default"/>
      </w:rPr>
    </w:lvl>
    <w:lvl w:ilvl="2" w:tplc="8864C92A">
      <w:start w:val="1"/>
      <w:numFmt w:val="bullet"/>
      <w:lvlText w:val=""/>
      <w:lvlJc w:val="left"/>
      <w:pPr>
        <w:ind w:left="2160" w:hanging="360"/>
      </w:pPr>
      <w:rPr>
        <w:rFonts w:ascii="Wingdings" w:hAnsi="Wingdings" w:hint="default"/>
      </w:rPr>
    </w:lvl>
    <w:lvl w:ilvl="3" w:tplc="CFF813EC">
      <w:start w:val="1"/>
      <w:numFmt w:val="bullet"/>
      <w:lvlText w:val=""/>
      <w:lvlJc w:val="left"/>
      <w:pPr>
        <w:ind w:left="2880" w:hanging="360"/>
      </w:pPr>
      <w:rPr>
        <w:rFonts w:ascii="Symbol" w:hAnsi="Symbol" w:hint="default"/>
      </w:rPr>
    </w:lvl>
    <w:lvl w:ilvl="4" w:tplc="85847728">
      <w:start w:val="1"/>
      <w:numFmt w:val="bullet"/>
      <w:lvlText w:val="o"/>
      <w:lvlJc w:val="left"/>
      <w:pPr>
        <w:ind w:left="3600" w:hanging="360"/>
      </w:pPr>
      <w:rPr>
        <w:rFonts w:ascii="Courier New" w:hAnsi="Courier New" w:hint="default"/>
      </w:rPr>
    </w:lvl>
    <w:lvl w:ilvl="5" w:tplc="AB183046">
      <w:start w:val="1"/>
      <w:numFmt w:val="bullet"/>
      <w:lvlText w:val=""/>
      <w:lvlJc w:val="left"/>
      <w:pPr>
        <w:ind w:left="4320" w:hanging="360"/>
      </w:pPr>
      <w:rPr>
        <w:rFonts w:ascii="Wingdings" w:hAnsi="Wingdings" w:hint="default"/>
      </w:rPr>
    </w:lvl>
    <w:lvl w:ilvl="6" w:tplc="6240A1B6">
      <w:start w:val="1"/>
      <w:numFmt w:val="bullet"/>
      <w:lvlText w:val=""/>
      <w:lvlJc w:val="left"/>
      <w:pPr>
        <w:ind w:left="5040" w:hanging="360"/>
      </w:pPr>
      <w:rPr>
        <w:rFonts w:ascii="Symbol" w:hAnsi="Symbol" w:hint="default"/>
      </w:rPr>
    </w:lvl>
    <w:lvl w:ilvl="7" w:tplc="46AC8266">
      <w:start w:val="1"/>
      <w:numFmt w:val="bullet"/>
      <w:lvlText w:val="o"/>
      <w:lvlJc w:val="left"/>
      <w:pPr>
        <w:ind w:left="5760" w:hanging="360"/>
      </w:pPr>
      <w:rPr>
        <w:rFonts w:ascii="Courier New" w:hAnsi="Courier New" w:hint="default"/>
      </w:rPr>
    </w:lvl>
    <w:lvl w:ilvl="8" w:tplc="1D9EB118">
      <w:start w:val="1"/>
      <w:numFmt w:val="bullet"/>
      <w:lvlText w:val=""/>
      <w:lvlJc w:val="left"/>
      <w:pPr>
        <w:ind w:left="6480" w:hanging="360"/>
      </w:pPr>
      <w:rPr>
        <w:rFonts w:ascii="Wingdings" w:hAnsi="Wingdings" w:hint="default"/>
      </w:rPr>
    </w:lvl>
  </w:abstractNum>
  <w:abstractNum w:abstractNumId="46" w15:restartNumberingAfterBreak="0">
    <w:nsid w:val="470AAE2E"/>
    <w:multiLevelType w:val="hybridMultilevel"/>
    <w:tmpl w:val="E23460F0"/>
    <w:lvl w:ilvl="0" w:tplc="67EAEAC0">
      <w:start w:val="1"/>
      <w:numFmt w:val="bullet"/>
      <w:lvlText w:val="·"/>
      <w:lvlJc w:val="left"/>
      <w:pPr>
        <w:ind w:left="720" w:hanging="360"/>
      </w:pPr>
      <w:rPr>
        <w:rFonts w:ascii="Symbol" w:hAnsi="Symbol" w:hint="default"/>
      </w:rPr>
    </w:lvl>
    <w:lvl w:ilvl="1" w:tplc="610A428E">
      <w:start w:val="1"/>
      <w:numFmt w:val="bullet"/>
      <w:lvlText w:val="o"/>
      <w:lvlJc w:val="left"/>
      <w:pPr>
        <w:ind w:left="1440" w:hanging="360"/>
      </w:pPr>
      <w:rPr>
        <w:rFonts w:ascii="Courier New" w:hAnsi="Courier New" w:hint="default"/>
      </w:rPr>
    </w:lvl>
    <w:lvl w:ilvl="2" w:tplc="B76E9B20">
      <w:start w:val="1"/>
      <w:numFmt w:val="bullet"/>
      <w:lvlText w:val=""/>
      <w:lvlJc w:val="left"/>
      <w:pPr>
        <w:ind w:left="2160" w:hanging="360"/>
      </w:pPr>
      <w:rPr>
        <w:rFonts w:ascii="Wingdings" w:hAnsi="Wingdings" w:hint="default"/>
      </w:rPr>
    </w:lvl>
    <w:lvl w:ilvl="3" w:tplc="A6581CC6">
      <w:start w:val="1"/>
      <w:numFmt w:val="bullet"/>
      <w:lvlText w:val=""/>
      <w:lvlJc w:val="left"/>
      <w:pPr>
        <w:ind w:left="2880" w:hanging="360"/>
      </w:pPr>
      <w:rPr>
        <w:rFonts w:ascii="Symbol" w:hAnsi="Symbol" w:hint="default"/>
      </w:rPr>
    </w:lvl>
    <w:lvl w:ilvl="4" w:tplc="1D5CC06E">
      <w:start w:val="1"/>
      <w:numFmt w:val="bullet"/>
      <w:lvlText w:val="o"/>
      <w:lvlJc w:val="left"/>
      <w:pPr>
        <w:ind w:left="3600" w:hanging="360"/>
      </w:pPr>
      <w:rPr>
        <w:rFonts w:ascii="Courier New" w:hAnsi="Courier New" w:hint="default"/>
      </w:rPr>
    </w:lvl>
    <w:lvl w:ilvl="5" w:tplc="B1882E5A">
      <w:start w:val="1"/>
      <w:numFmt w:val="bullet"/>
      <w:lvlText w:val=""/>
      <w:lvlJc w:val="left"/>
      <w:pPr>
        <w:ind w:left="4320" w:hanging="360"/>
      </w:pPr>
      <w:rPr>
        <w:rFonts w:ascii="Wingdings" w:hAnsi="Wingdings" w:hint="default"/>
      </w:rPr>
    </w:lvl>
    <w:lvl w:ilvl="6" w:tplc="961C4512">
      <w:start w:val="1"/>
      <w:numFmt w:val="bullet"/>
      <w:lvlText w:val=""/>
      <w:lvlJc w:val="left"/>
      <w:pPr>
        <w:ind w:left="5040" w:hanging="360"/>
      </w:pPr>
      <w:rPr>
        <w:rFonts w:ascii="Symbol" w:hAnsi="Symbol" w:hint="default"/>
      </w:rPr>
    </w:lvl>
    <w:lvl w:ilvl="7" w:tplc="4CAE3362">
      <w:start w:val="1"/>
      <w:numFmt w:val="bullet"/>
      <w:lvlText w:val="o"/>
      <w:lvlJc w:val="left"/>
      <w:pPr>
        <w:ind w:left="5760" w:hanging="360"/>
      </w:pPr>
      <w:rPr>
        <w:rFonts w:ascii="Courier New" w:hAnsi="Courier New" w:hint="default"/>
      </w:rPr>
    </w:lvl>
    <w:lvl w:ilvl="8" w:tplc="89A6423E">
      <w:start w:val="1"/>
      <w:numFmt w:val="bullet"/>
      <w:lvlText w:val=""/>
      <w:lvlJc w:val="left"/>
      <w:pPr>
        <w:ind w:left="6480" w:hanging="360"/>
      </w:pPr>
      <w:rPr>
        <w:rFonts w:ascii="Wingdings" w:hAnsi="Wingdings" w:hint="default"/>
      </w:rPr>
    </w:lvl>
  </w:abstractNum>
  <w:abstractNum w:abstractNumId="47" w15:restartNumberingAfterBreak="0">
    <w:nsid w:val="4880FD33"/>
    <w:multiLevelType w:val="hybridMultilevel"/>
    <w:tmpl w:val="FFFFFFFF"/>
    <w:lvl w:ilvl="0" w:tplc="D2547046">
      <w:start w:val="1"/>
      <w:numFmt w:val="decimal"/>
      <w:lvlText w:val="%1."/>
      <w:lvlJc w:val="left"/>
      <w:pPr>
        <w:ind w:left="720" w:hanging="360"/>
      </w:pPr>
    </w:lvl>
    <w:lvl w:ilvl="1" w:tplc="B082ECCE">
      <w:start w:val="1"/>
      <w:numFmt w:val="lowerLetter"/>
      <w:lvlText w:val="%2."/>
      <w:lvlJc w:val="left"/>
      <w:pPr>
        <w:ind w:left="1440" w:hanging="360"/>
      </w:pPr>
    </w:lvl>
    <w:lvl w:ilvl="2" w:tplc="3EE0812E">
      <w:start w:val="1"/>
      <w:numFmt w:val="lowerRoman"/>
      <w:lvlText w:val="%3."/>
      <w:lvlJc w:val="right"/>
      <w:pPr>
        <w:ind w:left="2160" w:hanging="180"/>
      </w:pPr>
    </w:lvl>
    <w:lvl w:ilvl="3" w:tplc="30E2B948">
      <w:start w:val="1"/>
      <w:numFmt w:val="decimal"/>
      <w:lvlText w:val="%4."/>
      <w:lvlJc w:val="left"/>
      <w:pPr>
        <w:ind w:left="2880" w:hanging="360"/>
      </w:pPr>
    </w:lvl>
    <w:lvl w:ilvl="4" w:tplc="B3AEA536">
      <w:start w:val="1"/>
      <w:numFmt w:val="lowerLetter"/>
      <w:lvlText w:val="%5."/>
      <w:lvlJc w:val="left"/>
      <w:pPr>
        <w:ind w:left="3600" w:hanging="360"/>
      </w:pPr>
    </w:lvl>
    <w:lvl w:ilvl="5" w:tplc="8D1A9E12">
      <w:start w:val="1"/>
      <w:numFmt w:val="lowerRoman"/>
      <w:lvlText w:val="%6."/>
      <w:lvlJc w:val="right"/>
      <w:pPr>
        <w:ind w:left="4320" w:hanging="180"/>
      </w:pPr>
    </w:lvl>
    <w:lvl w:ilvl="6" w:tplc="A89C119E">
      <w:start w:val="1"/>
      <w:numFmt w:val="decimal"/>
      <w:lvlText w:val="%7."/>
      <w:lvlJc w:val="left"/>
      <w:pPr>
        <w:ind w:left="5040" w:hanging="360"/>
      </w:pPr>
    </w:lvl>
    <w:lvl w:ilvl="7" w:tplc="2AC2CEEC">
      <w:start w:val="1"/>
      <w:numFmt w:val="lowerLetter"/>
      <w:lvlText w:val="%8."/>
      <w:lvlJc w:val="left"/>
      <w:pPr>
        <w:ind w:left="5760" w:hanging="360"/>
      </w:pPr>
    </w:lvl>
    <w:lvl w:ilvl="8" w:tplc="E6E2188E">
      <w:start w:val="1"/>
      <w:numFmt w:val="lowerRoman"/>
      <w:lvlText w:val="%9."/>
      <w:lvlJc w:val="right"/>
      <w:pPr>
        <w:ind w:left="6480" w:hanging="180"/>
      </w:pPr>
    </w:lvl>
  </w:abstractNum>
  <w:abstractNum w:abstractNumId="48" w15:restartNumberingAfterBreak="0">
    <w:nsid w:val="496C0611"/>
    <w:multiLevelType w:val="hybridMultilevel"/>
    <w:tmpl w:val="72CED14A"/>
    <w:lvl w:ilvl="0" w:tplc="42E84918">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9900ED2"/>
    <w:multiLevelType w:val="hybridMultilevel"/>
    <w:tmpl w:val="FFFFFFFF"/>
    <w:lvl w:ilvl="0" w:tplc="760AC434">
      <w:start w:val="1"/>
      <w:numFmt w:val="decimal"/>
      <w:lvlText w:val="%1."/>
      <w:lvlJc w:val="left"/>
      <w:pPr>
        <w:ind w:left="720" w:hanging="360"/>
      </w:pPr>
    </w:lvl>
    <w:lvl w:ilvl="1" w:tplc="88AA4A28">
      <w:start w:val="1"/>
      <w:numFmt w:val="lowerLetter"/>
      <w:lvlText w:val="%2."/>
      <w:lvlJc w:val="left"/>
      <w:pPr>
        <w:ind w:left="1440" w:hanging="360"/>
      </w:pPr>
    </w:lvl>
    <w:lvl w:ilvl="2" w:tplc="4C109434">
      <w:start w:val="1"/>
      <w:numFmt w:val="lowerRoman"/>
      <w:lvlText w:val="%3."/>
      <w:lvlJc w:val="right"/>
      <w:pPr>
        <w:ind w:left="2160" w:hanging="180"/>
      </w:pPr>
    </w:lvl>
    <w:lvl w:ilvl="3" w:tplc="04A6B09E">
      <w:start w:val="1"/>
      <w:numFmt w:val="decimal"/>
      <w:lvlText w:val="%4."/>
      <w:lvlJc w:val="left"/>
      <w:pPr>
        <w:ind w:left="2880" w:hanging="360"/>
      </w:pPr>
    </w:lvl>
    <w:lvl w:ilvl="4" w:tplc="4426C128">
      <w:start w:val="1"/>
      <w:numFmt w:val="lowerLetter"/>
      <w:lvlText w:val="%5."/>
      <w:lvlJc w:val="left"/>
      <w:pPr>
        <w:ind w:left="3600" w:hanging="360"/>
      </w:pPr>
    </w:lvl>
    <w:lvl w:ilvl="5" w:tplc="CD64F118">
      <w:start w:val="1"/>
      <w:numFmt w:val="lowerRoman"/>
      <w:lvlText w:val="%6."/>
      <w:lvlJc w:val="right"/>
      <w:pPr>
        <w:ind w:left="4320" w:hanging="180"/>
      </w:pPr>
    </w:lvl>
    <w:lvl w:ilvl="6" w:tplc="BFD8472A">
      <w:start w:val="1"/>
      <w:numFmt w:val="decimal"/>
      <w:lvlText w:val="%7."/>
      <w:lvlJc w:val="left"/>
      <w:pPr>
        <w:ind w:left="5040" w:hanging="360"/>
      </w:pPr>
    </w:lvl>
    <w:lvl w:ilvl="7" w:tplc="6B66828A">
      <w:start w:val="1"/>
      <w:numFmt w:val="lowerLetter"/>
      <w:lvlText w:val="%8."/>
      <w:lvlJc w:val="left"/>
      <w:pPr>
        <w:ind w:left="5760" w:hanging="360"/>
      </w:pPr>
    </w:lvl>
    <w:lvl w:ilvl="8" w:tplc="6E04F430">
      <w:start w:val="1"/>
      <w:numFmt w:val="lowerRoman"/>
      <w:lvlText w:val="%9."/>
      <w:lvlJc w:val="right"/>
      <w:pPr>
        <w:ind w:left="6480" w:hanging="180"/>
      </w:pPr>
    </w:lvl>
  </w:abstractNum>
  <w:abstractNum w:abstractNumId="50" w15:restartNumberingAfterBreak="0">
    <w:nsid w:val="4A7C389D"/>
    <w:multiLevelType w:val="multilevel"/>
    <w:tmpl w:val="F6FCBB1A"/>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15:restartNumberingAfterBreak="0">
    <w:nsid w:val="4BA54436"/>
    <w:multiLevelType w:val="multilevel"/>
    <w:tmpl w:val="86E0E1C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2" w15:restartNumberingAfterBreak="0">
    <w:nsid w:val="4C146DAB"/>
    <w:multiLevelType w:val="hybridMultilevel"/>
    <w:tmpl w:val="2FEE16C8"/>
    <w:lvl w:ilvl="0" w:tplc="D9D0B8AA">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F1C1D90"/>
    <w:multiLevelType w:val="hybridMultilevel"/>
    <w:tmpl w:val="C4F0DF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F220048"/>
    <w:multiLevelType w:val="hybridMultilevel"/>
    <w:tmpl w:val="00F86C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1B72B5F"/>
    <w:multiLevelType w:val="hybridMultilevel"/>
    <w:tmpl w:val="879A84B6"/>
    <w:lvl w:ilvl="0" w:tplc="FFFFFFFF">
      <w:start w:val="1"/>
      <w:numFmt w:val="decimal"/>
      <w:pStyle w:val="Numerowaniepoz1"/>
      <w:lvlText w:val="%1."/>
      <w:lvlJc w:val="left"/>
      <w:pPr>
        <w:ind w:left="720" w:hanging="360"/>
      </w:pPr>
      <w:rPr>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338574A"/>
    <w:multiLevelType w:val="multilevel"/>
    <w:tmpl w:val="FFFFFFFF"/>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58AA2B99"/>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ascii="Symbol" w:hAnsi="Symbol" w:hint="default"/>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9" w15:restartNumberingAfterBreak="0">
    <w:nsid w:val="599D33CD"/>
    <w:multiLevelType w:val="hybridMultilevel"/>
    <w:tmpl w:val="E09C85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9C2B018"/>
    <w:multiLevelType w:val="hybridMultilevel"/>
    <w:tmpl w:val="FFFFFFFF"/>
    <w:lvl w:ilvl="0" w:tplc="7D4C60EC">
      <w:start w:val="1"/>
      <w:numFmt w:val="decimal"/>
      <w:lvlText w:val="%1."/>
      <w:lvlJc w:val="left"/>
      <w:pPr>
        <w:ind w:left="360" w:hanging="360"/>
      </w:pPr>
    </w:lvl>
    <w:lvl w:ilvl="1" w:tplc="B3681854">
      <w:start w:val="1"/>
      <w:numFmt w:val="lowerLetter"/>
      <w:lvlText w:val="%2."/>
      <w:lvlJc w:val="left"/>
      <w:pPr>
        <w:ind w:left="1282" w:hanging="360"/>
      </w:pPr>
    </w:lvl>
    <w:lvl w:ilvl="2" w:tplc="BE4861CC">
      <w:start w:val="1"/>
      <w:numFmt w:val="lowerRoman"/>
      <w:lvlText w:val="%3."/>
      <w:lvlJc w:val="right"/>
      <w:pPr>
        <w:ind w:left="1224" w:hanging="180"/>
      </w:pPr>
    </w:lvl>
    <w:lvl w:ilvl="3" w:tplc="46F8FFC8">
      <w:start w:val="1"/>
      <w:numFmt w:val="decimal"/>
      <w:lvlText w:val="%4."/>
      <w:lvlJc w:val="left"/>
      <w:pPr>
        <w:ind w:left="1728" w:hanging="360"/>
      </w:pPr>
    </w:lvl>
    <w:lvl w:ilvl="4" w:tplc="3EACD0DE">
      <w:start w:val="1"/>
      <w:numFmt w:val="lowerLetter"/>
      <w:lvlText w:val="%5."/>
      <w:lvlJc w:val="left"/>
      <w:pPr>
        <w:ind w:left="2232" w:hanging="360"/>
      </w:pPr>
    </w:lvl>
    <w:lvl w:ilvl="5" w:tplc="61240D9A">
      <w:start w:val="1"/>
      <w:numFmt w:val="lowerRoman"/>
      <w:lvlText w:val="%6."/>
      <w:lvlJc w:val="right"/>
      <w:pPr>
        <w:ind w:left="2736" w:hanging="180"/>
      </w:pPr>
    </w:lvl>
    <w:lvl w:ilvl="6" w:tplc="27DC8D16">
      <w:start w:val="1"/>
      <w:numFmt w:val="decimal"/>
      <w:lvlText w:val="%7."/>
      <w:lvlJc w:val="left"/>
      <w:pPr>
        <w:ind w:left="3240" w:hanging="360"/>
      </w:pPr>
    </w:lvl>
    <w:lvl w:ilvl="7" w:tplc="288AC200">
      <w:start w:val="1"/>
      <w:numFmt w:val="lowerLetter"/>
      <w:lvlText w:val="%8."/>
      <w:lvlJc w:val="left"/>
      <w:pPr>
        <w:ind w:left="3744" w:hanging="360"/>
      </w:pPr>
    </w:lvl>
    <w:lvl w:ilvl="8" w:tplc="F08AA8CC">
      <w:start w:val="1"/>
      <w:numFmt w:val="lowerRoman"/>
      <w:lvlText w:val="%9."/>
      <w:lvlJc w:val="right"/>
      <w:pPr>
        <w:ind w:left="4320" w:hanging="180"/>
      </w:pPr>
    </w:lvl>
  </w:abstractNum>
  <w:abstractNum w:abstractNumId="61" w15:restartNumberingAfterBreak="0">
    <w:nsid w:val="5ABA50AE"/>
    <w:multiLevelType w:val="hybridMultilevel"/>
    <w:tmpl w:val="594C260C"/>
    <w:lvl w:ilvl="0" w:tplc="0C22DDE6">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B4105B5"/>
    <w:multiLevelType w:val="multilevel"/>
    <w:tmpl w:val="3126E48A"/>
    <w:lvl w:ilvl="0">
      <w:start w:val="1"/>
      <w:numFmt w:val="bullet"/>
      <w:lvlText w:val=""/>
      <w:lvlJc w:val="left"/>
      <w:pPr>
        <w:ind w:left="360" w:hanging="360"/>
      </w:pPr>
      <w:rPr>
        <w:rFonts w:ascii="Symbol" w:hAnsi="Symbol" w:hint="default"/>
      </w:r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ascii="Symbol" w:hAnsi="Symbol" w:hint="default"/>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5B675ABD"/>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ascii="Symbol" w:hAnsi="Symbol" w:hint="default"/>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4" w15:restartNumberingAfterBreak="0">
    <w:nsid w:val="5B9A5A92"/>
    <w:multiLevelType w:val="hybridMultilevel"/>
    <w:tmpl w:val="A03EE7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D905A1B"/>
    <w:multiLevelType w:val="hybridMultilevel"/>
    <w:tmpl w:val="FFFFFFFF"/>
    <w:lvl w:ilvl="0" w:tplc="C534E458">
      <w:start w:val="1"/>
      <w:numFmt w:val="bullet"/>
      <w:lvlText w:val=""/>
      <w:lvlJc w:val="left"/>
      <w:pPr>
        <w:ind w:left="720" w:hanging="360"/>
      </w:pPr>
      <w:rPr>
        <w:rFonts w:ascii="Symbol" w:hAnsi="Symbol" w:hint="default"/>
      </w:rPr>
    </w:lvl>
    <w:lvl w:ilvl="1" w:tplc="B40E1EC0">
      <w:start w:val="1"/>
      <w:numFmt w:val="bullet"/>
      <w:lvlText w:val="o"/>
      <w:lvlJc w:val="left"/>
      <w:pPr>
        <w:ind w:left="1440" w:hanging="360"/>
      </w:pPr>
      <w:rPr>
        <w:rFonts w:ascii="Courier New" w:hAnsi="Courier New" w:hint="default"/>
      </w:rPr>
    </w:lvl>
    <w:lvl w:ilvl="2" w:tplc="FECA315C">
      <w:start w:val="1"/>
      <w:numFmt w:val="bullet"/>
      <w:lvlText w:val=""/>
      <w:lvlJc w:val="left"/>
      <w:pPr>
        <w:ind w:left="2160" w:hanging="360"/>
      </w:pPr>
      <w:rPr>
        <w:rFonts w:ascii="Wingdings" w:hAnsi="Wingdings" w:hint="default"/>
      </w:rPr>
    </w:lvl>
    <w:lvl w:ilvl="3" w:tplc="FD32EB26">
      <w:start w:val="1"/>
      <w:numFmt w:val="bullet"/>
      <w:lvlText w:val=""/>
      <w:lvlJc w:val="left"/>
      <w:pPr>
        <w:ind w:left="2880" w:hanging="360"/>
      </w:pPr>
      <w:rPr>
        <w:rFonts w:ascii="Symbol" w:hAnsi="Symbol" w:hint="default"/>
      </w:rPr>
    </w:lvl>
    <w:lvl w:ilvl="4" w:tplc="9FE4739E">
      <w:start w:val="1"/>
      <w:numFmt w:val="bullet"/>
      <w:lvlText w:val="o"/>
      <w:lvlJc w:val="left"/>
      <w:pPr>
        <w:ind w:left="3600" w:hanging="360"/>
      </w:pPr>
      <w:rPr>
        <w:rFonts w:ascii="Courier New" w:hAnsi="Courier New" w:hint="default"/>
      </w:rPr>
    </w:lvl>
    <w:lvl w:ilvl="5" w:tplc="E2CA1776">
      <w:start w:val="1"/>
      <w:numFmt w:val="bullet"/>
      <w:lvlText w:val=""/>
      <w:lvlJc w:val="left"/>
      <w:pPr>
        <w:ind w:left="4320" w:hanging="360"/>
      </w:pPr>
      <w:rPr>
        <w:rFonts w:ascii="Wingdings" w:hAnsi="Wingdings" w:hint="default"/>
      </w:rPr>
    </w:lvl>
    <w:lvl w:ilvl="6" w:tplc="8E0A832E">
      <w:start w:val="1"/>
      <w:numFmt w:val="bullet"/>
      <w:lvlText w:val=""/>
      <w:lvlJc w:val="left"/>
      <w:pPr>
        <w:ind w:left="5040" w:hanging="360"/>
      </w:pPr>
      <w:rPr>
        <w:rFonts w:ascii="Symbol" w:hAnsi="Symbol" w:hint="default"/>
      </w:rPr>
    </w:lvl>
    <w:lvl w:ilvl="7" w:tplc="1146032E">
      <w:start w:val="1"/>
      <w:numFmt w:val="bullet"/>
      <w:lvlText w:val="o"/>
      <w:lvlJc w:val="left"/>
      <w:pPr>
        <w:ind w:left="5760" w:hanging="360"/>
      </w:pPr>
      <w:rPr>
        <w:rFonts w:ascii="Courier New" w:hAnsi="Courier New" w:hint="default"/>
      </w:rPr>
    </w:lvl>
    <w:lvl w:ilvl="8" w:tplc="503CA4E2">
      <w:start w:val="1"/>
      <w:numFmt w:val="bullet"/>
      <w:lvlText w:val=""/>
      <w:lvlJc w:val="left"/>
      <w:pPr>
        <w:ind w:left="6480" w:hanging="360"/>
      </w:pPr>
      <w:rPr>
        <w:rFonts w:ascii="Wingdings" w:hAnsi="Wingdings" w:hint="default"/>
      </w:rPr>
    </w:lvl>
  </w:abstractNum>
  <w:abstractNum w:abstractNumId="66" w15:restartNumberingAfterBreak="0">
    <w:nsid w:val="5DF00157"/>
    <w:multiLevelType w:val="hybridMultilevel"/>
    <w:tmpl w:val="1C8696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F0352D0"/>
    <w:multiLevelType w:val="hybridMultilevel"/>
    <w:tmpl w:val="E328F90C"/>
    <w:lvl w:ilvl="0" w:tplc="0922AC40">
      <w:start w:val="1"/>
      <w:numFmt w:val="bullet"/>
      <w:pStyle w:val="Punktowaniepoz3"/>
      <w:lvlText w:val=""/>
      <w:lvlJc w:val="left"/>
      <w:pPr>
        <w:ind w:left="2308" w:hanging="360"/>
      </w:pPr>
      <w:rPr>
        <w:rFonts w:ascii="Symbol" w:hAnsi="Symbol" w:hint="default"/>
      </w:rPr>
    </w:lvl>
    <w:lvl w:ilvl="1" w:tplc="04150003">
      <w:start w:val="1"/>
      <w:numFmt w:val="bullet"/>
      <w:lvlText w:val="o"/>
      <w:lvlJc w:val="left"/>
      <w:pPr>
        <w:ind w:left="3028" w:hanging="360"/>
      </w:pPr>
      <w:rPr>
        <w:rFonts w:ascii="Courier New" w:hAnsi="Courier New" w:cs="Courier New" w:hint="default"/>
      </w:rPr>
    </w:lvl>
    <w:lvl w:ilvl="2" w:tplc="04150005">
      <w:start w:val="1"/>
      <w:numFmt w:val="bullet"/>
      <w:lvlText w:val=""/>
      <w:lvlJc w:val="left"/>
      <w:pPr>
        <w:ind w:left="3748" w:hanging="360"/>
      </w:pPr>
      <w:rPr>
        <w:rFonts w:ascii="Wingdings" w:hAnsi="Wingdings" w:hint="default"/>
      </w:rPr>
    </w:lvl>
    <w:lvl w:ilvl="3" w:tplc="04150001" w:tentative="1">
      <w:start w:val="1"/>
      <w:numFmt w:val="bullet"/>
      <w:lvlText w:val=""/>
      <w:lvlJc w:val="left"/>
      <w:pPr>
        <w:ind w:left="4468" w:hanging="360"/>
      </w:pPr>
      <w:rPr>
        <w:rFonts w:ascii="Symbol" w:hAnsi="Symbol" w:hint="default"/>
      </w:rPr>
    </w:lvl>
    <w:lvl w:ilvl="4" w:tplc="04150003" w:tentative="1">
      <w:start w:val="1"/>
      <w:numFmt w:val="bullet"/>
      <w:lvlText w:val="o"/>
      <w:lvlJc w:val="left"/>
      <w:pPr>
        <w:ind w:left="5188" w:hanging="360"/>
      </w:pPr>
      <w:rPr>
        <w:rFonts w:ascii="Courier New" w:hAnsi="Courier New" w:cs="Courier New" w:hint="default"/>
      </w:rPr>
    </w:lvl>
    <w:lvl w:ilvl="5" w:tplc="04150005" w:tentative="1">
      <w:start w:val="1"/>
      <w:numFmt w:val="bullet"/>
      <w:lvlText w:val=""/>
      <w:lvlJc w:val="left"/>
      <w:pPr>
        <w:ind w:left="5908" w:hanging="360"/>
      </w:pPr>
      <w:rPr>
        <w:rFonts w:ascii="Wingdings" w:hAnsi="Wingdings" w:hint="default"/>
      </w:rPr>
    </w:lvl>
    <w:lvl w:ilvl="6" w:tplc="04150001" w:tentative="1">
      <w:start w:val="1"/>
      <w:numFmt w:val="bullet"/>
      <w:lvlText w:val=""/>
      <w:lvlJc w:val="left"/>
      <w:pPr>
        <w:ind w:left="6628" w:hanging="360"/>
      </w:pPr>
      <w:rPr>
        <w:rFonts w:ascii="Symbol" w:hAnsi="Symbol" w:hint="default"/>
      </w:rPr>
    </w:lvl>
    <w:lvl w:ilvl="7" w:tplc="04150003" w:tentative="1">
      <w:start w:val="1"/>
      <w:numFmt w:val="bullet"/>
      <w:lvlText w:val="o"/>
      <w:lvlJc w:val="left"/>
      <w:pPr>
        <w:ind w:left="7348" w:hanging="360"/>
      </w:pPr>
      <w:rPr>
        <w:rFonts w:ascii="Courier New" w:hAnsi="Courier New" w:cs="Courier New" w:hint="default"/>
      </w:rPr>
    </w:lvl>
    <w:lvl w:ilvl="8" w:tplc="04150005" w:tentative="1">
      <w:start w:val="1"/>
      <w:numFmt w:val="bullet"/>
      <w:lvlText w:val=""/>
      <w:lvlJc w:val="left"/>
      <w:pPr>
        <w:ind w:left="8068" w:hanging="360"/>
      </w:pPr>
      <w:rPr>
        <w:rFonts w:ascii="Wingdings" w:hAnsi="Wingdings" w:hint="default"/>
      </w:rPr>
    </w:lvl>
  </w:abstractNum>
  <w:abstractNum w:abstractNumId="68" w15:restartNumberingAfterBreak="0">
    <w:nsid w:val="606A1795"/>
    <w:multiLevelType w:val="hybridMultilevel"/>
    <w:tmpl w:val="B18859E2"/>
    <w:lvl w:ilvl="0" w:tplc="AADC48CC">
      <w:start w:val="1"/>
      <w:numFmt w:val="bullet"/>
      <w:lvlText w:val=""/>
      <w:lvlJc w:val="left"/>
      <w:pPr>
        <w:ind w:left="360" w:hanging="360"/>
      </w:pPr>
      <w:rPr>
        <w:rFonts w:ascii="Symbol" w:hAnsi="Symbol" w:hint="default"/>
      </w:rPr>
    </w:lvl>
    <w:lvl w:ilvl="1" w:tplc="3182BA7A">
      <w:start w:val="1"/>
      <w:numFmt w:val="bullet"/>
      <w:lvlText w:val="o"/>
      <w:lvlJc w:val="left"/>
      <w:pPr>
        <w:ind w:left="1080" w:hanging="360"/>
      </w:pPr>
      <w:rPr>
        <w:rFonts w:ascii="Courier New" w:hAnsi="Courier New" w:hint="default"/>
      </w:rPr>
    </w:lvl>
    <w:lvl w:ilvl="2" w:tplc="8E4C8D2A">
      <w:start w:val="1"/>
      <w:numFmt w:val="bullet"/>
      <w:lvlText w:val=""/>
      <w:lvlJc w:val="left"/>
      <w:pPr>
        <w:ind w:left="1800" w:hanging="360"/>
      </w:pPr>
      <w:rPr>
        <w:rFonts w:ascii="Wingdings" w:hAnsi="Wingdings" w:hint="default"/>
      </w:rPr>
    </w:lvl>
    <w:lvl w:ilvl="3" w:tplc="1C182F3C">
      <w:start w:val="1"/>
      <w:numFmt w:val="bullet"/>
      <w:lvlText w:val=""/>
      <w:lvlJc w:val="left"/>
      <w:pPr>
        <w:ind w:left="2520" w:hanging="360"/>
      </w:pPr>
      <w:rPr>
        <w:rFonts w:ascii="Symbol" w:hAnsi="Symbol" w:hint="default"/>
      </w:rPr>
    </w:lvl>
    <w:lvl w:ilvl="4" w:tplc="92425156">
      <w:start w:val="1"/>
      <w:numFmt w:val="bullet"/>
      <w:lvlText w:val="o"/>
      <w:lvlJc w:val="left"/>
      <w:pPr>
        <w:ind w:left="3240" w:hanging="360"/>
      </w:pPr>
      <w:rPr>
        <w:rFonts w:ascii="Courier New" w:hAnsi="Courier New" w:hint="default"/>
      </w:rPr>
    </w:lvl>
    <w:lvl w:ilvl="5" w:tplc="DE18C720">
      <w:start w:val="1"/>
      <w:numFmt w:val="bullet"/>
      <w:lvlText w:val=""/>
      <w:lvlJc w:val="left"/>
      <w:pPr>
        <w:ind w:left="3960" w:hanging="360"/>
      </w:pPr>
      <w:rPr>
        <w:rFonts w:ascii="Wingdings" w:hAnsi="Wingdings" w:hint="default"/>
      </w:rPr>
    </w:lvl>
    <w:lvl w:ilvl="6" w:tplc="C9EAB0AE">
      <w:start w:val="1"/>
      <w:numFmt w:val="bullet"/>
      <w:lvlText w:val=""/>
      <w:lvlJc w:val="left"/>
      <w:pPr>
        <w:ind w:left="4680" w:hanging="360"/>
      </w:pPr>
      <w:rPr>
        <w:rFonts w:ascii="Symbol" w:hAnsi="Symbol" w:hint="default"/>
      </w:rPr>
    </w:lvl>
    <w:lvl w:ilvl="7" w:tplc="86248464">
      <w:start w:val="1"/>
      <w:numFmt w:val="bullet"/>
      <w:lvlText w:val="o"/>
      <w:lvlJc w:val="left"/>
      <w:pPr>
        <w:ind w:left="5400" w:hanging="360"/>
      </w:pPr>
      <w:rPr>
        <w:rFonts w:ascii="Courier New" w:hAnsi="Courier New" w:hint="default"/>
      </w:rPr>
    </w:lvl>
    <w:lvl w:ilvl="8" w:tplc="53EA9FAC">
      <w:start w:val="1"/>
      <w:numFmt w:val="bullet"/>
      <w:lvlText w:val=""/>
      <w:lvlJc w:val="left"/>
      <w:pPr>
        <w:ind w:left="6120" w:hanging="360"/>
      </w:pPr>
      <w:rPr>
        <w:rFonts w:ascii="Wingdings" w:hAnsi="Wingdings" w:hint="default"/>
      </w:rPr>
    </w:lvl>
  </w:abstractNum>
  <w:abstractNum w:abstractNumId="69" w15:restartNumberingAfterBreak="0">
    <w:nsid w:val="62576CB6"/>
    <w:multiLevelType w:val="hybridMultilevel"/>
    <w:tmpl w:val="AB08C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3C13726"/>
    <w:multiLevelType w:val="multilevel"/>
    <w:tmpl w:val="F07A0A5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1" w15:restartNumberingAfterBreak="0">
    <w:nsid w:val="642A5E77"/>
    <w:multiLevelType w:val="hybridMultilevel"/>
    <w:tmpl w:val="418AC7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4834844"/>
    <w:multiLevelType w:val="hybridMultilevel"/>
    <w:tmpl w:val="0226D94A"/>
    <w:lvl w:ilvl="0" w:tplc="D29EB7E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650B2EF1"/>
    <w:multiLevelType w:val="hybridMultilevel"/>
    <w:tmpl w:val="0CB6252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64F33D3"/>
    <w:multiLevelType w:val="hybridMultilevel"/>
    <w:tmpl w:val="65A86586"/>
    <w:lvl w:ilvl="0" w:tplc="347CEBFC">
      <w:start w:val="1"/>
      <w:numFmt w:val="bullet"/>
      <w:pStyle w:val="Punktowaniepoz2"/>
      <w:lvlText w:val="o"/>
      <w:lvlJc w:val="left"/>
      <w:pPr>
        <w:ind w:left="3240" w:hanging="360"/>
      </w:pPr>
      <w:rPr>
        <w:rFonts w:ascii="Courier New" w:hAnsi="Courier New" w:cs="Courier New"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5" w15:restartNumberingAfterBreak="0">
    <w:nsid w:val="66841FDC"/>
    <w:multiLevelType w:val="hybridMultilevel"/>
    <w:tmpl w:val="0226D94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66D5594F"/>
    <w:multiLevelType w:val="hybridMultilevel"/>
    <w:tmpl w:val="0958C9B8"/>
    <w:lvl w:ilvl="0" w:tplc="2BB63BBC">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7A60D22"/>
    <w:multiLevelType w:val="hybridMultilevel"/>
    <w:tmpl w:val="0FA812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8A25DBE"/>
    <w:multiLevelType w:val="hybridMultilevel"/>
    <w:tmpl w:val="2494A0E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9" w15:restartNumberingAfterBreak="0">
    <w:nsid w:val="6B2400E0"/>
    <w:multiLevelType w:val="hybridMultilevel"/>
    <w:tmpl w:val="749CE9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1FD360A"/>
    <w:multiLevelType w:val="hybridMultilevel"/>
    <w:tmpl w:val="BB1A76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40D7594"/>
    <w:multiLevelType w:val="hybridMultilevel"/>
    <w:tmpl w:val="0480F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5CA13DB"/>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ascii="Symbol" w:hAnsi="Symbol" w:hint="default"/>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3" w15:restartNumberingAfterBreak="0">
    <w:nsid w:val="75F6249C"/>
    <w:multiLevelType w:val="hybridMultilevel"/>
    <w:tmpl w:val="1D7C7798"/>
    <w:lvl w:ilvl="0" w:tplc="FFFFFFFF">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78F77955"/>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ascii="Symbol" w:hAnsi="Symbol" w:hint="default"/>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5" w15:restartNumberingAfterBreak="0">
    <w:nsid w:val="79BA1FEC"/>
    <w:multiLevelType w:val="hybridMultilevel"/>
    <w:tmpl w:val="B0CE3B1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A561309"/>
    <w:multiLevelType w:val="hybridMultilevel"/>
    <w:tmpl w:val="F536E30A"/>
    <w:lvl w:ilvl="0" w:tplc="A52CFA5A">
      <w:start w:val="1"/>
      <w:numFmt w:val="decimal"/>
      <w:lvlText w:val="%1."/>
      <w:lvlJc w:val="left"/>
      <w:pPr>
        <w:ind w:left="360" w:hanging="360"/>
      </w:pPr>
      <w:rPr>
        <w:rFonts w:ascii="Arial" w:eastAsia="Arial" w:hAnsi="Arial" w:cs="Arial"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86784192">
    <w:abstractNumId w:val="33"/>
  </w:num>
  <w:num w:numId="2" w16cid:durableId="83841554">
    <w:abstractNumId w:val="65"/>
  </w:num>
  <w:num w:numId="3" w16cid:durableId="2011178511">
    <w:abstractNumId w:val="0"/>
  </w:num>
  <w:num w:numId="4" w16cid:durableId="669404941">
    <w:abstractNumId w:val="15"/>
  </w:num>
  <w:num w:numId="5" w16cid:durableId="890196405">
    <w:abstractNumId w:val="49"/>
  </w:num>
  <w:num w:numId="6" w16cid:durableId="2013487026">
    <w:abstractNumId w:val="34"/>
  </w:num>
  <w:num w:numId="7" w16cid:durableId="244415439">
    <w:abstractNumId w:val="36"/>
  </w:num>
  <w:num w:numId="8" w16cid:durableId="995569964">
    <w:abstractNumId w:val="47"/>
  </w:num>
  <w:num w:numId="9" w16cid:durableId="1288705736">
    <w:abstractNumId w:val="42"/>
  </w:num>
  <w:num w:numId="10" w16cid:durableId="838353420">
    <w:abstractNumId w:val="82"/>
  </w:num>
  <w:num w:numId="11" w16cid:durableId="1642998943">
    <w:abstractNumId w:val="56"/>
  </w:num>
  <w:num w:numId="12" w16cid:durableId="1485390423">
    <w:abstractNumId w:val="56"/>
  </w:num>
  <w:num w:numId="13" w16cid:durableId="154079089">
    <w:abstractNumId w:val="70"/>
  </w:num>
  <w:num w:numId="14" w16cid:durableId="1554191799">
    <w:abstractNumId w:val="30"/>
  </w:num>
  <w:num w:numId="15" w16cid:durableId="1520385772">
    <w:abstractNumId w:val="74"/>
  </w:num>
  <w:num w:numId="16" w16cid:durableId="1130321536">
    <w:abstractNumId w:val="67"/>
  </w:num>
  <w:num w:numId="17" w16cid:durableId="1520317025">
    <w:abstractNumId w:val="41"/>
  </w:num>
  <w:num w:numId="18" w16cid:durableId="943459636">
    <w:abstractNumId w:val="23"/>
  </w:num>
  <w:num w:numId="19" w16cid:durableId="1120417911">
    <w:abstractNumId w:val="53"/>
  </w:num>
  <w:num w:numId="20" w16cid:durableId="415177868">
    <w:abstractNumId w:val="2"/>
  </w:num>
  <w:num w:numId="21" w16cid:durableId="639266766">
    <w:abstractNumId w:val="1"/>
  </w:num>
  <w:num w:numId="22" w16cid:durableId="1310090382">
    <w:abstractNumId w:val="19"/>
  </w:num>
  <w:num w:numId="23" w16cid:durableId="2051412376">
    <w:abstractNumId w:val="4"/>
  </w:num>
  <w:num w:numId="24" w16cid:durableId="1255941392">
    <w:abstractNumId w:val="8"/>
  </w:num>
  <w:num w:numId="25" w16cid:durableId="15430623">
    <w:abstractNumId w:val="56"/>
  </w:num>
  <w:num w:numId="26" w16cid:durableId="1467622020">
    <w:abstractNumId w:val="69"/>
  </w:num>
  <w:num w:numId="27" w16cid:durableId="1885285985">
    <w:abstractNumId w:val="85"/>
  </w:num>
  <w:num w:numId="28" w16cid:durableId="1720327173">
    <w:abstractNumId w:val="3"/>
  </w:num>
  <w:num w:numId="29" w16cid:durableId="245697529">
    <w:abstractNumId w:val="56"/>
  </w:num>
  <w:num w:numId="30" w16cid:durableId="1048188122">
    <w:abstractNumId w:val="73"/>
  </w:num>
  <w:num w:numId="31" w16cid:durableId="116485960">
    <w:abstractNumId w:val="56"/>
  </w:num>
  <w:num w:numId="32" w16cid:durableId="304703707">
    <w:abstractNumId w:val="56"/>
  </w:num>
  <w:num w:numId="33" w16cid:durableId="452209258">
    <w:abstractNumId w:val="20"/>
  </w:num>
  <w:num w:numId="34" w16cid:durableId="191577907">
    <w:abstractNumId w:val="44"/>
  </w:num>
  <w:num w:numId="35" w16cid:durableId="1784109334">
    <w:abstractNumId w:val="45"/>
  </w:num>
  <w:num w:numId="36" w16cid:durableId="1694065356">
    <w:abstractNumId w:val="66"/>
  </w:num>
  <w:num w:numId="37" w16cid:durableId="2111318796">
    <w:abstractNumId w:val="68"/>
  </w:num>
  <w:num w:numId="38" w16cid:durableId="1188451085">
    <w:abstractNumId w:val="77"/>
  </w:num>
  <w:num w:numId="39" w16cid:durableId="582223048">
    <w:abstractNumId w:val="16"/>
  </w:num>
  <w:num w:numId="40" w16cid:durableId="1100759113">
    <w:abstractNumId w:val="76"/>
  </w:num>
  <w:num w:numId="41" w16cid:durableId="535580967">
    <w:abstractNumId w:val="35"/>
  </w:num>
  <w:num w:numId="42" w16cid:durableId="375354184">
    <w:abstractNumId w:val="71"/>
  </w:num>
  <w:num w:numId="43" w16cid:durableId="1452360229">
    <w:abstractNumId w:val="51"/>
  </w:num>
  <w:num w:numId="44" w16cid:durableId="678039987">
    <w:abstractNumId w:val="81"/>
  </w:num>
  <w:num w:numId="45" w16cid:durableId="1781493247">
    <w:abstractNumId w:val="31"/>
  </w:num>
  <w:num w:numId="46" w16cid:durableId="278339323">
    <w:abstractNumId w:val="83"/>
  </w:num>
  <w:num w:numId="47" w16cid:durableId="663124660">
    <w:abstractNumId w:val="61"/>
  </w:num>
  <w:num w:numId="48" w16cid:durableId="839588603">
    <w:abstractNumId w:val="55"/>
  </w:num>
  <w:num w:numId="49" w16cid:durableId="1412965008">
    <w:abstractNumId w:val="37"/>
  </w:num>
  <w:num w:numId="50" w16cid:durableId="1346859337">
    <w:abstractNumId w:val="24"/>
  </w:num>
  <w:num w:numId="51" w16cid:durableId="322318764">
    <w:abstractNumId w:val="5"/>
  </w:num>
  <w:num w:numId="52" w16cid:durableId="381373186">
    <w:abstractNumId w:val="86"/>
  </w:num>
  <w:num w:numId="53" w16cid:durableId="155845088">
    <w:abstractNumId w:val="18"/>
  </w:num>
  <w:num w:numId="54" w16cid:durableId="826283568">
    <w:abstractNumId w:val="54"/>
  </w:num>
  <w:num w:numId="55" w16cid:durableId="618412569">
    <w:abstractNumId w:val="50"/>
  </w:num>
  <w:num w:numId="56" w16cid:durableId="1851407142">
    <w:abstractNumId w:val="12"/>
  </w:num>
  <w:num w:numId="57" w16cid:durableId="200166592">
    <w:abstractNumId w:val="72"/>
  </w:num>
  <w:num w:numId="58" w16cid:durableId="2052992888">
    <w:abstractNumId w:val="75"/>
  </w:num>
  <w:num w:numId="59" w16cid:durableId="1626081530">
    <w:abstractNumId w:val="43"/>
  </w:num>
  <w:num w:numId="60" w16cid:durableId="795561016">
    <w:abstractNumId w:val="39"/>
  </w:num>
  <w:num w:numId="61" w16cid:durableId="1831170863">
    <w:abstractNumId w:val="20"/>
  </w:num>
  <w:num w:numId="62" w16cid:durableId="1343584049">
    <w:abstractNumId w:val="20"/>
  </w:num>
  <w:num w:numId="63" w16cid:durableId="1618872581">
    <w:abstractNumId w:val="6"/>
  </w:num>
  <w:num w:numId="64" w16cid:durableId="629745395">
    <w:abstractNumId w:val="7"/>
  </w:num>
  <w:num w:numId="65" w16cid:durableId="509875104">
    <w:abstractNumId w:val="56"/>
  </w:num>
  <w:num w:numId="66" w16cid:durableId="110365866">
    <w:abstractNumId w:val="56"/>
  </w:num>
  <w:num w:numId="67" w16cid:durableId="189808450">
    <w:abstractNumId w:val="56"/>
  </w:num>
  <w:num w:numId="68" w16cid:durableId="683092700">
    <w:abstractNumId w:val="56"/>
  </w:num>
  <w:num w:numId="69" w16cid:durableId="294069780">
    <w:abstractNumId w:val="20"/>
  </w:num>
  <w:num w:numId="70" w16cid:durableId="106241325">
    <w:abstractNumId w:val="20"/>
  </w:num>
  <w:num w:numId="71" w16cid:durableId="519197615">
    <w:abstractNumId w:val="20"/>
  </w:num>
  <w:num w:numId="72" w16cid:durableId="2112820428">
    <w:abstractNumId w:val="20"/>
  </w:num>
  <w:num w:numId="73" w16cid:durableId="2019963640">
    <w:abstractNumId w:val="20"/>
  </w:num>
  <w:num w:numId="74" w16cid:durableId="1123233089">
    <w:abstractNumId w:val="20"/>
  </w:num>
  <w:num w:numId="75" w16cid:durableId="1414163950">
    <w:abstractNumId w:val="48"/>
  </w:num>
  <w:num w:numId="76" w16cid:durableId="690957041">
    <w:abstractNumId w:val="21"/>
  </w:num>
  <w:num w:numId="77" w16cid:durableId="358237511">
    <w:abstractNumId w:val="22"/>
  </w:num>
  <w:num w:numId="78" w16cid:durableId="432172852">
    <w:abstractNumId w:val="26"/>
  </w:num>
  <w:num w:numId="79" w16cid:durableId="956762070">
    <w:abstractNumId w:val="20"/>
  </w:num>
  <w:num w:numId="80" w16cid:durableId="764617484">
    <w:abstractNumId w:val="20"/>
  </w:num>
  <w:num w:numId="81" w16cid:durableId="548809772">
    <w:abstractNumId w:val="9"/>
  </w:num>
  <w:num w:numId="82" w16cid:durableId="2037148498">
    <w:abstractNumId w:val="40"/>
  </w:num>
  <w:num w:numId="83" w16cid:durableId="499077205">
    <w:abstractNumId w:val="38"/>
  </w:num>
  <w:num w:numId="84" w16cid:durableId="1338386932">
    <w:abstractNumId w:val="62"/>
  </w:num>
  <w:num w:numId="85" w16cid:durableId="464078681">
    <w:abstractNumId w:val="58"/>
  </w:num>
  <w:num w:numId="86" w16cid:durableId="2713236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4200576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208124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6471255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471484248">
    <w:abstractNumId w:val="63"/>
  </w:num>
  <w:num w:numId="91" w16cid:durableId="215508752">
    <w:abstractNumId w:val="84"/>
  </w:num>
  <w:num w:numId="92" w16cid:durableId="66346850">
    <w:abstractNumId w:val="10"/>
  </w:num>
  <w:num w:numId="93" w16cid:durableId="262961586">
    <w:abstractNumId w:val="78"/>
  </w:num>
  <w:num w:numId="94" w16cid:durableId="48384024">
    <w:abstractNumId w:val="79"/>
  </w:num>
  <w:num w:numId="95" w16cid:durableId="1002585358">
    <w:abstractNumId w:val="32"/>
  </w:num>
  <w:num w:numId="96" w16cid:durableId="1142388411">
    <w:abstractNumId w:val="80"/>
  </w:num>
  <w:num w:numId="97" w16cid:durableId="58015202">
    <w:abstractNumId w:val="17"/>
  </w:num>
  <w:num w:numId="98" w16cid:durableId="174876536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90133095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6786396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39289932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430588286">
    <w:abstractNumId w:val="46"/>
  </w:num>
  <w:num w:numId="103" w16cid:durableId="174915719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2056806757">
    <w:abstractNumId w:val="60"/>
  </w:num>
  <w:num w:numId="105" w16cid:durableId="744835978">
    <w:abstractNumId w:val="28"/>
  </w:num>
  <w:num w:numId="106" w16cid:durableId="1282883584">
    <w:abstractNumId w:val="25"/>
  </w:num>
  <w:num w:numId="107" w16cid:durableId="21312400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500384417">
    <w:abstractNumId w:val="29"/>
  </w:num>
  <w:num w:numId="109" w16cid:durableId="138351320">
    <w:abstractNumId w:val="27"/>
  </w:num>
  <w:num w:numId="110" w16cid:durableId="2142574015">
    <w:abstractNumId w:val="64"/>
  </w:num>
  <w:num w:numId="111" w16cid:durableId="29764522">
    <w:abstractNumId w:val="52"/>
  </w:num>
  <w:num w:numId="112" w16cid:durableId="1624075059">
    <w:abstractNumId w:val="57"/>
  </w:num>
  <w:num w:numId="113" w16cid:durableId="678309263">
    <w:abstractNumId w:val="20"/>
  </w:num>
  <w:num w:numId="114" w16cid:durableId="43213694">
    <w:abstractNumId w:val="20"/>
  </w:num>
  <w:num w:numId="115" w16cid:durableId="1290430826">
    <w:abstractNumId w:val="59"/>
  </w:num>
  <w:num w:numId="116" w16cid:durableId="921649227">
    <w:abstractNumId w:val="11"/>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pl-PL" w:vendorID="12" w:dllVersion="512" w:checkStyle="1"/>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AF"/>
    <w:rsid w:val="0000050C"/>
    <w:rsid w:val="00000D83"/>
    <w:rsid w:val="00001413"/>
    <w:rsid w:val="00002F4B"/>
    <w:rsid w:val="00003306"/>
    <w:rsid w:val="00003C81"/>
    <w:rsid w:val="00003F88"/>
    <w:rsid w:val="00004DA2"/>
    <w:rsid w:val="00004F08"/>
    <w:rsid w:val="00004FB2"/>
    <w:rsid w:val="00005506"/>
    <w:rsid w:val="00006591"/>
    <w:rsid w:val="0000668A"/>
    <w:rsid w:val="00006958"/>
    <w:rsid w:val="00006B97"/>
    <w:rsid w:val="00007913"/>
    <w:rsid w:val="000103C0"/>
    <w:rsid w:val="00010A91"/>
    <w:rsid w:val="00010E7D"/>
    <w:rsid w:val="00011016"/>
    <w:rsid w:val="00011ADB"/>
    <w:rsid w:val="0001226E"/>
    <w:rsid w:val="00012C73"/>
    <w:rsid w:val="0001301E"/>
    <w:rsid w:val="00013BF3"/>
    <w:rsid w:val="00013E71"/>
    <w:rsid w:val="00013F32"/>
    <w:rsid w:val="00014352"/>
    <w:rsid w:val="0001441E"/>
    <w:rsid w:val="0001492F"/>
    <w:rsid w:val="00014FD7"/>
    <w:rsid w:val="00015863"/>
    <w:rsid w:val="00015B60"/>
    <w:rsid w:val="000161F9"/>
    <w:rsid w:val="0001635A"/>
    <w:rsid w:val="0001677D"/>
    <w:rsid w:val="00017712"/>
    <w:rsid w:val="00017B6B"/>
    <w:rsid w:val="00017B71"/>
    <w:rsid w:val="00017D1B"/>
    <w:rsid w:val="00017DD2"/>
    <w:rsid w:val="00017F1B"/>
    <w:rsid w:val="0002099F"/>
    <w:rsid w:val="00020E50"/>
    <w:rsid w:val="000216BD"/>
    <w:rsid w:val="0002193A"/>
    <w:rsid w:val="000221AA"/>
    <w:rsid w:val="000227A6"/>
    <w:rsid w:val="00022C0F"/>
    <w:rsid w:val="00022EAD"/>
    <w:rsid w:val="00023154"/>
    <w:rsid w:val="00023E63"/>
    <w:rsid w:val="00023F43"/>
    <w:rsid w:val="00024206"/>
    <w:rsid w:val="00025AD0"/>
    <w:rsid w:val="0002697B"/>
    <w:rsid w:val="00026A41"/>
    <w:rsid w:val="000306E6"/>
    <w:rsid w:val="00031168"/>
    <w:rsid w:val="00031FE8"/>
    <w:rsid w:val="00032268"/>
    <w:rsid w:val="000322DC"/>
    <w:rsid w:val="000326DB"/>
    <w:rsid w:val="00032811"/>
    <w:rsid w:val="000330EB"/>
    <w:rsid w:val="00034679"/>
    <w:rsid w:val="000349CE"/>
    <w:rsid w:val="00035FE1"/>
    <w:rsid w:val="00036571"/>
    <w:rsid w:val="000366C5"/>
    <w:rsid w:val="000376D9"/>
    <w:rsid w:val="00040529"/>
    <w:rsid w:val="000405E0"/>
    <w:rsid w:val="00040938"/>
    <w:rsid w:val="0004123B"/>
    <w:rsid w:val="000413B7"/>
    <w:rsid w:val="000420C7"/>
    <w:rsid w:val="00042709"/>
    <w:rsid w:val="00042726"/>
    <w:rsid w:val="00042794"/>
    <w:rsid w:val="00042C10"/>
    <w:rsid w:val="00043928"/>
    <w:rsid w:val="00043B82"/>
    <w:rsid w:val="00044A89"/>
    <w:rsid w:val="000451BC"/>
    <w:rsid w:val="00045F0C"/>
    <w:rsid w:val="00046048"/>
    <w:rsid w:val="00047B59"/>
    <w:rsid w:val="00047EFC"/>
    <w:rsid w:val="00050554"/>
    <w:rsid w:val="000510F3"/>
    <w:rsid w:val="000514A0"/>
    <w:rsid w:val="0005212B"/>
    <w:rsid w:val="00052CC8"/>
    <w:rsid w:val="000531F8"/>
    <w:rsid w:val="00053910"/>
    <w:rsid w:val="00053B55"/>
    <w:rsid w:val="0005583D"/>
    <w:rsid w:val="00055D16"/>
    <w:rsid w:val="00056607"/>
    <w:rsid w:val="0005715B"/>
    <w:rsid w:val="00060040"/>
    <w:rsid w:val="0006051C"/>
    <w:rsid w:val="00061BDC"/>
    <w:rsid w:val="00061D4F"/>
    <w:rsid w:val="0006256C"/>
    <w:rsid w:val="00062707"/>
    <w:rsid w:val="0006333C"/>
    <w:rsid w:val="00063503"/>
    <w:rsid w:val="0006406F"/>
    <w:rsid w:val="0006442E"/>
    <w:rsid w:val="00064907"/>
    <w:rsid w:val="00064DB6"/>
    <w:rsid w:val="00064EA2"/>
    <w:rsid w:val="0006509E"/>
    <w:rsid w:val="0006525E"/>
    <w:rsid w:val="00065260"/>
    <w:rsid w:val="000653A7"/>
    <w:rsid w:val="000668EC"/>
    <w:rsid w:val="00066D20"/>
    <w:rsid w:val="00066E1C"/>
    <w:rsid w:val="0006744A"/>
    <w:rsid w:val="0006761E"/>
    <w:rsid w:val="00067862"/>
    <w:rsid w:val="0007098B"/>
    <w:rsid w:val="000714F8"/>
    <w:rsid w:val="00071602"/>
    <w:rsid w:val="00071CB1"/>
    <w:rsid w:val="00072F0B"/>
    <w:rsid w:val="000732D5"/>
    <w:rsid w:val="000733A1"/>
    <w:rsid w:val="0007378C"/>
    <w:rsid w:val="0007470C"/>
    <w:rsid w:val="00074B3F"/>
    <w:rsid w:val="00074D59"/>
    <w:rsid w:val="000750B8"/>
    <w:rsid w:val="00075679"/>
    <w:rsid w:val="00075A21"/>
    <w:rsid w:val="00075C6B"/>
    <w:rsid w:val="00075E97"/>
    <w:rsid w:val="000763FE"/>
    <w:rsid w:val="000766C5"/>
    <w:rsid w:val="0007673F"/>
    <w:rsid w:val="00076F74"/>
    <w:rsid w:val="000770AE"/>
    <w:rsid w:val="00077657"/>
    <w:rsid w:val="00077A0A"/>
    <w:rsid w:val="00077E37"/>
    <w:rsid w:val="000805CB"/>
    <w:rsid w:val="000830C3"/>
    <w:rsid w:val="00083389"/>
    <w:rsid w:val="000836ED"/>
    <w:rsid w:val="00083904"/>
    <w:rsid w:val="0008391F"/>
    <w:rsid w:val="00084ADD"/>
    <w:rsid w:val="00084B7B"/>
    <w:rsid w:val="00085663"/>
    <w:rsid w:val="00085EAE"/>
    <w:rsid w:val="000862E1"/>
    <w:rsid w:val="00087179"/>
    <w:rsid w:val="00091415"/>
    <w:rsid w:val="00091746"/>
    <w:rsid w:val="0009193E"/>
    <w:rsid w:val="00091CF3"/>
    <w:rsid w:val="00091D3D"/>
    <w:rsid w:val="0009256A"/>
    <w:rsid w:val="00093D6E"/>
    <w:rsid w:val="00093E98"/>
    <w:rsid w:val="00094B22"/>
    <w:rsid w:val="000963FB"/>
    <w:rsid w:val="00096C01"/>
    <w:rsid w:val="00096D26"/>
    <w:rsid w:val="00096F8D"/>
    <w:rsid w:val="000970A7"/>
    <w:rsid w:val="0009719A"/>
    <w:rsid w:val="000974DC"/>
    <w:rsid w:val="000A02DD"/>
    <w:rsid w:val="000A038E"/>
    <w:rsid w:val="000A1D87"/>
    <w:rsid w:val="000A23F0"/>
    <w:rsid w:val="000A3832"/>
    <w:rsid w:val="000A3FD5"/>
    <w:rsid w:val="000A42E3"/>
    <w:rsid w:val="000A453F"/>
    <w:rsid w:val="000A4551"/>
    <w:rsid w:val="000A4FE2"/>
    <w:rsid w:val="000A545F"/>
    <w:rsid w:val="000A5812"/>
    <w:rsid w:val="000A5FE2"/>
    <w:rsid w:val="000A6329"/>
    <w:rsid w:val="000A6655"/>
    <w:rsid w:val="000A6FE9"/>
    <w:rsid w:val="000A7C6C"/>
    <w:rsid w:val="000B0051"/>
    <w:rsid w:val="000B01D6"/>
    <w:rsid w:val="000B0F47"/>
    <w:rsid w:val="000B13C8"/>
    <w:rsid w:val="000B19F6"/>
    <w:rsid w:val="000B2F8B"/>
    <w:rsid w:val="000B3D7F"/>
    <w:rsid w:val="000B485B"/>
    <w:rsid w:val="000B4C6E"/>
    <w:rsid w:val="000B5215"/>
    <w:rsid w:val="000B5B72"/>
    <w:rsid w:val="000B5C16"/>
    <w:rsid w:val="000B5FFE"/>
    <w:rsid w:val="000B60A5"/>
    <w:rsid w:val="000C09F6"/>
    <w:rsid w:val="000C0B02"/>
    <w:rsid w:val="000C12CC"/>
    <w:rsid w:val="000C15E6"/>
    <w:rsid w:val="000C1EFF"/>
    <w:rsid w:val="000C20FB"/>
    <w:rsid w:val="000C2328"/>
    <w:rsid w:val="000C2970"/>
    <w:rsid w:val="000C2BE2"/>
    <w:rsid w:val="000C2C15"/>
    <w:rsid w:val="000C2DDE"/>
    <w:rsid w:val="000C2E27"/>
    <w:rsid w:val="000C3533"/>
    <w:rsid w:val="000C3951"/>
    <w:rsid w:val="000C3DBA"/>
    <w:rsid w:val="000C4226"/>
    <w:rsid w:val="000C4786"/>
    <w:rsid w:val="000C48AA"/>
    <w:rsid w:val="000C5C57"/>
    <w:rsid w:val="000C7481"/>
    <w:rsid w:val="000C7E2B"/>
    <w:rsid w:val="000C7F2F"/>
    <w:rsid w:val="000D0419"/>
    <w:rsid w:val="000D0DFD"/>
    <w:rsid w:val="000D1BE5"/>
    <w:rsid w:val="000D1C55"/>
    <w:rsid w:val="000D1F07"/>
    <w:rsid w:val="000D2A37"/>
    <w:rsid w:val="000D3414"/>
    <w:rsid w:val="000D384F"/>
    <w:rsid w:val="000D3948"/>
    <w:rsid w:val="000D3F6A"/>
    <w:rsid w:val="000D4A4E"/>
    <w:rsid w:val="000D4F32"/>
    <w:rsid w:val="000D508F"/>
    <w:rsid w:val="000D562A"/>
    <w:rsid w:val="000D5773"/>
    <w:rsid w:val="000D5AA6"/>
    <w:rsid w:val="000D5F7B"/>
    <w:rsid w:val="000D6D2F"/>
    <w:rsid w:val="000D7986"/>
    <w:rsid w:val="000E106E"/>
    <w:rsid w:val="000E1CC1"/>
    <w:rsid w:val="000E2CE3"/>
    <w:rsid w:val="000E308F"/>
    <w:rsid w:val="000E32FE"/>
    <w:rsid w:val="000E3645"/>
    <w:rsid w:val="000E3CB3"/>
    <w:rsid w:val="000E4A9D"/>
    <w:rsid w:val="000E4ECB"/>
    <w:rsid w:val="000E598A"/>
    <w:rsid w:val="000E5EB6"/>
    <w:rsid w:val="000E6770"/>
    <w:rsid w:val="000E74DC"/>
    <w:rsid w:val="000E74EB"/>
    <w:rsid w:val="000E77E9"/>
    <w:rsid w:val="000E7E0B"/>
    <w:rsid w:val="000E7E30"/>
    <w:rsid w:val="000F0220"/>
    <w:rsid w:val="000F0378"/>
    <w:rsid w:val="000F0617"/>
    <w:rsid w:val="000F07C7"/>
    <w:rsid w:val="000F09CD"/>
    <w:rsid w:val="000F0E8A"/>
    <w:rsid w:val="000F0EE3"/>
    <w:rsid w:val="000F1848"/>
    <w:rsid w:val="000F1983"/>
    <w:rsid w:val="000F23E2"/>
    <w:rsid w:val="000F27D4"/>
    <w:rsid w:val="000F2AAB"/>
    <w:rsid w:val="000F2E51"/>
    <w:rsid w:val="000F3875"/>
    <w:rsid w:val="000F3E35"/>
    <w:rsid w:val="000F3F0A"/>
    <w:rsid w:val="000F43D9"/>
    <w:rsid w:val="000F4412"/>
    <w:rsid w:val="000F4D46"/>
    <w:rsid w:val="000F4EBE"/>
    <w:rsid w:val="000F4F87"/>
    <w:rsid w:val="000F5935"/>
    <w:rsid w:val="000F61AF"/>
    <w:rsid w:val="000F634C"/>
    <w:rsid w:val="000F6B84"/>
    <w:rsid w:val="000F724A"/>
    <w:rsid w:val="000F7C3B"/>
    <w:rsid w:val="00100449"/>
    <w:rsid w:val="001006BF"/>
    <w:rsid w:val="0010080A"/>
    <w:rsid w:val="00101993"/>
    <w:rsid w:val="00101D18"/>
    <w:rsid w:val="001024F5"/>
    <w:rsid w:val="0010257C"/>
    <w:rsid w:val="00103D24"/>
    <w:rsid w:val="0010456A"/>
    <w:rsid w:val="00104B4B"/>
    <w:rsid w:val="00105BBA"/>
    <w:rsid w:val="001061CB"/>
    <w:rsid w:val="0010632A"/>
    <w:rsid w:val="00106492"/>
    <w:rsid w:val="001066CC"/>
    <w:rsid w:val="00106827"/>
    <w:rsid w:val="00110331"/>
    <w:rsid w:val="00110FA8"/>
    <w:rsid w:val="00111891"/>
    <w:rsid w:val="00111A1E"/>
    <w:rsid w:val="00111A5A"/>
    <w:rsid w:val="00111C79"/>
    <w:rsid w:val="00112134"/>
    <w:rsid w:val="001131A6"/>
    <w:rsid w:val="00114105"/>
    <w:rsid w:val="001142E4"/>
    <w:rsid w:val="001149DD"/>
    <w:rsid w:val="00114D48"/>
    <w:rsid w:val="00114DDF"/>
    <w:rsid w:val="00115610"/>
    <w:rsid w:val="00115F78"/>
    <w:rsid w:val="0011681B"/>
    <w:rsid w:val="00116FE1"/>
    <w:rsid w:val="0011702C"/>
    <w:rsid w:val="001173D4"/>
    <w:rsid w:val="00117D3E"/>
    <w:rsid w:val="00117DA1"/>
    <w:rsid w:val="00117F05"/>
    <w:rsid w:val="001209C8"/>
    <w:rsid w:val="00120A42"/>
    <w:rsid w:val="00120BEA"/>
    <w:rsid w:val="00120BFB"/>
    <w:rsid w:val="00120F83"/>
    <w:rsid w:val="00121B73"/>
    <w:rsid w:val="00122335"/>
    <w:rsid w:val="00122358"/>
    <w:rsid w:val="00122E93"/>
    <w:rsid w:val="00123AEA"/>
    <w:rsid w:val="00123ECA"/>
    <w:rsid w:val="0012487C"/>
    <w:rsid w:val="00125B8A"/>
    <w:rsid w:val="00126516"/>
    <w:rsid w:val="001266B0"/>
    <w:rsid w:val="00126856"/>
    <w:rsid w:val="00126DA6"/>
    <w:rsid w:val="00126E51"/>
    <w:rsid w:val="001306E8"/>
    <w:rsid w:val="001307C7"/>
    <w:rsid w:val="00130880"/>
    <w:rsid w:val="00130B10"/>
    <w:rsid w:val="00130F63"/>
    <w:rsid w:val="001311CD"/>
    <w:rsid w:val="00131A29"/>
    <w:rsid w:val="00131EC2"/>
    <w:rsid w:val="00131EF7"/>
    <w:rsid w:val="00132565"/>
    <w:rsid w:val="0013403D"/>
    <w:rsid w:val="00134296"/>
    <w:rsid w:val="00134B07"/>
    <w:rsid w:val="001354AF"/>
    <w:rsid w:val="00135883"/>
    <w:rsid w:val="00137588"/>
    <w:rsid w:val="001378FF"/>
    <w:rsid w:val="00137D1A"/>
    <w:rsid w:val="00137D8E"/>
    <w:rsid w:val="00140541"/>
    <w:rsid w:val="00140A5C"/>
    <w:rsid w:val="001410CC"/>
    <w:rsid w:val="00141169"/>
    <w:rsid w:val="00141224"/>
    <w:rsid w:val="00141FDE"/>
    <w:rsid w:val="001422A1"/>
    <w:rsid w:val="00142373"/>
    <w:rsid w:val="001434E6"/>
    <w:rsid w:val="00143AAB"/>
    <w:rsid w:val="00143C8E"/>
    <w:rsid w:val="00143C96"/>
    <w:rsid w:val="00143D38"/>
    <w:rsid w:val="00144105"/>
    <w:rsid w:val="001442C4"/>
    <w:rsid w:val="001444E5"/>
    <w:rsid w:val="00144E79"/>
    <w:rsid w:val="001452DB"/>
    <w:rsid w:val="00145C3A"/>
    <w:rsid w:val="00145F2B"/>
    <w:rsid w:val="00146224"/>
    <w:rsid w:val="001468DD"/>
    <w:rsid w:val="00146FAC"/>
    <w:rsid w:val="00147ADF"/>
    <w:rsid w:val="00147F45"/>
    <w:rsid w:val="001503E8"/>
    <w:rsid w:val="00150585"/>
    <w:rsid w:val="00150C1A"/>
    <w:rsid w:val="00151351"/>
    <w:rsid w:val="001515BA"/>
    <w:rsid w:val="001525BB"/>
    <w:rsid w:val="0015277E"/>
    <w:rsid w:val="001539CE"/>
    <w:rsid w:val="00153CFF"/>
    <w:rsid w:val="001548A5"/>
    <w:rsid w:val="00155206"/>
    <w:rsid w:val="00155A36"/>
    <w:rsid w:val="00155AE0"/>
    <w:rsid w:val="001560E1"/>
    <w:rsid w:val="00156654"/>
    <w:rsid w:val="00156E4C"/>
    <w:rsid w:val="0015721E"/>
    <w:rsid w:val="001572E5"/>
    <w:rsid w:val="00157739"/>
    <w:rsid w:val="00160504"/>
    <w:rsid w:val="00160BA5"/>
    <w:rsid w:val="00160DB4"/>
    <w:rsid w:val="00160E04"/>
    <w:rsid w:val="001613A7"/>
    <w:rsid w:val="0016252E"/>
    <w:rsid w:val="00162DA2"/>
    <w:rsid w:val="00162E49"/>
    <w:rsid w:val="001634A8"/>
    <w:rsid w:val="00163609"/>
    <w:rsid w:val="001641C0"/>
    <w:rsid w:val="001642B3"/>
    <w:rsid w:val="00164434"/>
    <w:rsid w:val="001646F3"/>
    <w:rsid w:val="00164FCB"/>
    <w:rsid w:val="00165073"/>
    <w:rsid w:val="001654C5"/>
    <w:rsid w:val="00165908"/>
    <w:rsid w:val="00165BB8"/>
    <w:rsid w:val="00165E99"/>
    <w:rsid w:val="001672B4"/>
    <w:rsid w:val="001676B6"/>
    <w:rsid w:val="00167A3C"/>
    <w:rsid w:val="00167AF1"/>
    <w:rsid w:val="00167BFF"/>
    <w:rsid w:val="00167DC9"/>
    <w:rsid w:val="0016B175"/>
    <w:rsid w:val="00170245"/>
    <w:rsid w:val="00171048"/>
    <w:rsid w:val="00171A34"/>
    <w:rsid w:val="00171F66"/>
    <w:rsid w:val="001722E3"/>
    <w:rsid w:val="00172866"/>
    <w:rsid w:val="001736B1"/>
    <w:rsid w:val="00173DCA"/>
    <w:rsid w:val="00173F90"/>
    <w:rsid w:val="001764DE"/>
    <w:rsid w:val="00176F44"/>
    <w:rsid w:val="00177D9E"/>
    <w:rsid w:val="00180226"/>
    <w:rsid w:val="00180946"/>
    <w:rsid w:val="00181204"/>
    <w:rsid w:val="00181D4B"/>
    <w:rsid w:val="00181FA8"/>
    <w:rsid w:val="001826DC"/>
    <w:rsid w:val="00182F1C"/>
    <w:rsid w:val="001833B6"/>
    <w:rsid w:val="0018358D"/>
    <w:rsid w:val="001845A1"/>
    <w:rsid w:val="00184E62"/>
    <w:rsid w:val="00184F90"/>
    <w:rsid w:val="00185408"/>
    <w:rsid w:val="0018543A"/>
    <w:rsid w:val="0018571C"/>
    <w:rsid w:val="001859CA"/>
    <w:rsid w:val="00186EEF"/>
    <w:rsid w:val="001874B5"/>
    <w:rsid w:val="00190A34"/>
    <w:rsid w:val="00191487"/>
    <w:rsid w:val="00191A59"/>
    <w:rsid w:val="00192185"/>
    <w:rsid w:val="0019350C"/>
    <w:rsid w:val="001935B2"/>
    <w:rsid w:val="00193703"/>
    <w:rsid w:val="00193D41"/>
    <w:rsid w:val="00194AA1"/>
    <w:rsid w:val="00194BE1"/>
    <w:rsid w:val="00194E7C"/>
    <w:rsid w:val="001954A1"/>
    <w:rsid w:val="00195873"/>
    <w:rsid w:val="00196518"/>
    <w:rsid w:val="00196925"/>
    <w:rsid w:val="00196C9D"/>
    <w:rsid w:val="00197597"/>
    <w:rsid w:val="001976B7"/>
    <w:rsid w:val="00197BB0"/>
    <w:rsid w:val="00198DAF"/>
    <w:rsid w:val="001A01ED"/>
    <w:rsid w:val="001A05FA"/>
    <w:rsid w:val="001A07FD"/>
    <w:rsid w:val="001A092B"/>
    <w:rsid w:val="001A0D54"/>
    <w:rsid w:val="001A131A"/>
    <w:rsid w:val="001A135D"/>
    <w:rsid w:val="001A1CB9"/>
    <w:rsid w:val="001A2AB5"/>
    <w:rsid w:val="001A2ABA"/>
    <w:rsid w:val="001A30E0"/>
    <w:rsid w:val="001A31B6"/>
    <w:rsid w:val="001A3367"/>
    <w:rsid w:val="001A3374"/>
    <w:rsid w:val="001A35B4"/>
    <w:rsid w:val="001A41D5"/>
    <w:rsid w:val="001A479F"/>
    <w:rsid w:val="001A4C7F"/>
    <w:rsid w:val="001A50A4"/>
    <w:rsid w:val="001A55E6"/>
    <w:rsid w:val="001A563F"/>
    <w:rsid w:val="001A5823"/>
    <w:rsid w:val="001A5FA6"/>
    <w:rsid w:val="001A676C"/>
    <w:rsid w:val="001A7873"/>
    <w:rsid w:val="001A7916"/>
    <w:rsid w:val="001A7A15"/>
    <w:rsid w:val="001A7B80"/>
    <w:rsid w:val="001B013C"/>
    <w:rsid w:val="001B05C8"/>
    <w:rsid w:val="001B07FC"/>
    <w:rsid w:val="001B0B00"/>
    <w:rsid w:val="001B0FF5"/>
    <w:rsid w:val="001B17BD"/>
    <w:rsid w:val="001B1829"/>
    <w:rsid w:val="001B1A56"/>
    <w:rsid w:val="001B2C03"/>
    <w:rsid w:val="001B3A33"/>
    <w:rsid w:val="001B3D51"/>
    <w:rsid w:val="001B412C"/>
    <w:rsid w:val="001B41BD"/>
    <w:rsid w:val="001B43D8"/>
    <w:rsid w:val="001B4581"/>
    <w:rsid w:val="001B6103"/>
    <w:rsid w:val="001B6217"/>
    <w:rsid w:val="001B6AEA"/>
    <w:rsid w:val="001B6C7C"/>
    <w:rsid w:val="001B7187"/>
    <w:rsid w:val="001C04F9"/>
    <w:rsid w:val="001C1639"/>
    <w:rsid w:val="001C2855"/>
    <w:rsid w:val="001C2E2B"/>
    <w:rsid w:val="001C35DC"/>
    <w:rsid w:val="001C3696"/>
    <w:rsid w:val="001C3D7D"/>
    <w:rsid w:val="001C499C"/>
    <w:rsid w:val="001C4F13"/>
    <w:rsid w:val="001C565F"/>
    <w:rsid w:val="001C5C9B"/>
    <w:rsid w:val="001C5D22"/>
    <w:rsid w:val="001C6E36"/>
    <w:rsid w:val="001C6ECD"/>
    <w:rsid w:val="001C7947"/>
    <w:rsid w:val="001C7C36"/>
    <w:rsid w:val="001D0005"/>
    <w:rsid w:val="001D0114"/>
    <w:rsid w:val="001D07E7"/>
    <w:rsid w:val="001D0C24"/>
    <w:rsid w:val="001D0D81"/>
    <w:rsid w:val="001D1156"/>
    <w:rsid w:val="001D11A4"/>
    <w:rsid w:val="001D16A7"/>
    <w:rsid w:val="001D1958"/>
    <w:rsid w:val="001D197E"/>
    <w:rsid w:val="001D1AD4"/>
    <w:rsid w:val="001D1B72"/>
    <w:rsid w:val="001D2178"/>
    <w:rsid w:val="001D237C"/>
    <w:rsid w:val="001D30D2"/>
    <w:rsid w:val="001D31E7"/>
    <w:rsid w:val="001D32B4"/>
    <w:rsid w:val="001D33E3"/>
    <w:rsid w:val="001D3424"/>
    <w:rsid w:val="001D34AB"/>
    <w:rsid w:val="001D3CB9"/>
    <w:rsid w:val="001D4EB5"/>
    <w:rsid w:val="001D4EB7"/>
    <w:rsid w:val="001D51FE"/>
    <w:rsid w:val="001D5F8D"/>
    <w:rsid w:val="001D615B"/>
    <w:rsid w:val="001D65C4"/>
    <w:rsid w:val="001D6F1C"/>
    <w:rsid w:val="001D76F7"/>
    <w:rsid w:val="001D79C2"/>
    <w:rsid w:val="001E012E"/>
    <w:rsid w:val="001E07B9"/>
    <w:rsid w:val="001E16C3"/>
    <w:rsid w:val="001E2981"/>
    <w:rsid w:val="001E3A1A"/>
    <w:rsid w:val="001E412F"/>
    <w:rsid w:val="001E4A15"/>
    <w:rsid w:val="001E5200"/>
    <w:rsid w:val="001E5B40"/>
    <w:rsid w:val="001E5B9B"/>
    <w:rsid w:val="001E5FFB"/>
    <w:rsid w:val="001E60B6"/>
    <w:rsid w:val="001E6693"/>
    <w:rsid w:val="001E73C9"/>
    <w:rsid w:val="001E78A1"/>
    <w:rsid w:val="001E7A2C"/>
    <w:rsid w:val="001E7D95"/>
    <w:rsid w:val="001F0D97"/>
    <w:rsid w:val="001F0EBE"/>
    <w:rsid w:val="001F12DF"/>
    <w:rsid w:val="001F2119"/>
    <w:rsid w:val="001F2404"/>
    <w:rsid w:val="001F2C1E"/>
    <w:rsid w:val="001F441F"/>
    <w:rsid w:val="001F4474"/>
    <w:rsid w:val="001F455F"/>
    <w:rsid w:val="001F49DD"/>
    <w:rsid w:val="001F4D7B"/>
    <w:rsid w:val="001F51E6"/>
    <w:rsid w:val="001F54AC"/>
    <w:rsid w:val="001F5699"/>
    <w:rsid w:val="001F61EE"/>
    <w:rsid w:val="001F6993"/>
    <w:rsid w:val="001F6B92"/>
    <w:rsid w:val="001F6C3B"/>
    <w:rsid w:val="001F6F45"/>
    <w:rsid w:val="001F6FE5"/>
    <w:rsid w:val="001F708C"/>
    <w:rsid w:val="001F7AB4"/>
    <w:rsid w:val="001F7E00"/>
    <w:rsid w:val="001F7EE8"/>
    <w:rsid w:val="001F7FAF"/>
    <w:rsid w:val="00200AEA"/>
    <w:rsid w:val="00200E73"/>
    <w:rsid w:val="00201B3F"/>
    <w:rsid w:val="00201B80"/>
    <w:rsid w:val="0020289B"/>
    <w:rsid w:val="00203899"/>
    <w:rsid w:val="00203939"/>
    <w:rsid w:val="00203ACF"/>
    <w:rsid w:val="0020404F"/>
    <w:rsid w:val="00205CA0"/>
    <w:rsid w:val="00205FAF"/>
    <w:rsid w:val="002060E6"/>
    <w:rsid w:val="002063BD"/>
    <w:rsid w:val="00206831"/>
    <w:rsid w:val="00206B34"/>
    <w:rsid w:val="00207216"/>
    <w:rsid w:val="0020754D"/>
    <w:rsid w:val="00207848"/>
    <w:rsid w:val="00207BC1"/>
    <w:rsid w:val="00207E4B"/>
    <w:rsid w:val="00207F56"/>
    <w:rsid w:val="00207F5E"/>
    <w:rsid w:val="00210446"/>
    <w:rsid w:val="00210AE5"/>
    <w:rsid w:val="00210F82"/>
    <w:rsid w:val="00212BA8"/>
    <w:rsid w:val="00213AC8"/>
    <w:rsid w:val="00213E05"/>
    <w:rsid w:val="00213F48"/>
    <w:rsid w:val="00213FB8"/>
    <w:rsid w:val="00214143"/>
    <w:rsid w:val="0021461C"/>
    <w:rsid w:val="00214902"/>
    <w:rsid w:val="00215295"/>
    <w:rsid w:val="00215D06"/>
    <w:rsid w:val="00215F6E"/>
    <w:rsid w:val="002161BC"/>
    <w:rsid w:val="002169CA"/>
    <w:rsid w:val="00216EC1"/>
    <w:rsid w:val="0021777F"/>
    <w:rsid w:val="00217904"/>
    <w:rsid w:val="00220183"/>
    <w:rsid w:val="002204B2"/>
    <w:rsid w:val="0022094B"/>
    <w:rsid w:val="00221F19"/>
    <w:rsid w:val="002227CC"/>
    <w:rsid w:val="00223513"/>
    <w:rsid w:val="002237CB"/>
    <w:rsid w:val="00223B97"/>
    <w:rsid w:val="00223F62"/>
    <w:rsid w:val="00223F6C"/>
    <w:rsid w:val="0022455B"/>
    <w:rsid w:val="00224ADB"/>
    <w:rsid w:val="002250E6"/>
    <w:rsid w:val="00225656"/>
    <w:rsid w:val="00225C2F"/>
    <w:rsid w:val="0022673A"/>
    <w:rsid w:val="002268C7"/>
    <w:rsid w:val="00227BB2"/>
    <w:rsid w:val="00230C06"/>
    <w:rsid w:val="0023152C"/>
    <w:rsid w:val="0023247C"/>
    <w:rsid w:val="0023291C"/>
    <w:rsid w:val="00232B20"/>
    <w:rsid w:val="0023355B"/>
    <w:rsid w:val="00233997"/>
    <w:rsid w:val="002344D9"/>
    <w:rsid w:val="002347D9"/>
    <w:rsid w:val="00234A25"/>
    <w:rsid w:val="0023529F"/>
    <w:rsid w:val="002353F3"/>
    <w:rsid w:val="00235D2B"/>
    <w:rsid w:val="0023670E"/>
    <w:rsid w:val="00236F8A"/>
    <w:rsid w:val="002375BB"/>
    <w:rsid w:val="00240146"/>
    <w:rsid w:val="002402FA"/>
    <w:rsid w:val="00240DCB"/>
    <w:rsid w:val="00241937"/>
    <w:rsid w:val="00241ED1"/>
    <w:rsid w:val="00242B1C"/>
    <w:rsid w:val="00242CFA"/>
    <w:rsid w:val="00242FF5"/>
    <w:rsid w:val="00243D20"/>
    <w:rsid w:val="00244E80"/>
    <w:rsid w:val="00245F31"/>
    <w:rsid w:val="0024641F"/>
    <w:rsid w:val="002469E5"/>
    <w:rsid w:val="00246C94"/>
    <w:rsid w:val="00247692"/>
    <w:rsid w:val="002479E9"/>
    <w:rsid w:val="00247A2B"/>
    <w:rsid w:val="00247F37"/>
    <w:rsid w:val="00250B9F"/>
    <w:rsid w:val="0025136E"/>
    <w:rsid w:val="00251AB9"/>
    <w:rsid w:val="002520E9"/>
    <w:rsid w:val="0025282B"/>
    <w:rsid w:val="002532B3"/>
    <w:rsid w:val="00253797"/>
    <w:rsid w:val="002537B9"/>
    <w:rsid w:val="0025387B"/>
    <w:rsid w:val="0025389C"/>
    <w:rsid w:val="0025394D"/>
    <w:rsid w:val="00253A7E"/>
    <w:rsid w:val="00253E48"/>
    <w:rsid w:val="002548D6"/>
    <w:rsid w:val="002549F5"/>
    <w:rsid w:val="0025565B"/>
    <w:rsid w:val="0025640E"/>
    <w:rsid w:val="0025668A"/>
    <w:rsid w:val="002568C7"/>
    <w:rsid w:val="002573DA"/>
    <w:rsid w:val="00260202"/>
    <w:rsid w:val="00260388"/>
    <w:rsid w:val="0026041E"/>
    <w:rsid w:val="002605D7"/>
    <w:rsid w:val="002609F3"/>
    <w:rsid w:val="00260EAE"/>
    <w:rsid w:val="00262441"/>
    <w:rsid w:val="002625C7"/>
    <w:rsid w:val="0026266A"/>
    <w:rsid w:val="00262687"/>
    <w:rsid w:val="0026277A"/>
    <w:rsid w:val="0026300C"/>
    <w:rsid w:val="002639BA"/>
    <w:rsid w:val="00264331"/>
    <w:rsid w:val="002645B6"/>
    <w:rsid w:val="0026471F"/>
    <w:rsid w:val="0026534E"/>
    <w:rsid w:val="00265AB2"/>
    <w:rsid w:val="00265D6B"/>
    <w:rsid w:val="00265E2E"/>
    <w:rsid w:val="002664EA"/>
    <w:rsid w:val="00266CA7"/>
    <w:rsid w:val="00267203"/>
    <w:rsid w:val="002704D9"/>
    <w:rsid w:val="00270D87"/>
    <w:rsid w:val="00271A8E"/>
    <w:rsid w:val="002726DD"/>
    <w:rsid w:val="00272BA6"/>
    <w:rsid w:val="00273CDE"/>
    <w:rsid w:val="00273DEC"/>
    <w:rsid w:val="00273E1A"/>
    <w:rsid w:val="0027428F"/>
    <w:rsid w:val="00274550"/>
    <w:rsid w:val="00275ABA"/>
    <w:rsid w:val="00275ECD"/>
    <w:rsid w:val="00276137"/>
    <w:rsid w:val="00276235"/>
    <w:rsid w:val="00276591"/>
    <w:rsid w:val="002777F0"/>
    <w:rsid w:val="00277DA4"/>
    <w:rsid w:val="00277E6D"/>
    <w:rsid w:val="00277ED9"/>
    <w:rsid w:val="0028006B"/>
    <w:rsid w:val="002801F0"/>
    <w:rsid w:val="00280211"/>
    <w:rsid w:val="00280F3A"/>
    <w:rsid w:val="00281F02"/>
    <w:rsid w:val="002824BF"/>
    <w:rsid w:val="00282F15"/>
    <w:rsid w:val="00282FDF"/>
    <w:rsid w:val="0028301F"/>
    <w:rsid w:val="002839E4"/>
    <w:rsid w:val="00283BB5"/>
    <w:rsid w:val="00283EA0"/>
    <w:rsid w:val="00285AC3"/>
    <w:rsid w:val="00285E54"/>
    <w:rsid w:val="00286490"/>
    <w:rsid w:val="00286673"/>
    <w:rsid w:val="002868CF"/>
    <w:rsid w:val="00286D11"/>
    <w:rsid w:val="00287563"/>
    <w:rsid w:val="00287A03"/>
    <w:rsid w:val="00287A9C"/>
    <w:rsid w:val="00290328"/>
    <w:rsid w:val="0029041B"/>
    <w:rsid w:val="00291683"/>
    <w:rsid w:val="002916FD"/>
    <w:rsid w:val="00291E5D"/>
    <w:rsid w:val="002924D7"/>
    <w:rsid w:val="002926FA"/>
    <w:rsid w:val="002927BA"/>
    <w:rsid w:val="00292FF1"/>
    <w:rsid w:val="00293957"/>
    <w:rsid w:val="00293A59"/>
    <w:rsid w:val="002940B2"/>
    <w:rsid w:val="0029443C"/>
    <w:rsid w:val="00294696"/>
    <w:rsid w:val="002949F9"/>
    <w:rsid w:val="00295678"/>
    <w:rsid w:val="002959CE"/>
    <w:rsid w:val="00295A33"/>
    <w:rsid w:val="002960A4"/>
    <w:rsid w:val="00296E35"/>
    <w:rsid w:val="00297293"/>
    <w:rsid w:val="002A00DC"/>
    <w:rsid w:val="002A067C"/>
    <w:rsid w:val="002A080F"/>
    <w:rsid w:val="002A0C9E"/>
    <w:rsid w:val="002A0CCD"/>
    <w:rsid w:val="002A1C92"/>
    <w:rsid w:val="002A2D83"/>
    <w:rsid w:val="002A3725"/>
    <w:rsid w:val="002A512E"/>
    <w:rsid w:val="002A5196"/>
    <w:rsid w:val="002A5593"/>
    <w:rsid w:val="002A5BD5"/>
    <w:rsid w:val="002A6A55"/>
    <w:rsid w:val="002A6C48"/>
    <w:rsid w:val="002A76D6"/>
    <w:rsid w:val="002A7950"/>
    <w:rsid w:val="002AB18D"/>
    <w:rsid w:val="002B041E"/>
    <w:rsid w:val="002B0D7A"/>
    <w:rsid w:val="002B1D2D"/>
    <w:rsid w:val="002B1E15"/>
    <w:rsid w:val="002B1E33"/>
    <w:rsid w:val="002B253B"/>
    <w:rsid w:val="002B28DA"/>
    <w:rsid w:val="002B2ED9"/>
    <w:rsid w:val="002B30ED"/>
    <w:rsid w:val="002B345D"/>
    <w:rsid w:val="002B3599"/>
    <w:rsid w:val="002B35FA"/>
    <w:rsid w:val="002B451E"/>
    <w:rsid w:val="002B494E"/>
    <w:rsid w:val="002B4A9A"/>
    <w:rsid w:val="002B4DC2"/>
    <w:rsid w:val="002B51CA"/>
    <w:rsid w:val="002B5568"/>
    <w:rsid w:val="002B60A3"/>
    <w:rsid w:val="002B61E7"/>
    <w:rsid w:val="002B7707"/>
    <w:rsid w:val="002B7F1A"/>
    <w:rsid w:val="002C10EA"/>
    <w:rsid w:val="002C1B61"/>
    <w:rsid w:val="002C210E"/>
    <w:rsid w:val="002C2E76"/>
    <w:rsid w:val="002C2F37"/>
    <w:rsid w:val="002C2FEE"/>
    <w:rsid w:val="002C2FEF"/>
    <w:rsid w:val="002C343C"/>
    <w:rsid w:val="002C39AE"/>
    <w:rsid w:val="002C39C8"/>
    <w:rsid w:val="002C3C8C"/>
    <w:rsid w:val="002C3EE2"/>
    <w:rsid w:val="002C461B"/>
    <w:rsid w:val="002C4B8B"/>
    <w:rsid w:val="002C5171"/>
    <w:rsid w:val="002C5390"/>
    <w:rsid w:val="002C56A8"/>
    <w:rsid w:val="002C5880"/>
    <w:rsid w:val="002C5D4F"/>
    <w:rsid w:val="002C6223"/>
    <w:rsid w:val="002C75C2"/>
    <w:rsid w:val="002C7AFA"/>
    <w:rsid w:val="002C7CC0"/>
    <w:rsid w:val="002C7D7C"/>
    <w:rsid w:val="002D00E8"/>
    <w:rsid w:val="002D0F6E"/>
    <w:rsid w:val="002D1218"/>
    <w:rsid w:val="002D2194"/>
    <w:rsid w:val="002D236F"/>
    <w:rsid w:val="002D2AA8"/>
    <w:rsid w:val="002D342D"/>
    <w:rsid w:val="002D3E67"/>
    <w:rsid w:val="002D4471"/>
    <w:rsid w:val="002D4615"/>
    <w:rsid w:val="002D4A89"/>
    <w:rsid w:val="002D4E3E"/>
    <w:rsid w:val="002D5B95"/>
    <w:rsid w:val="002D5BCF"/>
    <w:rsid w:val="002D5C26"/>
    <w:rsid w:val="002D5D73"/>
    <w:rsid w:val="002D7E36"/>
    <w:rsid w:val="002E03CF"/>
    <w:rsid w:val="002E05D7"/>
    <w:rsid w:val="002E07BF"/>
    <w:rsid w:val="002E11EE"/>
    <w:rsid w:val="002E16C9"/>
    <w:rsid w:val="002E1797"/>
    <w:rsid w:val="002E2141"/>
    <w:rsid w:val="002E24E3"/>
    <w:rsid w:val="002E26D0"/>
    <w:rsid w:val="002E2705"/>
    <w:rsid w:val="002E3748"/>
    <w:rsid w:val="002E381A"/>
    <w:rsid w:val="002E3D45"/>
    <w:rsid w:val="002E4F73"/>
    <w:rsid w:val="002E5297"/>
    <w:rsid w:val="002E550D"/>
    <w:rsid w:val="002E5514"/>
    <w:rsid w:val="002E5596"/>
    <w:rsid w:val="002E6160"/>
    <w:rsid w:val="002E670A"/>
    <w:rsid w:val="002E6A3B"/>
    <w:rsid w:val="002E6ABD"/>
    <w:rsid w:val="002E6C67"/>
    <w:rsid w:val="002E6DBA"/>
    <w:rsid w:val="002E71A1"/>
    <w:rsid w:val="002E7665"/>
    <w:rsid w:val="002E76BC"/>
    <w:rsid w:val="002F0319"/>
    <w:rsid w:val="002F1371"/>
    <w:rsid w:val="002F151B"/>
    <w:rsid w:val="002F185E"/>
    <w:rsid w:val="002F1876"/>
    <w:rsid w:val="002F1B40"/>
    <w:rsid w:val="002F1C0B"/>
    <w:rsid w:val="002F2AD2"/>
    <w:rsid w:val="002F3628"/>
    <w:rsid w:val="002F376E"/>
    <w:rsid w:val="002F3D47"/>
    <w:rsid w:val="002F3F45"/>
    <w:rsid w:val="002F3F58"/>
    <w:rsid w:val="002F41B0"/>
    <w:rsid w:val="002F43D7"/>
    <w:rsid w:val="002F46CE"/>
    <w:rsid w:val="002F4D68"/>
    <w:rsid w:val="002F4E55"/>
    <w:rsid w:val="002F6469"/>
    <w:rsid w:val="002F6945"/>
    <w:rsid w:val="002F69AA"/>
    <w:rsid w:val="002F6B4C"/>
    <w:rsid w:val="002F6DEB"/>
    <w:rsid w:val="002F72F8"/>
    <w:rsid w:val="002F77FE"/>
    <w:rsid w:val="002FB556"/>
    <w:rsid w:val="00300487"/>
    <w:rsid w:val="0030169B"/>
    <w:rsid w:val="00302084"/>
    <w:rsid w:val="003021A1"/>
    <w:rsid w:val="00302BDE"/>
    <w:rsid w:val="00302EEB"/>
    <w:rsid w:val="0030455C"/>
    <w:rsid w:val="003051AF"/>
    <w:rsid w:val="00306104"/>
    <w:rsid w:val="003062AA"/>
    <w:rsid w:val="003062C3"/>
    <w:rsid w:val="00306334"/>
    <w:rsid w:val="00306492"/>
    <w:rsid w:val="00306880"/>
    <w:rsid w:val="00306B85"/>
    <w:rsid w:val="00306BED"/>
    <w:rsid w:val="00306D6B"/>
    <w:rsid w:val="00306E2F"/>
    <w:rsid w:val="0030708E"/>
    <w:rsid w:val="00307261"/>
    <w:rsid w:val="0030775F"/>
    <w:rsid w:val="003100BE"/>
    <w:rsid w:val="00310997"/>
    <w:rsid w:val="003110DD"/>
    <w:rsid w:val="0031155A"/>
    <w:rsid w:val="00312803"/>
    <w:rsid w:val="00312E99"/>
    <w:rsid w:val="003134F6"/>
    <w:rsid w:val="00313560"/>
    <w:rsid w:val="00313B4E"/>
    <w:rsid w:val="00313E88"/>
    <w:rsid w:val="003141A5"/>
    <w:rsid w:val="00315D6A"/>
    <w:rsid w:val="003168C3"/>
    <w:rsid w:val="003170E0"/>
    <w:rsid w:val="0031792A"/>
    <w:rsid w:val="0031793A"/>
    <w:rsid w:val="00317D6A"/>
    <w:rsid w:val="00320F08"/>
    <w:rsid w:val="003211C1"/>
    <w:rsid w:val="003216DF"/>
    <w:rsid w:val="003218A0"/>
    <w:rsid w:val="003218DD"/>
    <w:rsid w:val="0032315E"/>
    <w:rsid w:val="00323320"/>
    <w:rsid w:val="00323599"/>
    <w:rsid w:val="003238DD"/>
    <w:rsid w:val="0032457E"/>
    <w:rsid w:val="00324F79"/>
    <w:rsid w:val="003250B6"/>
    <w:rsid w:val="0032519F"/>
    <w:rsid w:val="00325939"/>
    <w:rsid w:val="00325C91"/>
    <w:rsid w:val="003267F7"/>
    <w:rsid w:val="0032705D"/>
    <w:rsid w:val="00327573"/>
    <w:rsid w:val="00327A1A"/>
    <w:rsid w:val="003303CC"/>
    <w:rsid w:val="00330F94"/>
    <w:rsid w:val="00331283"/>
    <w:rsid w:val="003318F8"/>
    <w:rsid w:val="00331C70"/>
    <w:rsid w:val="00333C68"/>
    <w:rsid w:val="00333F15"/>
    <w:rsid w:val="003345A2"/>
    <w:rsid w:val="00334997"/>
    <w:rsid w:val="003349E1"/>
    <w:rsid w:val="0033549E"/>
    <w:rsid w:val="00335672"/>
    <w:rsid w:val="003360F5"/>
    <w:rsid w:val="003364C4"/>
    <w:rsid w:val="00336AB8"/>
    <w:rsid w:val="003373BE"/>
    <w:rsid w:val="003401EF"/>
    <w:rsid w:val="00340F5C"/>
    <w:rsid w:val="003415BF"/>
    <w:rsid w:val="00341C5D"/>
    <w:rsid w:val="00341F5F"/>
    <w:rsid w:val="003421F4"/>
    <w:rsid w:val="00342316"/>
    <w:rsid w:val="00342675"/>
    <w:rsid w:val="003429E7"/>
    <w:rsid w:val="003433B8"/>
    <w:rsid w:val="00344740"/>
    <w:rsid w:val="0034486F"/>
    <w:rsid w:val="003450AE"/>
    <w:rsid w:val="00346342"/>
    <w:rsid w:val="003464AC"/>
    <w:rsid w:val="00346FEC"/>
    <w:rsid w:val="0034724F"/>
    <w:rsid w:val="00347AEA"/>
    <w:rsid w:val="00347ED7"/>
    <w:rsid w:val="00351AFA"/>
    <w:rsid w:val="00351BF6"/>
    <w:rsid w:val="00351C7F"/>
    <w:rsid w:val="00352941"/>
    <w:rsid w:val="00352A7C"/>
    <w:rsid w:val="00353300"/>
    <w:rsid w:val="00354EBE"/>
    <w:rsid w:val="003555C3"/>
    <w:rsid w:val="00355B3B"/>
    <w:rsid w:val="00355C43"/>
    <w:rsid w:val="00356341"/>
    <w:rsid w:val="00356392"/>
    <w:rsid w:val="00356996"/>
    <w:rsid w:val="00356D88"/>
    <w:rsid w:val="00356FB1"/>
    <w:rsid w:val="0035701C"/>
    <w:rsid w:val="0035711F"/>
    <w:rsid w:val="00357348"/>
    <w:rsid w:val="003576FC"/>
    <w:rsid w:val="003602C8"/>
    <w:rsid w:val="003608FE"/>
    <w:rsid w:val="00362641"/>
    <w:rsid w:val="00362ACC"/>
    <w:rsid w:val="003638DA"/>
    <w:rsid w:val="00363FAE"/>
    <w:rsid w:val="00365F72"/>
    <w:rsid w:val="0036644E"/>
    <w:rsid w:val="003666AC"/>
    <w:rsid w:val="00366A75"/>
    <w:rsid w:val="00366D7C"/>
    <w:rsid w:val="0036727F"/>
    <w:rsid w:val="00370F46"/>
    <w:rsid w:val="0037136F"/>
    <w:rsid w:val="003727AF"/>
    <w:rsid w:val="003737A4"/>
    <w:rsid w:val="00376800"/>
    <w:rsid w:val="00376A90"/>
    <w:rsid w:val="00376D01"/>
    <w:rsid w:val="0037702C"/>
    <w:rsid w:val="00377123"/>
    <w:rsid w:val="00377D2D"/>
    <w:rsid w:val="003801A3"/>
    <w:rsid w:val="00380A67"/>
    <w:rsid w:val="00380FA4"/>
    <w:rsid w:val="00381553"/>
    <w:rsid w:val="00381851"/>
    <w:rsid w:val="003818FF"/>
    <w:rsid w:val="00381B61"/>
    <w:rsid w:val="0038256E"/>
    <w:rsid w:val="00382A89"/>
    <w:rsid w:val="00382A96"/>
    <w:rsid w:val="00382EB4"/>
    <w:rsid w:val="00383230"/>
    <w:rsid w:val="003832F7"/>
    <w:rsid w:val="003834BA"/>
    <w:rsid w:val="00383A1E"/>
    <w:rsid w:val="00383AEA"/>
    <w:rsid w:val="00383D39"/>
    <w:rsid w:val="003843CA"/>
    <w:rsid w:val="003851A8"/>
    <w:rsid w:val="0038533A"/>
    <w:rsid w:val="003856DF"/>
    <w:rsid w:val="00385E73"/>
    <w:rsid w:val="00385E91"/>
    <w:rsid w:val="00387616"/>
    <w:rsid w:val="00387735"/>
    <w:rsid w:val="0038775F"/>
    <w:rsid w:val="00387E4D"/>
    <w:rsid w:val="00390759"/>
    <w:rsid w:val="00390C2A"/>
    <w:rsid w:val="00390FEA"/>
    <w:rsid w:val="0039128D"/>
    <w:rsid w:val="00391444"/>
    <w:rsid w:val="003919AB"/>
    <w:rsid w:val="00391AB2"/>
    <w:rsid w:val="00391C83"/>
    <w:rsid w:val="003924CE"/>
    <w:rsid w:val="00393649"/>
    <w:rsid w:val="00393C0B"/>
    <w:rsid w:val="00393DBA"/>
    <w:rsid w:val="003946DF"/>
    <w:rsid w:val="003949D5"/>
    <w:rsid w:val="00395645"/>
    <w:rsid w:val="0039567C"/>
    <w:rsid w:val="00395CD7"/>
    <w:rsid w:val="003975EB"/>
    <w:rsid w:val="00397A5E"/>
    <w:rsid w:val="00397C80"/>
    <w:rsid w:val="00397D6B"/>
    <w:rsid w:val="00397F9B"/>
    <w:rsid w:val="003A0232"/>
    <w:rsid w:val="003A0364"/>
    <w:rsid w:val="003A0A30"/>
    <w:rsid w:val="003A1530"/>
    <w:rsid w:val="003A1731"/>
    <w:rsid w:val="003A2AC0"/>
    <w:rsid w:val="003A376A"/>
    <w:rsid w:val="003A54C3"/>
    <w:rsid w:val="003A5D54"/>
    <w:rsid w:val="003A6806"/>
    <w:rsid w:val="003A6876"/>
    <w:rsid w:val="003A76D3"/>
    <w:rsid w:val="003A773E"/>
    <w:rsid w:val="003A7A99"/>
    <w:rsid w:val="003B0733"/>
    <w:rsid w:val="003B0C46"/>
    <w:rsid w:val="003B1179"/>
    <w:rsid w:val="003B16A7"/>
    <w:rsid w:val="003B28FB"/>
    <w:rsid w:val="003B2CDD"/>
    <w:rsid w:val="003B45A8"/>
    <w:rsid w:val="003B4DF5"/>
    <w:rsid w:val="003B5348"/>
    <w:rsid w:val="003B5FFC"/>
    <w:rsid w:val="003B70D4"/>
    <w:rsid w:val="003B71A5"/>
    <w:rsid w:val="003B71CB"/>
    <w:rsid w:val="003B7209"/>
    <w:rsid w:val="003B76AF"/>
    <w:rsid w:val="003B7A6E"/>
    <w:rsid w:val="003B7CA9"/>
    <w:rsid w:val="003B7D79"/>
    <w:rsid w:val="003C0156"/>
    <w:rsid w:val="003C0C88"/>
    <w:rsid w:val="003C0E2A"/>
    <w:rsid w:val="003C177E"/>
    <w:rsid w:val="003C20A8"/>
    <w:rsid w:val="003C20C4"/>
    <w:rsid w:val="003C2303"/>
    <w:rsid w:val="003C2E16"/>
    <w:rsid w:val="003C2EC2"/>
    <w:rsid w:val="003C2EDE"/>
    <w:rsid w:val="003C425F"/>
    <w:rsid w:val="003C4EE1"/>
    <w:rsid w:val="003C5EBB"/>
    <w:rsid w:val="003C65DA"/>
    <w:rsid w:val="003C6D60"/>
    <w:rsid w:val="003C73F7"/>
    <w:rsid w:val="003C7489"/>
    <w:rsid w:val="003C7B5D"/>
    <w:rsid w:val="003C7D76"/>
    <w:rsid w:val="003C7F8C"/>
    <w:rsid w:val="003D0480"/>
    <w:rsid w:val="003D0838"/>
    <w:rsid w:val="003D0FBE"/>
    <w:rsid w:val="003D112A"/>
    <w:rsid w:val="003D1571"/>
    <w:rsid w:val="003D1972"/>
    <w:rsid w:val="003D1AE3"/>
    <w:rsid w:val="003D34B7"/>
    <w:rsid w:val="003D3BF6"/>
    <w:rsid w:val="003D47FF"/>
    <w:rsid w:val="003D4804"/>
    <w:rsid w:val="003D4CD0"/>
    <w:rsid w:val="003D6A31"/>
    <w:rsid w:val="003D6C70"/>
    <w:rsid w:val="003D748D"/>
    <w:rsid w:val="003D7C97"/>
    <w:rsid w:val="003E03F4"/>
    <w:rsid w:val="003E0CE5"/>
    <w:rsid w:val="003E12C9"/>
    <w:rsid w:val="003E15EF"/>
    <w:rsid w:val="003E15FF"/>
    <w:rsid w:val="003E277E"/>
    <w:rsid w:val="003E28AE"/>
    <w:rsid w:val="003E2BFC"/>
    <w:rsid w:val="003E2C9E"/>
    <w:rsid w:val="003E3735"/>
    <w:rsid w:val="003E48E1"/>
    <w:rsid w:val="003E4EBE"/>
    <w:rsid w:val="003E540B"/>
    <w:rsid w:val="003E5850"/>
    <w:rsid w:val="003E591F"/>
    <w:rsid w:val="003E6DEB"/>
    <w:rsid w:val="003E7E7F"/>
    <w:rsid w:val="003E7F27"/>
    <w:rsid w:val="003F0765"/>
    <w:rsid w:val="003F0C07"/>
    <w:rsid w:val="003F1610"/>
    <w:rsid w:val="003F1890"/>
    <w:rsid w:val="003F2697"/>
    <w:rsid w:val="003F281C"/>
    <w:rsid w:val="003F2F4C"/>
    <w:rsid w:val="003F3D05"/>
    <w:rsid w:val="003F5C55"/>
    <w:rsid w:val="003F5E30"/>
    <w:rsid w:val="003F6786"/>
    <w:rsid w:val="003F75CC"/>
    <w:rsid w:val="0040098E"/>
    <w:rsid w:val="00400C88"/>
    <w:rsid w:val="00400DDF"/>
    <w:rsid w:val="00400FFD"/>
    <w:rsid w:val="004010FE"/>
    <w:rsid w:val="004011C6"/>
    <w:rsid w:val="00401434"/>
    <w:rsid w:val="00402407"/>
    <w:rsid w:val="00402D8F"/>
    <w:rsid w:val="00402EDA"/>
    <w:rsid w:val="0040307B"/>
    <w:rsid w:val="0040313D"/>
    <w:rsid w:val="00403DC9"/>
    <w:rsid w:val="00404840"/>
    <w:rsid w:val="00404849"/>
    <w:rsid w:val="0040489D"/>
    <w:rsid w:val="00404C6F"/>
    <w:rsid w:val="00405132"/>
    <w:rsid w:val="0040533E"/>
    <w:rsid w:val="00405591"/>
    <w:rsid w:val="004057C4"/>
    <w:rsid w:val="00405A92"/>
    <w:rsid w:val="004063A3"/>
    <w:rsid w:val="00410605"/>
    <w:rsid w:val="00410AFD"/>
    <w:rsid w:val="0041127D"/>
    <w:rsid w:val="00411290"/>
    <w:rsid w:val="004121F4"/>
    <w:rsid w:val="00412956"/>
    <w:rsid w:val="00412BBB"/>
    <w:rsid w:val="00413235"/>
    <w:rsid w:val="004146A9"/>
    <w:rsid w:val="004150F6"/>
    <w:rsid w:val="004151AA"/>
    <w:rsid w:val="00416483"/>
    <w:rsid w:val="00416830"/>
    <w:rsid w:val="00416832"/>
    <w:rsid w:val="00416AF0"/>
    <w:rsid w:val="00416B6F"/>
    <w:rsid w:val="00416BBF"/>
    <w:rsid w:val="00416E79"/>
    <w:rsid w:val="004172C5"/>
    <w:rsid w:val="00417C23"/>
    <w:rsid w:val="00417E07"/>
    <w:rsid w:val="00420282"/>
    <w:rsid w:val="00420330"/>
    <w:rsid w:val="004207CF"/>
    <w:rsid w:val="0042093A"/>
    <w:rsid w:val="00421C5E"/>
    <w:rsid w:val="0042209A"/>
    <w:rsid w:val="00422CA5"/>
    <w:rsid w:val="00422FB1"/>
    <w:rsid w:val="00423016"/>
    <w:rsid w:val="0042306D"/>
    <w:rsid w:val="00423BBA"/>
    <w:rsid w:val="00423FC5"/>
    <w:rsid w:val="0042448D"/>
    <w:rsid w:val="0042492A"/>
    <w:rsid w:val="004254E4"/>
    <w:rsid w:val="00425906"/>
    <w:rsid w:val="00425E74"/>
    <w:rsid w:val="004261F4"/>
    <w:rsid w:val="00426357"/>
    <w:rsid w:val="00426420"/>
    <w:rsid w:val="0042649F"/>
    <w:rsid w:val="00426804"/>
    <w:rsid w:val="00426E1A"/>
    <w:rsid w:val="00426E33"/>
    <w:rsid w:val="00427473"/>
    <w:rsid w:val="004279DE"/>
    <w:rsid w:val="0043047E"/>
    <w:rsid w:val="00430690"/>
    <w:rsid w:val="004311CB"/>
    <w:rsid w:val="00431390"/>
    <w:rsid w:val="00431531"/>
    <w:rsid w:val="004315E6"/>
    <w:rsid w:val="00431669"/>
    <w:rsid w:val="00431CAD"/>
    <w:rsid w:val="004325BD"/>
    <w:rsid w:val="00432912"/>
    <w:rsid w:val="00432CDA"/>
    <w:rsid w:val="004336E4"/>
    <w:rsid w:val="00433992"/>
    <w:rsid w:val="00434280"/>
    <w:rsid w:val="00434FB4"/>
    <w:rsid w:val="00435548"/>
    <w:rsid w:val="00436497"/>
    <w:rsid w:val="00436CE8"/>
    <w:rsid w:val="00437A94"/>
    <w:rsid w:val="00440389"/>
    <w:rsid w:val="00440FB9"/>
    <w:rsid w:val="0044117F"/>
    <w:rsid w:val="0044141A"/>
    <w:rsid w:val="00441BC2"/>
    <w:rsid w:val="0044203A"/>
    <w:rsid w:val="00442A7F"/>
    <w:rsid w:val="004435D1"/>
    <w:rsid w:val="004436DC"/>
    <w:rsid w:val="0044389F"/>
    <w:rsid w:val="004441DD"/>
    <w:rsid w:val="00444BFA"/>
    <w:rsid w:val="00444C40"/>
    <w:rsid w:val="004450AB"/>
    <w:rsid w:val="00445F87"/>
    <w:rsid w:val="00445F8E"/>
    <w:rsid w:val="00446520"/>
    <w:rsid w:val="00446AC8"/>
    <w:rsid w:val="004471C1"/>
    <w:rsid w:val="00447619"/>
    <w:rsid w:val="00450372"/>
    <w:rsid w:val="004507DC"/>
    <w:rsid w:val="00450E91"/>
    <w:rsid w:val="00451803"/>
    <w:rsid w:val="0045344C"/>
    <w:rsid w:val="00453549"/>
    <w:rsid w:val="00454F6B"/>
    <w:rsid w:val="00456215"/>
    <w:rsid w:val="0045694A"/>
    <w:rsid w:val="00456A58"/>
    <w:rsid w:val="004573C4"/>
    <w:rsid w:val="0045754F"/>
    <w:rsid w:val="0045786C"/>
    <w:rsid w:val="004578FA"/>
    <w:rsid w:val="00457CD5"/>
    <w:rsid w:val="00460996"/>
    <w:rsid w:val="00461B19"/>
    <w:rsid w:val="00461D21"/>
    <w:rsid w:val="00461E46"/>
    <w:rsid w:val="00461EFD"/>
    <w:rsid w:val="004639B7"/>
    <w:rsid w:val="0046436D"/>
    <w:rsid w:val="00464B7E"/>
    <w:rsid w:val="004651DF"/>
    <w:rsid w:val="00465327"/>
    <w:rsid w:val="0046557C"/>
    <w:rsid w:val="00465B63"/>
    <w:rsid w:val="00467650"/>
    <w:rsid w:val="00467977"/>
    <w:rsid w:val="004679C5"/>
    <w:rsid w:val="00467AE1"/>
    <w:rsid w:val="00467C52"/>
    <w:rsid w:val="0047073D"/>
    <w:rsid w:val="004715AC"/>
    <w:rsid w:val="00471D53"/>
    <w:rsid w:val="004723D8"/>
    <w:rsid w:val="00472774"/>
    <w:rsid w:val="00472FCB"/>
    <w:rsid w:val="00473559"/>
    <w:rsid w:val="0047381E"/>
    <w:rsid w:val="00474551"/>
    <w:rsid w:val="004745D6"/>
    <w:rsid w:val="00475721"/>
    <w:rsid w:val="00475736"/>
    <w:rsid w:val="004757A2"/>
    <w:rsid w:val="00475894"/>
    <w:rsid w:val="00475986"/>
    <w:rsid w:val="00475D98"/>
    <w:rsid w:val="00476173"/>
    <w:rsid w:val="0047657B"/>
    <w:rsid w:val="00476F8A"/>
    <w:rsid w:val="00477383"/>
    <w:rsid w:val="00477464"/>
    <w:rsid w:val="00477951"/>
    <w:rsid w:val="00480A08"/>
    <w:rsid w:val="00482AC9"/>
    <w:rsid w:val="00482DDA"/>
    <w:rsid w:val="0048435A"/>
    <w:rsid w:val="00484381"/>
    <w:rsid w:val="004847F7"/>
    <w:rsid w:val="004848C6"/>
    <w:rsid w:val="00484958"/>
    <w:rsid w:val="00484BE7"/>
    <w:rsid w:val="00484FFD"/>
    <w:rsid w:val="00486189"/>
    <w:rsid w:val="004865AE"/>
    <w:rsid w:val="00487475"/>
    <w:rsid w:val="00487925"/>
    <w:rsid w:val="00487F09"/>
    <w:rsid w:val="00487F76"/>
    <w:rsid w:val="00487FD5"/>
    <w:rsid w:val="00490893"/>
    <w:rsid w:val="00490C76"/>
    <w:rsid w:val="00490CB1"/>
    <w:rsid w:val="0049141C"/>
    <w:rsid w:val="004919DB"/>
    <w:rsid w:val="0049251D"/>
    <w:rsid w:val="004927EA"/>
    <w:rsid w:val="004929C1"/>
    <w:rsid w:val="00492A17"/>
    <w:rsid w:val="00492CDE"/>
    <w:rsid w:val="00492D5A"/>
    <w:rsid w:val="00493309"/>
    <w:rsid w:val="0049430A"/>
    <w:rsid w:val="00494412"/>
    <w:rsid w:val="004945A9"/>
    <w:rsid w:val="00494D56"/>
    <w:rsid w:val="00494FF1"/>
    <w:rsid w:val="0049568C"/>
    <w:rsid w:val="00495DCB"/>
    <w:rsid w:val="004963FE"/>
    <w:rsid w:val="004968B1"/>
    <w:rsid w:val="00497342"/>
    <w:rsid w:val="004A149F"/>
    <w:rsid w:val="004A2C7E"/>
    <w:rsid w:val="004A2F06"/>
    <w:rsid w:val="004A31D6"/>
    <w:rsid w:val="004A3563"/>
    <w:rsid w:val="004A37E0"/>
    <w:rsid w:val="004A3ACA"/>
    <w:rsid w:val="004A4036"/>
    <w:rsid w:val="004A4158"/>
    <w:rsid w:val="004A46B2"/>
    <w:rsid w:val="004A474D"/>
    <w:rsid w:val="004A49F7"/>
    <w:rsid w:val="004A5C8D"/>
    <w:rsid w:val="004A5E79"/>
    <w:rsid w:val="004A5EB8"/>
    <w:rsid w:val="004A5F8F"/>
    <w:rsid w:val="004A615F"/>
    <w:rsid w:val="004A6D93"/>
    <w:rsid w:val="004A77C2"/>
    <w:rsid w:val="004A7AEB"/>
    <w:rsid w:val="004B015D"/>
    <w:rsid w:val="004B037A"/>
    <w:rsid w:val="004B099B"/>
    <w:rsid w:val="004B1031"/>
    <w:rsid w:val="004B110C"/>
    <w:rsid w:val="004B12CD"/>
    <w:rsid w:val="004B1D46"/>
    <w:rsid w:val="004B1FF0"/>
    <w:rsid w:val="004B2350"/>
    <w:rsid w:val="004B2604"/>
    <w:rsid w:val="004B320B"/>
    <w:rsid w:val="004B3235"/>
    <w:rsid w:val="004B3B95"/>
    <w:rsid w:val="004B4616"/>
    <w:rsid w:val="004B4DBF"/>
    <w:rsid w:val="004B6A69"/>
    <w:rsid w:val="004B6F3D"/>
    <w:rsid w:val="004B7197"/>
    <w:rsid w:val="004C0094"/>
    <w:rsid w:val="004C0952"/>
    <w:rsid w:val="004C09F3"/>
    <w:rsid w:val="004C10E4"/>
    <w:rsid w:val="004C133E"/>
    <w:rsid w:val="004C13E9"/>
    <w:rsid w:val="004C1580"/>
    <w:rsid w:val="004C1605"/>
    <w:rsid w:val="004C2AD2"/>
    <w:rsid w:val="004C2B4D"/>
    <w:rsid w:val="004C2F0F"/>
    <w:rsid w:val="004C33E4"/>
    <w:rsid w:val="004C4649"/>
    <w:rsid w:val="004C4BC7"/>
    <w:rsid w:val="004C4C7A"/>
    <w:rsid w:val="004C4C8F"/>
    <w:rsid w:val="004C52BC"/>
    <w:rsid w:val="004C5962"/>
    <w:rsid w:val="004C5D08"/>
    <w:rsid w:val="004C61F1"/>
    <w:rsid w:val="004C6613"/>
    <w:rsid w:val="004C6E01"/>
    <w:rsid w:val="004C70ED"/>
    <w:rsid w:val="004C7383"/>
    <w:rsid w:val="004C788C"/>
    <w:rsid w:val="004C7E88"/>
    <w:rsid w:val="004D1A47"/>
    <w:rsid w:val="004D1FFD"/>
    <w:rsid w:val="004D2A93"/>
    <w:rsid w:val="004D2E2A"/>
    <w:rsid w:val="004D30A8"/>
    <w:rsid w:val="004D3170"/>
    <w:rsid w:val="004D384C"/>
    <w:rsid w:val="004D3A06"/>
    <w:rsid w:val="004D412A"/>
    <w:rsid w:val="004D4724"/>
    <w:rsid w:val="004D4DA1"/>
    <w:rsid w:val="004D5617"/>
    <w:rsid w:val="004D5B49"/>
    <w:rsid w:val="004D5C4A"/>
    <w:rsid w:val="004D5D23"/>
    <w:rsid w:val="004D657C"/>
    <w:rsid w:val="004D68FD"/>
    <w:rsid w:val="004D6B5C"/>
    <w:rsid w:val="004D7703"/>
    <w:rsid w:val="004D7A4D"/>
    <w:rsid w:val="004E0752"/>
    <w:rsid w:val="004E087D"/>
    <w:rsid w:val="004E0FCC"/>
    <w:rsid w:val="004E19C1"/>
    <w:rsid w:val="004E1F10"/>
    <w:rsid w:val="004E32F5"/>
    <w:rsid w:val="004E3749"/>
    <w:rsid w:val="004E3F7E"/>
    <w:rsid w:val="004E4A97"/>
    <w:rsid w:val="004E4E40"/>
    <w:rsid w:val="004E52B0"/>
    <w:rsid w:val="004E5D5C"/>
    <w:rsid w:val="004E6F62"/>
    <w:rsid w:val="004E7135"/>
    <w:rsid w:val="004E7DC9"/>
    <w:rsid w:val="004F162B"/>
    <w:rsid w:val="004F252F"/>
    <w:rsid w:val="004F2588"/>
    <w:rsid w:val="004F35AC"/>
    <w:rsid w:val="004F37ED"/>
    <w:rsid w:val="004F3B3A"/>
    <w:rsid w:val="004F47A7"/>
    <w:rsid w:val="004F49FC"/>
    <w:rsid w:val="004F4D2E"/>
    <w:rsid w:val="004F5247"/>
    <w:rsid w:val="004F542B"/>
    <w:rsid w:val="004F5A20"/>
    <w:rsid w:val="004F5EB0"/>
    <w:rsid w:val="004F62B1"/>
    <w:rsid w:val="004F734F"/>
    <w:rsid w:val="00501615"/>
    <w:rsid w:val="00501DCC"/>
    <w:rsid w:val="00502785"/>
    <w:rsid w:val="005033F0"/>
    <w:rsid w:val="00503403"/>
    <w:rsid w:val="00504F31"/>
    <w:rsid w:val="00506261"/>
    <w:rsid w:val="00506A92"/>
    <w:rsid w:val="00506E97"/>
    <w:rsid w:val="0050733C"/>
    <w:rsid w:val="00510072"/>
    <w:rsid w:val="005100D1"/>
    <w:rsid w:val="00510108"/>
    <w:rsid w:val="0051048F"/>
    <w:rsid w:val="00510889"/>
    <w:rsid w:val="005108F0"/>
    <w:rsid w:val="00510AB7"/>
    <w:rsid w:val="00511BF6"/>
    <w:rsid w:val="00512347"/>
    <w:rsid w:val="005126F3"/>
    <w:rsid w:val="00512BA6"/>
    <w:rsid w:val="005137FE"/>
    <w:rsid w:val="00513A0E"/>
    <w:rsid w:val="00513D4E"/>
    <w:rsid w:val="005143FD"/>
    <w:rsid w:val="00514F05"/>
    <w:rsid w:val="0051577E"/>
    <w:rsid w:val="005159FA"/>
    <w:rsid w:val="00515AE7"/>
    <w:rsid w:val="00516737"/>
    <w:rsid w:val="00517A15"/>
    <w:rsid w:val="00517ECC"/>
    <w:rsid w:val="0051D1BA"/>
    <w:rsid w:val="0052065D"/>
    <w:rsid w:val="0052073C"/>
    <w:rsid w:val="00520B1D"/>
    <w:rsid w:val="00520B6F"/>
    <w:rsid w:val="00520DD7"/>
    <w:rsid w:val="00520F48"/>
    <w:rsid w:val="00520F77"/>
    <w:rsid w:val="00521A70"/>
    <w:rsid w:val="00521CFF"/>
    <w:rsid w:val="00521F03"/>
    <w:rsid w:val="0052232A"/>
    <w:rsid w:val="00522E52"/>
    <w:rsid w:val="005237DC"/>
    <w:rsid w:val="00523845"/>
    <w:rsid w:val="00523A14"/>
    <w:rsid w:val="00523B12"/>
    <w:rsid w:val="005245EF"/>
    <w:rsid w:val="00524720"/>
    <w:rsid w:val="005251C0"/>
    <w:rsid w:val="005253BC"/>
    <w:rsid w:val="0052542B"/>
    <w:rsid w:val="005258A6"/>
    <w:rsid w:val="00526BB6"/>
    <w:rsid w:val="00527D43"/>
    <w:rsid w:val="00530482"/>
    <w:rsid w:val="00530910"/>
    <w:rsid w:val="00530B36"/>
    <w:rsid w:val="00531E69"/>
    <w:rsid w:val="00531F19"/>
    <w:rsid w:val="00532D71"/>
    <w:rsid w:val="00532DA2"/>
    <w:rsid w:val="00534CF6"/>
    <w:rsid w:val="00534E32"/>
    <w:rsid w:val="00534F80"/>
    <w:rsid w:val="00535033"/>
    <w:rsid w:val="0053594A"/>
    <w:rsid w:val="00535BFA"/>
    <w:rsid w:val="00535FC0"/>
    <w:rsid w:val="00536214"/>
    <w:rsid w:val="0053628E"/>
    <w:rsid w:val="0053676D"/>
    <w:rsid w:val="005373EA"/>
    <w:rsid w:val="00537AB9"/>
    <w:rsid w:val="00540FF1"/>
    <w:rsid w:val="005410F8"/>
    <w:rsid w:val="00541BC9"/>
    <w:rsid w:val="00543916"/>
    <w:rsid w:val="00543EF0"/>
    <w:rsid w:val="005440DD"/>
    <w:rsid w:val="005446B5"/>
    <w:rsid w:val="005447C8"/>
    <w:rsid w:val="00546B69"/>
    <w:rsid w:val="00547EBD"/>
    <w:rsid w:val="0055058D"/>
    <w:rsid w:val="00550D7F"/>
    <w:rsid w:val="0055100B"/>
    <w:rsid w:val="00551480"/>
    <w:rsid w:val="00551902"/>
    <w:rsid w:val="00551A51"/>
    <w:rsid w:val="0055278C"/>
    <w:rsid w:val="00553167"/>
    <w:rsid w:val="005532A8"/>
    <w:rsid w:val="00553602"/>
    <w:rsid w:val="0055498C"/>
    <w:rsid w:val="00554FCD"/>
    <w:rsid w:val="0055573B"/>
    <w:rsid w:val="005558DF"/>
    <w:rsid w:val="005559E1"/>
    <w:rsid w:val="00555B94"/>
    <w:rsid w:val="00555CD9"/>
    <w:rsid w:val="00556533"/>
    <w:rsid w:val="00556B33"/>
    <w:rsid w:val="00556DD4"/>
    <w:rsid w:val="005602A5"/>
    <w:rsid w:val="005607C1"/>
    <w:rsid w:val="00560864"/>
    <w:rsid w:val="00561699"/>
    <w:rsid w:val="00562FB9"/>
    <w:rsid w:val="005632C4"/>
    <w:rsid w:val="00563E41"/>
    <w:rsid w:val="00565161"/>
    <w:rsid w:val="00565D5C"/>
    <w:rsid w:val="00566111"/>
    <w:rsid w:val="00566330"/>
    <w:rsid w:val="00566B4C"/>
    <w:rsid w:val="00566E02"/>
    <w:rsid w:val="00566FA6"/>
    <w:rsid w:val="005670D1"/>
    <w:rsid w:val="005673ED"/>
    <w:rsid w:val="00567B83"/>
    <w:rsid w:val="00567BFB"/>
    <w:rsid w:val="005701CF"/>
    <w:rsid w:val="00570240"/>
    <w:rsid w:val="005707D2"/>
    <w:rsid w:val="005708D0"/>
    <w:rsid w:val="00570C33"/>
    <w:rsid w:val="00570EED"/>
    <w:rsid w:val="0057106E"/>
    <w:rsid w:val="005712E2"/>
    <w:rsid w:val="00571355"/>
    <w:rsid w:val="00571A14"/>
    <w:rsid w:val="00571B06"/>
    <w:rsid w:val="00572C4F"/>
    <w:rsid w:val="005731C9"/>
    <w:rsid w:val="005737A1"/>
    <w:rsid w:val="005737F1"/>
    <w:rsid w:val="005741E5"/>
    <w:rsid w:val="005742F1"/>
    <w:rsid w:val="00574BBD"/>
    <w:rsid w:val="00575FF8"/>
    <w:rsid w:val="00576297"/>
    <w:rsid w:val="005762AA"/>
    <w:rsid w:val="0057720F"/>
    <w:rsid w:val="00577252"/>
    <w:rsid w:val="005774E0"/>
    <w:rsid w:val="00577FEA"/>
    <w:rsid w:val="0058096A"/>
    <w:rsid w:val="00580FE3"/>
    <w:rsid w:val="0058204D"/>
    <w:rsid w:val="005828F0"/>
    <w:rsid w:val="005832AA"/>
    <w:rsid w:val="005836DD"/>
    <w:rsid w:val="00584C0A"/>
    <w:rsid w:val="00584F28"/>
    <w:rsid w:val="00585250"/>
    <w:rsid w:val="00585FB0"/>
    <w:rsid w:val="00586438"/>
    <w:rsid w:val="0058656A"/>
    <w:rsid w:val="0058670D"/>
    <w:rsid w:val="005868AB"/>
    <w:rsid w:val="005874C3"/>
    <w:rsid w:val="00587717"/>
    <w:rsid w:val="00587F5C"/>
    <w:rsid w:val="0059033E"/>
    <w:rsid w:val="00591912"/>
    <w:rsid w:val="0059229B"/>
    <w:rsid w:val="00592765"/>
    <w:rsid w:val="00592797"/>
    <w:rsid w:val="00592B3D"/>
    <w:rsid w:val="00593E02"/>
    <w:rsid w:val="00594381"/>
    <w:rsid w:val="00594C77"/>
    <w:rsid w:val="00594D28"/>
    <w:rsid w:val="00594D73"/>
    <w:rsid w:val="00594E1B"/>
    <w:rsid w:val="00595029"/>
    <w:rsid w:val="00595D77"/>
    <w:rsid w:val="00595DF0"/>
    <w:rsid w:val="00596542"/>
    <w:rsid w:val="005966D0"/>
    <w:rsid w:val="005976B0"/>
    <w:rsid w:val="0059779A"/>
    <w:rsid w:val="005A0023"/>
    <w:rsid w:val="005A0115"/>
    <w:rsid w:val="005A08FF"/>
    <w:rsid w:val="005A0DAF"/>
    <w:rsid w:val="005A1078"/>
    <w:rsid w:val="005A11A1"/>
    <w:rsid w:val="005A1B06"/>
    <w:rsid w:val="005A2A04"/>
    <w:rsid w:val="005A2C14"/>
    <w:rsid w:val="005A2D18"/>
    <w:rsid w:val="005A333E"/>
    <w:rsid w:val="005A3C2C"/>
    <w:rsid w:val="005A4E8B"/>
    <w:rsid w:val="005A4FA3"/>
    <w:rsid w:val="005A549F"/>
    <w:rsid w:val="005A591E"/>
    <w:rsid w:val="005A6252"/>
    <w:rsid w:val="005A6C71"/>
    <w:rsid w:val="005A6C95"/>
    <w:rsid w:val="005A6DC3"/>
    <w:rsid w:val="005A719E"/>
    <w:rsid w:val="005A7BAA"/>
    <w:rsid w:val="005A7E1F"/>
    <w:rsid w:val="005A7E44"/>
    <w:rsid w:val="005B0E99"/>
    <w:rsid w:val="005B19D0"/>
    <w:rsid w:val="005B2230"/>
    <w:rsid w:val="005B24B5"/>
    <w:rsid w:val="005B2E51"/>
    <w:rsid w:val="005B2E9A"/>
    <w:rsid w:val="005B2FEE"/>
    <w:rsid w:val="005B3050"/>
    <w:rsid w:val="005B35D9"/>
    <w:rsid w:val="005B3C81"/>
    <w:rsid w:val="005B450A"/>
    <w:rsid w:val="005B4AA9"/>
    <w:rsid w:val="005B5C45"/>
    <w:rsid w:val="005B5E09"/>
    <w:rsid w:val="005B5E48"/>
    <w:rsid w:val="005B6E6E"/>
    <w:rsid w:val="005B7359"/>
    <w:rsid w:val="005C032B"/>
    <w:rsid w:val="005C0880"/>
    <w:rsid w:val="005C0D74"/>
    <w:rsid w:val="005C1F3A"/>
    <w:rsid w:val="005C1FCB"/>
    <w:rsid w:val="005C29B1"/>
    <w:rsid w:val="005C328E"/>
    <w:rsid w:val="005C352D"/>
    <w:rsid w:val="005C39B4"/>
    <w:rsid w:val="005C3F8F"/>
    <w:rsid w:val="005C567B"/>
    <w:rsid w:val="005C6DB8"/>
    <w:rsid w:val="005C7559"/>
    <w:rsid w:val="005C7CA4"/>
    <w:rsid w:val="005C7D8C"/>
    <w:rsid w:val="005D0790"/>
    <w:rsid w:val="005D19F5"/>
    <w:rsid w:val="005D1BDE"/>
    <w:rsid w:val="005D2C28"/>
    <w:rsid w:val="005D30EA"/>
    <w:rsid w:val="005D332B"/>
    <w:rsid w:val="005D33DD"/>
    <w:rsid w:val="005D3A2B"/>
    <w:rsid w:val="005D4A9D"/>
    <w:rsid w:val="005D5933"/>
    <w:rsid w:val="005D6006"/>
    <w:rsid w:val="005D60A4"/>
    <w:rsid w:val="005D67DF"/>
    <w:rsid w:val="005D708E"/>
    <w:rsid w:val="005D7B5A"/>
    <w:rsid w:val="005E0A4E"/>
    <w:rsid w:val="005E0C0A"/>
    <w:rsid w:val="005E1A63"/>
    <w:rsid w:val="005E1A9B"/>
    <w:rsid w:val="005E2AC2"/>
    <w:rsid w:val="005E353A"/>
    <w:rsid w:val="005E3A56"/>
    <w:rsid w:val="005E3C90"/>
    <w:rsid w:val="005E3DE0"/>
    <w:rsid w:val="005E4531"/>
    <w:rsid w:val="005E45EC"/>
    <w:rsid w:val="005E4845"/>
    <w:rsid w:val="005E5153"/>
    <w:rsid w:val="005E571D"/>
    <w:rsid w:val="005E5A11"/>
    <w:rsid w:val="005E6ABB"/>
    <w:rsid w:val="005E6AFE"/>
    <w:rsid w:val="005F1160"/>
    <w:rsid w:val="005F1162"/>
    <w:rsid w:val="005F124E"/>
    <w:rsid w:val="005F1D50"/>
    <w:rsid w:val="005F23F7"/>
    <w:rsid w:val="005F24CE"/>
    <w:rsid w:val="005F2A89"/>
    <w:rsid w:val="005F43CA"/>
    <w:rsid w:val="005F44BD"/>
    <w:rsid w:val="005F47F1"/>
    <w:rsid w:val="005F553C"/>
    <w:rsid w:val="005F573D"/>
    <w:rsid w:val="005F5C7E"/>
    <w:rsid w:val="005F66C7"/>
    <w:rsid w:val="005F6988"/>
    <w:rsid w:val="005F6B81"/>
    <w:rsid w:val="005F6BEC"/>
    <w:rsid w:val="005F73FB"/>
    <w:rsid w:val="005F74DC"/>
    <w:rsid w:val="005F7661"/>
    <w:rsid w:val="005F7B5A"/>
    <w:rsid w:val="005F7CD7"/>
    <w:rsid w:val="005F7F1A"/>
    <w:rsid w:val="00600237"/>
    <w:rsid w:val="0060031E"/>
    <w:rsid w:val="006005DE"/>
    <w:rsid w:val="006008E2"/>
    <w:rsid w:val="00600B77"/>
    <w:rsid w:val="00600BFC"/>
    <w:rsid w:val="00601497"/>
    <w:rsid w:val="006019B2"/>
    <w:rsid w:val="00601E4B"/>
    <w:rsid w:val="006024B0"/>
    <w:rsid w:val="00602BD5"/>
    <w:rsid w:val="00603E90"/>
    <w:rsid w:val="00605195"/>
    <w:rsid w:val="00605938"/>
    <w:rsid w:val="006062C8"/>
    <w:rsid w:val="00606F05"/>
    <w:rsid w:val="006074C3"/>
    <w:rsid w:val="00610BED"/>
    <w:rsid w:val="00610E6F"/>
    <w:rsid w:val="00610E96"/>
    <w:rsid w:val="00611583"/>
    <w:rsid w:val="00612325"/>
    <w:rsid w:val="00612662"/>
    <w:rsid w:val="006127E6"/>
    <w:rsid w:val="00612887"/>
    <w:rsid w:val="006129DA"/>
    <w:rsid w:val="0061379A"/>
    <w:rsid w:val="00614223"/>
    <w:rsid w:val="0061434E"/>
    <w:rsid w:val="00614AB9"/>
    <w:rsid w:val="006155FC"/>
    <w:rsid w:val="00616747"/>
    <w:rsid w:val="006167A5"/>
    <w:rsid w:val="006169F9"/>
    <w:rsid w:val="00617327"/>
    <w:rsid w:val="0061787B"/>
    <w:rsid w:val="00617FE0"/>
    <w:rsid w:val="0062011A"/>
    <w:rsid w:val="006201E2"/>
    <w:rsid w:val="006202D3"/>
    <w:rsid w:val="0062050A"/>
    <w:rsid w:val="006213E1"/>
    <w:rsid w:val="00621997"/>
    <w:rsid w:val="00621D6E"/>
    <w:rsid w:val="00623775"/>
    <w:rsid w:val="006238CD"/>
    <w:rsid w:val="00623C47"/>
    <w:rsid w:val="00623D6F"/>
    <w:rsid w:val="00623F0E"/>
    <w:rsid w:val="006242C5"/>
    <w:rsid w:val="0062459E"/>
    <w:rsid w:val="006258E4"/>
    <w:rsid w:val="00625AF9"/>
    <w:rsid w:val="00625C16"/>
    <w:rsid w:val="00625F2A"/>
    <w:rsid w:val="0062610A"/>
    <w:rsid w:val="00627280"/>
    <w:rsid w:val="00627979"/>
    <w:rsid w:val="0062C706"/>
    <w:rsid w:val="00630068"/>
    <w:rsid w:val="00630361"/>
    <w:rsid w:val="00630616"/>
    <w:rsid w:val="00630BA4"/>
    <w:rsid w:val="006316FA"/>
    <w:rsid w:val="006319E4"/>
    <w:rsid w:val="00631A6B"/>
    <w:rsid w:val="006327A8"/>
    <w:rsid w:val="006336F8"/>
    <w:rsid w:val="00633FA6"/>
    <w:rsid w:val="00634CEF"/>
    <w:rsid w:val="006362A8"/>
    <w:rsid w:val="006363B6"/>
    <w:rsid w:val="006365D7"/>
    <w:rsid w:val="006369F1"/>
    <w:rsid w:val="00636D28"/>
    <w:rsid w:val="00637944"/>
    <w:rsid w:val="00637D79"/>
    <w:rsid w:val="00637DAA"/>
    <w:rsid w:val="00640319"/>
    <w:rsid w:val="006403C0"/>
    <w:rsid w:val="006415A0"/>
    <w:rsid w:val="006416E3"/>
    <w:rsid w:val="00641702"/>
    <w:rsid w:val="00642300"/>
    <w:rsid w:val="00642EBA"/>
    <w:rsid w:val="00643112"/>
    <w:rsid w:val="00643118"/>
    <w:rsid w:val="0064351B"/>
    <w:rsid w:val="00643731"/>
    <w:rsid w:val="00643A46"/>
    <w:rsid w:val="00644385"/>
    <w:rsid w:val="00644395"/>
    <w:rsid w:val="0064444A"/>
    <w:rsid w:val="0064462E"/>
    <w:rsid w:val="006447F0"/>
    <w:rsid w:val="0064547A"/>
    <w:rsid w:val="00645A42"/>
    <w:rsid w:val="00645F32"/>
    <w:rsid w:val="00646006"/>
    <w:rsid w:val="00647379"/>
    <w:rsid w:val="00647E23"/>
    <w:rsid w:val="006502A5"/>
    <w:rsid w:val="00651BE9"/>
    <w:rsid w:val="006520BF"/>
    <w:rsid w:val="006528F0"/>
    <w:rsid w:val="00652E41"/>
    <w:rsid w:val="0065338D"/>
    <w:rsid w:val="006543A5"/>
    <w:rsid w:val="00654593"/>
    <w:rsid w:val="00654A78"/>
    <w:rsid w:val="00654B08"/>
    <w:rsid w:val="0065528A"/>
    <w:rsid w:val="006561E6"/>
    <w:rsid w:val="00656214"/>
    <w:rsid w:val="0065631A"/>
    <w:rsid w:val="00656B3A"/>
    <w:rsid w:val="00657274"/>
    <w:rsid w:val="00657E66"/>
    <w:rsid w:val="0065E0B8"/>
    <w:rsid w:val="00660608"/>
    <w:rsid w:val="00660889"/>
    <w:rsid w:val="006608D6"/>
    <w:rsid w:val="00660B7F"/>
    <w:rsid w:val="006611A0"/>
    <w:rsid w:val="00661267"/>
    <w:rsid w:val="00662755"/>
    <w:rsid w:val="00662EFC"/>
    <w:rsid w:val="00662F3C"/>
    <w:rsid w:val="00663265"/>
    <w:rsid w:val="006634D2"/>
    <w:rsid w:val="006636F9"/>
    <w:rsid w:val="0066371C"/>
    <w:rsid w:val="0066372A"/>
    <w:rsid w:val="006638C5"/>
    <w:rsid w:val="00663954"/>
    <w:rsid w:val="00663955"/>
    <w:rsid w:val="00663EE5"/>
    <w:rsid w:val="006647D4"/>
    <w:rsid w:val="00664A1A"/>
    <w:rsid w:val="00665566"/>
    <w:rsid w:val="00665CE7"/>
    <w:rsid w:val="00666020"/>
    <w:rsid w:val="006669C5"/>
    <w:rsid w:val="006671E8"/>
    <w:rsid w:val="00667D00"/>
    <w:rsid w:val="00667F0A"/>
    <w:rsid w:val="006703EA"/>
    <w:rsid w:val="00670600"/>
    <w:rsid w:val="006711FF"/>
    <w:rsid w:val="00671381"/>
    <w:rsid w:val="00671508"/>
    <w:rsid w:val="00672EB7"/>
    <w:rsid w:val="00673216"/>
    <w:rsid w:val="006732C3"/>
    <w:rsid w:val="006736DF"/>
    <w:rsid w:val="00674249"/>
    <w:rsid w:val="00674C9C"/>
    <w:rsid w:val="00674DC5"/>
    <w:rsid w:val="0067514A"/>
    <w:rsid w:val="0067533C"/>
    <w:rsid w:val="0067577B"/>
    <w:rsid w:val="00675B51"/>
    <w:rsid w:val="006764FF"/>
    <w:rsid w:val="00676C0E"/>
    <w:rsid w:val="00676F7F"/>
    <w:rsid w:val="00676FAE"/>
    <w:rsid w:val="00677364"/>
    <w:rsid w:val="006810EB"/>
    <w:rsid w:val="0068269A"/>
    <w:rsid w:val="00682706"/>
    <w:rsid w:val="0068272A"/>
    <w:rsid w:val="00682844"/>
    <w:rsid w:val="00682AD9"/>
    <w:rsid w:val="00682CE2"/>
    <w:rsid w:val="0068313F"/>
    <w:rsid w:val="00683391"/>
    <w:rsid w:val="00683609"/>
    <w:rsid w:val="0068362D"/>
    <w:rsid w:val="006836BA"/>
    <w:rsid w:val="00683842"/>
    <w:rsid w:val="00683AA2"/>
    <w:rsid w:val="006844B9"/>
    <w:rsid w:val="00685752"/>
    <w:rsid w:val="006859A8"/>
    <w:rsid w:val="0068626B"/>
    <w:rsid w:val="0068675F"/>
    <w:rsid w:val="0068681F"/>
    <w:rsid w:val="00686895"/>
    <w:rsid w:val="00687F0B"/>
    <w:rsid w:val="00690436"/>
    <w:rsid w:val="00690F67"/>
    <w:rsid w:val="0069189A"/>
    <w:rsid w:val="00691D20"/>
    <w:rsid w:val="0069265F"/>
    <w:rsid w:val="00692EF7"/>
    <w:rsid w:val="00693249"/>
    <w:rsid w:val="00693790"/>
    <w:rsid w:val="00693E4D"/>
    <w:rsid w:val="0069453B"/>
    <w:rsid w:val="00694A86"/>
    <w:rsid w:val="00695209"/>
    <w:rsid w:val="00695797"/>
    <w:rsid w:val="00695A80"/>
    <w:rsid w:val="006960BD"/>
    <w:rsid w:val="006969F8"/>
    <w:rsid w:val="00696EC7"/>
    <w:rsid w:val="00696FA0"/>
    <w:rsid w:val="006970E0"/>
    <w:rsid w:val="00697A79"/>
    <w:rsid w:val="006A0281"/>
    <w:rsid w:val="006A0343"/>
    <w:rsid w:val="006A050B"/>
    <w:rsid w:val="006A0B37"/>
    <w:rsid w:val="006A106B"/>
    <w:rsid w:val="006A19FA"/>
    <w:rsid w:val="006A2D09"/>
    <w:rsid w:val="006A30D7"/>
    <w:rsid w:val="006A3995"/>
    <w:rsid w:val="006A4DF9"/>
    <w:rsid w:val="006A523E"/>
    <w:rsid w:val="006A558B"/>
    <w:rsid w:val="006A5780"/>
    <w:rsid w:val="006A5B57"/>
    <w:rsid w:val="006A6077"/>
    <w:rsid w:val="006A62BB"/>
    <w:rsid w:val="006A6364"/>
    <w:rsid w:val="006A63A6"/>
    <w:rsid w:val="006A63B4"/>
    <w:rsid w:val="006A731F"/>
    <w:rsid w:val="006A777A"/>
    <w:rsid w:val="006B045F"/>
    <w:rsid w:val="006B0A1F"/>
    <w:rsid w:val="006B1929"/>
    <w:rsid w:val="006B261C"/>
    <w:rsid w:val="006B2A62"/>
    <w:rsid w:val="006B324F"/>
    <w:rsid w:val="006B3619"/>
    <w:rsid w:val="006B4157"/>
    <w:rsid w:val="006B4348"/>
    <w:rsid w:val="006B4DAF"/>
    <w:rsid w:val="006B5412"/>
    <w:rsid w:val="006B5A45"/>
    <w:rsid w:val="006B5FB0"/>
    <w:rsid w:val="006B6006"/>
    <w:rsid w:val="006B6A5E"/>
    <w:rsid w:val="006B6C58"/>
    <w:rsid w:val="006B722E"/>
    <w:rsid w:val="006B728E"/>
    <w:rsid w:val="006B77C1"/>
    <w:rsid w:val="006B78D5"/>
    <w:rsid w:val="006B7F2F"/>
    <w:rsid w:val="006B7FC1"/>
    <w:rsid w:val="006C01B4"/>
    <w:rsid w:val="006C0361"/>
    <w:rsid w:val="006C05B5"/>
    <w:rsid w:val="006C0873"/>
    <w:rsid w:val="006C0D0F"/>
    <w:rsid w:val="006C0FD5"/>
    <w:rsid w:val="006C14A6"/>
    <w:rsid w:val="006C1F3B"/>
    <w:rsid w:val="006C2519"/>
    <w:rsid w:val="006C261E"/>
    <w:rsid w:val="006C2679"/>
    <w:rsid w:val="006C2D25"/>
    <w:rsid w:val="006C30A1"/>
    <w:rsid w:val="006C378E"/>
    <w:rsid w:val="006C3B7C"/>
    <w:rsid w:val="006C3BCB"/>
    <w:rsid w:val="006C4071"/>
    <w:rsid w:val="006C42E3"/>
    <w:rsid w:val="006C4693"/>
    <w:rsid w:val="006C52AA"/>
    <w:rsid w:val="006C579F"/>
    <w:rsid w:val="006C6201"/>
    <w:rsid w:val="006C6AEA"/>
    <w:rsid w:val="006C6DFF"/>
    <w:rsid w:val="006C6E9C"/>
    <w:rsid w:val="006C70DC"/>
    <w:rsid w:val="006C7A40"/>
    <w:rsid w:val="006D04D5"/>
    <w:rsid w:val="006D059E"/>
    <w:rsid w:val="006D065B"/>
    <w:rsid w:val="006D1A68"/>
    <w:rsid w:val="006D1C62"/>
    <w:rsid w:val="006D1F94"/>
    <w:rsid w:val="006D2131"/>
    <w:rsid w:val="006D22B9"/>
    <w:rsid w:val="006D27ED"/>
    <w:rsid w:val="006D2957"/>
    <w:rsid w:val="006D2C5C"/>
    <w:rsid w:val="006D3126"/>
    <w:rsid w:val="006D3C8D"/>
    <w:rsid w:val="006D3DD9"/>
    <w:rsid w:val="006D3E0B"/>
    <w:rsid w:val="006D4577"/>
    <w:rsid w:val="006D6BB0"/>
    <w:rsid w:val="006D6DF9"/>
    <w:rsid w:val="006D70D3"/>
    <w:rsid w:val="006D71FA"/>
    <w:rsid w:val="006D75E6"/>
    <w:rsid w:val="006D79C8"/>
    <w:rsid w:val="006D7E51"/>
    <w:rsid w:val="006E13C7"/>
    <w:rsid w:val="006E1D96"/>
    <w:rsid w:val="006E1DEA"/>
    <w:rsid w:val="006E2B8F"/>
    <w:rsid w:val="006E380A"/>
    <w:rsid w:val="006E3AB0"/>
    <w:rsid w:val="006E3D9B"/>
    <w:rsid w:val="006E4082"/>
    <w:rsid w:val="006E453F"/>
    <w:rsid w:val="006E5CDD"/>
    <w:rsid w:val="006E6719"/>
    <w:rsid w:val="006E68C5"/>
    <w:rsid w:val="006E6ABE"/>
    <w:rsid w:val="006E7942"/>
    <w:rsid w:val="006E7AAA"/>
    <w:rsid w:val="006F01A2"/>
    <w:rsid w:val="006F1F1F"/>
    <w:rsid w:val="006F2A1F"/>
    <w:rsid w:val="006F2C0C"/>
    <w:rsid w:val="006F36F7"/>
    <w:rsid w:val="006F371C"/>
    <w:rsid w:val="006F39C7"/>
    <w:rsid w:val="006F454D"/>
    <w:rsid w:val="006F5255"/>
    <w:rsid w:val="006F5455"/>
    <w:rsid w:val="006F56DD"/>
    <w:rsid w:val="006F571B"/>
    <w:rsid w:val="006F5FEE"/>
    <w:rsid w:val="006F6936"/>
    <w:rsid w:val="006F732B"/>
    <w:rsid w:val="006F73F6"/>
    <w:rsid w:val="006F75AE"/>
    <w:rsid w:val="006F76D8"/>
    <w:rsid w:val="006F7A14"/>
    <w:rsid w:val="007000C5"/>
    <w:rsid w:val="00700107"/>
    <w:rsid w:val="00700240"/>
    <w:rsid w:val="00700952"/>
    <w:rsid w:val="00700DE9"/>
    <w:rsid w:val="007010C4"/>
    <w:rsid w:val="007011B4"/>
    <w:rsid w:val="00701865"/>
    <w:rsid w:val="0070257F"/>
    <w:rsid w:val="0070340E"/>
    <w:rsid w:val="007035A4"/>
    <w:rsid w:val="007036AC"/>
    <w:rsid w:val="007039F2"/>
    <w:rsid w:val="00703B76"/>
    <w:rsid w:val="00704C1D"/>
    <w:rsid w:val="007050E0"/>
    <w:rsid w:val="00705A6E"/>
    <w:rsid w:val="00705BB6"/>
    <w:rsid w:val="00705DEF"/>
    <w:rsid w:val="00705F4F"/>
    <w:rsid w:val="0070666B"/>
    <w:rsid w:val="007066B6"/>
    <w:rsid w:val="0070729B"/>
    <w:rsid w:val="00710718"/>
    <w:rsid w:val="00710794"/>
    <w:rsid w:val="00711352"/>
    <w:rsid w:val="0071141B"/>
    <w:rsid w:val="007116E2"/>
    <w:rsid w:val="00711C5B"/>
    <w:rsid w:val="00712942"/>
    <w:rsid w:val="00713CCE"/>
    <w:rsid w:val="00713E57"/>
    <w:rsid w:val="00714214"/>
    <w:rsid w:val="00714A3F"/>
    <w:rsid w:val="00714D42"/>
    <w:rsid w:val="00714F6D"/>
    <w:rsid w:val="007150A7"/>
    <w:rsid w:val="007158A2"/>
    <w:rsid w:val="00715E10"/>
    <w:rsid w:val="007167FA"/>
    <w:rsid w:val="0071697C"/>
    <w:rsid w:val="00717B30"/>
    <w:rsid w:val="00717C16"/>
    <w:rsid w:val="0072106D"/>
    <w:rsid w:val="00721271"/>
    <w:rsid w:val="007220DB"/>
    <w:rsid w:val="007222FA"/>
    <w:rsid w:val="00722994"/>
    <w:rsid w:val="00722C99"/>
    <w:rsid w:val="00722E6E"/>
    <w:rsid w:val="00723274"/>
    <w:rsid w:val="00723276"/>
    <w:rsid w:val="00723CFF"/>
    <w:rsid w:val="00724050"/>
    <w:rsid w:val="007242B0"/>
    <w:rsid w:val="0072493A"/>
    <w:rsid w:val="00725078"/>
    <w:rsid w:val="007252B3"/>
    <w:rsid w:val="0072685E"/>
    <w:rsid w:val="00726870"/>
    <w:rsid w:val="00726DA1"/>
    <w:rsid w:val="00726E6A"/>
    <w:rsid w:val="00727934"/>
    <w:rsid w:val="00727BDD"/>
    <w:rsid w:val="00727E0E"/>
    <w:rsid w:val="00730AF5"/>
    <w:rsid w:val="00730F1E"/>
    <w:rsid w:val="00730F9D"/>
    <w:rsid w:val="00731499"/>
    <w:rsid w:val="00731E1A"/>
    <w:rsid w:val="0073207F"/>
    <w:rsid w:val="00732978"/>
    <w:rsid w:val="00732C6C"/>
    <w:rsid w:val="00732CE2"/>
    <w:rsid w:val="00734308"/>
    <w:rsid w:val="00734CB7"/>
    <w:rsid w:val="00734D4A"/>
    <w:rsid w:val="007360E7"/>
    <w:rsid w:val="00736B8B"/>
    <w:rsid w:val="0073724C"/>
    <w:rsid w:val="007377B3"/>
    <w:rsid w:val="00737F42"/>
    <w:rsid w:val="0073F718"/>
    <w:rsid w:val="0074052E"/>
    <w:rsid w:val="007414E3"/>
    <w:rsid w:val="007414F1"/>
    <w:rsid w:val="00742B42"/>
    <w:rsid w:val="007434FA"/>
    <w:rsid w:val="007443FA"/>
    <w:rsid w:val="0074440E"/>
    <w:rsid w:val="00745374"/>
    <w:rsid w:val="00745C4C"/>
    <w:rsid w:val="0074683D"/>
    <w:rsid w:val="00746F7D"/>
    <w:rsid w:val="007472C7"/>
    <w:rsid w:val="00747552"/>
    <w:rsid w:val="007475B7"/>
    <w:rsid w:val="00747679"/>
    <w:rsid w:val="0074ECE9"/>
    <w:rsid w:val="0075007C"/>
    <w:rsid w:val="007500B7"/>
    <w:rsid w:val="00750277"/>
    <w:rsid w:val="00750DAE"/>
    <w:rsid w:val="0075136B"/>
    <w:rsid w:val="0075193A"/>
    <w:rsid w:val="00751980"/>
    <w:rsid w:val="00751AE2"/>
    <w:rsid w:val="007529DC"/>
    <w:rsid w:val="0075350F"/>
    <w:rsid w:val="00753F66"/>
    <w:rsid w:val="007548C3"/>
    <w:rsid w:val="00755098"/>
    <w:rsid w:val="0075584B"/>
    <w:rsid w:val="00755E45"/>
    <w:rsid w:val="00757553"/>
    <w:rsid w:val="00757612"/>
    <w:rsid w:val="00757832"/>
    <w:rsid w:val="00757D46"/>
    <w:rsid w:val="00757DC7"/>
    <w:rsid w:val="00757EEB"/>
    <w:rsid w:val="00757FE8"/>
    <w:rsid w:val="0076016D"/>
    <w:rsid w:val="00760248"/>
    <w:rsid w:val="007605D5"/>
    <w:rsid w:val="0076089D"/>
    <w:rsid w:val="00762065"/>
    <w:rsid w:val="007632BF"/>
    <w:rsid w:val="00764AB7"/>
    <w:rsid w:val="00765184"/>
    <w:rsid w:val="0076590D"/>
    <w:rsid w:val="00765B02"/>
    <w:rsid w:val="00766002"/>
    <w:rsid w:val="00766352"/>
    <w:rsid w:val="007675B2"/>
    <w:rsid w:val="007677D3"/>
    <w:rsid w:val="00767C20"/>
    <w:rsid w:val="00767E09"/>
    <w:rsid w:val="0076D36E"/>
    <w:rsid w:val="00770376"/>
    <w:rsid w:val="007704D8"/>
    <w:rsid w:val="00771087"/>
    <w:rsid w:val="007720AD"/>
    <w:rsid w:val="007720BD"/>
    <w:rsid w:val="00772319"/>
    <w:rsid w:val="00772421"/>
    <w:rsid w:val="00773751"/>
    <w:rsid w:val="0077391E"/>
    <w:rsid w:val="007740EE"/>
    <w:rsid w:val="00774BD0"/>
    <w:rsid w:val="00774C83"/>
    <w:rsid w:val="00775B92"/>
    <w:rsid w:val="00775EF7"/>
    <w:rsid w:val="007768A8"/>
    <w:rsid w:val="00776AC4"/>
    <w:rsid w:val="00777158"/>
    <w:rsid w:val="00777810"/>
    <w:rsid w:val="00780B58"/>
    <w:rsid w:val="00780E24"/>
    <w:rsid w:val="00781DFA"/>
    <w:rsid w:val="007831DA"/>
    <w:rsid w:val="007837BC"/>
    <w:rsid w:val="0078469C"/>
    <w:rsid w:val="00784C5D"/>
    <w:rsid w:val="00785562"/>
    <w:rsid w:val="007866ED"/>
    <w:rsid w:val="00786C9D"/>
    <w:rsid w:val="00786E1F"/>
    <w:rsid w:val="00786F9C"/>
    <w:rsid w:val="0078747A"/>
    <w:rsid w:val="00787C70"/>
    <w:rsid w:val="00790281"/>
    <w:rsid w:val="007903B1"/>
    <w:rsid w:val="007908F7"/>
    <w:rsid w:val="007909FA"/>
    <w:rsid w:val="00791B6D"/>
    <w:rsid w:val="00791E50"/>
    <w:rsid w:val="00791EF9"/>
    <w:rsid w:val="0079335F"/>
    <w:rsid w:val="00793628"/>
    <w:rsid w:val="00793F4D"/>
    <w:rsid w:val="00794545"/>
    <w:rsid w:val="00794898"/>
    <w:rsid w:val="00794EC2"/>
    <w:rsid w:val="00795068"/>
    <w:rsid w:val="007954E8"/>
    <w:rsid w:val="00795DC2"/>
    <w:rsid w:val="007960C7"/>
    <w:rsid w:val="0079631F"/>
    <w:rsid w:val="007965CA"/>
    <w:rsid w:val="00797EAC"/>
    <w:rsid w:val="007A40B5"/>
    <w:rsid w:val="007A4180"/>
    <w:rsid w:val="007A5846"/>
    <w:rsid w:val="007A5AC4"/>
    <w:rsid w:val="007A6C97"/>
    <w:rsid w:val="007A73F5"/>
    <w:rsid w:val="007A7D18"/>
    <w:rsid w:val="007A7FBC"/>
    <w:rsid w:val="007B0392"/>
    <w:rsid w:val="007B04B7"/>
    <w:rsid w:val="007B0D39"/>
    <w:rsid w:val="007B164F"/>
    <w:rsid w:val="007B212B"/>
    <w:rsid w:val="007B34D4"/>
    <w:rsid w:val="007B3E49"/>
    <w:rsid w:val="007B3F79"/>
    <w:rsid w:val="007B4186"/>
    <w:rsid w:val="007B569C"/>
    <w:rsid w:val="007B5C7E"/>
    <w:rsid w:val="007B5FA6"/>
    <w:rsid w:val="007B6318"/>
    <w:rsid w:val="007B6DE0"/>
    <w:rsid w:val="007B7AD3"/>
    <w:rsid w:val="007C0A7D"/>
    <w:rsid w:val="007C11F2"/>
    <w:rsid w:val="007C16FA"/>
    <w:rsid w:val="007C195E"/>
    <w:rsid w:val="007C1B0A"/>
    <w:rsid w:val="007C2016"/>
    <w:rsid w:val="007C20B0"/>
    <w:rsid w:val="007C2D80"/>
    <w:rsid w:val="007C33BF"/>
    <w:rsid w:val="007C3D06"/>
    <w:rsid w:val="007C4713"/>
    <w:rsid w:val="007C59F6"/>
    <w:rsid w:val="007C6F77"/>
    <w:rsid w:val="007C7506"/>
    <w:rsid w:val="007C755C"/>
    <w:rsid w:val="007C75B7"/>
    <w:rsid w:val="007C78EB"/>
    <w:rsid w:val="007C79E9"/>
    <w:rsid w:val="007C7A48"/>
    <w:rsid w:val="007D0510"/>
    <w:rsid w:val="007D0DA3"/>
    <w:rsid w:val="007D1368"/>
    <w:rsid w:val="007D21A5"/>
    <w:rsid w:val="007D3E8F"/>
    <w:rsid w:val="007D4469"/>
    <w:rsid w:val="007D46CD"/>
    <w:rsid w:val="007D49CE"/>
    <w:rsid w:val="007D6003"/>
    <w:rsid w:val="007D6BE8"/>
    <w:rsid w:val="007D7231"/>
    <w:rsid w:val="007D74F9"/>
    <w:rsid w:val="007D7A72"/>
    <w:rsid w:val="007D7FCD"/>
    <w:rsid w:val="007E0D1B"/>
    <w:rsid w:val="007E1306"/>
    <w:rsid w:val="007E142E"/>
    <w:rsid w:val="007E1A26"/>
    <w:rsid w:val="007E2FBE"/>
    <w:rsid w:val="007E31A8"/>
    <w:rsid w:val="007E3502"/>
    <w:rsid w:val="007E353D"/>
    <w:rsid w:val="007E381D"/>
    <w:rsid w:val="007E43E2"/>
    <w:rsid w:val="007E49C0"/>
    <w:rsid w:val="007E4F8D"/>
    <w:rsid w:val="007E60AB"/>
    <w:rsid w:val="007E74E7"/>
    <w:rsid w:val="007E7790"/>
    <w:rsid w:val="007E79D9"/>
    <w:rsid w:val="007E7AD7"/>
    <w:rsid w:val="007E7C29"/>
    <w:rsid w:val="007F032B"/>
    <w:rsid w:val="007F08F5"/>
    <w:rsid w:val="007F155E"/>
    <w:rsid w:val="007F1FED"/>
    <w:rsid w:val="007F2464"/>
    <w:rsid w:val="007F284C"/>
    <w:rsid w:val="007F2967"/>
    <w:rsid w:val="007F444A"/>
    <w:rsid w:val="007F4FBC"/>
    <w:rsid w:val="007F4FE6"/>
    <w:rsid w:val="007F5217"/>
    <w:rsid w:val="007F5317"/>
    <w:rsid w:val="007F53E9"/>
    <w:rsid w:val="007F5881"/>
    <w:rsid w:val="007F589F"/>
    <w:rsid w:val="007F5981"/>
    <w:rsid w:val="007F6059"/>
    <w:rsid w:val="007F6C89"/>
    <w:rsid w:val="007F77F4"/>
    <w:rsid w:val="00800089"/>
    <w:rsid w:val="0080013A"/>
    <w:rsid w:val="0080030B"/>
    <w:rsid w:val="0080030F"/>
    <w:rsid w:val="008003FA"/>
    <w:rsid w:val="008004B4"/>
    <w:rsid w:val="00801923"/>
    <w:rsid w:val="00802F10"/>
    <w:rsid w:val="00803A6E"/>
    <w:rsid w:val="00803BFE"/>
    <w:rsid w:val="00803D1A"/>
    <w:rsid w:val="0080434A"/>
    <w:rsid w:val="008046B7"/>
    <w:rsid w:val="00804F53"/>
    <w:rsid w:val="0080538B"/>
    <w:rsid w:val="008053C8"/>
    <w:rsid w:val="00805C7D"/>
    <w:rsid w:val="00805F1C"/>
    <w:rsid w:val="008060AD"/>
    <w:rsid w:val="008061A8"/>
    <w:rsid w:val="008066CA"/>
    <w:rsid w:val="00806BD8"/>
    <w:rsid w:val="00806EED"/>
    <w:rsid w:val="00807062"/>
    <w:rsid w:val="00807437"/>
    <w:rsid w:val="008074EF"/>
    <w:rsid w:val="00807633"/>
    <w:rsid w:val="00807ED0"/>
    <w:rsid w:val="008106C7"/>
    <w:rsid w:val="008108B4"/>
    <w:rsid w:val="00810DD1"/>
    <w:rsid w:val="008117CC"/>
    <w:rsid w:val="00811889"/>
    <w:rsid w:val="0081197B"/>
    <w:rsid w:val="00811C08"/>
    <w:rsid w:val="008122DF"/>
    <w:rsid w:val="00812CFD"/>
    <w:rsid w:val="008136DA"/>
    <w:rsid w:val="008143C4"/>
    <w:rsid w:val="00814D2E"/>
    <w:rsid w:val="00815F55"/>
    <w:rsid w:val="00816335"/>
    <w:rsid w:val="008167F1"/>
    <w:rsid w:val="0081716A"/>
    <w:rsid w:val="0081751F"/>
    <w:rsid w:val="00817EB2"/>
    <w:rsid w:val="00817F11"/>
    <w:rsid w:val="0082008C"/>
    <w:rsid w:val="00820308"/>
    <w:rsid w:val="00820B8A"/>
    <w:rsid w:val="00821BBF"/>
    <w:rsid w:val="00821D12"/>
    <w:rsid w:val="00822297"/>
    <w:rsid w:val="00823533"/>
    <w:rsid w:val="00823ADF"/>
    <w:rsid w:val="008246A9"/>
    <w:rsid w:val="008259E1"/>
    <w:rsid w:val="00825E7C"/>
    <w:rsid w:val="008261D5"/>
    <w:rsid w:val="0082773E"/>
    <w:rsid w:val="00827F24"/>
    <w:rsid w:val="008300DD"/>
    <w:rsid w:val="0083036D"/>
    <w:rsid w:val="00830948"/>
    <w:rsid w:val="00830E2F"/>
    <w:rsid w:val="00831638"/>
    <w:rsid w:val="008319DE"/>
    <w:rsid w:val="00832290"/>
    <w:rsid w:val="0083257A"/>
    <w:rsid w:val="00832999"/>
    <w:rsid w:val="00832F56"/>
    <w:rsid w:val="008335E9"/>
    <w:rsid w:val="00833EEB"/>
    <w:rsid w:val="00834D93"/>
    <w:rsid w:val="00835090"/>
    <w:rsid w:val="00835871"/>
    <w:rsid w:val="00835B65"/>
    <w:rsid w:val="00835C5D"/>
    <w:rsid w:val="00835E48"/>
    <w:rsid w:val="008377BD"/>
    <w:rsid w:val="00837811"/>
    <w:rsid w:val="00837AED"/>
    <w:rsid w:val="00840411"/>
    <w:rsid w:val="00841196"/>
    <w:rsid w:val="00842375"/>
    <w:rsid w:val="008425BA"/>
    <w:rsid w:val="008427AA"/>
    <w:rsid w:val="00842B28"/>
    <w:rsid w:val="00842BE0"/>
    <w:rsid w:val="00842F7E"/>
    <w:rsid w:val="008432CE"/>
    <w:rsid w:val="0084376E"/>
    <w:rsid w:val="00844B58"/>
    <w:rsid w:val="00845154"/>
    <w:rsid w:val="00845F69"/>
    <w:rsid w:val="00846681"/>
    <w:rsid w:val="008471DE"/>
    <w:rsid w:val="0084739C"/>
    <w:rsid w:val="00847614"/>
    <w:rsid w:val="00847A29"/>
    <w:rsid w:val="00847F45"/>
    <w:rsid w:val="00847FF8"/>
    <w:rsid w:val="0085029B"/>
    <w:rsid w:val="00850C22"/>
    <w:rsid w:val="0085193D"/>
    <w:rsid w:val="00851F65"/>
    <w:rsid w:val="00852AAA"/>
    <w:rsid w:val="00853006"/>
    <w:rsid w:val="00853F7A"/>
    <w:rsid w:val="008546B2"/>
    <w:rsid w:val="0085490D"/>
    <w:rsid w:val="00855536"/>
    <w:rsid w:val="00855A46"/>
    <w:rsid w:val="008566DE"/>
    <w:rsid w:val="00856774"/>
    <w:rsid w:val="00857939"/>
    <w:rsid w:val="0086013D"/>
    <w:rsid w:val="008601F6"/>
    <w:rsid w:val="00860697"/>
    <w:rsid w:val="00860786"/>
    <w:rsid w:val="008609E1"/>
    <w:rsid w:val="00861CB1"/>
    <w:rsid w:val="00861FF0"/>
    <w:rsid w:val="008621C2"/>
    <w:rsid w:val="00862DA2"/>
    <w:rsid w:val="008631F8"/>
    <w:rsid w:val="0086331D"/>
    <w:rsid w:val="00863D97"/>
    <w:rsid w:val="00864870"/>
    <w:rsid w:val="00864988"/>
    <w:rsid w:val="00864F9D"/>
    <w:rsid w:val="0086690A"/>
    <w:rsid w:val="00870CCF"/>
    <w:rsid w:val="0087156D"/>
    <w:rsid w:val="00872877"/>
    <w:rsid w:val="00872FF4"/>
    <w:rsid w:val="00873109"/>
    <w:rsid w:val="0087341A"/>
    <w:rsid w:val="00873A55"/>
    <w:rsid w:val="00874007"/>
    <w:rsid w:val="008742D5"/>
    <w:rsid w:val="008745DE"/>
    <w:rsid w:val="00874787"/>
    <w:rsid w:val="008748C2"/>
    <w:rsid w:val="00875A77"/>
    <w:rsid w:val="00875EBE"/>
    <w:rsid w:val="0087680E"/>
    <w:rsid w:val="00876AA5"/>
    <w:rsid w:val="00876DA8"/>
    <w:rsid w:val="00876DE1"/>
    <w:rsid w:val="008776E9"/>
    <w:rsid w:val="008778F4"/>
    <w:rsid w:val="00880770"/>
    <w:rsid w:val="00880CD4"/>
    <w:rsid w:val="00881406"/>
    <w:rsid w:val="00881A0D"/>
    <w:rsid w:val="00882361"/>
    <w:rsid w:val="00883516"/>
    <w:rsid w:val="008837CB"/>
    <w:rsid w:val="008839F7"/>
    <w:rsid w:val="00883A32"/>
    <w:rsid w:val="008844D3"/>
    <w:rsid w:val="00884A60"/>
    <w:rsid w:val="00884DF7"/>
    <w:rsid w:val="008856E3"/>
    <w:rsid w:val="008857D6"/>
    <w:rsid w:val="00885E45"/>
    <w:rsid w:val="00885FE7"/>
    <w:rsid w:val="00886D86"/>
    <w:rsid w:val="00886F64"/>
    <w:rsid w:val="00887740"/>
    <w:rsid w:val="00887A05"/>
    <w:rsid w:val="00887BE5"/>
    <w:rsid w:val="00887CCD"/>
    <w:rsid w:val="00887D10"/>
    <w:rsid w:val="008902B0"/>
    <w:rsid w:val="00890475"/>
    <w:rsid w:val="008906C3"/>
    <w:rsid w:val="00890E7F"/>
    <w:rsid w:val="008919D6"/>
    <w:rsid w:val="0089226D"/>
    <w:rsid w:val="00892464"/>
    <w:rsid w:val="0089283C"/>
    <w:rsid w:val="00892AC6"/>
    <w:rsid w:val="008933F9"/>
    <w:rsid w:val="00893958"/>
    <w:rsid w:val="00893C9F"/>
    <w:rsid w:val="008940E7"/>
    <w:rsid w:val="0089435F"/>
    <w:rsid w:val="008944BC"/>
    <w:rsid w:val="00894813"/>
    <w:rsid w:val="00894A5D"/>
    <w:rsid w:val="00895039"/>
    <w:rsid w:val="00895194"/>
    <w:rsid w:val="00895483"/>
    <w:rsid w:val="008969C9"/>
    <w:rsid w:val="00896F8F"/>
    <w:rsid w:val="00897193"/>
    <w:rsid w:val="00897486"/>
    <w:rsid w:val="00897547"/>
    <w:rsid w:val="008A05E7"/>
    <w:rsid w:val="008A0CC5"/>
    <w:rsid w:val="008A191C"/>
    <w:rsid w:val="008A2188"/>
    <w:rsid w:val="008A23E9"/>
    <w:rsid w:val="008A244C"/>
    <w:rsid w:val="008A2A50"/>
    <w:rsid w:val="008A2D23"/>
    <w:rsid w:val="008A2D6D"/>
    <w:rsid w:val="008A2FC6"/>
    <w:rsid w:val="008A36E7"/>
    <w:rsid w:val="008A5F6C"/>
    <w:rsid w:val="008A6144"/>
    <w:rsid w:val="008A67C0"/>
    <w:rsid w:val="008A67E2"/>
    <w:rsid w:val="008A6B29"/>
    <w:rsid w:val="008A7F35"/>
    <w:rsid w:val="008B0258"/>
    <w:rsid w:val="008B0BEB"/>
    <w:rsid w:val="008B0D0E"/>
    <w:rsid w:val="008B0F3F"/>
    <w:rsid w:val="008B13CA"/>
    <w:rsid w:val="008B171F"/>
    <w:rsid w:val="008B1B53"/>
    <w:rsid w:val="008B1C85"/>
    <w:rsid w:val="008B23B3"/>
    <w:rsid w:val="008B2C40"/>
    <w:rsid w:val="008B2CA3"/>
    <w:rsid w:val="008B3B1F"/>
    <w:rsid w:val="008B3BAD"/>
    <w:rsid w:val="008B475F"/>
    <w:rsid w:val="008B48F4"/>
    <w:rsid w:val="008B6B87"/>
    <w:rsid w:val="008B74D5"/>
    <w:rsid w:val="008C069D"/>
    <w:rsid w:val="008C06A3"/>
    <w:rsid w:val="008C19F6"/>
    <w:rsid w:val="008C1C45"/>
    <w:rsid w:val="008C208C"/>
    <w:rsid w:val="008C22AF"/>
    <w:rsid w:val="008C38C2"/>
    <w:rsid w:val="008C52B3"/>
    <w:rsid w:val="008C55AE"/>
    <w:rsid w:val="008C5F32"/>
    <w:rsid w:val="008C605D"/>
    <w:rsid w:val="008C67FB"/>
    <w:rsid w:val="008C6B69"/>
    <w:rsid w:val="008C76B6"/>
    <w:rsid w:val="008D0295"/>
    <w:rsid w:val="008D1750"/>
    <w:rsid w:val="008D1C34"/>
    <w:rsid w:val="008D1CA0"/>
    <w:rsid w:val="008D1FC1"/>
    <w:rsid w:val="008D232D"/>
    <w:rsid w:val="008D26D3"/>
    <w:rsid w:val="008D27B9"/>
    <w:rsid w:val="008D2F1B"/>
    <w:rsid w:val="008D3151"/>
    <w:rsid w:val="008D32E0"/>
    <w:rsid w:val="008D371B"/>
    <w:rsid w:val="008D3AB8"/>
    <w:rsid w:val="008D5229"/>
    <w:rsid w:val="008D5834"/>
    <w:rsid w:val="008D5AA4"/>
    <w:rsid w:val="008D6573"/>
    <w:rsid w:val="008D68D0"/>
    <w:rsid w:val="008D69BA"/>
    <w:rsid w:val="008D6DE4"/>
    <w:rsid w:val="008D7143"/>
    <w:rsid w:val="008D7AE1"/>
    <w:rsid w:val="008D7FF5"/>
    <w:rsid w:val="008D93CC"/>
    <w:rsid w:val="008E05D7"/>
    <w:rsid w:val="008E0D5E"/>
    <w:rsid w:val="008E162D"/>
    <w:rsid w:val="008E1A07"/>
    <w:rsid w:val="008E1E58"/>
    <w:rsid w:val="008E1F07"/>
    <w:rsid w:val="008E3548"/>
    <w:rsid w:val="008E3685"/>
    <w:rsid w:val="008E3853"/>
    <w:rsid w:val="008E3CE8"/>
    <w:rsid w:val="008E48B5"/>
    <w:rsid w:val="008E4B92"/>
    <w:rsid w:val="008E4C5E"/>
    <w:rsid w:val="008E5D58"/>
    <w:rsid w:val="008E662C"/>
    <w:rsid w:val="008E7AE5"/>
    <w:rsid w:val="008F0542"/>
    <w:rsid w:val="008F0561"/>
    <w:rsid w:val="008F0665"/>
    <w:rsid w:val="008F06E4"/>
    <w:rsid w:val="008F1085"/>
    <w:rsid w:val="008F149C"/>
    <w:rsid w:val="008F1B9A"/>
    <w:rsid w:val="008F1EF0"/>
    <w:rsid w:val="008F329C"/>
    <w:rsid w:val="008F3C32"/>
    <w:rsid w:val="008F3E78"/>
    <w:rsid w:val="008F4FF3"/>
    <w:rsid w:val="008F534B"/>
    <w:rsid w:val="008F53EF"/>
    <w:rsid w:val="008F608F"/>
    <w:rsid w:val="008F6E67"/>
    <w:rsid w:val="0090043F"/>
    <w:rsid w:val="00900CD2"/>
    <w:rsid w:val="00901BF4"/>
    <w:rsid w:val="00901C19"/>
    <w:rsid w:val="00901E69"/>
    <w:rsid w:val="00902674"/>
    <w:rsid w:val="00902BA2"/>
    <w:rsid w:val="00902CA4"/>
    <w:rsid w:val="0090357D"/>
    <w:rsid w:val="009039B1"/>
    <w:rsid w:val="009046CB"/>
    <w:rsid w:val="00904F44"/>
    <w:rsid w:val="009060D7"/>
    <w:rsid w:val="00906361"/>
    <w:rsid w:val="00906429"/>
    <w:rsid w:val="0090686C"/>
    <w:rsid w:val="0090737D"/>
    <w:rsid w:val="00907B33"/>
    <w:rsid w:val="0091019B"/>
    <w:rsid w:val="009108E8"/>
    <w:rsid w:val="00910ACC"/>
    <w:rsid w:val="00910E0E"/>
    <w:rsid w:val="00911036"/>
    <w:rsid w:val="009113A5"/>
    <w:rsid w:val="00911677"/>
    <w:rsid w:val="00911709"/>
    <w:rsid w:val="00911BD6"/>
    <w:rsid w:val="00911D7B"/>
    <w:rsid w:val="0091208B"/>
    <w:rsid w:val="009124E7"/>
    <w:rsid w:val="00912E39"/>
    <w:rsid w:val="0091327B"/>
    <w:rsid w:val="00913779"/>
    <w:rsid w:val="00913796"/>
    <w:rsid w:val="00913B23"/>
    <w:rsid w:val="00913B54"/>
    <w:rsid w:val="009145BE"/>
    <w:rsid w:val="00914D37"/>
    <w:rsid w:val="009153B0"/>
    <w:rsid w:val="009158F2"/>
    <w:rsid w:val="00915985"/>
    <w:rsid w:val="009159FE"/>
    <w:rsid w:val="00916AC5"/>
    <w:rsid w:val="0091764A"/>
    <w:rsid w:val="00917883"/>
    <w:rsid w:val="009204BF"/>
    <w:rsid w:val="0092058C"/>
    <w:rsid w:val="00921EC8"/>
    <w:rsid w:val="009222BC"/>
    <w:rsid w:val="0092258C"/>
    <w:rsid w:val="00922988"/>
    <w:rsid w:val="00922FD2"/>
    <w:rsid w:val="0092324E"/>
    <w:rsid w:val="009234D6"/>
    <w:rsid w:val="00923BA1"/>
    <w:rsid w:val="009242B7"/>
    <w:rsid w:val="00924EA7"/>
    <w:rsid w:val="00926143"/>
    <w:rsid w:val="0092635A"/>
    <w:rsid w:val="00926405"/>
    <w:rsid w:val="00926572"/>
    <w:rsid w:val="009269F3"/>
    <w:rsid w:val="00926C9C"/>
    <w:rsid w:val="009271B4"/>
    <w:rsid w:val="00927C5D"/>
    <w:rsid w:val="009309FE"/>
    <w:rsid w:val="00931099"/>
    <w:rsid w:val="009315C2"/>
    <w:rsid w:val="009318E6"/>
    <w:rsid w:val="00931DC2"/>
    <w:rsid w:val="009322E4"/>
    <w:rsid w:val="009327D7"/>
    <w:rsid w:val="00932FC0"/>
    <w:rsid w:val="00933070"/>
    <w:rsid w:val="009336FF"/>
    <w:rsid w:val="00933A15"/>
    <w:rsid w:val="00934B3B"/>
    <w:rsid w:val="00935568"/>
    <w:rsid w:val="00935653"/>
    <w:rsid w:val="00935B2D"/>
    <w:rsid w:val="00935B96"/>
    <w:rsid w:val="00935BF2"/>
    <w:rsid w:val="00935E1A"/>
    <w:rsid w:val="0093644B"/>
    <w:rsid w:val="00936555"/>
    <w:rsid w:val="00936592"/>
    <w:rsid w:val="00936A94"/>
    <w:rsid w:val="0093733D"/>
    <w:rsid w:val="00937956"/>
    <w:rsid w:val="0093798F"/>
    <w:rsid w:val="00937F29"/>
    <w:rsid w:val="00940571"/>
    <w:rsid w:val="009409FF"/>
    <w:rsid w:val="00940B43"/>
    <w:rsid w:val="00940D1E"/>
    <w:rsid w:val="00940EE2"/>
    <w:rsid w:val="00941137"/>
    <w:rsid w:val="009416DD"/>
    <w:rsid w:val="00941E16"/>
    <w:rsid w:val="00941FEF"/>
    <w:rsid w:val="0094292C"/>
    <w:rsid w:val="00942AF5"/>
    <w:rsid w:val="00943320"/>
    <w:rsid w:val="00943DD7"/>
    <w:rsid w:val="00943E9F"/>
    <w:rsid w:val="009443EF"/>
    <w:rsid w:val="009447B4"/>
    <w:rsid w:val="00945CA3"/>
    <w:rsid w:val="00946AF7"/>
    <w:rsid w:val="009470DF"/>
    <w:rsid w:val="0094721A"/>
    <w:rsid w:val="0094743F"/>
    <w:rsid w:val="00947924"/>
    <w:rsid w:val="00947B3E"/>
    <w:rsid w:val="0094CF07"/>
    <w:rsid w:val="00950289"/>
    <w:rsid w:val="009502EB"/>
    <w:rsid w:val="00951006"/>
    <w:rsid w:val="0095193C"/>
    <w:rsid w:val="00951C3A"/>
    <w:rsid w:val="00951FB5"/>
    <w:rsid w:val="00952376"/>
    <w:rsid w:val="00952ADE"/>
    <w:rsid w:val="00952B3C"/>
    <w:rsid w:val="00952E3C"/>
    <w:rsid w:val="0095395A"/>
    <w:rsid w:val="009541BF"/>
    <w:rsid w:val="00954A84"/>
    <w:rsid w:val="00954E92"/>
    <w:rsid w:val="009553C4"/>
    <w:rsid w:val="009565AD"/>
    <w:rsid w:val="009566C7"/>
    <w:rsid w:val="00956BC5"/>
    <w:rsid w:val="00956BC6"/>
    <w:rsid w:val="00956FFC"/>
    <w:rsid w:val="009570F0"/>
    <w:rsid w:val="00957223"/>
    <w:rsid w:val="00957D82"/>
    <w:rsid w:val="009607B6"/>
    <w:rsid w:val="00960CC2"/>
    <w:rsid w:val="00961F3C"/>
    <w:rsid w:val="00962B52"/>
    <w:rsid w:val="00962FFF"/>
    <w:rsid w:val="0096358C"/>
    <w:rsid w:val="00963A14"/>
    <w:rsid w:val="00963B50"/>
    <w:rsid w:val="0096483C"/>
    <w:rsid w:val="00964AA9"/>
    <w:rsid w:val="00964FB3"/>
    <w:rsid w:val="00966F75"/>
    <w:rsid w:val="009671D6"/>
    <w:rsid w:val="0096753C"/>
    <w:rsid w:val="009703B8"/>
    <w:rsid w:val="009704C8"/>
    <w:rsid w:val="00970EA5"/>
    <w:rsid w:val="00971868"/>
    <w:rsid w:val="0097260F"/>
    <w:rsid w:val="00972828"/>
    <w:rsid w:val="00972B49"/>
    <w:rsid w:val="00972D0F"/>
    <w:rsid w:val="00974615"/>
    <w:rsid w:val="00974F3A"/>
    <w:rsid w:val="009758AE"/>
    <w:rsid w:val="0097729D"/>
    <w:rsid w:val="00977344"/>
    <w:rsid w:val="009773AC"/>
    <w:rsid w:val="00977836"/>
    <w:rsid w:val="0097A4FF"/>
    <w:rsid w:val="009808DE"/>
    <w:rsid w:val="009809B3"/>
    <w:rsid w:val="00981728"/>
    <w:rsid w:val="009829B7"/>
    <w:rsid w:val="00983186"/>
    <w:rsid w:val="0098334D"/>
    <w:rsid w:val="00983A3F"/>
    <w:rsid w:val="00983B86"/>
    <w:rsid w:val="009840F2"/>
    <w:rsid w:val="00984313"/>
    <w:rsid w:val="00985242"/>
    <w:rsid w:val="0098714F"/>
    <w:rsid w:val="00987269"/>
    <w:rsid w:val="00987AA3"/>
    <w:rsid w:val="00990055"/>
    <w:rsid w:val="00990AF2"/>
    <w:rsid w:val="00990E70"/>
    <w:rsid w:val="00991204"/>
    <w:rsid w:val="00991B7B"/>
    <w:rsid w:val="00992678"/>
    <w:rsid w:val="0099491A"/>
    <w:rsid w:val="00995CB0"/>
    <w:rsid w:val="009973F0"/>
    <w:rsid w:val="00997BCB"/>
    <w:rsid w:val="00997CD2"/>
    <w:rsid w:val="00997F0F"/>
    <w:rsid w:val="009A0464"/>
    <w:rsid w:val="009A0E1C"/>
    <w:rsid w:val="009A1613"/>
    <w:rsid w:val="009A1697"/>
    <w:rsid w:val="009A1C00"/>
    <w:rsid w:val="009A477C"/>
    <w:rsid w:val="009A597D"/>
    <w:rsid w:val="009A59CA"/>
    <w:rsid w:val="009A5AB3"/>
    <w:rsid w:val="009A5C55"/>
    <w:rsid w:val="009A670C"/>
    <w:rsid w:val="009A67AA"/>
    <w:rsid w:val="009A67D5"/>
    <w:rsid w:val="009A68D6"/>
    <w:rsid w:val="009A7DC4"/>
    <w:rsid w:val="009B10DA"/>
    <w:rsid w:val="009B3164"/>
    <w:rsid w:val="009B33A9"/>
    <w:rsid w:val="009B35D5"/>
    <w:rsid w:val="009B3DF7"/>
    <w:rsid w:val="009B401B"/>
    <w:rsid w:val="009B45F4"/>
    <w:rsid w:val="009B46E4"/>
    <w:rsid w:val="009B49B3"/>
    <w:rsid w:val="009B49E6"/>
    <w:rsid w:val="009B68EF"/>
    <w:rsid w:val="009B6BBA"/>
    <w:rsid w:val="009B6EC5"/>
    <w:rsid w:val="009B7CB8"/>
    <w:rsid w:val="009B7EB1"/>
    <w:rsid w:val="009BCB30"/>
    <w:rsid w:val="009C05B8"/>
    <w:rsid w:val="009C0AAA"/>
    <w:rsid w:val="009C0CB8"/>
    <w:rsid w:val="009C0DB9"/>
    <w:rsid w:val="009C13FD"/>
    <w:rsid w:val="009C1A53"/>
    <w:rsid w:val="009C284F"/>
    <w:rsid w:val="009C29FB"/>
    <w:rsid w:val="009C2F34"/>
    <w:rsid w:val="009C3339"/>
    <w:rsid w:val="009C3632"/>
    <w:rsid w:val="009C3CA9"/>
    <w:rsid w:val="009C43FE"/>
    <w:rsid w:val="009C4A74"/>
    <w:rsid w:val="009C55C4"/>
    <w:rsid w:val="009C65EE"/>
    <w:rsid w:val="009C66F7"/>
    <w:rsid w:val="009C737D"/>
    <w:rsid w:val="009C7C41"/>
    <w:rsid w:val="009C7DFA"/>
    <w:rsid w:val="009CB55D"/>
    <w:rsid w:val="009D0361"/>
    <w:rsid w:val="009D1A9C"/>
    <w:rsid w:val="009D1B6A"/>
    <w:rsid w:val="009D23B3"/>
    <w:rsid w:val="009D2BF9"/>
    <w:rsid w:val="009D2CDA"/>
    <w:rsid w:val="009D3325"/>
    <w:rsid w:val="009D3A71"/>
    <w:rsid w:val="009D4419"/>
    <w:rsid w:val="009D4EBC"/>
    <w:rsid w:val="009D4EF7"/>
    <w:rsid w:val="009D5992"/>
    <w:rsid w:val="009D5CAA"/>
    <w:rsid w:val="009D69F2"/>
    <w:rsid w:val="009D6F9D"/>
    <w:rsid w:val="009D7500"/>
    <w:rsid w:val="009D7E79"/>
    <w:rsid w:val="009E0894"/>
    <w:rsid w:val="009E093E"/>
    <w:rsid w:val="009E0BED"/>
    <w:rsid w:val="009E0EC6"/>
    <w:rsid w:val="009E0FB5"/>
    <w:rsid w:val="009E1B43"/>
    <w:rsid w:val="009E1B6A"/>
    <w:rsid w:val="009E228D"/>
    <w:rsid w:val="009E2397"/>
    <w:rsid w:val="009E3077"/>
    <w:rsid w:val="009E3098"/>
    <w:rsid w:val="009E3510"/>
    <w:rsid w:val="009E37E0"/>
    <w:rsid w:val="009E3D77"/>
    <w:rsid w:val="009E4FC9"/>
    <w:rsid w:val="009E51EA"/>
    <w:rsid w:val="009E5A1A"/>
    <w:rsid w:val="009E5B4F"/>
    <w:rsid w:val="009E5CB9"/>
    <w:rsid w:val="009E68B8"/>
    <w:rsid w:val="009F0A8B"/>
    <w:rsid w:val="009F0B2E"/>
    <w:rsid w:val="009F15F3"/>
    <w:rsid w:val="009F1B8A"/>
    <w:rsid w:val="009F2172"/>
    <w:rsid w:val="009F2727"/>
    <w:rsid w:val="009F2FA2"/>
    <w:rsid w:val="009F32A7"/>
    <w:rsid w:val="009F4A83"/>
    <w:rsid w:val="009F558A"/>
    <w:rsid w:val="009F6991"/>
    <w:rsid w:val="009F759D"/>
    <w:rsid w:val="009F7FB1"/>
    <w:rsid w:val="009FF688"/>
    <w:rsid w:val="00A0020C"/>
    <w:rsid w:val="00A00376"/>
    <w:rsid w:val="00A007C8"/>
    <w:rsid w:val="00A01044"/>
    <w:rsid w:val="00A0146A"/>
    <w:rsid w:val="00A017F0"/>
    <w:rsid w:val="00A01D7C"/>
    <w:rsid w:val="00A02C7F"/>
    <w:rsid w:val="00A03297"/>
    <w:rsid w:val="00A04CA1"/>
    <w:rsid w:val="00A04DA1"/>
    <w:rsid w:val="00A04E9D"/>
    <w:rsid w:val="00A05BA8"/>
    <w:rsid w:val="00A06B2D"/>
    <w:rsid w:val="00A071ED"/>
    <w:rsid w:val="00A07A81"/>
    <w:rsid w:val="00A07D81"/>
    <w:rsid w:val="00A100C1"/>
    <w:rsid w:val="00A10253"/>
    <w:rsid w:val="00A11780"/>
    <w:rsid w:val="00A11A82"/>
    <w:rsid w:val="00A11DA6"/>
    <w:rsid w:val="00A1214F"/>
    <w:rsid w:val="00A127B8"/>
    <w:rsid w:val="00A13044"/>
    <w:rsid w:val="00A137AA"/>
    <w:rsid w:val="00A13CB4"/>
    <w:rsid w:val="00A15472"/>
    <w:rsid w:val="00A1561F"/>
    <w:rsid w:val="00A16703"/>
    <w:rsid w:val="00A16EAA"/>
    <w:rsid w:val="00A172FA"/>
    <w:rsid w:val="00A17335"/>
    <w:rsid w:val="00A173F4"/>
    <w:rsid w:val="00A1745B"/>
    <w:rsid w:val="00A17713"/>
    <w:rsid w:val="00A17798"/>
    <w:rsid w:val="00A17D4E"/>
    <w:rsid w:val="00A2012E"/>
    <w:rsid w:val="00A211C8"/>
    <w:rsid w:val="00A21708"/>
    <w:rsid w:val="00A2247C"/>
    <w:rsid w:val="00A22851"/>
    <w:rsid w:val="00A24126"/>
    <w:rsid w:val="00A243E0"/>
    <w:rsid w:val="00A25126"/>
    <w:rsid w:val="00A25F29"/>
    <w:rsid w:val="00A263E5"/>
    <w:rsid w:val="00A26E23"/>
    <w:rsid w:val="00A26EA3"/>
    <w:rsid w:val="00A2704F"/>
    <w:rsid w:val="00A302A7"/>
    <w:rsid w:val="00A307AC"/>
    <w:rsid w:val="00A308ED"/>
    <w:rsid w:val="00A31212"/>
    <w:rsid w:val="00A3224F"/>
    <w:rsid w:val="00A32AB2"/>
    <w:rsid w:val="00A33FF7"/>
    <w:rsid w:val="00A340E5"/>
    <w:rsid w:val="00A35598"/>
    <w:rsid w:val="00A35830"/>
    <w:rsid w:val="00A35958"/>
    <w:rsid w:val="00A35C09"/>
    <w:rsid w:val="00A364AB"/>
    <w:rsid w:val="00A36C69"/>
    <w:rsid w:val="00A37132"/>
    <w:rsid w:val="00A37191"/>
    <w:rsid w:val="00A37F9B"/>
    <w:rsid w:val="00A40AF6"/>
    <w:rsid w:val="00A40E1A"/>
    <w:rsid w:val="00A41136"/>
    <w:rsid w:val="00A419F9"/>
    <w:rsid w:val="00A433AD"/>
    <w:rsid w:val="00A43465"/>
    <w:rsid w:val="00A435DC"/>
    <w:rsid w:val="00A439E5"/>
    <w:rsid w:val="00A44284"/>
    <w:rsid w:val="00A445CE"/>
    <w:rsid w:val="00A44732"/>
    <w:rsid w:val="00A44F03"/>
    <w:rsid w:val="00A458A4"/>
    <w:rsid w:val="00A458C8"/>
    <w:rsid w:val="00A4640F"/>
    <w:rsid w:val="00A4675C"/>
    <w:rsid w:val="00A46823"/>
    <w:rsid w:val="00A47DE6"/>
    <w:rsid w:val="00A50037"/>
    <w:rsid w:val="00A5086C"/>
    <w:rsid w:val="00A50A1B"/>
    <w:rsid w:val="00A50E5A"/>
    <w:rsid w:val="00A51362"/>
    <w:rsid w:val="00A52370"/>
    <w:rsid w:val="00A53C10"/>
    <w:rsid w:val="00A54CAE"/>
    <w:rsid w:val="00A567C6"/>
    <w:rsid w:val="00A56BC5"/>
    <w:rsid w:val="00A56D94"/>
    <w:rsid w:val="00A57C7F"/>
    <w:rsid w:val="00A5F5C1"/>
    <w:rsid w:val="00A6284F"/>
    <w:rsid w:val="00A62A49"/>
    <w:rsid w:val="00A63693"/>
    <w:rsid w:val="00A6387B"/>
    <w:rsid w:val="00A63E63"/>
    <w:rsid w:val="00A6439D"/>
    <w:rsid w:val="00A648D4"/>
    <w:rsid w:val="00A65132"/>
    <w:rsid w:val="00A65B7F"/>
    <w:rsid w:val="00A66829"/>
    <w:rsid w:val="00A67091"/>
    <w:rsid w:val="00A71640"/>
    <w:rsid w:val="00A71FD7"/>
    <w:rsid w:val="00A7251C"/>
    <w:rsid w:val="00A7291D"/>
    <w:rsid w:val="00A72D02"/>
    <w:rsid w:val="00A72F9A"/>
    <w:rsid w:val="00A75D7F"/>
    <w:rsid w:val="00A75DAC"/>
    <w:rsid w:val="00A76324"/>
    <w:rsid w:val="00A764B5"/>
    <w:rsid w:val="00A76669"/>
    <w:rsid w:val="00A77941"/>
    <w:rsid w:val="00A77F30"/>
    <w:rsid w:val="00A8031B"/>
    <w:rsid w:val="00A80798"/>
    <w:rsid w:val="00A80CF4"/>
    <w:rsid w:val="00A81335"/>
    <w:rsid w:val="00A814ED"/>
    <w:rsid w:val="00A81A84"/>
    <w:rsid w:val="00A835AE"/>
    <w:rsid w:val="00A83B34"/>
    <w:rsid w:val="00A83F9E"/>
    <w:rsid w:val="00A8467A"/>
    <w:rsid w:val="00A84703"/>
    <w:rsid w:val="00A8478D"/>
    <w:rsid w:val="00A84D6E"/>
    <w:rsid w:val="00A86D6E"/>
    <w:rsid w:val="00A871D1"/>
    <w:rsid w:val="00A878F3"/>
    <w:rsid w:val="00A87D14"/>
    <w:rsid w:val="00A901CD"/>
    <w:rsid w:val="00A90CC5"/>
    <w:rsid w:val="00A91D49"/>
    <w:rsid w:val="00A92203"/>
    <w:rsid w:val="00A93BA7"/>
    <w:rsid w:val="00A93C1F"/>
    <w:rsid w:val="00A93C5D"/>
    <w:rsid w:val="00A9429E"/>
    <w:rsid w:val="00A94E93"/>
    <w:rsid w:val="00A95B7F"/>
    <w:rsid w:val="00A969AE"/>
    <w:rsid w:val="00A96B4C"/>
    <w:rsid w:val="00A96D65"/>
    <w:rsid w:val="00A97E44"/>
    <w:rsid w:val="00AA047F"/>
    <w:rsid w:val="00AA0B14"/>
    <w:rsid w:val="00AA0EEE"/>
    <w:rsid w:val="00AA1D6C"/>
    <w:rsid w:val="00AA1FD4"/>
    <w:rsid w:val="00AA2267"/>
    <w:rsid w:val="00AA2796"/>
    <w:rsid w:val="00AA284E"/>
    <w:rsid w:val="00AA2E8E"/>
    <w:rsid w:val="00AA33DB"/>
    <w:rsid w:val="00AA33E7"/>
    <w:rsid w:val="00AA3688"/>
    <w:rsid w:val="00AA36F9"/>
    <w:rsid w:val="00AA3C94"/>
    <w:rsid w:val="00AA40FE"/>
    <w:rsid w:val="00AA463F"/>
    <w:rsid w:val="00AA4D00"/>
    <w:rsid w:val="00AA4FBB"/>
    <w:rsid w:val="00AA5AD7"/>
    <w:rsid w:val="00AA5F28"/>
    <w:rsid w:val="00AA6019"/>
    <w:rsid w:val="00AA6127"/>
    <w:rsid w:val="00AA61D5"/>
    <w:rsid w:val="00AA6517"/>
    <w:rsid w:val="00AA66CF"/>
    <w:rsid w:val="00AA692F"/>
    <w:rsid w:val="00AA7232"/>
    <w:rsid w:val="00AA7746"/>
    <w:rsid w:val="00AA78DC"/>
    <w:rsid w:val="00AA7956"/>
    <w:rsid w:val="00AA79E1"/>
    <w:rsid w:val="00AA7A66"/>
    <w:rsid w:val="00AA7DF7"/>
    <w:rsid w:val="00AA7E89"/>
    <w:rsid w:val="00AA7E99"/>
    <w:rsid w:val="00AB0324"/>
    <w:rsid w:val="00AB1080"/>
    <w:rsid w:val="00AB1896"/>
    <w:rsid w:val="00AB1C97"/>
    <w:rsid w:val="00AB222F"/>
    <w:rsid w:val="00AB2D7A"/>
    <w:rsid w:val="00AB3B41"/>
    <w:rsid w:val="00AB4781"/>
    <w:rsid w:val="00AB4BDB"/>
    <w:rsid w:val="00AB4C21"/>
    <w:rsid w:val="00AB58F8"/>
    <w:rsid w:val="00AB5E01"/>
    <w:rsid w:val="00AB5FBB"/>
    <w:rsid w:val="00AB6184"/>
    <w:rsid w:val="00AB6354"/>
    <w:rsid w:val="00AB67AA"/>
    <w:rsid w:val="00AB6AF2"/>
    <w:rsid w:val="00AB70F3"/>
    <w:rsid w:val="00AC005F"/>
    <w:rsid w:val="00AC0F41"/>
    <w:rsid w:val="00AC1A0D"/>
    <w:rsid w:val="00AC1F18"/>
    <w:rsid w:val="00AC23A0"/>
    <w:rsid w:val="00AC2567"/>
    <w:rsid w:val="00AC2C22"/>
    <w:rsid w:val="00AC2C95"/>
    <w:rsid w:val="00AC31BF"/>
    <w:rsid w:val="00AC3A52"/>
    <w:rsid w:val="00AC44C2"/>
    <w:rsid w:val="00AC4CF5"/>
    <w:rsid w:val="00AC54F8"/>
    <w:rsid w:val="00AC5A5B"/>
    <w:rsid w:val="00AC5DA5"/>
    <w:rsid w:val="00AC650D"/>
    <w:rsid w:val="00AC6899"/>
    <w:rsid w:val="00AC73D6"/>
    <w:rsid w:val="00AD0270"/>
    <w:rsid w:val="00AD0BB7"/>
    <w:rsid w:val="00AD0D4D"/>
    <w:rsid w:val="00AD13FC"/>
    <w:rsid w:val="00AD16DA"/>
    <w:rsid w:val="00AD198B"/>
    <w:rsid w:val="00AD1BDA"/>
    <w:rsid w:val="00AD1ECF"/>
    <w:rsid w:val="00AD2AF9"/>
    <w:rsid w:val="00AD2C2C"/>
    <w:rsid w:val="00AD3070"/>
    <w:rsid w:val="00AD3B01"/>
    <w:rsid w:val="00AD505F"/>
    <w:rsid w:val="00AD508C"/>
    <w:rsid w:val="00AD53C1"/>
    <w:rsid w:val="00AD58A4"/>
    <w:rsid w:val="00AD58F2"/>
    <w:rsid w:val="00AD59E6"/>
    <w:rsid w:val="00AD60B2"/>
    <w:rsid w:val="00AD6A4F"/>
    <w:rsid w:val="00AD6C25"/>
    <w:rsid w:val="00AD6F14"/>
    <w:rsid w:val="00AD79B9"/>
    <w:rsid w:val="00AD7A29"/>
    <w:rsid w:val="00AE0791"/>
    <w:rsid w:val="00AE0B23"/>
    <w:rsid w:val="00AE0FE5"/>
    <w:rsid w:val="00AE1100"/>
    <w:rsid w:val="00AE1389"/>
    <w:rsid w:val="00AE36E0"/>
    <w:rsid w:val="00AE3F93"/>
    <w:rsid w:val="00AE4698"/>
    <w:rsid w:val="00AE49C7"/>
    <w:rsid w:val="00AE4AD5"/>
    <w:rsid w:val="00AE4E57"/>
    <w:rsid w:val="00AE523E"/>
    <w:rsid w:val="00AE5EC1"/>
    <w:rsid w:val="00AE61FF"/>
    <w:rsid w:val="00AE669B"/>
    <w:rsid w:val="00AE6D74"/>
    <w:rsid w:val="00AEA4EE"/>
    <w:rsid w:val="00AEF9A6"/>
    <w:rsid w:val="00AF09B7"/>
    <w:rsid w:val="00AF0E72"/>
    <w:rsid w:val="00AF10D8"/>
    <w:rsid w:val="00AF10E0"/>
    <w:rsid w:val="00AF1384"/>
    <w:rsid w:val="00AF17D9"/>
    <w:rsid w:val="00AF22B2"/>
    <w:rsid w:val="00AF2459"/>
    <w:rsid w:val="00AF2A83"/>
    <w:rsid w:val="00AF2C4D"/>
    <w:rsid w:val="00AF3358"/>
    <w:rsid w:val="00AF34BF"/>
    <w:rsid w:val="00AF354B"/>
    <w:rsid w:val="00AF40DC"/>
    <w:rsid w:val="00AF4DE3"/>
    <w:rsid w:val="00AF55F7"/>
    <w:rsid w:val="00AF58C4"/>
    <w:rsid w:val="00AF5A03"/>
    <w:rsid w:val="00AF5C96"/>
    <w:rsid w:val="00AF6441"/>
    <w:rsid w:val="00AF64E1"/>
    <w:rsid w:val="00AF6F7E"/>
    <w:rsid w:val="00AF7855"/>
    <w:rsid w:val="00AF7AE2"/>
    <w:rsid w:val="00AF7B1B"/>
    <w:rsid w:val="00AF7D93"/>
    <w:rsid w:val="00AF7F24"/>
    <w:rsid w:val="00B001CA"/>
    <w:rsid w:val="00B00206"/>
    <w:rsid w:val="00B00825"/>
    <w:rsid w:val="00B00A6E"/>
    <w:rsid w:val="00B026B9"/>
    <w:rsid w:val="00B02820"/>
    <w:rsid w:val="00B02B83"/>
    <w:rsid w:val="00B02E5A"/>
    <w:rsid w:val="00B032FB"/>
    <w:rsid w:val="00B03AD5"/>
    <w:rsid w:val="00B04466"/>
    <w:rsid w:val="00B04694"/>
    <w:rsid w:val="00B0504C"/>
    <w:rsid w:val="00B064CD"/>
    <w:rsid w:val="00B06919"/>
    <w:rsid w:val="00B06A31"/>
    <w:rsid w:val="00B077AE"/>
    <w:rsid w:val="00B07D82"/>
    <w:rsid w:val="00B105CE"/>
    <w:rsid w:val="00B10688"/>
    <w:rsid w:val="00B112A4"/>
    <w:rsid w:val="00B11389"/>
    <w:rsid w:val="00B11A65"/>
    <w:rsid w:val="00B11DFF"/>
    <w:rsid w:val="00B13639"/>
    <w:rsid w:val="00B13A7E"/>
    <w:rsid w:val="00B13D82"/>
    <w:rsid w:val="00B14396"/>
    <w:rsid w:val="00B145A3"/>
    <w:rsid w:val="00B149D8"/>
    <w:rsid w:val="00B14A69"/>
    <w:rsid w:val="00B14A7C"/>
    <w:rsid w:val="00B15C49"/>
    <w:rsid w:val="00B16659"/>
    <w:rsid w:val="00B200BC"/>
    <w:rsid w:val="00B2070B"/>
    <w:rsid w:val="00B212A3"/>
    <w:rsid w:val="00B2168F"/>
    <w:rsid w:val="00B21EEF"/>
    <w:rsid w:val="00B225FB"/>
    <w:rsid w:val="00B225FE"/>
    <w:rsid w:val="00B2266A"/>
    <w:rsid w:val="00B22968"/>
    <w:rsid w:val="00B22CB7"/>
    <w:rsid w:val="00B22F2F"/>
    <w:rsid w:val="00B234FE"/>
    <w:rsid w:val="00B23582"/>
    <w:rsid w:val="00B23B9D"/>
    <w:rsid w:val="00B25304"/>
    <w:rsid w:val="00B254FB"/>
    <w:rsid w:val="00B25728"/>
    <w:rsid w:val="00B25BB3"/>
    <w:rsid w:val="00B25DEB"/>
    <w:rsid w:val="00B26085"/>
    <w:rsid w:val="00B26861"/>
    <w:rsid w:val="00B2748E"/>
    <w:rsid w:val="00B277D3"/>
    <w:rsid w:val="00B304FF"/>
    <w:rsid w:val="00B3077C"/>
    <w:rsid w:val="00B30F69"/>
    <w:rsid w:val="00B31211"/>
    <w:rsid w:val="00B31C66"/>
    <w:rsid w:val="00B31F4A"/>
    <w:rsid w:val="00B324B8"/>
    <w:rsid w:val="00B32503"/>
    <w:rsid w:val="00B326E5"/>
    <w:rsid w:val="00B32DBB"/>
    <w:rsid w:val="00B3349C"/>
    <w:rsid w:val="00B3353B"/>
    <w:rsid w:val="00B33DFB"/>
    <w:rsid w:val="00B33E14"/>
    <w:rsid w:val="00B33E29"/>
    <w:rsid w:val="00B33E4F"/>
    <w:rsid w:val="00B356EC"/>
    <w:rsid w:val="00B35E34"/>
    <w:rsid w:val="00B36019"/>
    <w:rsid w:val="00B3626F"/>
    <w:rsid w:val="00B373A5"/>
    <w:rsid w:val="00B37594"/>
    <w:rsid w:val="00B37BA7"/>
    <w:rsid w:val="00B37BFB"/>
    <w:rsid w:val="00B407C1"/>
    <w:rsid w:val="00B40C32"/>
    <w:rsid w:val="00B4150A"/>
    <w:rsid w:val="00B41A63"/>
    <w:rsid w:val="00B422B0"/>
    <w:rsid w:val="00B42C2A"/>
    <w:rsid w:val="00B42CA4"/>
    <w:rsid w:val="00B42DF5"/>
    <w:rsid w:val="00B4325A"/>
    <w:rsid w:val="00B439F0"/>
    <w:rsid w:val="00B43BEB"/>
    <w:rsid w:val="00B43FC6"/>
    <w:rsid w:val="00B4409D"/>
    <w:rsid w:val="00B4488F"/>
    <w:rsid w:val="00B4497A"/>
    <w:rsid w:val="00B454CD"/>
    <w:rsid w:val="00B45593"/>
    <w:rsid w:val="00B46B5C"/>
    <w:rsid w:val="00B46FA9"/>
    <w:rsid w:val="00B4775F"/>
    <w:rsid w:val="00B478B0"/>
    <w:rsid w:val="00B4996E"/>
    <w:rsid w:val="00B50934"/>
    <w:rsid w:val="00B50A7B"/>
    <w:rsid w:val="00B50D6D"/>
    <w:rsid w:val="00B50E4D"/>
    <w:rsid w:val="00B51139"/>
    <w:rsid w:val="00B51BAF"/>
    <w:rsid w:val="00B524DA"/>
    <w:rsid w:val="00B52558"/>
    <w:rsid w:val="00B525F8"/>
    <w:rsid w:val="00B52995"/>
    <w:rsid w:val="00B52B0B"/>
    <w:rsid w:val="00B52DD5"/>
    <w:rsid w:val="00B52E7E"/>
    <w:rsid w:val="00B530DA"/>
    <w:rsid w:val="00B537F9"/>
    <w:rsid w:val="00B53B91"/>
    <w:rsid w:val="00B53E74"/>
    <w:rsid w:val="00B5502E"/>
    <w:rsid w:val="00B568BB"/>
    <w:rsid w:val="00B56FDC"/>
    <w:rsid w:val="00B57192"/>
    <w:rsid w:val="00B5726D"/>
    <w:rsid w:val="00B60167"/>
    <w:rsid w:val="00B6053B"/>
    <w:rsid w:val="00B605AD"/>
    <w:rsid w:val="00B60AC1"/>
    <w:rsid w:val="00B60EF3"/>
    <w:rsid w:val="00B6101F"/>
    <w:rsid w:val="00B611E8"/>
    <w:rsid w:val="00B6170A"/>
    <w:rsid w:val="00B6242E"/>
    <w:rsid w:val="00B6335D"/>
    <w:rsid w:val="00B6350B"/>
    <w:rsid w:val="00B63573"/>
    <w:rsid w:val="00B639BC"/>
    <w:rsid w:val="00B641A5"/>
    <w:rsid w:val="00B647A3"/>
    <w:rsid w:val="00B64D3B"/>
    <w:rsid w:val="00B653C9"/>
    <w:rsid w:val="00B655E7"/>
    <w:rsid w:val="00B658AC"/>
    <w:rsid w:val="00B65DD2"/>
    <w:rsid w:val="00B66042"/>
    <w:rsid w:val="00B660D7"/>
    <w:rsid w:val="00B664A5"/>
    <w:rsid w:val="00B66692"/>
    <w:rsid w:val="00B66893"/>
    <w:rsid w:val="00B66DFD"/>
    <w:rsid w:val="00B66E4B"/>
    <w:rsid w:val="00B707B5"/>
    <w:rsid w:val="00B70882"/>
    <w:rsid w:val="00B70D95"/>
    <w:rsid w:val="00B70EE8"/>
    <w:rsid w:val="00B71CF5"/>
    <w:rsid w:val="00B71DB8"/>
    <w:rsid w:val="00B73218"/>
    <w:rsid w:val="00B73321"/>
    <w:rsid w:val="00B74379"/>
    <w:rsid w:val="00B74C3B"/>
    <w:rsid w:val="00B7538E"/>
    <w:rsid w:val="00B7555C"/>
    <w:rsid w:val="00B75A66"/>
    <w:rsid w:val="00B75CAF"/>
    <w:rsid w:val="00B75F3C"/>
    <w:rsid w:val="00B773AA"/>
    <w:rsid w:val="00B77771"/>
    <w:rsid w:val="00B800B7"/>
    <w:rsid w:val="00B803EE"/>
    <w:rsid w:val="00B807D0"/>
    <w:rsid w:val="00B80F13"/>
    <w:rsid w:val="00B81358"/>
    <w:rsid w:val="00B8136E"/>
    <w:rsid w:val="00B81857"/>
    <w:rsid w:val="00B83014"/>
    <w:rsid w:val="00B830CF"/>
    <w:rsid w:val="00B8361C"/>
    <w:rsid w:val="00B83A9E"/>
    <w:rsid w:val="00B841F0"/>
    <w:rsid w:val="00B84AB3"/>
    <w:rsid w:val="00B84C54"/>
    <w:rsid w:val="00B851C9"/>
    <w:rsid w:val="00B85E05"/>
    <w:rsid w:val="00B85F69"/>
    <w:rsid w:val="00B865F3"/>
    <w:rsid w:val="00B86999"/>
    <w:rsid w:val="00B86B97"/>
    <w:rsid w:val="00B87C35"/>
    <w:rsid w:val="00B9054F"/>
    <w:rsid w:val="00B906A1"/>
    <w:rsid w:val="00B915C6"/>
    <w:rsid w:val="00B9401E"/>
    <w:rsid w:val="00B942E7"/>
    <w:rsid w:val="00B9448F"/>
    <w:rsid w:val="00B95203"/>
    <w:rsid w:val="00B960C3"/>
    <w:rsid w:val="00B966AB"/>
    <w:rsid w:val="00B96AE5"/>
    <w:rsid w:val="00B96B4F"/>
    <w:rsid w:val="00B96F5B"/>
    <w:rsid w:val="00B97EA1"/>
    <w:rsid w:val="00BA0792"/>
    <w:rsid w:val="00BA1D91"/>
    <w:rsid w:val="00BA2C27"/>
    <w:rsid w:val="00BA3928"/>
    <w:rsid w:val="00BA3DD9"/>
    <w:rsid w:val="00BA42A0"/>
    <w:rsid w:val="00BA4382"/>
    <w:rsid w:val="00BA48AB"/>
    <w:rsid w:val="00BA4B3F"/>
    <w:rsid w:val="00BA4D88"/>
    <w:rsid w:val="00BA4DB4"/>
    <w:rsid w:val="00BA4E44"/>
    <w:rsid w:val="00BA51D9"/>
    <w:rsid w:val="00BA5349"/>
    <w:rsid w:val="00BA5482"/>
    <w:rsid w:val="00BA6761"/>
    <w:rsid w:val="00BA6AFF"/>
    <w:rsid w:val="00BA7B07"/>
    <w:rsid w:val="00BB05EB"/>
    <w:rsid w:val="00BB0A1B"/>
    <w:rsid w:val="00BB114A"/>
    <w:rsid w:val="00BB151D"/>
    <w:rsid w:val="00BB1887"/>
    <w:rsid w:val="00BB236F"/>
    <w:rsid w:val="00BB33F0"/>
    <w:rsid w:val="00BB3737"/>
    <w:rsid w:val="00BB3A7C"/>
    <w:rsid w:val="00BB3A9B"/>
    <w:rsid w:val="00BB3D2B"/>
    <w:rsid w:val="00BB3DB4"/>
    <w:rsid w:val="00BB3E6F"/>
    <w:rsid w:val="00BB4508"/>
    <w:rsid w:val="00BB4BD6"/>
    <w:rsid w:val="00BB4F7A"/>
    <w:rsid w:val="00BB512D"/>
    <w:rsid w:val="00BB556A"/>
    <w:rsid w:val="00BB6926"/>
    <w:rsid w:val="00BB6976"/>
    <w:rsid w:val="00BB7757"/>
    <w:rsid w:val="00BB77A8"/>
    <w:rsid w:val="00BB7C5E"/>
    <w:rsid w:val="00BB7E91"/>
    <w:rsid w:val="00BC00A2"/>
    <w:rsid w:val="00BC0247"/>
    <w:rsid w:val="00BC038A"/>
    <w:rsid w:val="00BC04F2"/>
    <w:rsid w:val="00BC08C7"/>
    <w:rsid w:val="00BC0C00"/>
    <w:rsid w:val="00BC1406"/>
    <w:rsid w:val="00BC1BDF"/>
    <w:rsid w:val="00BC25FB"/>
    <w:rsid w:val="00BC2801"/>
    <w:rsid w:val="00BC2E2C"/>
    <w:rsid w:val="00BC2EE8"/>
    <w:rsid w:val="00BC2FC4"/>
    <w:rsid w:val="00BC4003"/>
    <w:rsid w:val="00BC4CFF"/>
    <w:rsid w:val="00BC51A7"/>
    <w:rsid w:val="00BC51A8"/>
    <w:rsid w:val="00BC5F53"/>
    <w:rsid w:val="00BC6235"/>
    <w:rsid w:val="00BC7993"/>
    <w:rsid w:val="00BD0BBD"/>
    <w:rsid w:val="00BD0F51"/>
    <w:rsid w:val="00BD1427"/>
    <w:rsid w:val="00BD188F"/>
    <w:rsid w:val="00BD2703"/>
    <w:rsid w:val="00BD2DC1"/>
    <w:rsid w:val="00BD35D8"/>
    <w:rsid w:val="00BD3687"/>
    <w:rsid w:val="00BD4005"/>
    <w:rsid w:val="00BD42F0"/>
    <w:rsid w:val="00BD4503"/>
    <w:rsid w:val="00BD51D6"/>
    <w:rsid w:val="00BD5EB0"/>
    <w:rsid w:val="00BD6020"/>
    <w:rsid w:val="00BD6151"/>
    <w:rsid w:val="00BD63B8"/>
    <w:rsid w:val="00BD6690"/>
    <w:rsid w:val="00BD6F80"/>
    <w:rsid w:val="00BD709F"/>
    <w:rsid w:val="00BD723A"/>
    <w:rsid w:val="00BD7529"/>
    <w:rsid w:val="00BD7650"/>
    <w:rsid w:val="00BD7F2B"/>
    <w:rsid w:val="00BD7FA1"/>
    <w:rsid w:val="00BE0890"/>
    <w:rsid w:val="00BE2A1F"/>
    <w:rsid w:val="00BE35D0"/>
    <w:rsid w:val="00BE35D5"/>
    <w:rsid w:val="00BE37DC"/>
    <w:rsid w:val="00BE3CFD"/>
    <w:rsid w:val="00BE3E22"/>
    <w:rsid w:val="00BE3E56"/>
    <w:rsid w:val="00BE3FCD"/>
    <w:rsid w:val="00BE4C38"/>
    <w:rsid w:val="00BE4D1D"/>
    <w:rsid w:val="00BE5827"/>
    <w:rsid w:val="00BE5B65"/>
    <w:rsid w:val="00BE5CB0"/>
    <w:rsid w:val="00BE691F"/>
    <w:rsid w:val="00BE6EBE"/>
    <w:rsid w:val="00BE7000"/>
    <w:rsid w:val="00BE778B"/>
    <w:rsid w:val="00BF057A"/>
    <w:rsid w:val="00BF0788"/>
    <w:rsid w:val="00BF0D09"/>
    <w:rsid w:val="00BF0D5C"/>
    <w:rsid w:val="00BF0F32"/>
    <w:rsid w:val="00BF14B7"/>
    <w:rsid w:val="00BF190F"/>
    <w:rsid w:val="00BF24A9"/>
    <w:rsid w:val="00BF2519"/>
    <w:rsid w:val="00BF295D"/>
    <w:rsid w:val="00BF2F6B"/>
    <w:rsid w:val="00BF3198"/>
    <w:rsid w:val="00BF4A14"/>
    <w:rsid w:val="00BF4CF2"/>
    <w:rsid w:val="00BF500C"/>
    <w:rsid w:val="00BF5073"/>
    <w:rsid w:val="00BF5258"/>
    <w:rsid w:val="00BF5F6A"/>
    <w:rsid w:val="00BF6B67"/>
    <w:rsid w:val="00BF75B0"/>
    <w:rsid w:val="00BF7F81"/>
    <w:rsid w:val="00BF7F88"/>
    <w:rsid w:val="00C004FB"/>
    <w:rsid w:val="00C0080B"/>
    <w:rsid w:val="00C01665"/>
    <w:rsid w:val="00C02CE4"/>
    <w:rsid w:val="00C02E51"/>
    <w:rsid w:val="00C02FA3"/>
    <w:rsid w:val="00C03184"/>
    <w:rsid w:val="00C0352F"/>
    <w:rsid w:val="00C03C3A"/>
    <w:rsid w:val="00C04152"/>
    <w:rsid w:val="00C04FAD"/>
    <w:rsid w:val="00C051DE"/>
    <w:rsid w:val="00C05414"/>
    <w:rsid w:val="00C05D55"/>
    <w:rsid w:val="00C06743"/>
    <w:rsid w:val="00C06FC4"/>
    <w:rsid w:val="00C102DC"/>
    <w:rsid w:val="00C10353"/>
    <w:rsid w:val="00C103F2"/>
    <w:rsid w:val="00C10C7F"/>
    <w:rsid w:val="00C11636"/>
    <w:rsid w:val="00C11C37"/>
    <w:rsid w:val="00C12E97"/>
    <w:rsid w:val="00C12EAD"/>
    <w:rsid w:val="00C132F6"/>
    <w:rsid w:val="00C14117"/>
    <w:rsid w:val="00C14908"/>
    <w:rsid w:val="00C153AD"/>
    <w:rsid w:val="00C15865"/>
    <w:rsid w:val="00C15978"/>
    <w:rsid w:val="00C15BD9"/>
    <w:rsid w:val="00C15DD1"/>
    <w:rsid w:val="00C16573"/>
    <w:rsid w:val="00C16A7C"/>
    <w:rsid w:val="00C16E29"/>
    <w:rsid w:val="00C21EB2"/>
    <w:rsid w:val="00C223F3"/>
    <w:rsid w:val="00C22917"/>
    <w:rsid w:val="00C22EB8"/>
    <w:rsid w:val="00C2352B"/>
    <w:rsid w:val="00C237C1"/>
    <w:rsid w:val="00C23D0A"/>
    <w:rsid w:val="00C23F62"/>
    <w:rsid w:val="00C24617"/>
    <w:rsid w:val="00C2478D"/>
    <w:rsid w:val="00C249FB"/>
    <w:rsid w:val="00C24A8F"/>
    <w:rsid w:val="00C2557D"/>
    <w:rsid w:val="00C25748"/>
    <w:rsid w:val="00C257B1"/>
    <w:rsid w:val="00C25AA0"/>
    <w:rsid w:val="00C2620F"/>
    <w:rsid w:val="00C26EF1"/>
    <w:rsid w:val="00C26F80"/>
    <w:rsid w:val="00C276C2"/>
    <w:rsid w:val="00C27955"/>
    <w:rsid w:val="00C304AC"/>
    <w:rsid w:val="00C30B15"/>
    <w:rsid w:val="00C30BF0"/>
    <w:rsid w:val="00C30EB5"/>
    <w:rsid w:val="00C31792"/>
    <w:rsid w:val="00C320C8"/>
    <w:rsid w:val="00C32E5F"/>
    <w:rsid w:val="00C3303C"/>
    <w:rsid w:val="00C3308C"/>
    <w:rsid w:val="00C335B5"/>
    <w:rsid w:val="00C34380"/>
    <w:rsid w:val="00C34E01"/>
    <w:rsid w:val="00C35534"/>
    <w:rsid w:val="00C35AD0"/>
    <w:rsid w:val="00C35BC6"/>
    <w:rsid w:val="00C360ED"/>
    <w:rsid w:val="00C36272"/>
    <w:rsid w:val="00C36297"/>
    <w:rsid w:val="00C36617"/>
    <w:rsid w:val="00C36A98"/>
    <w:rsid w:val="00C3723A"/>
    <w:rsid w:val="00C372A3"/>
    <w:rsid w:val="00C373D2"/>
    <w:rsid w:val="00C37FC5"/>
    <w:rsid w:val="00C400BA"/>
    <w:rsid w:val="00C409DC"/>
    <w:rsid w:val="00C40CDF"/>
    <w:rsid w:val="00C40DE5"/>
    <w:rsid w:val="00C43053"/>
    <w:rsid w:val="00C433C6"/>
    <w:rsid w:val="00C43592"/>
    <w:rsid w:val="00C43DD3"/>
    <w:rsid w:val="00C44020"/>
    <w:rsid w:val="00C441BD"/>
    <w:rsid w:val="00C4422F"/>
    <w:rsid w:val="00C44345"/>
    <w:rsid w:val="00C443CE"/>
    <w:rsid w:val="00C44BD8"/>
    <w:rsid w:val="00C462D4"/>
    <w:rsid w:val="00C46BD8"/>
    <w:rsid w:val="00C47218"/>
    <w:rsid w:val="00C474DD"/>
    <w:rsid w:val="00C5068F"/>
    <w:rsid w:val="00C51FD8"/>
    <w:rsid w:val="00C52D32"/>
    <w:rsid w:val="00C53278"/>
    <w:rsid w:val="00C549AE"/>
    <w:rsid w:val="00C54BF9"/>
    <w:rsid w:val="00C54D98"/>
    <w:rsid w:val="00C54E1B"/>
    <w:rsid w:val="00C55019"/>
    <w:rsid w:val="00C55034"/>
    <w:rsid w:val="00C553C1"/>
    <w:rsid w:val="00C560D4"/>
    <w:rsid w:val="00C564BD"/>
    <w:rsid w:val="00C56CC3"/>
    <w:rsid w:val="00C57466"/>
    <w:rsid w:val="00C5765E"/>
    <w:rsid w:val="00C576EC"/>
    <w:rsid w:val="00C60C68"/>
    <w:rsid w:val="00C61FF2"/>
    <w:rsid w:val="00C62A13"/>
    <w:rsid w:val="00C62CE6"/>
    <w:rsid w:val="00C65173"/>
    <w:rsid w:val="00C65965"/>
    <w:rsid w:val="00C65EB8"/>
    <w:rsid w:val="00C65EC1"/>
    <w:rsid w:val="00C660FD"/>
    <w:rsid w:val="00C66431"/>
    <w:rsid w:val="00C66AD6"/>
    <w:rsid w:val="00C66DDF"/>
    <w:rsid w:val="00C67391"/>
    <w:rsid w:val="00C7024A"/>
    <w:rsid w:val="00C70393"/>
    <w:rsid w:val="00C70B49"/>
    <w:rsid w:val="00C7112A"/>
    <w:rsid w:val="00C7148C"/>
    <w:rsid w:val="00C71A7E"/>
    <w:rsid w:val="00C72348"/>
    <w:rsid w:val="00C72461"/>
    <w:rsid w:val="00C727CC"/>
    <w:rsid w:val="00C73918"/>
    <w:rsid w:val="00C73D3B"/>
    <w:rsid w:val="00C73F20"/>
    <w:rsid w:val="00C742DA"/>
    <w:rsid w:val="00C74379"/>
    <w:rsid w:val="00C74C97"/>
    <w:rsid w:val="00C7522D"/>
    <w:rsid w:val="00C75702"/>
    <w:rsid w:val="00C75AEF"/>
    <w:rsid w:val="00C75D6E"/>
    <w:rsid w:val="00C76073"/>
    <w:rsid w:val="00C7634D"/>
    <w:rsid w:val="00C77CFD"/>
    <w:rsid w:val="00C802BF"/>
    <w:rsid w:val="00C80F0C"/>
    <w:rsid w:val="00C81351"/>
    <w:rsid w:val="00C81609"/>
    <w:rsid w:val="00C81965"/>
    <w:rsid w:val="00C81ACA"/>
    <w:rsid w:val="00C81CD4"/>
    <w:rsid w:val="00C825B5"/>
    <w:rsid w:val="00C82882"/>
    <w:rsid w:val="00C82A6C"/>
    <w:rsid w:val="00C82F25"/>
    <w:rsid w:val="00C832CF"/>
    <w:rsid w:val="00C83B00"/>
    <w:rsid w:val="00C83FA5"/>
    <w:rsid w:val="00C8423D"/>
    <w:rsid w:val="00C8435C"/>
    <w:rsid w:val="00C845B0"/>
    <w:rsid w:val="00C854BC"/>
    <w:rsid w:val="00C856C1"/>
    <w:rsid w:val="00C85F22"/>
    <w:rsid w:val="00C8682A"/>
    <w:rsid w:val="00C86E84"/>
    <w:rsid w:val="00C87601"/>
    <w:rsid w:val="00C905A3"/>
    <w:rsid w:val="00C90BFC"/>
    <w:rsid w:val="00C90C9F"/>
    <w:rsid w:val="00C91A3E"/>
    <w:rsid w:val="00C91B71"/>
    <w:rsid w:val="00C9261D"/>
    <w:rsid w:val="00C92EFE"/>
    <w:rsid w:val="00C93E94"/>
    <w:rsid w:val="00C943D0"/>
    <w:rsid w:val="00C943F1"/>
    <w:rsid w:val="00C94458"/>
    <w:rsid w:val="00C95215"/>
    <w:rsid w:val="00C95E0B"/>
    <w:rsid w:val="00C966CC"/>
    <w:rsid w:val="00C966F6"/>
    <w:rsid w:val="00C9671C"/>
    <w:rsid w:val="00C967AD"/>
    <w:rsid w:val="00C96B2C"/>
    <w:rsid w:val="00C97675"/>
    <w:rsid w:val="00C9788B"/>
    <w:rsid w:val="00C97AE9"/>
    <w:rsid w:val="00CA076F"/>
    <w:rsid w:val="00CA0AD2"/>
    <w:rsid w:val="00CA0F34"/>
    <w:rsid w:val="00CA117B"/>
    <w:rsid w:val="00CA17BC"/>
    <w:rsid w:val="00CA1BAB"/>
    <w:rsid w:val="00CA2BAC"/>
    <w:rsid w:val="00CA32EC"/>
    <w:rsid w:val="00CA39EF"/>
    <w:rsid w:val="00CA3EC4"/>
    <w:rsid w:val="00CA5097"/>
    <w:rsid w:val="00CA5201"/>
    <w:rsid w:val="00CA57DE"/>
    <w:rsid w:val="00CA5D6D"/>
    <w:rsid w:val="00CA5E17"/>
    <w:rsid w:val="00CA600E"/>
    <w:rsid w:val="00CA67CD"/>
    <w:rsid w:val="00CA6EB0"/>
    <w:rsid w:val="00CA6F1E"/>
    <w:rsid w:val="00CA6FDC"/>
    <w:rsid w:val="00CA77B8"/>
    <w:rsid w:val="00CA7AA6"/>
    <w:rsid w:val="00CB07D7"/>
    <w:rsid w:val="00CB0857"/>
    <w:rsid w:val="00CB0E86"/>
    <w:rsid w:val="00CB19FD"/>
    <w:rsid w:val="00CB22D2"/>
    <w:rsid w:val="00CB28AE"/>
    <w:rsid w:val="00CB2971"/>
    <w:rsid w:val="00CB2B3B"/>
    <w:rsid w:val="00CB340A"/>
    <w:rsid w:val="00CB43D3"/>
    <w:rsid w:val="00CB45EA"/>
    <w:rsid w:val="00CB4A4F"/>
    <w:rsid w:val="00CB4F52"/>
    <w:rsid w:val="00CB5352"/>
    <w:rsid w:val="00CB6618"/>
    <w:rsid w:val="00CB6B85"/>
    <w:rsid w:val="00CB6C4F"/>
    <w:rsid w:val="00CB7F38"/>
    <w:rsid w:val="00CC0C2C"/>
    <w:rsid w:val="00CC0DD5"/>
    <w:rsid w:val="00CC0EB3"/>
    <w:rsid w:val="00CC0F4F"/>
    <w:rsid w:val="00CC1145"/>
    <w:rsid w:val="00CC1A7B"/>
    <w:rsid w:val="00CC2EDC"/>
    <w:rsid w:val="00CC33AF"/>
    <w:rsid w:val="00CC3570"/>
    <w:rsid w:val="00CC4670"/>
    <w:rsid w:val="00CC49E3"/>
    <w:rsid w:val="00CC56DC"/>
    <w:rsid w:val="00CC62CD"/>
    <w:rsid w:val="00CC6A8F"/>
    <w:rsid w:val="00CC712A"/>
    <w:rsid w:val="00CD0662"/>
    <w:rsid w:val="00CD0D3F"/>
    <w:rsid w:val="00CD1104"/>
    <w:rsid w:val="00CD12FF"/>
    <w:rsid w:val="00CD1C98"/>
    <w:rsid w:val="00CD21FC"/>
    <w:rsid w:val="00CD2266"/>
    <w:rsid w:val="00CD32BE"/>
    <w:rsid w:val="00CD37B7"/>
    <w:rsid w:val="00CD4145"/>
    <w:rsid w:val="00CD418F"/>
    <w:rsid w:val="00CD4232"/>
    <w:rsid w:val="00CD4481"/>
    <w:rsid w:val="00CD47AE"/>
    <w:rsid w:val="00CD5029"/>
    <w:rsid w:val="00CD5302"/>
    <w:rsid w:val="00CD55EA"/>
    <w:rsid w:val="00CD56E9"/>
    <w:rsid w:val="00CD5912"/>
    <w:rsid w:val="00CD5A87"/>
    <w:rsid w:val="00CD5CE6"/>
    <w:rsid w:val="00CD5DD9"/>
    <w:rsid w:val="00CD628E"/>
    <w:rsid w:val="00CD6311"/>
    <w:rsid w:val="00CD6503"/>
    <w:rsid w:val="00CD6B02"/>
    <w:rsid w:val="00CD6E75"/>
    <w:rsid w:val="00CE0290"/>
    <w:rsid w:val="00CE0690"/>
    <w:rsid w:val="00CE0EF6"/>
    <w:rsid w:val="00CE1267"/>
    <w:rsid w:val="00CE1923"/>
    <w:rsid w:val="00CE1DE5"/>
    <w:rsid w:val="00CE1FB1"/>
    <w:rsid w:val="00CE2515"/>
    <w:rsid w:val="00CE26F1"/>
    <w:rsid w:val="00CE396E"/>
    <w:rsid w:val="00CE46C3"/>
    <w:rsid w:val="00CE4B1A"/>
    <w:rsid w:val="00CE4B21"/>
    <w:rsid w:val="00CE508C"/>
    <w:rsid w:val="00CE5ABD"/>
    <w:rsid w:val="00CE6E75"/>
    <w:rsid w:val="00CE7086"/>
    <w:rsid w:val="00CE7159"/>
    <w:rsid w:val="00CF005B"/>
    <w:rsid w:val="00CF0140"/>
    <w:rsid w:val="00CF042D"/>
    <w:rsid w:val="00CF05AE"/>
    <w:rsid w:val="00CF0AF7"/>
    <w:rsid w:val="00CF0D67"/>
    <w:rsid w:val="00CF18DC"/>
    <w:rsid w:val="00CF25CB"/>
    <w:rsid w:val="00CF2A55"/>
    <w:rsid w:val="00CF3D3B"/>
    <w:rsid w:val="00CF434D"/>
    <w:rsid w:val="00CF4BE6"/>
    <w:rsid w:val="00CF4C92"/>
    <w:rsid w:val="00CF52CF"/>
    <w:rsid w:val="00CF591C"/>
    <w:rsid w:val="00CF5C98"/>
    <w:rsid w:val="00CF5CDA"/>
    <w:rsid w:val="00CF5DD3"/>
    <w:rsid w:val="00CF6C59"/>
    <w:rsid w:val="00CF7399"/>
    <w:rsid w:val="00CF7A09"/>
    <w:rsid w:val="00D00174"/>
    <w:rsid w:val="00D00A49"/>
    <w:rsid w:val="00D01E32"/>
    <w:rsid w:val="00D02160"/>
    <w:rsid w:val="00D0279B"/>
    <w:rsid w:val="00D03655"/>
    <w:rsid w:val="00D03758"/>
    <w:rsid w:val="00D038B4"/>
    <w:rsid w:val="00D03927"/>
    <w:rsid w:val="00D03B26"/>
    <w:rsid w:val="00D04B35"/>
    <w:rsid w:val="00D056E8"/>
    <w:rsid w:val="00D06BE5"/>
    <w:rsid w:val="00D06F16"/>
    <w:rsid w:val="00D06FD5"/>
    <w:rsid w:val="00D12618"/>
    <w:rsid w:val="00D128E8"/>
    <w:rsid w:val="00D12A94"/>
    <w:rsid w:val="00D13211"/>
    <w:rsid w:val="00D13338"/>
    <w:rsid w:val="00D137A1"/>
    <w:rsid w:val="00D13873"/>
    <w:rsid w:val="00D13B0F"/>
    <w:rsid w:val="00D13BDB"/>
    <w:rsid w:val="00D1582B"/>
    <w:rsid w:val="00D15FD5"/>
    <w:rsid w:val="00D16267"/>
    <w:rsid w:val="00D16770"/>
    <w:rsid w:val="00D170FE"/>
    <w:rsid w:val="00D17398"/>
    <w:rsid w:val="00D17514"/>
    <w:rsid w:val="00D17817"/>
    <w:rsid w:val="00D2063F"/>
    <w:rsid w:val="00D21169"/>
    <w:rsid w:val="00D21D2A"/>
    <w:rsid w:val="00D221B7"/>
    <w:rsid w:val="00D222A1"/>
    <w:rsid w:val="00D234B4"/>
    <w:rsid w:val="00D23558"/>
    <w:rsid w:val="00D23C45"/>
    <w:rsid w:val="00D23F11"/>
    <w:rsid w:val="00D2442D"/>
    <w:rsid w:val="00D24647"/>
    <w:rsid w:val="00D2473B"/>
    <w:rsid w:val="00D2512A"/>
    <w:rsid w:val="00D25429"/>
    <w:rsid w:val="00D25454"/>
    <w:rsid w:val="00D2568D"/>
    <w:rsid w:val="00D25CE9"/>
    <w:rsid w:val="00D25ED2"/>
    <w:rsid w:val="00D268B4"/>
    <w:rsid w:val="00D26D2D"/>
    <w:rsid w:val="00D27227"/>
    <w:rsid w:val="00D2734B"/>
    <w:rsid w:val="00D27696"/>
    <w:rsid w:val="00D27F54"/>
    <w:rsid w:val="00D30220"/>
    <w:rsid w:val="00D306E1"/>
    <w:rsid w:val="00D30BEE"/>
    <w:rsid w:val="00D30C1E"/>
    <w:rsid w:val="00D31177"/>
    <w:rsid w:val="00D3230A"/>
    <w:rsid w:val="00D337A1"/>
    <w:rsid w:val="00D34249"/>
    <w:rsid w:val="00D345D6"/>
    <w:rsid w:val="00D34E22"/>
    <w:rsid w:val="00D3528D"/>
    <w:rsid w:val="00D35B64"/>
    <w:rsid w:val="00D36069"/>
    <w:rsid w:val="00D36253"/>
    <w:rsid w:val="00D36260"/>
    <w:rsid w:val="00D370F8"/>
    <w:rsid w:val="00D376EE"/>
    <w:rsid w:val="00D37C04"/>
    <w:rsid w:val="00D37CD0"/>
    <w:rsid w:val="00D40E3C"/>
    <w:rsid w:val="00D41605"/>
    <w:rsid w:val="00D4265A"/>
    <w:rsid w:val="00D43DAD"/>
    <w:rsid w:val="00D44D8E"/>
    <w:rsid w:val="00D45074"/>
    <w:rsid w:val="00D455EA"/>
    <w:rsid w:val="00D45D2D"/>
    <w:rsid w:val="00D464D9"/>
    <w:rsid w:val="00D468C9"/>
    <w:rsid w:val="00D46B2C"/>
    <w:rsid w:val="00D4788B"/>
    <w:rsid w:val="00D47CAB"/>
    <w:rsid w:val="00D5059C"/>
    <w:rsid w:val="00D50862"/>
    <w:rsid w:val="00D51064"/>
    <w:rsid w:val="00D52839"/>
    <w:rsid w:val="00D52860"/>
    <w:rsid w:val="00D52964"/>
    <w:rsid w:val="00D52B5A"/>
    <w:rsid w:val="00D5307E"/>
    <w:rsid w:val="00D53262"/>
    <w:rsid w:val="00D533AB"/>
    <w:rsid w:val="00D55A4A"/>
    <w:rsid w:val="00D55A87"/>
    <w:rsid w:val="00D55EA8"/>
    <w:rsid w:val="00D561C2"/>
    <w:rsid w:val="00D56AAC"/>
    <w:rsid w:val="00D573E7"/>
    <w:rsid w:val="00D5754E"/>
    <w:rsid w:val="00D5796B"/>
    <w:rsid w:val="00D57E9E"/>
    <w:rsid w:val="00D60B76"/>
    <w:rsid w:val="00D60BB7"/>
    <w:rsid w:val="00D60D3B"/>
    <w:rsid w:val="00D61EA3"/>
    <w:rsid w:val="00D6201B"/>
    <w:rsid w:val="00D623CF"/>
    <w:rsid w:val="00D62501"/>
    <w:rsid w:val="00D6302E"/>
    <w:rsid w:val="00D6367A"/>
    <w:rsid w:val="00D6382B"/>
    <w:rsid w:val="00D63950"/>
    <w:rsid w:val="00D63961"/>
    <w:rsid w:val="00D652BC"/>
    <w:rsid w:val="00D652FD"/>
    <w:rsid w:val="00D65389"/>
    <w:rsid w:val="00D654CB"/>
    <w:rsid w:val="00D662B5"/>
    <w:rsid w:val="00D666D4"/>
    <w:rsid w:val="00D66D07"/>
    <w:rsid w:val="00D67394"/>
    <w:rsid w:val="00D673D4"/>
    <w:rsid w:val="00D673F8"/>
    <w:rsid w:val="00D67B2C"/>
    <w:rsid w:val="00D70CDE"/>
    <w:rsid w:val="00D71EB4"/>
    <w:rsid w:val="00D71FE0"/>
    <w:rsid w:val="00D720AF"/>
    <w:rsid w:val="00D724A1"/>
    <w:rsid w:val="00D72B28"/>
    <w:rsid w:val="00D72D65"/>
    <w:rsid w:val="00D73AD1"/>
    <w:rsid w:val="00D745D7"/>
    <w:rsid w:val="00D74EBD"/>
    <w:rsid w:val="00D7589E"/>
    <w:rsid w:val="00D777B1"/>
    <w:rsid w:val="00D802C2"/>
    <w:rsid w:val="00D80D67"/>
    <w:rsid w:val="00D81ACE"/>
    <w:rsid w:val="00D81C53"/>
    <w:rsid w:val="00D822EA"/>
    <w:rsid w:val="00D823E5"/>
    <w:rsid w:val="00D8258C"/>
    <w:rsid w:val="00D82A01"/>
    <w:rsid w:val="00D82A2A"/>
    <w:rsid w:val="00D82ED5"/>
    <w:rsid w:val="00D82F6E"/>
    <w:rsid w:val="00D830B2"/>
    <w:rsid w:val="00D838B7"/>
    <w:rsid w:val="00D83D90"/>
    <w:rsid w:val="00D84089"/>
    <w:rsid w:val="00D84641"/>
    <w:rsid w:val="00D84C47"/>
    <w:rsid w:val="00D853F9"/>
    <w:rsid w:val="00D85454"/>
    <w:rsid w:val="00D86384"/>
    <w:rsid w:val="00D87978"/>
    <w:rsid w:val="00D87DBD"/>
    <w:rsid w:val="00D87F46"/>
    <w:rsid w:val="00D900DD"/>
    <w:rsid w:val="00D91A41"/>
    <w:rsid w:val="00D91BC9"/>
    <w:rsid w:val="00D91F9D"/>
    <w:rsid w:val="00D9375C"/>
    <w:rsid w:val="00D952D2"/>
    <w:rsid w:val="00D95EF7"/>
    <w:rsid w:val="00D96D42"/>
    <w:rsid w:val="00D97110"/>
    <w:rsid w:val="00D971A4"/>
    <w:rsid w:val="00D97A42"/>
    <w:rsid w:val="00D97ADD"/>
    <w:rsid w:val="00D97AEE"/>
    <w:rsid w:val="00DA08A8"/>
    <w:rsid w:val="00DA0AC3"/>
    <w:rsid w:val="00DA0FD2"/>
    <w:rsid w:val="00DA17A1"/>
    <w:rsid w:val="00DA25DD"/>
    <w:rsid w:val="00DA2ACE"/>
    <w:rsid w:val="00DA2B06"/>
    <w:rsid w:val="00DA359A"/>
    <w:rsid w:val="00DA3AD8"/>
    <w:rsid w:val="00DA3BFF"/>
    <w:rsid w:val="00DA479F"/>
    <w:rsid w:val="00DA4809"/>
    <w:rsid w:val="00DA4FB0"/>
    <w:rsid w:val="00DA54F6"/>
    <w:rsid w:val="00DA598B"/>
    <w:rsid w:val="00DA5A98"/>
    <w:rsid w:val="00DA679B"/>
    <w:rsid w:val="00DA73F9"/>
    <w:rsid w:val="00DA76CE"/>
    <w:rsid w:val="00DA7BC1"/>
    <w:rsid w:val="00DA7BC4"/>
    <w:rsid w:val="00DB005B"/>
    <w:rsid w:val="00DB0405"/>
    <w:rsid w:val="00DB05F8"/>
    <w:rsid w:val="00DB0DB5"/>
    <w:rsid w:val="00DB0FBF"/>
    <w:rsid w:val="00DB17D2"/>
    <w:rsid w:val="00DB1BC6"/>
    <w:rsid w:val="00DB3533"/>
    <w:rsid w:val="00DB422C"/>
    <w:rsid w:val="00DB464D"/>
    <w:rsid w:val="00DB4769"/>
    <w:rsid w:val="00DB49B2"/>
    <w:rsid w:val="00DB49F7"/>
    <w:rsid w:val="00DB4B9A"/>
    <w:rsid w:val="00DB5366"/>
    <w:rsid w:val="00DB56EE"/>
    <w:rsid w:val="00DB6BE9"/>
    <w:rsid w:val="00DC002C"/>
    <w:rsid w:val="00DC018E"/>
    <w:rsid w:val="00DC0469"/>
    <w:rsid w:val="00DC0628"/>
    <w:rsid w:val="00DC0B35"/>
    <w:rsid w:val="00DC213F"/>
    <w:rsid w:val="00DC26A7"/>
    <w:rsid w:val="00DC2766"/>
    <w:rsid w:val="00DC29AD"/>
    <w:rsid w:val="00DC2B01"/>
    <w:rsid w:val="00DC2DA7"/>
    <w:rsid w:val="00DC33FD"/>
    <w:rsid w:val="00DC5946"/>
    <w:rsid w:val="00DC59C7"/>
    <w:rsid w:val="00DC5CBB"/>
    <w:rsid w:val="00DC61FE"/>
    <w:rsid w:val="00DC67FD"/>
    <w:rsid w:val="00DC696C"/>
    <w:rsid w:val="00DC6F85"/>
    <w:rsid w:val="00DC7324"/>
    <w:rsid w:val="00DC73E6"/>
    <w:rsid w:val="00DC7755"/>
    <w:rsid w:val="00DC7775"/>
    <w:rsid w:val="00DC788D"/>
    <w:rsid w:val="00DD0EA0"/>
    <w:rsid w:val="00DD1473"/>
    <w:rsid w:val="00DD1B18"/>
    <w:rsid w:val="00DD1DD3"/>
    <w:rsid w:val="00DD1FED"/>
    <w:rsid w:val="00DD2B47"/>
    <w:rsid w:val="00DD3165"/>
    <w:rsid w:val="00DD376E"/>
    <w:rsid w:val="00DD3CC7"/>
    <w:rsid w:val="00DD430B"/>
    <w:rsid w:val="00DD4AB7"/>
    <w:rsid w:val="00DD4B86"/>
    <w:rsid w:val="00DD4F5E"/>
    <w:rsid w:val="00DD5145"/>
    <w:rsid w:val="00DD5651"/>
    <w:rsid w:val="00DD630D"/>
    <w:rsid w:val="00DD6531"/>
    <w:rsid w:val="00DD679F"/>
    <w:rsid w:val="00DD6919"/>
    <w:rsid w:val="00DD6A8E"/>
    <w:rsid w:val="00DD6E75"/>
    <w:rsid w:val="00DD718B"/>
    <w:rsid w:val="00DD7366"/>
    <w:rsid w:val="00DD77C9"/>
    <w:rsid w:val="00DE1B42"/>
    <w:rsid w:val="00DE1DA3"/>
    <w:rsid w:val="00DE27C1"/>
    <w:rsid w:val="00DE2F06"/>
    <w:rsid w:val="00DE2F17"/>
    <w:rsid w:val="00DE378F"/>
    <w:rsid w:val="00DE381F"/>
    <w:rsid w:val="00DE3932"/>
    <w:rsid w:val="00DE3B17"/>
    <w:rsid w:val="00DE4E07"/>
    <w:rsid w:val="00DE640E"/>
    <w:rsid w:val="00DE68E3"/>
    <w:rsid w:val="00DE74C1"/>
    <w:rsid w:val="00DE7544"/>
    <w:rsid w:val="00DE79D9"/>
    <w:rsid w:val="00DF0151"/>
    <w:rsid w:val="00DF13B0"/>
    <w:rsid w:val="00DF1FB3"/>
    <w:rsid w:val="00DF237E"/>
    <w:rsid w:val="00DF3BF5"/>
    <w:rsid w:val="00DF3FE3"/>
    <w:rsid w:val="00DF4AF0"/>
    <w:rsid w:val="00DF4E41"/>
    <w:rsid w:val="00DF4F70"/>
    <w:rsid w:val="00DF50EB"/>
    <w:rsid w:val="00DF5710"/>
    <w:rsid w:val="00DF5798"/>
    <w:rsid w:val="00DF66DA"/>
    <w:rsid w:val="00DF6986"/>
    <w:rsid w:val="00DF72D8"/>
    <w:rsid w:val="00DF73C8"/>
    <w:rsid w:val="00E0037D"/>
    <w:rsid w:val="00E0045B"/>
    <w:rsid w:val="00E0075F"/>
    <w:rsid w:val="00E008F4"/>
    <w:rsid w:val="00E01498"/>
    <w:rsid w:val="00E01C29"/>
    <w:rsid w:val="00E0281F"/>
    <w:rsid w:val="00E03141"/>
    <w:rsid w:val="00E03209"/>
    <w:rsid w:val="00E04026"/>
    <w:rsid w:val="00E043FD"/>
    <w:rsid w:val="00E044C4"/>
    <w:rsid w:val="00E05530"/>
    <w:rsid w:val="00E05566"/>
    <w:rsid w:val="00E0556B"/>
    <w:rsid w:val="00E06132"/>
    <w:rsid w:val="00E06802"/>
    <w:rsid w:val="00E070F8"/>
    <w:rsid w:val="00E07716"/>
    <w:rsid w:val="00E07E0D"/>
    <w:rsid w:val="00E07E2C"/>
    <w:rsid w:val="00E10B49"/>
    <w:rsid w:val="00E12A6A"/>
    <w:rsid w:val="00E131AA"/>
    <w:rsid w:val="00E13785"/>
    <w:rsid w:val="00E13B83"/>
    <w:rsid w:val="00E142DD"/>
    <w:rsid w:val="00E14411"/>
    <w:rsid w:val="00E14665"/>
    <w:rsid w:val="00E14673"/>
    <w:rsid w:val="00E14F0A"/>
    <w:rsid w:val="00E15252"/>
    <w:rsid w:val="00E1530B"/>
    <w:rsid w:val="00E15802"/>
    <w:rsid w:val="00E15852"/>
    <w:rsid w:val="00E15CD2"/>
    <w:rsid w:val="00E16503"/>
    <w:rsid w:val="00E214FD"/>
    <w:rsid w:val="00E21E9A"/>
    <w:rsid w:val="00E2253E"/>
    <w:rsid w:val="00E2294A"/>
    <w:rsid w:val="00E22DD4"/>
    <w:rsid w:val="00E231D0"/>
    <w:rsid w:val="00E236EC"/>
    <w:rsid w:val="00E23B01"/>
    <w:rsid w:val="00E24044"/>
    <w:rsid w:val="00E243F6"/>
    <w:rsid w:val="00E25004"/>
    <w:rsid w:val="00E25281"/>
    <w:rsid w:val="00E25C92"/>
    <w:rsid w:val="00E25ED4"/>
    <w:rsid w:val="00E25FF9"/>
    <w:rsid w:val="00E2608A"/>
    <w:rsid w:val="00E26B1B"/>
    <w:rsid w:val="00E272AF"/>
    <w:rsid w:val="00E2770B"/>
    <w:rsid w:val="00E3008B"/>
    <w:rsid w:val="00E31D43"/>
    <w:rsid w:val="00E3209C"/>
    <w:rsid w:val="00E32229"/>
    <w:rsid w:val="00E329C2"/>
    <w:rsid w:val="00E32EB8"/>
    <w:rsid w:val="00E33453"/>
    <w:rsid w:val="00E33727"/>
    <w:rsid w:val="00E3397E"/>
    <w:rsid w:val="00E339EA"/>
    <w:rsid w:val="00E33DB9"/>
    <w:rsid w:val="00E35601"/>
    <w:rsid w:val="00E35B73"/>
    <w:rsid w:val="00E35C51"/>
    <w:rsid w:val="00E364CA"/>
    <w:rsid w:val="00E36D56"/>
    <w:rsid w:val="00E3759E"/>
    <w:rsid w:val="00E4047B"/>
    <w:rsid w:val="00E41393"/>
    <w:rsid w:val="00E4191E"/>
    <w:rsid w:val="00E4203B"/>
    <w:rsid w:val="00E420BE"/>
    <w:rsid w:val="00E42586"/>
    <w:rsid w:val="00E42642"/>
    <w:rsid w:val="00E42B00"/>
    <w:rsid w:val="00E42CAB"/>
    <w:rsid w:val="00E42ED0"/>
    <w:rsid w:val="00E43105"/>
    <w:rsid w:val="00E43611"/>
    <w:rsid w:val="00E436C7"/>
    <w:rsid w:val="00E439D5"/>
    <w:rsid w:val="00E443C3"/>
    <w:rsid w:val="00E44791"/>
    <w:rsid w:val="00E45662"/>
    <w:rsid w:val="00E4622B"/>
    <w:rsid w:val="00E46697"/>
    <w:rsid w:val="00E47146"/>
    <w:rsid w:val="00E500C2"/>
    <w:rsid w:val="00E512B1"/>
    <w:rsid w:val="00E51711"/>
    <w:rsid w:val="00E51820"/>
    <w:rsid w:val="00E51E80"/>
    <w:rsid w:val="00E522F4"/>
    <w:rsid w:val="00E528FC"/>
    <w:rsid w:val="00E534C4"/>
    <w:rsid w:val="00E53CF3"/>
    <w:rsid w:val="00E544C8"/>
    <w:rsid w:val="00E548AE"/>
    <w:rsid w:val="00E5536B"/>
    <w:rsid w:val="00E56400"/>
    <w:rsid w:val="00E569FE"/>
    <w:rsid w:val="00E56C20"/>
    <w:rsid w:val="00E56D98"/>
    <w:rsid w:val="00E56E4A"/>
    <w:rsid w:val="00E56EAE"/>
    <w:rsid w:val="00E600B0"/>
    <w:rsid w:val="00E60887"/>
    <w:rsid w:val="00E60E44"/>
    <w:rsid w:val="00E6103D"/>
    <w:rsid w:val="00E61159"/>
    <w:rsid w:val="00E61507"/>
    <w:rsid w:val="00E61694"/>
    <w:rsid w:val="00E61A0B"/>
    <w:rsid w:val="00E62EE9"/>
    <w:rsid w:val="00E6371E"/>
    <w:rsid w:val="00E63DE6"/>
    <w:rsid w:val="00E63DF0"/>
    <w:rsid w:val="00E64A01"/>
    <w:rsid w:val="00E65656"/>
    <w:rsid w:val="00E657BA"/>
    <w:rsid w:val="00E65D95"/>
    <w:rsid w:val="00E666F2"/>
    <w:rsid w:val="00E66826"/>
    <w:rsid w:val="00E67C91"/>
    <w:rsid w:val="00E67E5B"/>
    <w:rsid w:val="00E67FDA"/>
    <w:rsid w:val="00E70ECB"/>
    <w:rsid w:val="00E71802"/>
    <w:rsid w:val="00E71CAE"/>
    <w:rsid w:val="00E71DF0"/>
    <w:rsid w:val="00E72002"/>
    <w:rsid w:val="00E72026"/>
    <w:rsid w:val="00E72726"/>
    <w:rsid w:val="00E73011"/>
    <w:rsid w:val="00E7331C"/>
    <w:rsid w:val="00E738E5"/>
    <w:rsid w:val="00E73E08"/>
    <w:rsid w:val="00E73E5D"/>
    <w:rsid w:val="00E747D3"/>
    <w:rsid w:val="00E74BA5"/>
    <w:rsid w:val="00E764FC"/>
    <w:rsid w:val="00E766C1"/>
    <w:rsid w:val="00E76793"/>
    <w:rsid w:val="00E7741B"/>
    <w:rsid w:val="00E800DF"/>
    <w:rsid w:val="00E806B2"/>
    <w:rsid w:val="00E80705"/>
    <w:rsid w:val="00E807D0"/>
    <w:rsid w:val="00E80B6D"/>
    <w:rsid w:val="00E80C1D"/>
    <w:rsid w:val="00E810EE"/>
    <w:rsid w:val="00E8172E"/>
    <w:rsid w:val="00E81DD6"/>
    <w:rsid w:val="00E826D5"/>
    <w:rsid w:val="00E83307"/>
    <w:rsid w:val="00E8376C"/>
    <w:rsid w:val="00E83773"/>
    <w:rsid w:val="00E83D42"/>
    <w:rsid w:val="00E843A8"/>
    <w:rsid w:val="00E84663"/>
    <w:rsid w:val="00E84E27"/>
    <w:rsid w:val="00E8517D"/>
    <w:rsid w:val="00E862AF"/>
    <w:rsid w:val="00E866ED"/>
    <w:rsid w:val="00E86854"/>
    <w:rsid w:val="00E869C7"/>
    <w:rsid w:val="00E86EFC"/>
    <w:rsid w:val="00E876E0"/>
    <w:rsid w:val="00E87C8D"/>
    <w:rsid w:val="00E87CD9"/>
    <w:rsid w:val="00E87E16"/>
    <w:rsid w:val="00E90BA6"/>
    <w:rsid w:val="00E91286"/>
    <w:rsid w:val="00E91B26"/>
    <w:rsid w:val="00E92094"/>
    <w:rsid w:val="00E922DD"/>
    <w:rsid w:val="00E92660"/>
    <w:rsid w:val="00E92D95"/>
    <w:rsid w:val="00E92F39"/>
    <w:rsid w:val="00E93401"/>
    <w:rsid w:val="00E93EF4"/>
    <w:rsid w:val="00E9415F"/>
    <w:rsid w:val="00E94889"/>
    <w:rsid w:val="00E948BB"/>
    <w:rsid w:val="00E95344"/>
    <w:rsid w:val="00E9550E"/>
    <w:rsid w:val="00E96342"/>
    <w:rsid w:val="00E9691D"/>
    <w:rsid w:val="00E96D22"/>
    <w:rsid w:val="00E97277"/>
    <w:rsid w:val="00E979FF"/>
    <w:rsid w:val="00EA03B9"/>
    <w:rsid w:val="00EA0569"/>
    <w:rsid w:val="00EA05F3"/>
    <w:rsid w:val="00EA07BA"/>
    <w:rsid w:val="00EA09FD"/>
    <w:rsid w:val="00EA11BA"/>
    <w:rsid w:val="00EA17D6"/>
    <w:rsid w:val="00EA1E87"/>
    <w:rsid w:val="00EA211C"/>
    <w:rsid w:val="00EA27AD"/>
    <w:rsid w:val="00EA2AE8"/>
    <w:rsid w:val="00EA346F"/>
    <w:rsid w:val="00EA34A6"/>
    <w:rsid w:val="00EA4709"/>
    <w:rsid w:val="00EA5258"/>
    <w:rsid w:val="00EA6BD9"/>
    <w:rsid w:val="00EA7948"/>
    <w:rsid w:val="00EA79B7"/>
    <w:rsid w:val="00EA7A59"/>
    <w:rsid w:val="00EB0A2A"/>
    <w:rsid w:val="00EB1962"/>
    <w:rsid w:val="00EB21FA"/>
    <w:rsid w:val="00EB494D"/>
    <w:rsid w:val="00EB4C51"/>
    <w:rsid w:val="00EB5FEF"/>
    <w:rsid w:val="00EB6110"/>
    <w:rsid w:val="00EB74DF"/>
    <w:rsid w:val="00EB74FF"/>
    <w:rsid w:val="00EB760C"/>
    <w:rsid w:val="00EB7CC9"/>
    <w:rsid w:val="00EB7F05"/>
    <w:rsid w:val="00EB7F60"/>
    <w:rsid w:val="00EC0778"/>
    <w:rsid w:val="00EC081C"/>
    <w:rsid w:val="00EC0E26"/>
    <w:rsid w:val="00EC1B2D"/>
    <w:rsid w:val="00EC241B"/>
    <w:rsid w:val="00EC26BF"/>
    <w:rsid w:val="00EC274B"/>
    <w:rsid w:val="00EC2ABB"/>
    <w:rsid w:val="00EC3724"/>
    <w:rsid w:val="00EC3F23"/>
    <w:rsid w:val="00EC484B"/>
    <w:rsid w:val="00EC4C28"/>
    <w:rsid w:val="00EC4C99"/>
    <w:rsid w:val="00EC4EA3"/>
    <w:rsid w:val="00EC5C38"/>
    <w:rsid w:val="00EC5C86"/>
    <w:rsid w:val="00EC643B"/>
    <w:rsid w:val="00ED0395"/>
    <w:rsid w:val="00ED03AF"/>
    <w:rsid w:val="00ED07DE"/>
    <w:rsid w:val="00ED0D79"/>
    <w:rsid w:val="00ED0F0C"/>
    <w:rsid w:val="00ED102E"/>
    <w:rsid w:val="00ED11DD"/>
    <w:rsid w:val="00ED16FB"/>
    <w:rsid w:val="00ED178A"/>
    <w:rsid w:val="00ED20AB"/>
    <w:rsid w:val="00ED2955"/>
    <w:rsid w:val="00ED2979"/>
    <w:rsid w:val="00ED2A98"/>
    <w:rsid w:val="00ED3A03"/>
    <w:rsid w:val="00ED3B06"/>
    <w:rsid w:val="00ED4210"/>
    <w:rsid w:val="00ED425B"/>
    <w:rsid w:val="00ED4398"/>
    <w:rsid w:val="00ED4D5A"/>
    <w:rsid w:val="00ED55F4"/>
    <w:rsid w:val="00ED5717"/>
    <w:rsid w:val="00ED5E00"/>
    <w:rsid w:val="00ED6EBA"/>
    <w:rsid w:val="00ED78F4"/>
    <w:rsid w:val="00EE0336"/>
    <w:rsid w:val="00EE1278"/>
    <w:rsid w:val="00EE2B55"/>
    <w:rsid w:val="00EE2C8B"/>
    <w:rsid w:val="00EE2CF1"/>
    <w:rsid w:val="00EE2DCB"/>
    <w:rsid w:val="00EE2E28"/>
    <w:rsid w:val="00EE37B8"/>
    <w:rsid w:val="00EE3EC3"/>
    <w:rsid w:val="00EE3FCA"/>
    <w:rsid w:val="00EE56ED"/>
    <w:rsid w:val="00EE59B9"/>
    <w:rsid w:val="00EE5A30"/>
    <w:rsid w:val="00EE5B73"/>
    <w:rsid w:val="00EE6354"/>
    <w:rsid w:val="00EE65D2"/>
    <w:rsid w:val="00EE6C79"/>
    <w:rsid w:val="00EE7326"/>
    <w:rsid w:val="00EF0056"/>
    <w:rsid w:val="00EF094A"/>
    <w:rsid w:val="00EF11AF"/>
    <w:rsid w:val="00EF2001"/>
    <w:rsid w:val="00EF45E5"/>
    <w:rsid w:val="00EF4972"/>
    <w:rsid w:val="00EF4F48"/>
    <w:rsid w:val="00EF5A03"/>
    <w:rsid w:val="00EF5BD1"/>
    <w:rsid w:val="00EF63C8"/>
    <w:rsid w:val="00EF66A5"/>
    <w:rsid w:val="00EF6749"/>
    <w:rsid w:val="00EF6E4E"/>
    <w:rsid w:val="00EF6EC5"/>
    <w:rsid w:val="00EF70DA"/>
    <w:rsid w:val="00EF738C"/>
    <w:rsid w:val="00EF7787"/>
    <w:rsid w:val="00F02D4E"/>
    <w:rsid w:val="00F030BC"/>
    <w:rsid w:val="00F0368F"/>
    <w:rsid w:val="00F036C0"/>
    <w:rsid w:val="00F03791"/>
    <w:rsid w:val="00F03CEB"/>
    <w:rsid w:val="00F045FA"/>
    <w:rsid w:val="00F047B6"/>
    <w:rsid w:val="00F04BE1"/>
    <w:rsid w:val="00F04DDB"/>
    <w:rsid w:val="00F05113"/>
    <w:rsid w:val="00F05398"/>
    <w:rsid w:val="00F058B2"/>
    <w:rsid w:val="00F071EC"/>
    <w:rsid w:val="00F10B62"/>
    <w:rsid w:val="00F1174D"/>
    <w:rsid w:val="00F137A7"/>
    <w:rsid w:val="00F139B2"/>
    <w:rsid w:val="00F13EBD"/>
    <w:rsid w:val="00F142BC"/>
    <w:rsid w:val="00F1436A"/>
    <w:rsid w:val="00F14487"/>
    <w:rsid w:val="00F14538"/>
    <w:rsid w:val="00F14FB0"/>
    <w:rsid w:val="00F15263"/>
    <w:rsid w:val="00F15368"/>
    <w:rsid w:val="00F157C3"/>
    <w:rsid w:val="00F1627C"/>
    <w:rsid w:val="00F16583"/>
    <w:rsid w:val="00F1663A"/>
    <w:rsid w:val="00F1757C"/>
    <w:rsid w:val="00F17BAC"/>
    <w:rsid w:val="00F17D65"/>
    <w:rsid w:val="00F17E04"/>
    <w:rsid w:val="00F20FAE"/>
    <w:rsid w:val="00F21197"/>
    <w:rsid w:val="00F21243"/>
    <w:rsid w:val="00F21D29"/>
    <w:rsid w:val="00F22562"/>
    <w:rsid w:val="00F22D60"/>
    <w:rsid w:val="00F22FD7"/>
    <w:rsid w:val="00F23040"/>
    <w:rsid w:val="00F238AB"/>
    <w:rsid w:val="00F23C3B"/>
    <w:rsid w:val="00F2461E"/>
    <w:rsid w:val="00F24848"/>
    <w:rsid w:val="00F24A2F"/>
    <w:rsid w:val="00F24ED9"/>
    <w:rsid w:val="00F25241"/>
    <w:rsid w:val="00F26817"/>
    <w:rsid w:val="00F26BCB"/>
    <w:rsid w:val="00F30012"/>
    <w:rsid w:val="00F3026E"/>
    <w:rsid w:val="00F30516"/>
    <w:rsid w:val="00F30880"/>
    <w:rsid w:val="00F30D30"/>
    <w:rsid w:val="00F330D6"/>
    <w:rsid w:val="00F33ACA"/>
    <w:rsid w:val="00F34280"/>
    <w:rsid w:val="00F35AC6"/>
    <w:rsid w:val="00F35B0A"/>
    <w:rsid w:val="00F35D41"/>
    <w:rsid w:val="00F361AE"/>
    <w:rsid w:val="00F36823"/>
    <w:rsid w:val="00F36F17"/>
    <w:rsid w:val="00F37C64"/>
    <w:rsid w:val="00F40858"/>
    <w:rsid w:val="00F4178F"/>
    <w:rsid w:val="00F41813"/>
    <w:rsid w:val="00F41892"/>
    <w:rsid w:val="00F418AD"/>
    <w:rsid w:val="00F41D24"/>
    <w:rsid w:val="00F42186"/>
    <w:rsid w:val="00F424F4"/>
    <w:rsid w:val="00F428D0"/>
    <w:rsid w:val="00F439C8"/>
    <w:rsid w:val="00F43EBB"/>
    <w:rsid w:val="00F45631"/>
    <w:rsid w:val="00F458FE"/>
    <w:rsid w:val="00F45F3E"/>
    <w:rsid w:val="00F461EC"/>
    <w:rsid w:val="00F46354"/>
    <w:rsid w:val="00F46C0F"/>
    <w:rsid w:val="00F46EE4"/>
    <w:rsid w:val="00F472EC"/>
    <w:rsid w:val="00F473C3"/>
    <w:rsid w:val="00F47DE7"/>
    <w:rsid w:val="00F47FBF"/>
    <w:rsid w:val="00F50645"/>
    <w:rsid w:val="00F5110E"/>
    <w:rsid w:val="00F51F9A"/>
    <w:rsid w:val="00F52129"/>
    <w:rsid w:val="00F52282"/>
    <w:rsid w:val="00F52627"/>
    <w:rsid w:val="00F52636"/>
    <w:rsid w:val="00F538B8"/>
    <w:rsid w:val="00F53FD2"/>
    <w:rsid w:val="00F561FE"/>
    <w:rsid w:val="00F56E7A"/>
    <w:rsid w:val="00F56ED7"/>
    <w:rsid w:val="00F57348"/>
    <w:rsid w:val="00F577E8"/>
    <w:rsid w:val="00F60A54"/>
    <w:rsid w:val="00F60D42"/>
    <w:rsid w:val="00F610EA"/>
    <w:rsid w:val="00F611D9"/>
    <w:rsid w:val="00F613B6"/>
    <w:rsid w:val="00F61949"/>
    <w:rsid w:val="00F61B25"/>
    <w:rsid w:val="00F61FAD"/>
    <w:rsid w:val="00F620B0"/>
    <w:rsid w:val="00F62754"/>
    <w:rsid w:val="00F627C6"/>
    <w:rsid w:val="00F6327B"/>
    <w:rsid w:val="00F634E9"/>
    <w:rsid w:val="00F63587"/>
    <w:rsid w:val="00F63FCD"/>
    <w:rsid w:val="00F6442F"/>
    <w:rsid w:val="00F6458B"/>
    <w:rsid w:val="00F6467C"/>
    <w:rsid w:val="00F653B9"/>
    <w:rsid w:val="00F65E63"/>
    <w:rsid w:val="00F666C6"/>
    <w:rsid w:val="00F66707"/>
    <w:rsid w:val="00F66DF5"/>
    <w:rsid w:val="00F67A78"/>
    <w:rsid w:val="00F70251"/>
    <w:rsid w:val="00F70293"/>
    <w:rsid w:val="00F704DD"/>
    <w:rsid w:val="00F70AFE"/>
    <w:rsid w:val="00F70B5B"/>
    <w:rsid w:val="00F70B85"/>
    <w:rsid w:val="00F70F08"/>
    <w:rsid w:val="00F71301"/>
    <w:rsid w:val="00F7175C"/>
    <w:rsid w:val="00F71B7C"/>
    <w:rsid w:val="00F71CEA"/>
    <w:rsid w:val="00F71FE8"/>
    <w:rsid w:val="00F72192"/>
    <w:rsid w:val="00F72EB1"/>
    <w:rsid w:val="00F72F9F"/>
    <w:rsid w:val="00F7455D"/>
    <w:rsid w:val="00F745D7"/>
    <w:rsid w:val="00F74651"/>
    <w:rsid w:val="00F746F0"/>
    <w:rsid w:val="00F74E17"/>
    <w:rsid w:val="00F74F14"/>
    <w:rsid w:val="00F75281"/>
    <w:rsid w:val="00F760A4"/>
    <w:rsid w:val="00F77658"/>
    <w:rsid w:val="00F80245"/>
    <w:rsid w:val="00F80E25"/>
    <w:rsid w:val="00F81326"/>
    <w:rsid w:val="00F83A36"/>
    <w:rsid w:val="00F83A7E"/>
    <w:rsid w:val="00F8419C"/>
    <w:rsid w:val="00F84320"/>
    <w:rsid w:val="00F85A46"/>
    <w:rsid w:val="00F85D29"/>
    <w:rsid w:val="00F864E5"/>
    <w:rsid w:val="00F866B7"/>
    <w:rsid w:val="00F86784"/>
    <w:rsid w:val="00F87290"/>
    <w:rsid w:val="00F873A1"/>
    <w:rsid w:val="00F874EB"/>
    <w:rsid w:val="00F90CEA"/>
    <w:rsid w:val="00F9101F"/>
    <w:rsid w:val="00F91587"/>
    <w:rsid w:val="00F91615"/>
    <w:rsid w:val="00F91633"/>
    <w:rsid w:val="00F91CE1"/>
    <w:rsid w:val="00F92364"/>
    <w:rsid w:val="00F9343E"/>
    <w:rsid w:val="00F9344E"/>
    <w:rsid w:val="00F93898"/>
    <w:rsid w:val="00F9398A"/>
    <w:rsid w:val="00F94370"/>
    <w:rsid w:val="00F95280"/>
    <w:rsid w:val="00F9579C"/>
    <w:rsid w:val="00F95F6F"/>
    <w:rsid w:val="00F96F28"/>
    <w:rsid w:val="00F975B5"/>
    <w:rsid w:val="00F97D26"/>
    <w:rsid w:val="00FA04AC"/>
    <w:rsid w:val="00FA172C"/>
    <w:rsid w:val="00FA2435"/>
    <w:rsid w:val="00FA26CB"/>
    <w:rsid w:val="00FA3326"/>
    <w:rsid w:val="00FA41F0"/>
    <w:rsid w:val="00FA41F6"/>
    <w:rsid w:val="00FA5342"/>
    <w:rsid w:val="00FA53DB"/>
    <w:rsid w:val="00FA58FB"/>
    <w:rsid w:val="00FA5BDB"/>
    <w:rsid w:val="00FA640B"/>
    <w:rsid w:val="00FA670D"/>
    <w:rsid w:val="00FA6A88"/>
    <w:rsid w:val="00FA6E1E"/>
    <w:rsid w:val="00FA6EB3"/>
    <w:rsid w:val="00FA73FE"/>
    <w:rsid w:val="00FA772E"/>
    <w:rsid w:val="00FA78C4"/>
    <w:rsid w:val="00FA7A98"/>
    <w:rsid w:val="00FA7E2E"/>
    <w:rsid w:val="00FB083E"/>
    <w:rsid w:val="00FB11D4"/>
    <w:rsid w:val="00FB1254"/>
    <w:rsid w:val="00FB1F04"/>
    <w:rsid w:val="00FB21D0"/>
    <w:rsid w:val="00FB23E0"/>
    <w:rsid w:val="00FB2BBD"/>
    <w:rsid w:val="00FB2F0A"/>
    <w:rsid w:val="00FB3E98"/>
    <w:rsid w:val="00FB49F7"/>
    <w:rsid w:val="00FB4E1E"/>
    <w:rsid w:val="00FB519A"/>
    <w:rsid w:val="00FB66A8"/>
    <w:rsid w:val="00FB681E"/>
    <w:rsid w:val="00FB7019"/>
    <w:rsid w:val="00FB7306"/>
    <w:rsid w:val="00FC0590"/>
    <w:rsid w:val="00FC059D"/>
    <w:rsid w:val="00FC065C"/>
    <w:rsid w:val="00FC0E45"/>
    <w:rsid w:val="00FC13A2"/>
    <w:rsid w:val="00FC1722"/>
    <w:rsid w:val="00FC22D9"/>
    <w:rsid w:val="00FC26A3"/>
    <w:rsid w:val="00FC2B20"/>
    <w:rsid w:val="00FC2D21"/>
    <w:rsid w:val="00FC2F75"/>
    <w:rsid w:val="00FC3187"/>
    <w:rsid w:val="00FC3671"/>
    <w:rsid w:val="00FC3C77"/>
    <w:rsid w:val="00FC52F5"/>
    <w:rsid w:val="00FC5C12"/>
    <w:rsid w:val="00FC5E9F"/>
    <w:rsid w:val="00FC6B08"/>
    <w:rsid w:val="00FC6B9D"/>
    <w:rsid w:val="00FC6BB0"/>
    <w:rsid w:val="00FC6C1F"/>
    <w:rsid w:val="00FC7C85"/>
    <w:rsid w:val="00FC7D86"/>
    <w:rsid w:val="00FD0561"/>
    <w:rsid w:val="00FD1137"/>
    <w:rsid w:val="00FD1594"/>
    <w:rsid w:val="00FD187F"/>
    <w:rsid w:val="00FD20BE"/>
    <w:rsid w:val="00FD307A"/>
    <w:rsid w:val="00FD43AA"/>
    <w:rsid w:val="00FD45E4"/>
    <w:rsid w:val="00FD5C93"/>
    <w:rsid w:val="00FD5EAA"/>
    <w:rsid w:val="00FD64C9"/>
    <w:rsid w:val="00FD6BE2"/>
    <w:rsid w:val="00FD7194"/>
    <w:rsid w:val="00FD732A"/>
    <w:rsid w:val="00FD76A5"/>
    <w:rsid w:val="00FD791E"/>
    <w:rsid w:val="00FE0AAD"/>
    <w:rsid w:val="00FE0F31"/>
    <w:rsid w:val="00FE108E"/>
    <w:rsid w:val="00FE2FD3"/>
    <w:rsid w:val="00FE4979"/>
    <w:rsid w:val="00FE49A8"/>
    <w:rsid w:val="00FE531F"/>
    <w:rsid w:val="00FE569F"/>
    <w:rsid w:val="00FE59BF"/>
    <w:rsid w:val="00FE5ECD"/>
    <w:rsid w:val="00FE60D2"/>
    <w:rsid w:val="00FE63B2"/>
    <w:rsid w:val="00FE6A74"/>
    <w:rsid w:val="00FE6BD3"/>
    <w:rsid w:val="00FE747D"/>
    <w:rsid w:val="00FE7598"/>
    <w:rsid w:val="00FE79DE"/>
    <w:rsid w:val="00FE7AC2"/>
    <w:rsid w:val="00FE7E04"/>
    <w:rsid w:val="00FEF337"/>
    <w:rsid w:val="00FF1016"/>
    <w:rsid w:val="00FF1BB7"/>
    <w:rsid w:val="00FF1C08"/>
    <w:rsid w:val="00FF2402"/>
    <w:rsid w:val="00FF27C2"/>
    <w:rsid w:val="00FF27D7"/>
    <w:rsid w:val="00FF2D10"/>
    <w:rsid w:val="00FF2E5C"/>
    <w:rsid w:val="00FF4CF7"/>
    <w:rsid w:val="00FF5F3E"/>
    <w:rsid w:val="00FF6130"/>
    <w:rsid w:val="00FF69EB"/>
    <w:rsid w:val="00FF6B51"/>
    <w:rsid w:val="00FF7ECA"/>
    <w:rsid w:val="0100C434"/>
    <w:rsid w:val="010CA16D"/>
    <w:rsid w:val="01221116"/>
    <w:rsid w:val="0128763A"/>
    <w:rsid w:val="0138E5C1"/>
    <w:rsid w:val="01393A01"/>
    <w:rsid w:val="013DB5F9"/>
    <w:rsid w:val="013E945A"/>
    <w:rsid w:val="013F54F3"/>
    <w:rsid w:val="014331D2"/>
    <w:rsid w:val="014E17EB"/>
    <w:rsid w:val="01516373"/>
    <w:rsid w:val="015474E8"/>
    <w:rsid w:val="0159808A"/>
    <w:rsid w:val="015FEA3A"/>
    <w:rsid w:val="017519AA"/>
    <w:rsid w:val="01773F38"/>
    <w:rsid w:val="0177CD7C"/>
    <w:rsid w:val="017AB0C6"/>
    <w:rsid w:val="017F11B6"/>
    <w:rsid w:val="0180D41C"/>
    <w:rsid w:val="0180E316"/>
    <w:rsid w:val="01823166"/>
    <w:rsid w:val="018A13C3"/>
    <w:rsid w:val="018E2659"/>
    <w:rsid w:val="0190A58E"/>
    <w:rsid w:val="01A020DC"/>
    <w:rsid w:val="01A0D53D"/>
    <w:rsid w:val="01BDC4F4"/>
    <w:rsid w:val="01BDC586"/>
    <w:rsid w:val="01BDCA9C"/>
    <w:rsid w:val="01C440D5"/>
    <w:rsid w:val="01C7F864"/>
    <w:rsid w:val="01C8DC46"/>
    <w:rsid w:val="01CA1D7B"/>
    <w:rsid w:val="01CB4917"/>
    <w:rsid w:val="01D23EF2"/>
    <w:rsid w:val="01D4AAAE"/>
    <w:rsid w:val="01D699F6"/>
    <w:rsid w:val="01E32A7C"/>
    <w:rsid w:val="01E6D2EE"/>
    <w:rsid w:val="01EB7E14"/>
    <w:rsid w:val="01EDB0ED"/>
    <w:rsid w:val="01F20388"/>
    <w:rsid w:val="01F4C812"/>
    <w:rsid w:val="01FE1503"/>
    <w:rsid w:val="01FE740F"/>
    <w:rsid w:val="02051655"/>
    <w:rsid w:val="020AFF09"/>
    <w:rsid w:val="02156057"/>
    <w:rsid w:val="0216A38E"/>
    <w:rsid w:val="02216806"/>
    <w:rsid w:val="0223822C"/>
    <w:rsid w:val="022949B6"/>
    <w:rsid w:val="022C440F"/>
    <w:rsid w:val="0231AB70"/>
    <w:rsid w:val="023C015C"/>
    <w:rsid w:val="023F1980"/>
    <w:rsid w:val="024202E2"/>
    <w:rsid w:val="02427213"/>
    <w:rsid w:val="0247C3FD"/>
    <w:rsid w:val="02483E80"/>
    <w:rsid w:val="024EA96C"/>
    <w:rsid w:val="02593FE1"/>
    <w:rsid w:val="025E7145"/>
    <w:rsid w:val="025F733F"/>
    <w:rsid w:val="0260DDD7"/>
    <w:rsid w:val="0261F647"/>
    <w:rsid w:val="026B4E64"/>
    <w:rsid w:val="026C1F0E"/>
    <w:rsid w:val="026DEA56"/>
    <w:rsid w:val="0274335D"/>
    <w:rsid w:val="02750CE2"/>
    <w:rsid w:val="027816F5"/>
    <w:rsid w:val="02789B39"/>
    <w:rsid w:val="027C3693"/>
    <w:rsid w:val="027E6555"/>
    <w:rsid w:val="0284F024"/>
    <w:rsid w:val="02893A85"/>
    <w:rsid w:val="028A3CA5"/>
    <w:rsid w:val="02913393"/>
    <w:rsid w:val="029A4E8F"/>
    <w:rsid w:val="029B3AB7"/>
    <w:rsid w:val="029F9AC0"/>
    <w:rsid w:val="02A089D0"/>
    <w:rsid w:val="02B1AA78"/>
    <w:rsid w:val="02B3C418"/>
    <w:rsid w:val="02B5F0B2"/>
    <w:rsid w:val="02B9E4A5"/>
    <w:rsid w:val="02C02E9E"/>
    <w:rsid w:val="02C7AA8E"/>
    <w:rsid w:val="02CC9885"/>
    <w:rsid w:val="02CDC015"/>
    <w:rsid w:val="02CF6BF5"/>
    <w:rsid w:val="02D92D4C"/>
    <w:rsid w:val="02E23689"/>
    <w:rsid w:val="02E45902"/>
    <w:rsid w:val="02E538E8"/>
    <w:rsid w:val="02F3E4D6"/>
    <w:rsid w:val="02F60F1D"/>
    <w:rsid w:val="02F77010"/>
    <w:rsid w:val="02F8D15C"/>
    <w:rsid w:val="030EA650"/>
    <w:rsid w:val="030F97F2"/>
    <w:rsid w:val="03184B69"/>
    <w:rsid w:val="031F4DB1"/>
    <w:rsid w:val="0323B91D"/>
    <w:rsid w:val="0327963C"/>
    <w:rsid w:val="032C4A99"/>
    <w:rsid w:val="03361ADE"/>
    <w:rsid w:val="033705BA"/>
    <w:rsid w:val="033FBD38"/>
    <w:rsid w:val="034FE0C0"/>
    <w:rsid w:val="0353888C"/>
    <w:rsid w:val="0355AB07"/>
    <w:rsid w:val="03632738"/>
    <w:rsid w:val="03658433"/>
    <w:rsid w:val="03716DB2"/>
    <w:rsid w:val="03756CBB"/>
    <w:rsid w:val="0378F9F6"/>
    <w:rsid w:val="037A413F"/>
    <w:rsid w:val="0381852C"/>
    <w:rsid w:val="0381F6AE"/>
    <w:rsid w:val="03842195"/>
    <w:rsid w:val="0399763B"/>
    <w:rsid w:val="039AC977"/>
    <w:rsid w:val="03ABB58F"/>
    <w:rsid w:val="03ABE77B"/>
    <w:rsid w:val="03B0481B"/>
    <w:rsid w:val="03BC2679"/>
    <w:rsid w:val="03BD06CB"/>
    <w:rsid w:val="03C2053A"/>
    <w:rsid w:val="03C353F2"/>
    <w:rsid w:val="03C6838C"/>
    <w:rsid w:val="03CEA123"/>
    <w:rsid w:val="03D2CD16"/>
    <w:rsid w:val="03D817F3"/>
    <w:rsid w:val="03D9EC99"/>
    <w:rsid w:val="03DABA02"/>
    <w:rsid w:val="03E5EDB9"/>
    <w:rsid w:val="03E780E6"/>
    <w:rsid w:val="03E9EF03"/>
    <w:rsid w:val="03F5A680"/>
    <w:rsid w:val="03F99475"/>
    <w:rsid w:val="03FC009D"/>
    <w:rsid w:val="0407C479"/>
    <w:rsid w:val="0409611B"/>
    <w:rsid w:val="040C9667"/>
    <w:rsid w:val="040F09FD"/>
    <w:rsid w:val="040FEACF"/>
    <w:rsid w:val="041D6104"/>
    <w:rsid w:val="041FC8CC"/>
    <w:rsid w:val="0421F406"/>
    <w:rsid w:val="0424A5D4"/>
    <w:rsid w:val="042B35F2"/>
    <w:rsid w:val="04320C05"/>
    <w:rsid w:val="0438433D"/>
    <w:rsid w:val="043B3AF1"/>
    <w:rsid w:val="043E5CF3"/>
    <w:rsid w:val="0452D49A"/>
    <w:rsid w:val="0456B8A6"/>
    <w:rsid w:val="045CA201"/>
    <w:rsid w:val="045D5C4D"/>
    <w:rsid w:val="0462B771"/>
    <w:rsid w:val="04633A47"/>
    <w:rsid w:val="04694A7A"/>
    <w:rsid w:val="046B18A1"/>
    <w:rsid w:val="046FF275"/>
    <w:rsid w:val="0476C52D"/>
    <w:rsid w:val="0479E295"/>
    <w:rsid w:val="047EBCC4"/>
    <w:rsid w:val="04827B54"/>
    <w:rsid w:val="04A22FE0"/>
    <w:rsid w:val="04A63FBF"/>
    <w:rsid w:val="04B01332"/>
    <w:rsid w:val="04B25188"/>
    <w:rsid w:val="04B50DC4"/>
    <w:rsid w:val="04B8A7B2"/>
    <w:rsid w:val="04B90766"/>
    <w:rsid w:val="04C0B6D4"/>
    <w:rsid w:val="04C7B4EE"/>
    <w:rsid w:val="04C7E657"/>
    <w:rsid w:val="04CE508D"/>
    <w:rsid w:val="04D11143"/>
    <w:rsid w:val="04D1A008"/>
    <w:rsid w:val="04D3FB8A"/>
    <w:rsid w:val="04D4EE74"/>
    <w:rsid w:val="04D52145"/>
    <w:rsid w:val="04D9334F"/>
    <w:rsid w:val="04DD9477"/>
    <w:rsid w:val="04DDEBE5"/>
    <w:rsid w:val="04E0FA48"/>
    <w:rsid w:val="04E30F48"/>
    <w:rsid w:val="04E3FD43"/>
    <w:rsid w:val="04F18167"/>
    <w:rsid w:val="05031A2F"/>
    <w:rsid w:val="0505B8F0"/>
    <w:rsid w:val="050674E5"/>
    <w:rsid w:val="05089C39"/>
    <w:rsid w:val="05095C9A"/>
    <w:rsid w:val="050F51C5"/>
    <w:rsid w:val="051322C9"/>
    <w:rsid w:val="05132A63"/>
    <w:rsid w:val="0519EE12"/>
    <w:rsid w:val="052B50C8"/>
    <w:rsid w:val="053AE0A2"/>
    <w:rsid w:val="053C73EC"/>
    <w:rsid w:val="053F0369"/>
    <w:rsid w:val="054BEB7B"/>
    <w:rsid w:val="054F701A"/>
    <w:rsid w:val="0551D6A4"/>
    <w:rsid w:val="05534921"/>
    <w:rsid w:val="0558988E"/>
    <w:rsid w:val="055E5B60"/>
    <w:rsid w:val="055E8640"/>
    <w:rsid w:val="0569FB9E"/>
    <w:rsid w:val="056E6BEB"/>
    <w:rsid w:val="0574663D"/>
    <w:rsid w:val="0577DC33"/>
    <w:rsid w:val="0579647E"/>
    <w:rsid w:val="0582506E"/>
    <w:rsid w:val="058C5056"/>
    <w:rsid w:val="058DB086"/>
    <w:rsid w:val="05970D2D"/>
    <w:rsid w:val="05991F0C"/>
    <w:rsid w:val="05B177CB"/>
    <w:rsid w:val="05B76415"/>
    <w:rsid w:val="05B8FCE7"/>
    <w:rsid w:val="05B9387F"/>
    <w:rsid w:val="05BE9E7A"/>
    <w:rsid w:val="05C28B12"/>
    <w:rsid w:val="05C59D3D"/>
    <w:rsid w:val="05CA03A2"/>
    <w:rsid w:val="05CA5CA5"/>
    <w:rsid w:val="05D59D2D"/>
    <w:rsid w:val="05D7027E"/>
    <w:rsid w:val="05E30087"/>
    <w:rsid w:val="05F75DAA"/>
    <w:rsid w:val="0600A33D"/>
    <w:rsid w:val="060D0D50"/>
    <w:rsid w:val="06139CB9"/>
    <w:rsid w:val="0619EB59"/>
    <w:rsid w:val="06223EAE"/>
    <w:rsid w:val="062261C1"/>
    <w:rsid w:val="06283E46"/>
    <w:rsid w:val="06284232"/>
    <w:rsid w:val="06325397"/>
    <w:rsid w:val="0637E112"/>
    <w:rsid w:val="063B25A9"/>
    <w:rsid w:val="064854CE"/>
    <w:rsid w:val="064BDDC3"/>
    <w:rsid w:val="065902E7"/>
    <w:rsid w:val="066116DC"/>
    <w:rsid w:val="0663854F"/>
    <w:rsid w:val="0667B727"/>
    <w:rsid w:val="066EAE79"/>
    <w:rsid w:val="0672E2B6"/>
    <w:rsid w:val="0673FC2E"/>
    <w:rsid w:val="067521DE"/>
    <w:rsid w:val="067680DC"/>
    <w:rsid w:val="067992D5"/>
    <w:rsid w:val="067BED8E"/>
    <w:rsid w:val="067ED27E"/>
    <w:rsid w:val="068BAC9F"/>
    <w:rsid w:val="068F69B0"/>
    <w:rsid w:val="0692DA25"/>
    <w:rsid w:val="069301AA"/>
    <w:rsid w:val="06950F3E"/>
    <w:rsid w:val="06A47003"/>
    <w:rsid w:val="06A57F5C"/>
    <w:rsid w:val="06A749B7"/>
    <w:rsid w:val="06B25CC0"/>
    <w:rsid w:val="06BC604A"/>
    <w:rsid w:val="06BDAC11"/>
    <w:rsid w:val="06BF805E"/>
    <w:rsid w:val="06C0F6B2"/>
    <w:rsid w:val="06CB8F35"/>
    <w:rsid w:val="06CD11C4"/>
    <w:rsid w:val="06D28021"/>
    <w:rsid w:val="06DA2CFC"/>
    <w:rsid w:val="06E246CF"/>
    <w:rsid w:val="06E9849B"/>
    <w:rsid w:val="06ED5145"/>
    <w:rsid w:val="06EF663F"/>
    <w:rsid w:val="06F1A7E9"/>
    <w:rsid w:val="06FDEA0C"/>
    <w:rsid w:val="06FF3269"/>
    <w:rsid w:val="0700D946"/>
    <w:rsid w:val="0702E0B1"/>
    <w:rsid w:val="0705569C"/>
    <w:rsid w:val="07098C0D"/>
    <w:rsid w:val="070B9035"/>
    <w:rsid w:val="0713ACD7"/>
    <w:rsid w:val="07187DC7"/>
    <w:rsid w:val="071DAFEE"/>
    <w:rsid w:val="071E2A13"/>
    <w:rsid w:val="071F7DBA"/>
    <w:rsid w:val="07216E98"/>
    <w:rsid w:val="0724EC67"/>
    <w:rsid w:val="072AB4D3"/>
    <w:rsid w:val="072CB104"/>
    <w:rsid w:val="072F56CF"/>
    <w:rsid w:val="07317CF5"/>
    <w:rsid w:val="07336CD2"/>
    <w:rsid w:val="0748BFA3"/>
    <w:rsid w:val="07514EB3"/>
    <w:rsid w:val="075F9990"/>
    <w:rsid w:val="076E8E99"/>
    <w:rsid w:val="076FB878"/>
    <w:rsid w:val="0771B856"/>
    <w:rsid w:val="0774879F"/>
    <w:rsid w:val="07748DAF"/>
    <w:rsid w:val="0775E9CB"/>
    <w:rsid w:val="07775036"/>
    <w:rsid w:val="0778A454"/>
    <w:rsid w:val="077AB11D"/>
    <w:rsid w:val="077C7FC9"/>
    <w:rsid w:val="0789E1CD"/>
    <w:rsid w:val="078BF7E0"/>
    <w:rsid w:val="078FF88D"/>
    <w:rsid w:val="07977222"/>
    <w:rsid w:val="0798233C"/>
    <w:rsid w:val="079F5061"/>
    <w:rsid w:val="07A25F86"/>
    <w:rsid w:val="07A49794"/>
    <w:rsid w:val="07AEE11F"/>
    <w:rsid w:val="07AF9C83"/>
    <w:rsid w:val="07B01AA7"/>
    <w:rsid w:val="07B38FA1"/>
    <w:rsid w:val="07B8E731"/>
    <w:rsid w:val="07C575A1"/>
    <w:rsid w:val="07CD8619"/>
    <w:rsid w:val="07D2062E"/>
    <w:rsid w:val="07D8564C"/>
    <w:rsid w:val="07D8C378"/>
    <w:rsid w:val="07DA7DA9"/>
    <w:rsid w:val="07DBC766"/>
    <w:rsid w:val="07DBEAF8"/>
    <w:rsid w:val="07E95AD2"/>
    <w:rsid w:val="07EABB98"/>
    <w:rsid w:val="07F5ED65"/>
    <w:rsid w:val="07F65B80"/>
    <w:rsid w:val="07F9A0E6"/>
    <w:rsid w:val="07FDC76F"/>
    <w:rsid w:val="08005C50"/>
    <w:rsid w:val="08038788"/>
    <w:rsid w:val="080AAF65"/>
    <w:rsid w:val="0815D089"/>
    <w:rsid w:val="081707E3"/>
    <w:rsid w:val="08188671"/>
    <w:rsid w:val="08204C8D"/>
    <w:rsid w:val="082A2BB2"/>
    <w:rsid w:val="08325759"/>
    <w:rsid w:val="083AD134"/>
    <w:rsid w:val="083DB738"/>
    <w:rsid w:val="083EBDAC"/>
    <w:rsid w:val="084197D0"/>
    <w:rsid w:val="0846E398"/>
    <w:rsid w:val="0847ABF4"/>
    <w:rsid w:val="084970B1"/>
    <w:rsid w:val="08518FF7"/>
    <w:rsid w:val="085F5C65"/>
    <w:rsid w:val="08630B9E"/>
    <w:rsid w:val="08643E93"/>
    <w:rsid w:val="0869FEA7"/>
    <w:rsid w:val="08751BFE"/>
    <w:rsid w:val="08766F3F"/>
    <w:rsid w:val="0876A42B"/>
    <w:rsid w:val="088225A7"/>
    <w:rsid w:val="088529B0"/>
    <w:rsid w:val="0888AE23"/>
    <w:rsid w:val="088EF9D3"/>
    <w:rsid w:val="0894F073"/>
    <w:rsid w:val="089C72A9"/>
    <w:rsid w:val="08AC089F"/>
    <w:rsid w:val="08AE33B0"/>
    <w:rsid w:val="08AE8119"/>
    <w:rsid w:val="08C7F9A8"/>
    <w:rsid w:val="08C87022"/>
    <w:rsid w:val="08C88165"/>
    <w:rsid w:val="08CD1C76"/>
    <w:rsid w:val="08CE44D2"/>
    <w:rsid w:val="08CE7D3C"/>
    <w:rsid w:val="08DAA72E"/>
    <w:rsid w:val="08E109E1"/>
    <w:rsid w:val="08E38151"/>
    <w:rsid w:val="08E44D4D"/>
    <w:rsid w:val="08F6828D"/>
    <w:rsid w:val="08FB321E"/>
    <w:rsid w:val="090162EE"/>
    <w:rsid w:val="0905EC67"/>
    <w:rsid w:val="091D8AB6"/>
    <w:rsid w:val="09240D8B"/>
    <w:rsid w:val="09247D3B"/>
    <w:rsid w:val="092DF4F3"/>
    <w:rsid w:val="0932337A"/>
    <w:rsid w:val="09331CBA"/>
    <w:rsid w:val="0933573F"/>
    <w:rsid w:val="093F2A5E"/>
    <w:rsid w:val="0942B0E4"/>
    <w:rsid w:val="094D1BFA"/>
    <w:rsid w:val="0951C643"/>
    <w:rsid w:val="0952999E"/>
    <w:rsid w:val="09550266"/>
    <w:rsid w:val="095BCB35"/>
    <w:rsid w:val="0967243A"/>
    <w:rsid w:val="096B8568"/>
    <w:rsid w:val="09774960"/>
    <w:rsid w:val="097C61E0"/>
    <w:rsid w:val="097F9B8D"/>
    <w:rsid w:val="0982BCC6"/>
    <w:rsid w:val="0982CADC"/>
    <w:rsid w:val="0984D015"/>
    <w:rsid w:val="0994495F"/>
    <w:rsid w:val="099477D4"/>
    <w:rsid w:val="099EC4BD"/>
    <w:rsid w:val="09A060FE"/>
    <w:rsid w:val="09A7E622"/>
    <w:rsid w:val="09C11C5D"/>
    <w:rsid w:val="09C3B882"/>
    <w:rsid w:val="09CA1D4F"/>
    <w:rsid w:val="09CAF3DC"/>
    <w:rsid w:val="09CC6076"/>
    <w:rsid w:val="09CDFAC2"/>
    <w:rsid w:val="09CF06E3"/>
    <w:rsid w:val="09CF6DED"/>
    <w:rsid w:val="09DF0ED7"/>
    <w:rsid w:val="09E13040"/>
    <w:rsid w:val="09E25A52"/>
    <w:rsid w:val="09E2F87F"/>
    <w:rsid w:val="09ECB056"/>
    <w:rsid w:val="09F2B347"/>
    <w:rsid w:val="09F5451E"/>
    <w:rsid w:val="09F71FA4"/>
    <w:rsid w:val="09FD53E0"/>
    <w:rsid w:val="09FF4889"/>
    <w:rsid w:val="0A006092"/>
    <w:rsid w:val="0A084965"/>
    <w:rsid w:val="0A09C437"/>
    <w:rsid w:val="0A173DE3"/>
    <w:rsid w:val="0A1ACF22"/>
    <w:rsid w:val="0A2276E7"/>
    <w:rsid w:val="0A23BC03"/>
    <w:rsid w:val="0A245A8F"/>
    <w:rsid w:val="0A2747F6"/>
    <w:rsid w:val="0A28ADBC"/>
    <w:rsid w:val="0A2BE273"/>
    <w:rsid w:val="0A31F5B4"/>
    <w:rsid w:val="0A348E71"/>
    <w:rsid w:val="0A3923B2"/>
    <w:rsid w:val="0A420DDF"/>
    <w:rsid w:val="0A4CD62A"/>
    <w:rsid w:val="0A515811"/>
    <w:rsid w:val="0A51FFEC"/>
    <w:rsid w:val="0A521B9C"/>
    <w:rsid w:val="0A55577B"/>
    <w:rsid w:val="0A55F88B"/>
    <w:rsid w:val="0A569A67"/>
    <w:rsid w:val="0A691415"/>
    <w:rsid w:val="0A6D80DB"/>
    <w:rsid w:val="0A7113E7"/>
    <w:rsid w:val="0A74AC10"/>
    <w:rsid w:val="0A77DEC0"/>
    <w:rsid w:val="0A794904"/>
    <w:rsid w:val="0A820593"/>
    <w:rsid w:val="0A843DD5"/>
    <w:rsid w:val="0A84CDE7"/>
    <w:rsid w:val="0A88B034"/>
    <w:rsid w:val="0A88FA0D"/>
    <w:rsid w:val="0A92F4B2"/>
    <w:rsid w:val="0A947E00"/>
    <w:rsid w:val="0A98493D"/>
    <w:rsid w:val="0A990D65"/>
    <w:rsid w:val="0AA6EDC0"/>
    <w:rsid w:val="0AAD777F"/>
    <w:rsid w:val="0AADA5FF"/>
    <w:rsid w:val="0AAF6E41"/>
    <w:rsid w:val="0AB8A3EB"/>
    <w:rsid w:val="0ACAB442"/>
    <w:rsid w:val="0ACBEF84"/>
    <w:rsid w:val="0ACBF944"/>
    <w:rsid w:val="0ACD188C"/>
    <w:rsid w:val="0AD7AA6A"/>
    <w:rsid w:val="0AD9489B"/>
    <w:rsid w:val="0ADBBCA4"/>
    <w:rsid w:val="0ADF44AC"/>
    <w:rsid w:val="0AE2646D"/>
    <w:rsid w:val="0AF406A5"/>
    <w:rsid w:val="0AF63B40"/>
    <w:rsid w:val="0AF8FE4D"/>
    <w:rsid w:val="0AF98ECE"/>
    <w:rsid w:val="0AFE49F9"/>
    <w:rsid w:val="0B001855"/>
    <w:rsid w:val="0B02DB8F"/>
    <w:rsid w:val="0B0CF39E"/>
    <w:rsid w:val="0B0D8274"/>
    <w:rsid w:val="0B0D8F43"/>
    <w:rsid w:val="0B1B7686"/>
    <w:rsid w:val="0B24DBC6"/>
    <w:rsid w:val="0B322403"/>
    <w:rsid w:val="0B379A14"/>
    <w:rsid w:val="0B37F8E2"/>
    <w:rsid w:val="0B40BFA2"/>
    <w:rsid w:val="0B4291C9"/>
    <w:rsid w:val="0B45BD52"/>
    <w:rsid w:val="0B47D172"/>
    <w:rsid w:val="0B4AF53A"/>
    <w:rsid w:val="0B51205A"/>
    <w:rsid w:val="0B576EA0"/>
    <w:rsid w:val="0B59427A"/>
    <w:rsid w:val="0B607135"/>
    <w:rsid w:val="0B66706A"/>
    <w:rsid w:val="0B7A5A0A"/>
    <w:rsid w:val="0B7B606E"/>
    <w:rsid w:val="0B7E451A"/>
    <w:rsid w:val="0B7EB53E"/>
    <w:rsid w:val="0B8230F1"/>
    <w:rsid w:val="0B8412BB"/>
    <w:rsid w:val="0B92B74C"/>
    <w:rsid w:val="0B94670F"/>
    <w:rsid w:val="0B969747"/>
    <w:rsid w:val="0B9C1A2C"/>
    <w:rsid w:val="0BA1AEEE"/>
    <w:rsid w:val="0BA81DA1"/>
    <w:rsid w:val="0BAC91E8"/>
    <w:rsid w:val="0BB22BC0"/>
    <w:rsid w:val="0BB37787"/>
    <w:rsid w:val="0BBAF641"/>
    <w:rsid w:val="0BBD1BE0"/>
    <w:rsid w:val="0BC22686"/>
    <w:rsid w:val="0BC6F146"/>
    <w:rsid w:val="0BCB071D"/>
    <w:rsid w:val="0BDC69ED"/>
    <w:rsid w:val="0BDE7F16"/>
    <w:rsid w:val="0BF091F1"/>
    <w:rsid w:val="0BF1B85F"/>
    <w:rsid w:val="0BF1C8EC"/>
    <w:rsid w:val="0BF4AC50"/>
    <w:rsid w:val="0BF9987A"/>
    <w:rsid w:val="0BFC6073"/>
    <w:rsid w:val="0C055AF1"/>
    <w:rsid w:val="0C0CE7B2"/>
    <w:rsid w:val="0C1710D4"/>
    <w:rsid w:val="0C1814EA"/>
    <w:rsid w:val="0C18C242"/>
    <w:rsid w:val="0C196DC9"/>
    <w:rsid w:val="0C226C78"/>
    <w:rsid w:val="0C28B095"/>
    <w:rsid w:val="0C2B025C"/>
    <w:rsid w:val="0C34DEC1"/>
    <w:rsid w:val="0C3DE738"/>
    <w:rsid w:val="0C440E56"/>
    <w:rsid w:val="0C457317"/>
    <w:rsid w:val="0C4E25F0"/>
    <w:rsid w:val="0C4FF83E"/>
    <w:rsid w:val="0C52B433"/>
    <w:rsid w:val="0C53D064"/>
    <w:rsid w:val="0C5B0ADB"/>
    <w:rsid w:val="0C5ED879"/>
    <w:rsid w:val="0C62D0F1"/>
    <w:rsid w:val="0C67C9A5"/>
    <w:rsid w:val="0C6EDB6B"/>
    <w:rsid w:val="0C6F45F6"/>
    <w:rsid w:val="0C76DB02"/>
    <w:rsid w:val="0C78DC38"/>
    <w:rsid w:val="0C870B5A"/>
    <w:rsid w:val="0C93CE74"/>
    <w:rsid w:val="0C98B67F"/>
    <w:rsid w:val="0C98F49C"/>
    <w:rsid w:val="0C9C5652"/>
    <w:rsid w:val="0CA24C5E"/>
    <w:rsid w:val="0CA74EA0"/>
    <w:rsid w:val="0CA8E92A"/>
    <w:rsid w:val="0CAF055B"/>
    <w:rsid w:val="0CB1BA5E"/>
    <w:rsid w:val="0CBC9924"/>
    <w:rsid w:val="0CBEA5E5"/>
    <w:rsid w:val="0CC7392A"/>
    <w:rsid w:val="0CC9D314"/>
    <w:rsid w:val="0CCB82D7"/>
    <w:rsid w:val="0CCCB36E"/>
    <w:rsid w:val="0CCCC319"/>
    <w:rsid w:val="0CCD1EF1"/>
    <w:rsid w:val="0CD074F3"/>
    <w:rsid w:val="0CE23507"/>
    <w:rsid w:val="0CE27ADF"/>
    <w:rsid w:val="0CE30049"/>
    <w:rsid w:val="0CE996A6"/>
    <w:rsid w:val="0CEB516A"/>
    <w:rsid w:val="0CF1372C"/>
    <w:rsid w:val="0CF94464"/>
    <w:rsid w:val="0D0434C0"/>
    <w:rsid w:val="0D08BBFB"/>
    <w:rsid w:val="0D0B2E09"/>
    <w:rsid w:val="0D0F6011"/>
    <w:rsid w:val="0D1017EF"/>
    <w:rsid w:val="0D14C166"/>
    <w:rsid w:val="0D15D23D"/>
    <w:rsid w:val="0D1A23BA"/>
    <w:rsid w:val="0D25082B"/>
    <w:rsid w:val="0D26C5B0"/>
    <w:rsid w:val="0D2771A0"/>
    <w:rsid w:val="0D28137C"/>
    <w:rsid w:val="0D29E2A8"/>
    <w:rsid w:val="0D2EC1E2"/>
    <w:rsid w:val="0D30CA56"/>
    <w:rsid w:val="0D354148"/>
    <w:rsid w:val="0D38A58B"/>
    <w:rsid w:val="0D452133"/>
    <w:rsid w:val="0D50BC31"/>
    <w:rsid w:val="0D5CC3A6"/>
    <w:rsid w:val="0D5E8D38"/>
    <w:rsid w:val="0D671985"/>
    <w:rsid w:val="0D6D40A2"/>
    <w:rsid w:val="0D78DC03"/>
    <w:rsid w:val="0D81408F"/>
    <w:rsid w:val="0D831475"/>
    <w:rsid w:val="0D843291"/>
    <w:rsid w:val="0D8DDD4D"/>
    <w:rsid w:val="0D95E502"/>
    <w:rsid w:val="0D9736CC"/>
    <w:rsid w:val="0D9A4777"/>
    <w:rsid w:val="0D9AEB4D"/>
    <w:rsid w:val="0D9B8B51"/>
    <w:rsid w:val="0DA5367F"/>
    <w:rsid w:val="0DB6135D"/>
    <w:rsid w:val="0DB802FC"/>
    <w:rsid w:val="0DB85E1A"/>
    <w:rsid w:val="0DBA0F0A"/>
    <w:rsid w:val="0DBB6204"/>
    <w:rsid w:val="0DDD8025"/>
    <w:rsid w:val="0DE54CB4"/>
    <w:rsid w:val="0DEC5910"/>
    <w:rsid w:val="0DECFE7B"/>
    <w:rsid w:val="0DEEC0C6"/>
    <w:rsid w:val="0DEF028C"/>
    <w:rsid w:val="0DEF8A9A"/>
    <w:rsid w:val="0DF79D9C"/>
    <w:rsid w:val="0DFF05F9"/>
    <w:rsid w:val="0DFF1EA2"/>
    <w:rsid w:val="0E06AB18"/>
    <w:rsid w:val="0E06F942"/>
    <w:rsid w:val="0E0BB535"/>
    <w:rsid w:val="0E11C470"/>
    <w:rsid w:val="0E17BE1C"/>
    <w:rsid w:val="0E2038C7"/>
    <w:rsid w:val="0E21B9B0"/>
    <w:rsid w:val="0E25FBF3"/>
    <w:rsid w:val="0E287922"/>
    <w:rsid w:val="0E2E60BC"/>
    <w:rsid w:val="0E348874"/>
    <w:rsid w:val="0E39392C"/>
    <w:rsid w:val="0E5317B3"/>
    <w:rsid w:val="0E5679F6"/>
    <w:rsid w:val="0E56A177"/>
    <w:rsid w:val="0E56DF23"/>
    <w:rsid w:val="0E5BDCC0"/>
    <w:rsid w:val="0E61E1AF"/>
    <w:rsid w:val="0E641756"/>
    <w:rsid w:val="0E667187"/>
    <w:rsid w:val="0E68BF56"/>
    <w:rsid w:val="0E70D10E"/>
    <w:rsid w:val="0E73A6C6"/>
    <w:rsid w:val="0E7CF4DF"/>
    <w:rsid w:val="0E7DCA1D"/>
    <w:rsid w:val="0E7ED27D"/>
    <w:rsid w:val="0E83B376"/>
    <w:rsid w:val="0E846767"/>
    <w:rsid w:val="0E873212"/>
    <w:rsid w:val="0E8FD9AB"/>
    <w:rsid w:val="0E951BAF"/>
    <w:rsid w:val="0E95252C"/>
    <w:rsid w:val="0E95DFD7"/>
    <w:rsid w:val="0E9677EB"/>
    <w:rsid w:val="0E98ECD8"/>
    <w:rsid w:val="0EAB2BD9"/>
    <w:rsid w:val="0EB843E9"/>
    <w:rsid w:val="0EBE57DB"/>
    <w:rsid w:val="0EC4FAE4"/>
    <w:rsid w:val="0EC89A8B"/>
    <w:rsid w:val="0ED0E329"/>
    <w:rsid w:val="0ED19500"/>
    <w:rsid w:val="0ED4C9ED"/>
    <w:rsid w:val="0EDA1210"/>
    <w:rsid w:val="0EDB4F72"/>
    <w:rsid w:val="0EDF60A8"/>
    <w:rsid w:val="0EE3F49C"/>
    <w:rsid w:val="0EEDC140"/>
    <w:rsid w:val="0EF00665"/>
    <w:rsid w:val="0EF1D348"/>
    <w:rsid w:val="0EFA8B55"/>
    <w:rsid w:val="0F0248EE"/>
    <w:rsid w:val="0F055E0B"/>
    <w:rsid w:val="0F06D2C8"/>
    <w:rsid w:val="0F0A1014"/>
    <w:rsid w:val="0F0E5A42"/>
    <w:rsid w:val="0F0E83C4"/>
    <w:rsid w:val="0F102768"/>
    <w:rsid w:val="0F186A5E"/>
    <w:rsid w:val="0F245B4D"/>
    <w:rsid w:val="0F25CB9F"/>
    <w:rsid w:val="0F269E25"/>
    <w:rsid w:val="0F2DCB7F"/>
    <w:rsid w:val="0F310E54"/>
    <w:rsid w:val="0F355763"/>
    <w:rsid w:val="0F36A327"/>
    <w:rsid w:val="0F390E39"/>
    <w:rsid w:val="0F41084C"/>
    <w:rsid w:val="0F439CE2"/>
    <w:rsid w:val="0F460F3F"/>
    <w:rsid w:val="0F54E34C"/>
    <w:rsid w:val="0F5A8333"/>
    <w:rsid w:val="0F5DAC39"/>
    <w:rsid w:val="0F5E08E5"/>
    <w:rsid w:val="0F625F7D"/>
    <w:rsid w:val="0F682307"/>
    <w:rsid w:val="0F68C6E7"/>
    <w:rsid w:val="0F6D3AA2"/>
    <w:rsid w:val="0F742F14"/>
    <w:rsid w:val="0F756995"/>
    <w:rsid w:val="0F7979B4"/>
    <w:rsid w:val="0F7EBC9B"/>
    <w:rsid w:val="0F8F35C1"/>
    <w:rsid w:val="0F9EAF74"/>
    <w:rsid w:val="0FACA1CF"/>
    <w:rsid w:val="0FB27368"/>
    <w:rsid w:val="0FB5FC1B"/>
    <w:rsid w:val="0FBAE68A"/>
    <w:rsid w:val="0FBB6C1B"/>
    <w:rsid w:val="0FBCA3F9"/>
    <w:rsid w:val="0FBCE6C2"/>
    <w:rsid w:val="0FBDECEF"/>
    <w:rsid w:val="0FC6937A"/>
    <w:rsid w:val="0FC72432"/>
    <w:rsid w:val="0FC944AB"/>
    <w:rsid w:val="0FC94C1F"/>
    <w:rsid w:val="0FCC80EC"/>
    <w:rsid w:val="0FD3BBF0"/>
    <w:rsid w:val="0FDC1AA8"/>
    <w:rsid w:val="0FDF8FE0"/>
    <w:rsid w:val="0FE508FF"/>
    <w:rsid w:val="0FF051B4"/>
    <w:rsid w:val="0FF0F1F5"/>
    <w:rsid w:val="0FF3A26E"/>
    <w:rsid w:val="0FF53284"/>
    <w:rsid w:val="0FF8F8B4"/>
    <w:rsid w:val="0FFE097F"/>
    <w:rsid w:val="1001A0E7"/>
    <w:rsid w:val="1005A78E"/>
    <w:rsid w:val="100674A5"/>
    <w:rsid w:val="10149732"/>
    <w:rsid w:val="10164373"/>
    <w:rsid w:val="1018057F"/>
    <w:rsid w:val="101CB68E"/>
    <w:rsid w:val="101E6AC0"/>
    <w:rsid w:val="10210D27"/>
    <w:rsid w:val="1022F22C"/>
    <w:rsid w:val="1024480A"/>
    <w:rsid w:val="102785C4"/>
    <w:rsid w:val="103234EC"/>
    <w:rsid w:val="10352EE7"/>
    <w:rsid w:val="10386787"/>
    <w:rsid w:val="104A3B66"/>
    <w:rsid w:val="104A9E7D"/>
    <w:rsid w:val="104BD805"/>
    <w:rsid w:val="104DC2A2"/>
    <w:rsid w:val="104E528C"/>
    <w:rsid w:val="105328FB"/>
    <w:rsid w:val="1056B3DE"/>
    <w:rsid w:val="10572C77"/>
    <w:rsid w:val="10575228"/>
    <w:rsid w:val="105AD892"/>
    <w:rsid w:val="105EE8DB"/>
    <w:rsid w:val="10602422"/>
    <w:rsid w:val="10657220"/>
    <w:rsid w:val="106D81EE"/>
    <w:rsid w:val="1072A021"/>
    <w:rsid w:val="107509BA"/>
    <w:rsid w:val="10760B77"/>
    <w:rsid w:val="10770484"/>
    <w:rsid w:val="107B2533"/>
    <w:rsid w:val="107D3359"/>
    <w:rsid w:val="107FC4FD"/>
    <w:rsid w:val="1082193B"/>
    <w:rsid w:val="10848B2F"/>
    <w:rsid w:val="108643F3"/>
    <w:rsid w:val="1086A3BB"/>
    <w:rsid w:val="10896EAA"/>
    <w:rsid w:val="108DD770"/>
    <w:rsid w:val="10985B69"/>
    <w:rsid w:val="10A2FE76"/>
    <w:rsid w:val="10A43232"/>
    <w:rsid w:val="10AC9D43"/>
    <w:rsid w:val="10B303E5"/>
    <w:rsid w:val="10BB18C0"/>
    <w:rsid w:val="10D35A21"/>
    <w:rsid w:val="10D693B6"/>
    <w:rsid w:val="10D8F7A9"/>
    <w:rsid w:val="10DEAE8D"/>
    <w:rsid w:val="10E23B5D"/>
    <w:rsid w:val="10E571CA"/>
    <w:rsid w:val="10E9FF9B"/>
    <w:rsid w:val="110AEE0D"/>
    <w:rsid w:val="110BAC0F"/>
    <w:rsid w:val="110E83D6"/>
    <w:rsid w:val="1112E000"/>
    <w:rsid w:val="111C40DE"/>
    <w:rsid w:val="111CB705"/>
    <w:rsid w:val="1120C232"/>
    <w:rsid w:val="11294773"/>
    <w:rsid w:val="1129AFD1"/>
    <w:rsid w:val="112E79E2"/>
    <w:rsid w:val="112ED7B3"/>
    <w:rsid w:val="11395DAF"/>
    <w:rsid w:val="113A3E23"/>
    <w:rsid w:val="113BD1BA"/>
    <w:rsid w:val="113C3661"/>
    <w:rsid w:val="11425E2F"/>
    <w:rsid w:val="1142DB62"/>
    <w:rsid w:val="11439E0B"/>
    <w:rsid w:val="1146CCB9"/>
    <w:rsid w:val="1148E5ED"/>
    <w:rsid w:val="11498B54"/>
    <w:rsid w:val="114C6823"/>
    <w:rsid w:val="11546C04"/>
    <w:rsid w:val="1154D65A"/>
    <w:rsid w:val="1155BC25"/>
    <w:rsid w:val="115614FF"/>
    <w:rsid w:val="11575BBB"/>
    <w:rsid w:val="116CD4D4"/>
    <w:rsid w:val="1170244F"/>
    <w:rsid w:val="1171F742"/>
    <w:rsid w:val="1175497F"/>
    <w:rsid w:val="117B0AD5"/>
    <w:rsid w:val="1182577D"/>
    <w:rsid w:val="1184502F"/>
    <w:rsid w:val="118853D6"/>
    <w:rsid w:val="11888DF6"/>
    <w:rsid w:val="118C5102"/>
    <w:rsid w:val="118FDF13"/>
    <w:rsid w:val="11941D4A"/>
    <w:rsid w:val="1197260D"/>
    <w:rsid w:val="119A54B2"/>
    <w:rsid w:val="11A00818"/>
    <w:rsid w:val="11A00890"/>
    <w:rsid w:val="11A18EA0"/>
    <w:rsid w:val="11A25DA0"/>
    <w:rsid w:val="11A4E185"/>
    <w:rsid w:val="11A5B1ED"/>
    <w:rsid w:val="11B24AFC"/>
    <w:rsid w:val="11B57FE5"/>
    <w:rsid w:val="11B7800D"/>
    <w:rsid w:val="11C46CFB"/>
    <w:rsid w:val="11C4CBE0"/>
    <w:rsid w:val="11C88BBC"/>
    <w:rsid w:val="11CD95F8"/>
    <w:rsid w:val="11CDD062"/>
    <w:rsid w:val="11CDD7B5"/>
    <w:rsid w:val="11E639C2"/>
    <w:rsid w:val="11EE342B"/>
    <w:rsid w:val="11EEB436"/>
    <w:rsid w:val="11F6539D"/>
    <w:rsid w:val="11F97DD5"/>
    <w:rsid w:val="1208B217"/>
    <w:rsid w:val="121D9366"/>
    <w:rsid w:val="121E7E13"/>
    <w:rsid w:val="121FA1D0"/>
    <w:rsid w:val="1220DDF9"/>
    <w:rsid w:val="12298EB7"/>
    <w:rsid w:val="1237E79E"/>
    <w:rsid w:val="123F2959"/>
    <w:rsid w:val="12458F6F"/>
    <w:rsid w:val="1246F5A7"/>
    <w:rsid w:val="124DBF5B"/>
    <w:rsid w:val="124FE421"/>
    <w:rsid w:val="125D0875"/>
    <w:rsid w:val="1261783E"/>
    <w:rsid w:val="126E8C42"/>
    <w:rsid w:val="1272813B"/>
    <w:rsid w:val="12748D15"/>
    <w:rsid w:val="127C2936"/>
    <w:rsid w:val="127E932A"/>
    <w:rsid w:val="1281760B"/>
    <w:rsid w:val="1283021A"/>
    <w:rsid w:val="1283BC99"/>
    <w:rsid w:val="128BEC96"/>
    <w:rsid w:val="1298A353"/>
    <w:rsid w:val="129BE7D5"/>
    <w:rsid w:val="129FC132"/>
    <w:rsid w:val="12A0F0AB"/>
    <w:rsid w:val="12A2BC39"/>
    <w:rsid w:val="12ABBBD1"/>
    <w:rsid w:val="12B03CE6"/>
    <w:rsid w:val="12B3541D"/>
    <w:rsid w:val="12B52CD7"/>
    <w:rsid w:val="12BC12FC"/>
    <w:rsid w:val="12BC4102"/>
    <w:rsid w:val="12BE2D56"/>
    <w:rsid w:val="12BFCFEC"/>
    <w:rsid w:val="12D6072F"/>
    <w:rsid w:val="12DB2454"/>
    <w:rsid w:val="12DCFBE8"/>
    <w:rsid w:val="12E2E8A5"/>
    <w:rsid w:val="12E340CE"/>
    <w:rsid w:val="12E59501"/>
    <w:rsid w:val="12EB9590"/>
    <w:rsid w:val="12ED4840"/>
    <w:rsid w:val="12EDA1BE"/>
    <w:rsid w:val="12EE8D5B"/>
    <w:rsid w:val="12F48784"/>
    <w:rsid w:val="12F7C57C"/>
    <w:rsid w:val="12F8A45C"/>
    <w:rsid w:val="12FA5EBB"/>
    <w:rsid w:val="12FBBF54"/>
    <w:rsid w:val="12FE6CC4"/>
    <w:rsid w:val="13035DFC"/>
    <w:rsid w:val="130CAC60"/>
    <w:rsid w:val="130D2C36"/>
    <w:rsid w:val="130E8ED4"/>
    <w:rsid w:val="130EF526"/>
    <w:rsid w:val="130F473E"/>
    <w:rsid w:val="130FEA1D"/>
    <w:rsid w:val="1312617E"/>
    <w:rsid w:val="1317633F"/>
    <w:rsid w:val="131C129B"/>
    <w:rsid w:val="131F1A15"/>
    <w:rsid w:val="132AE27C"/>
    <w:rsid w:val="133F67BB"/>
    <w:rsid w:val="1364DDAD"/>
    <w:rsid w:val="136BC899"/>
    <w:rsid w:val="1376EB22"/>
    <w:rsid w:val="13772188"/>
    <w:rsid w:val="137A1F17"/>
    <w:rsid w:val="137F8C38"/>
    <w:rsid w:val="1380BC8C"/>
    <w:rsid w:val="13846D19"/>
    <w:rsid w:val="13855BD5"/>
    <w:rsid w:val="1388392C"/>
    <w:rsid w:val="1388C06C"/>
    <w:rsid w:val="138917DA"/>
    <w:rsid w:val="1389627C"/>
    <w:rsid w:val="139DD838"/>
    <w:rsid w:val="13A26663"/>
    <w:rsid w:val="13B45C43"/>
    <w:rsid w:val="13B5E962"/>
    <w:rsid w:val="13B6FEA9"/>
    <w:rsid w:val="13B9C613"/>
    <w:rsid w:val="13BAD3B9"/>
    <w:rsid w:val="13C00E03"/>
    <w:rsid w:val="13C010FB"/>
    <w:rsid w:val="13C7C834"/>
    <w:rsid w:val="13C94497"/>
    <w:rsid w:val="13CA8F32"/>
    <w:rsid w:val="13D404BC"/>
    <w:rsid w:val="13D6CB7A"/>
    <w:rsid w:val="13DF48D7"/>
    <w:rsid w:val="13DFE89F"/>
    <w:rsid w:val="13E49063"/>
    <w:rsid w:val="13E4E59A"/>
    <w:rsid w:val="13E71CA8"/>
    <w:rsid w:val="13EAFDF0"/>
    <w:rsid w:val="13EEB107"/>
    <w:rsid w:val="13F2B8F9"/>
    <w:rsid w:val="13FE3D3F"/>
    <w:rsid w:val="13FE867E"/>
    <w:rsid w:val="140221B5"/>
    <w:rsid w:val="140284C2"/>
    <w:rsid w:val="14033CDC"/>
    <w:rsid w:val="14119168"/>
    <w:rsid w:val="14184FF9"/>
    <w:rsid w:val="14198062"/>
    <w:rsid w:val="1431218C"/>
    <w:rsid w:val="1433D862"/>
    <w:rsid w:val="14340F78"/>
    <w:rsid w:val="1439654E"/>
    <w:rsid w:val="143CC83E"/>
    <w:rsid w:val="143D282A"/>
    <w:rsid w:val="1442C767"/>
    <w:rsid w:val="1443E3BB"/>
    <w:rsid w:val="1446FAF0"/>
    <w:rsid w:val="145F77C8"/>
    <w:rsid w:val="1460BA63"/>
    <w:rsid w:val="1460E835"/>
    <w:rsid w:val="14632011"/>
    <w:rsid w:val="14677CF7"/>
    <w:rsid w:val="1473ED23"/>
    <w:rsid w:val="147510D9"/>
    <w:rsid w:val="147AA051"/>
    <w:rsid w:val="14802B1D"/>
    <w:rsid w:val="14807E89"/>
    <w:rsid w:val="1482C886"/>
    <w:rsid w:val="148440CC"/>
    <w:rsid w:val="14845A42"/>
    <w:rsid w:val="148544CB"/>
    <w:rsid w:val="14901061"/>
    <w:rsid w:val="149BE725"/>
    <w:rsid w:val="14A097D8"/>
    <w:rsid w:val="14A3CF05"/>
    <w:rsid w:val="14A8EF3E"/>
    <w:rsid w:val="14AA5F35"/>
    <w:rsid w:val="14AAB7E6"/>
    <w:rsid w:val="14AE6F11"/>
    <w:rsid w:val="14B9273C"/>
    <w:rsid w:val="14BD4923"/>
    <w:rsid w:val="14BFBE7E"/>
    <w:rsid w:val="14C143EA"/>
    <w:rsid w:val="14C4EFB5"/>
    <w:rsid w:val="14C6C1F4"/>
    <w:rsid w:val="14C71391"/>
    <w:rsid w:val="14D4DFBF"/>
    <w:rsid w:val="14D5719B"/>
    <w:rsid w:val="14E0DE14"/>
    <w:rsid w:val="14EE3154"/>
    <w:rsid w:val="14F4E034"/>
    <w:rsid w:val="14FD4085"/>
    <w:rsid w:val="1500C21E"/>
    <w:rsid w:val="1506748C"/>
    <w:rsid w:val="15080AAA"/>
    <w:rsid w:val="1508CABE"/>
    <w:rsid w:val="1509D8BE"/>
    <w:rsid w:val="150DC35E"/>
    <w:rsid w:val="1518C612"/>
    <w:rsid w:val="1519DE0B"/>
    <w:rsid w:val="151C8BF9"/>
    <w:rsid w:val="152A6DB1"/>
    <w:rsid w:val="153573DA"/>
    <w:rsid w:val="153A65A6"/>
    <w:rsid w:val="153A9B56"/>
    <w:rsid w:val="153FA43D"/>
    <w:rsid w:val="1546CF4A"/>
    <w:rsid w:val="154A5742"/>
    <w:rsid w:val="1550A47C"/>
    <w:rsid w:val="15594A64"/>
    <w:rsid w:val="15595E4A"/>
    <w:rsid w:val="155C9A38"/>
    <w:rsid w:val="155E3758"/>
    <w:rsid w:val="155EAB8F"/>
    <w:rsid w:val="156883F9"/>
    <w:rsid w:val="156989BA"/>
    <w:rsid w:val="1575B1F2"/>
    <w:rsid w:val="157857A1"/>
    <w:rsid w:val="157AFFFC"/>
    <w:rsid w:val="1583384B"/>
    <w:rsid w:val="158540CF"/>
    <w:rsid w:val="15872D75"/>
    <w:rsid w:val="158849B0"/>
    <w:rsid w:val="15887ECB"/>
    <w:rsid w:val="15897412"/>
    <w:rsid w:val="1594F0C2"/>
    <w:rsid w:val="159FBDCC"/>
    <w:rsid w:val="15A59C98"/>
    <w:rsid w:val="15AD4E95"/>
    <w:rsid w:val="15B3E05C"/>
    <w:rsid w:val="15BC4A21"/>
    <w:rsid w:val="15BD288E"/>
    <w:rsid w:val="15C1FA74"/>
    <w:rsid w:val="15C591D9"/>
    <w:rsid w:val="15C6E166"/>
    <w:rsid w:val="15C9AE25"/>
    <w:rsid w:val="15D3D27F"/>
    <w:rsid w:val="15D72570"/>
    <w:rsid w:val="15D7954E"/>
    <w:rsid w:val="15E02E8E"/>
    <w:rsid w:val="15E5B6E8"/>
    <w:rsid w:val="15E6B7D7"/>
    <w:rsid w:val="15EA1464"/>
    <w:rsid w:val="15EEB02F"/>
    <w:rsid w:val="15EF40B3"/>
    <w:rsid w:val="15F0B218"/>
    <w:rsid w:val="15F2AD6C"/>
    <w:rsid w:val="15F5C872"/>
    <w:rsid w:val="160537F2"/>
    <w:rsid w:val="160588B7"/>
    <w:rsid w:val="1607E4EE"/>
    <w:rsid w:val="160A142B"/>
    <w:rsid w:val="160C952C"/>
    <w:rsid w:val="16124945"/>
    <w:rsid w:val="161253E0"/>
    <w:rsid w:val="16302792"/>
    <w:rsid w:val="163041C4"/>
    <w:rsid w:val="16322787"/>
    <w:rsid w:val="16351D22"/>
    <w:rsid w:val="163F1A71"/>
    <w:rsid w:val="16427EB8"/>
    <w:rsid w:val="16465481"/>
    <w:rsid w:val="164710BA"/>
    <w:rsid w:val="164BCC5E"/>
    <w:rsid w:val="164E9260"/>
    <w:rsid w:val="16505702"/>
    <w:rsid w:val="165603FB"/>
    <w:rsid w:val="16575FB3"/>
    <w:rsid w:val="16592812"/>
    <w:rsid w:val="165CC20C"/>
    <w:rsid w:val="1667D6BE"/>
    <w:rsid w:val="16696FB7"/>
    <w:rsid w:val="166D5696"/>
    <w:rsid w:val="166DA7AA"/>
    <w:rsid w:val="1674D808"/>
    <w:rsid w:val="16782E6A"/>
    <w:rsid w:val="16797FE9"/>
    <w:rsid w:val="167F8E25"/>
    <w:rsid w:val="16819F03"/>
    <w:rsid w:val="168EBA52"/>
    <w:rsid w:val="16969D18"/>
    <w:rsid w:val="169BA6CC"/>
    <w:rsid w:val="16A0EA75"/>
    <w:rsid w:val="16A57161"/>
    <w:rsid w:val="16ABD2D3"/>
    <w:rsid w:val="16AC6F99"/>
    <w:rsid w:val="16AE1516"/>
    <w:rsid w:val="16AF0D79"/>
    <w:rsid w:val="16B29F62"/>
    <w:rsid w:val="16B372BA"/>
    <w:rsid w:val="16B9C987"/>
    <w:rsid w:val="16C314F7"/>
    <w:rsid w:val="16C42EC9"/>
    <w:rsid w:val="16C692E4"/>
    <w:rsid w:val="16C7999B"/>
    <w:rsid w:val="16CB8AB6"/>
    <w:rsid w:val="16CD7356"/>
    <w:rsid w:val="16D6262A"/>
    <w:rsid w:val="16D9D63E"/>
    <w:rsid w:val="16DA1295"/>
    <w:rsid w:val="16DAFF81"/>
    <w:rsid w:val="16DB4B5C"/>
    <w:rsid w:val="16E2E315"/>
    <w:rsid w:val="16E2FEC0"/>
    <w:rsid w:val="16E3358E"/>
    <w:rsid w:val="16E64099"/>
    <w:rsid w:val="16E66F64"/>
    <w:rsid w:val="16EF04A5"/>
    <w:rsid w:val="16F166D5"/>
    <w:rsid w:val="16F34E21"/>
    <w:rsid w:val="16F541FA"/>
    <w:rsid w:val="16FB074A"/>
    <w:rsid w:val="16FD0827"/>
    <w:rsid w:val="170752E3"/>
    <w:rsid w:val="170B97B3"/>
    <w:rsid w:val="170CEA99"/>
    <w:rsid w:val="170E5CE6"/>
    <w:rsid w:val="17102E01"/>
    <w:rsid w:val="17111129"/>
    <w:rsid w:val="171A8707"/>
    <w:rsid w:val="171B4E22"/>
    <w:rsid w:val="171FF96A"/>
    <w:rsid w:val="1722E794"/>
    <w:rsid w:val="172A146B"/>
    <w:rsid w:val="172D514C"/>
    <w:rsid w:val="172DB00A"/>
    <w:rsid w:val="1730E280"/>
    <w:rsid w:val="173BA26F"/>
    <w:rsid w:val="173FC593"/>
    <w:rsid w:val="174234BF"/>
    <w:rsid w:val="1749F679"/>
    <w:rsid w:val="174FA75F"/>
    <w:rsid w:val="175F367B"/>
    <w:rsid w:val="176DBB97"/>
    <w:rsid w:val="176E27A2"/>
    <w:rsid w:val="17719DE4"/>
    <w:rsid w:val="17767C78"/>
    <w:rsid w:val="17775726"/>
    <w:rsid w:val="1782DE4D"/>
    <w:rsid w:val="178412E2"/>
    <w:rsid w:val="1784F69E"/>
    <w:rsid w:val="1788C459"/>
    <w:rsid w:val="178B18AC"/>
    <w:rsid w:val="179091CF"/>
    <w:rsid w:val="17909B71"/>
    <w:rsid w:val="1799C4F1"/>
    <w:rsid w:val="179E0D66"/>
    <w:rsid w:val="17A2DF76"/>
    <w:rsid w:val="17BBA3DC"/>
    <w:rsid w:val="17C02E1E"/>
    <w:rsid w:val="17C46796"/>
    <w:rsid w:val="17C5F6FF"/>
    <w:rsid w:val="17D77FC3"/>
    <w:rsid w:val="17EAC50F"/>
    <w:rsid w:val="17EEF55E"/>
    <w:rsid w:val="17F35AB4"/>
    <w:rsid w:val="17F36F35"/>
    <w:rsid w:val="17F3B727"/>
    <w:rsid w:val="17FDA0CE"/>
    <w:rsid w:val="17FE05D3"/>
    <w:rsid w:val="180EA016"/>
    <w:rsid w:val="181859E0"/>
    <w:rsid w:val="18197CBE"/>
    <w:rsid w:val="181D1029"/>
    <w:rsid w:val="18219CF5"/>
    <w:rsid w:val="1821FFDD"/>
    <w:rsid w:val="182E3567"/>
    <w:rsid w:val="1832BB39"/>
    <w:rsid w:val="1835CA6A"/>
    <w:rsid w:val="183697C1"/>
    <w:rsid w:val="183E6813"/>
    <w:rsid w:val="18464353"/>
    <w:rsid w:val="184B6B99"/>
    <w:rsid w:val="184DA5A2"/>
    <w:rsid w:val="18530353"/>
    <w:rsid w:val="18551CC4"/>
    <w:rsid w:val="18554BBB"/>
    <w:rsid w:val="185C1069"/>
    <w:rsid w:val="18609E55"/>
    <w:rsid w:val="1866D729"/>
    <w:rsid w:val="1872EC56"/>
    <w:rsid w:val="187A5D49"/>
    <w:rsid w:val="187C7324"/>
    <w:rsid w:val="188221FF"/>
    <w:rsid w:val="18845E64"/>
    <w:rsid w:val="188BD93E"/>
    <w:rsid w:val="1890C808"/>
    <w:rsid w:val="189980CD"/>
    <w:rsid w:val="18A1D56C"/>
    <w:rsid w:val="18A49AD1"/>
    <w:rsid w:val="18A7BEDB"/>
    <w:rsid w:val="18ADCA8C"/>
    <w:rsid w:val="18AE71DE"/>
    <w:rsid w:val="18B32180"/>
    <w:rsid w:val="18C2BD75"/>
    <w:rsid w:val="18C2CDEE"/>
    <w:rsid w:val="18CC6D2D"/>
    <w:rsid w:val="18CD6A58"/>
    <w:rsid w:val="18CF6FE0"/>
    <w:rsid w:val="18D7C3D4"/>
    <w:rsid w:val="18DB654E"/>
    <w:rsid w:val="18DC5A29"/>
    <w:rsid w:val="18DD9312"/>
    <w:rsid w:val="18E2388E"/>
    <w:rsid w:val="18EBC207"/>
    <w:rsid w:val="18ECF185"/>
    <w:rsid w:val="18EEB442"/>
    <w:rsid w:val="18EF4107"/>
    <w:rsid w:val="18F07CD0"/>
    <w:rsid w:val="18F1EF2A"/>
    <w:rsid w:val="18F73779"/>
    <w:rsid w:val="1901AF47"/>
    <w:rsid w:val="19035668"/>
    <w:rsid w:val="190F67D8"/>
    <w:rsid w:val="1914D829"/>
    <w:rsid w:val="1917F5BD"/>
    <w:rsid w:val="1919EA81"/>
    <w:rsid w:val="191B8C86"/>
    <w:rsid w:val="19213B46"/>
    <w:rsid w:val="19258C95"/>
    <w:rsid w:val="1927083F"/>
    <w:rsid w:val="19295101"/>
    <w:rsid w:val="192C6BD2"/>
    <w:rsid w:val="1931215D"/>
    <w:rsid w:val="1932FB17"/>
    <w:rsid w:val="193AC65C"/>
    <w:rsid w:val="1942E6AB"/>
    <w:rsid w:val="1946A636"/>
    <w:rsid w:val="1946E305"/>
    <w:rsid w:val="194CB320"/>
    <w:rsid w:val="1966D92E"/>
    <w:rsid w:val="19702A2F"/>
    <w:rsid w:val="197EB17C"/>
    <w:rsid w:val="19812DA5"/>
    <w:rsid w:val="198FADF8"/>
    <w:rsid w:val="19937828"/>
    <w:rsid w:val="19967E0D"/>
    <w:rsid w:val="19995C8B"/>
    <w:rsid w:val="19A23432"/>
    <w:rsid w:val="19A5E05A"/>
    <w:rsid w:val="19A86FA0"/>
    <w:rsid w:val="19AEF6DE"/>
    <w:rsid w:val="19B05464"/>
    <w:rsid w:val="19B15A86"/>
    <w:rsid w:val="19CBDA91"/>
    <w:rsid w:val="19CCA940"/>
    <w:rsid w:val="19CD11DC"/>
    <w:rsid w:val="19D81B13"/>
    <w:rsid w:val="19DB3AE7"/>
    <w:rsid w:val="19DE0863"/>
    <w:rsid w:val="19DF80A2"/>
    <w:rsid w:val="19E61613"/>
    <w:rsid w:val="19F10D0A"/>
    <w:rsid w:val="19FBAA28"/>
    <w:rsid w:val="19FD2C50"/>
    <w:rsid w:val="19FDA240"/>
    <w:rsid w:val="1A054E00"/>
    <w:rsid w:val="1A07D961"/>
    <w:rsid w:val="1A10494F"/>
    <w:rsid w:val="1A10A805"/>
    <w:rsid w:val="1A1D92C9"/>
    <w:rsid w:val="1A1EED17"/>
    <w:rsid w:val="1A2307E1"/>
    <w:rsid w:val="1A2EA6D2"/>
    <w:rsid w:val="1A3485EF"/>
    <w:rsid w:val="1A363A6F"/>
    <w:rsid w:val="1A36A376"/>
    <w:rsid w:val="1A38A1DC"/>
    <w:rsid w:val="1A4DB96A"/>
    <w:rsid w:val="1A4E1505"/>
    <w:rsid w:val="1A534840"/>
    <w:rsid w:val="1A5B48CF"/>
    <w:rsid w:val="1A5B6AFA"/>
    <w:rsid w:val="1A5E41B8"/>
    <w:rsid w:val="1A62A093"/>
    <w:rsid w:val="1A661F2A"/>
    <w:rsid w:val="1A742C60"/>
    <w:rsid w:val="1A7D71D3"/>
    <w:rsid w:val="1A81EF2F"/>
    <w:rsid w:val="1A8F11F0"/>
    <w:rsid w:val="1A910277"/>
    <w:rsid w:val="1A966703"/>
    <w:rsid w:val="1A97C881"/>
    <w:rsid w:val="1A99B56F"/>
    <w:rsid w:val="1A9DD199"/>
    <w:rsid w:val="1AA25E57"/>
    <w:rsid w:val="1AA7D4C1"/>
    <w:rsid w:val="1AA7ED34"/>
    <w:rsid w:val="1AAAE415"/>
    <w:rsid w:val="1AAB904A"/>
    <w:rsid w:val="1AAE25E8"/>
    <w:rsid w:val="1AB4F692"/>
    <w:rsid w:val="1AB5E7CE"/>
    <w:rsid w:val="1AB825DE"/>
    <w:rsid w:val="1AB9B876"/>
    <w:rsid w:val="1ABACDE2"/>
    <w:rsid w:val="1AC36485"/>
    <w:rsid w:val="1AC45CBE"/>
    <w:rsid w:val="1AC82808"/>
    <w:rsid w:val="1AD4C795"/>
    <w:rsid w:val="1AD5DE11"/>
    <w:rsid w:val="1AD696BD"/>
    <w:rsid w:val="1AD7E981"/>
    <w:rsid w:val="1AD9B972"/>
    <w:rsid w:val="1AE14234"/>
    <w:rsid w:val="1AEE3AEB"/>
    <w:rsid w:val="1AF0D528"/>
    <w:rsid w:val="1AFBCED8"/>
    <w:rsid w:val="1B03FC18"/>
    <w:rsid w:val="1B095C09"/>
    <w:rsid w:val="1B0A6083"/>
    <w:rsid w:val="1B0E77F7"/>
    <w:rsid w:val="1B243368"/>
    <w:rsid w:val="1B24D520"/>
    <w:rsid w:val="1B250D48"/>
    <w:rsid w:val="1B256751"/>
    <w:rsid w:val="1B2A40CC"/>
    <w:rsid w:val="1B2F4889"/>
    <w:rsid w:val="1B3A7084"/>
    <w:rsid w:val="1B47633E"/>
    <w:rsid w:val="1B493A42"/>
    <w:rsid w:val="1B4E1119"/>
    <w:rsid w:val="1B57E151"/>
    <w:rsid w:val="1B57F9A6"/>
    <w:rsid w:val="1B5A39CB"/>
    <w:rsid w:val="1B5F4820"/>
    <w:rsid w:val="1B65ABFE"/>
    <w:rsid w:val="1B74345A"/>
    <w:rsid w:val="1B78AD56"/>
    <w:rsid w:val="1B7D9E94"/>
    <w:rsid w:val="1B7DFA0B"/>
    <w:rsid w:val="1B8A7B2C"/>
    <w:rsid w:val="1B8F4E9B"/>
    <w:rsid w:val="1B8F4F57"/>
    <w:rsid w:val="1B9597BE"/>
    <w:rsid w:val="1B972BF4"/>
    <w:rsid w:val="1B992031"/>
    <w:rsid w:val="1B9A80BC"/>
    <w:rsid w:val="1B9D7F34"/>
    <w:rsid w:val="1BA2D6C9"/>
    <w:rsid w:val="1BA6E8C0"/>
    <w:rsid w:val="1BA903BB"/>
    <w:rsid w:val="1BB29371"/>
    <w:rsid w:val="1BB61A51"/>
    <w:rsid w:val="1BB92B49"/>
    <w:rsid w:val="1BC01038"/>
    <w:rsid w:val="1BC01210"/>
    <w:rsid w:val="1BCA7CD1"/>
    <w:rsid w:val="1BD8294C"/>
    <w:rsid w:val="1BD831C8"/>
    <w:rsid w:val="1BD9F546"/>
    <w:rsid w:val="1BDB5669"/>
    <w:rsid w:val="1BDC155C"/>
    <w:rsid w:val="1BDC4EC4"/>
    <w:rsid w:val="1BDCBADA"/>
    <w:rsid w:val="1BE628CB"/>
    <w:rsid w:val="1BE989CB"/>
    <w:rsid w:val="1BF31BF9"/>
    <w:rsid w:val="1BFB4550"/>
    <w:rsid w:val="1BFB8775"/>
    <w:rsid w:val="1C036DE6"/>
    <w:rsid w:val="1C09A847"/>
    <w:rsid w:val="1C0C845D"/>
    <w:rsid w:val="1C0D2AE4"/>
    <w:rsid w:val="1C1BF254"/>
    <w:rsid w:val="1C213C6A"/>
    <w:rsid w:val="1C25CA31"/>
    <w:rsid w:val="1C2A217F"/>
    <w:rsid w:val="1C2D9988"/>
    <w:rsid w:val="1C2F3ADE"/>
    <w:rsid w:val="1C30B7D8"/>
    <w:rsid w:val="1C31BF51"/>
    <w:rsid w:val="1C38B891"/>
    <w:rsid w:val="1C3CE45E"/>
    <w:rsid w:val="1C43DD33"/>
    <w:rsid w:val="1C45E5EE"/>
    <w:rsid w:val="1C46C1A2"/>
    <w:rsid w:val="1C4A2639"/>
    <w:rsid w:val="1C4AA10B"/>
    <w:rsid w:val="1C5026FB"/>
    <w:rsid w:val="1C550B57"/>
    <w:rsid w:val="1C59C34E"/>
    <w:rsid w:val="1C629E52"/>
    <w:rsid w:val="1C641E03"/>
    <w:rsid w:val="1C7F2045"/>
    <w:rsid w:val="1C82038D"/>
    <w:rsid w:val="1C821D02"/>
    <w:rsid w:val="1C840EA9"/>
    <w:rsid w:val="1C893BFC"/>
    <w:rsid w:val="1C8DEFA1"/>
    <w:rsid w:val="1C928723"/>
    <w:rsid w:val="1C94200E"/>
    <w:rsid w:val="1C958F91"/>
    <w:rsid w:val="1C9C028C"/>
    <w:rsid w:val="1C9E3158"/>
    <w:rsid w:val="1C9F034D"/>
    <w:rsid w:val="1C9FA5ED"/>
    <w:rsid w:val="1CA2EC2B"/>
    <w:rsid w:val="1CAA52F3"/>
    <w:rsid w:val="1CAB74EE"/>
    <w:rsid w:val="1CB279C0"/>
    <w:rsid w:val="1CB8A991"/>
    <w:rsid w:val="1CCAF11A"/>
    <w:rsid w:val="1CCD9EFE"/>
    <w:rsid w:val="1CD050DC"/>
    <w:rsid w:val="1CD117F2"/>
    <w:rsid w:val="1CD6DF2F"/>
    <w:rsid w:val="1CE01FC3"/>
    <w:rsid w:val="1CE23258"/>
    <w:rsid w:val="1CE33A47"/>
    <w:rsid w:val="1CF0E087"/>
    <w:rsid w:val="1CF92A4B"/>
    <w:rsid w:val="1D029102"/>
    <w:rsid w:val="1D043621"/>
    <w:rsid w:val="1D0AF068"/>
    <w:rsid w:val="1D127E46"/>
    <w:rsid w:val="1D175ED6"/>
    <w:rsid w:val="1D1C84CD"/>
    <w:rsid w:val="1D1D2BCD"/>
    <w:rsid w:val="1D2502DD"/>
    <w:rsid w:val="1D29B34F"/>
    <w:rsid w:val="1D29E335"/>
    <w:rsid w:val="1D393398"/>
    <w:rsid w:val="1D400A9E"/>
    <w:rsid w:val="1D40EAEC"/>
    <w:rsid w:val="1D5247F6"/>
    <w:rsid w:val="1D597844"/>
    <w:rsid w:val="1D689366"/>
    <w:rsid w:val="1D6B560F"/>
    <w:rsid w:val="1D6EAFD8"/>
    <w:rsid w:val="1D762C56"/>
    <w:rsid w:val="1D8673A4"/>
    <w:rsid w:val="1D93296B"/>
    <w:rsid w:val="1D98D4BC"/>
    <w:rsid w:val="1D999755"/>
    <w:rsid w:val="1DAC65E9"/>
    <w:rsid w:val="1DAD4FE9"/>
    <w:rsid w:val="1DB66A00"/>
    <w:rsid w:val="1DB884DA"/>
    <w:rsid w:val="1DB97C24"/>
    <w:rsid w:val="1DBD55CC"/>
    <w:rsid w:val="1DC59F6F"/>
    <w:rsid w:val="1DC93622"/>
    <w:rsid w:val="1DCE963A"/>
    <w:rsid w:val="1DDC0FCA"/>
    <w:rsid w:val="1DE39441"/>
    <w:rsid w:val="1DE3AD97"/>
    <w:rsid w:val="1DE591C1"/>
    <w:rsid w:val="1DE8A865"/>
    <w:rsid w:val="1DEBE079"/>
    <w:rsid w:val="1DEF2FF4"/>
    <w:rsid w:val="1DF8A862"/>
    <w:rsid w:val="1DF945FA"/>
    <w:rsid w:val="1DFDE5D5"/>
    <w:rsid w:val="1E0110E0"/>
    <w:rsid w:val="1E0187C8"/>
    <w:rsid w:val="1E07ACD2"/>
    <w:rsid w:val="1E0A1082"/>
    <w:rsid w:val="1E14273F"/>
    <w:rsid w:val="1E155BAF"/>
    <w:rsid w:val="1E1D888A"/>
    <w:rsid w:val="1E1FEF00"/>
    <w:rsid w:val="1E250A92"/>
    <w:rsid w:val="1E25620B"/>
    <w:rsid w:val="1E258D31"/>
    <w:rsid w:val="1E2A662B"/>
    <w:rsid w:val="1E31D0A0"/>
    <w:rsid w:val="1E32A743"/>
    <w:rsid w:val="1E38171C"/>
    <w:rsid w:val="1E3C65C9"/>
    <w:rsid w:val="1E3F27B1"/>
    <w:rsid w:val="1E4E4726"/>
    <w:rsid w:val="1E51C7DF"/>
    <w:rsid w:val="1E5C3970"/>
    <w:rsid w:val="1E6A872E"/>
    <w:rsid w:val="1E6B5710"/>
    <w:rsid w:val="1E767BC8"/>
    <w:rsid w:val="1E78C93D"/>
    <w:rsid w:val="1E7FA4B7"/>
    <w:rsid w:val="1E83A201"/>
    <w:rsid w:val="1E8CB0E8"/>
    <w:rsid w:val="1E956391"/>
    <w:rsid w:val="1E986261"/>
    <w:rsid w:val="1E99ED2A"/>
    <w:rsid w:val="1E9B692E"/>
    <w:rsid w:val="1E9C05B8"/>
    <w:rsid w:val="1E9D4CC0"/>
    <w:rsid w:val="1E9DC173"/>
    <w:rsid w:val="1EA73F0B"/>
    <w:rsid w:val="1EB63197"/>
    <w:rsid w:val="1EB7477E"/>
    <w:rsid w:val="1EB8CA86"/>
    <w:rsid w:val="1EBE6DBE"/>
    <w:rsid w:val="1EC15528"/>
    <w:rsid w:val="1ED95EDF"/>
    <w:rsid w:val="1EE06CB5"/>
    <w:rsid w:val="1EE2483E"/>
    <w:rsid w:val="1EE3DBBC"/>
    <w:rsid w:val="1EE9CC59"/>
    <w:rsid w:val="1EF4DAF0"/>
    <w:rsid w:val="1EF8FC37"/>
    <w:rsid w:val="1EFE2EA7"/>
    <w:rsid w:val="1F066860"/>
    <w:rsid w:val="1F06D21C"/>
    <w:rsid w:val="1F0893C8"/>
    <w:rsid w:val="1F09CE3C"/>
    <w:rsid w:val="1F0EC5A3"/>
    <w:rsid w:val="1F0FB195"/>
    <w:rsid w:val="1F18B4BA"/>
    <w:rsid w:val="1F19473C"/>
    <w:rsid w:val="1F1F2BBA"/>
    <w:rsid w:val="1F2008BB"/>
    <w:rsid w:val="1F25B62E"/>
    <w:rsid w:val="1F2CF55C"/>
    <w:rsid w:val="1F2DA2B9"/>
    <w:rsid w:val="1F2E6186"/>
    <w:rsid w:val="1F30384F"/>
    <w:rsid w:val="1F307AA2"/>
    <w:rsid w:val="1F368C48"/>
    <w:rsid w:val="1F37419F"/>
    <w:rsid w:val="1F384340"/>
    <w:rsid w:val="1F4481A7"/>
    <w:rsid w:val="1F48037C"/>
    <w:rsid w:val="1F49DB32"/>
    <w:rsid w:val="1F4CFCCD"/>
    <w:rsid w:val="1F51227A"/>
    <w:rsid w:val="1F531612"/>
    <w:rsid w:val="1F53C0A2"/>
    <w:rsid w:val="1F57C020"/>
    <w:rsid w:val="1F58227D"/>
    <w:rsid w:val="1F5B9046"/>
    <w:rsid w:val="1F728617"/>
    <w:rsid w:val="1F753A1D"/>
    <w:rsid w:val="1F7E69A8"/>
    <w:rsid w:val="1F7EB4FD"/>
    <w:rsid w:val="1F82DD9D"/>
    <w:rsid w:val="1F846FCC"/>
    <w:rsid w:val="1F87D316"/>
    <w:rsid w:val="1F881868"/>
    <w:rsid w:val="1F894464"/>
    <w:rsid w:val="1F895977"/>
    <w:rsid w:val="1F8C3070"/>
    <w:rsid w:val="1F8F4DC4"/>
    <w:rsid w:val="1F8F4DDA"/>
    <w:rsid w:val="1F929C30"/>
    <w:rsid w:val="1FA13612"/>
    <w:rsid w:val="1FA6A43C"/>
    <w:rsid w:val="1FA7B296"/>
    <w:rsid w:val="1FAD5E5C"/>
    <w:rsid w:val="1FB7AE45"/>
    <w:rsid w:val="1FC14671"/>
    <w:rsid w:val="1FC23511"/>
    <w:rsid w:val="1FD48698"/>
    <w:rsid w:val="1FD50369"/>
    <w:rsid w:val="1FD95C6B"/>
    <w:rsid w:val="1FE0D793"/>
    <w:rsid w:val="1FE15C3D"/>
    <w:rsid w:val="1FE1977E"/>
    <w:rsid w:val="1FE733B3"/>
    <w:rsid w:val="1FE98E3B"/>
    <w:rsid w:val="1FED97D6"/>
    <w:rsid w:val="1FEF721A"/>
    <w:rsid w:val="1FFED429"/>
    <w:rsid w:val="200855BA"/>
    <w:rsid w:val="200C7E27"/>
    <w:rsid w:val="2012A545"/>
    <w:rsid w:val="2014AF5F"/>
    <w:rsid w:val="201866D7"/>
    <w:rsid w:val="20246C01"/>
    <w:rsid w:val="202DDB10"/>
    <w:rsid w:val="202E1879"/>
    <w:rsid w:val="202E1B08"/>
    <w:rsid w:val="2030FD58"/>
    <w:rsid w:val="20341F14"/>
    <w:rsid w:val="203468C3"/>
    <w:rsid w:val="20420882"/>
    <w:rsid w:val="2042186A"/>
    <w:rsid w:val="2042F133"/>
    <w:rsid w:val="2044E1EA"/>
    <w:rsid w:val="20496290"/>
    <w:rsid w:val="2053554A"/>
    <w:rsid w:val="20542360"/>
    <w:rsid w:val="2054293C"/>
    <w:rsid w:val="2056AE44"/>
    <w:rsid w:val="2058A0DA"/>
    <w:rsid w:val="205B7CC6"/>
    <w:rsid w:val="205B8CB0"/>
    <w:rsid w:val="2064E227"/>
    <w:rsid w:val="206B1B3B"/>
    <w:rsid w:val="206D4DB6"/>
    <w:rsid w:val="20766882"/>
    <w:rsid w:val="207728A3"/>
    <w:rsid w:val="2077C0AB"/>
    <w:rsid w:val="20798479"/>
    <w:rsid w:val="207B440D"/>
    <w:rsid w:val="207CF36F"/>
    <w:rsid w:val="208A0F86"/>
    <w:rsid w:val="208F086D"/>
    <w:rsid w:val="20905F92"/>
    <w:rsid w:val="20943AC3"/>
    <w:rsid w:val="209C2437"/>
    <w:rsid w:val="20A1D723"/>
    <w:rsid w:val="20A89B9E"/>
    <w:rsid w:val="20B4AE8D"/>
    <w:rsid w:val="20B59494"/>
    <w:rsid w:val="20B704B0"/>
    <w:rsid w:val="20B710DE"/>
    <w:rsid w:val="20C0F54A"/>
    <w:rsid w:val="20E2C36B"/>
    <w:rsid w:val="20E6E602"/>
    <w:rsid w:val="20E9B406"/>
    <w:rsid w:val="20ED66E7"/>
    <w:rsid w:val="20EFF31D"/>
    <w:rsid w:val="20F6F299"/>
    <w:rsid w:val="20F73037"/>
    <w:rsid w:val="20FFCF52"/>
    <w:rsid w:val="2100D419"/>
    <w:rsid w:val="21010546"/>
    <w:rsid w:val="2101F691"/>
    <w:rsid w:val="210758C4"/>
    <w:rsid w:val="21076C91"/>
    <w:rsid w:val="2109500C"/>
    <w:rsid w:val="210B4400"/>
    <w:rsid w:val="210F0C5A"/>
    <w:rsid w:val="210FE85A"/>
    <w:rsid w:val="2113B08C"/>
    <w:rsid w:val="2116B188"/>
    <w:rsid w:val="21198F77"/>
    <w:rsid w:val="211E9999"/>
    <w:rsid w:val="212AB378"/>
    <w:rsid w:val="213306AC"/>
    <w:rsid w:val="213A87FC"/>
    <w:rsid w:val="213C2726"/>
    <w:rsid w:val="2154A992"/>
    <w:rsid w:val="2155294C"/>
    <w:rsid w:val="215EB1F7"/>
    <w:rsid w:val="215F0FBA"/>
    <w:rsid w:val="2163305B"/>
    <w:rsid w:val="21775F8F"/>
    <w:rsid w:val="217A6CF0"/>
    <w:rsid w:val="217B0B2E"/>
    <w:rsid w:val="217D9360"/>
    <w:rsid w:val="21891F8C"/>
    <w:rsid w:val="2189488F"/>
    <w:rsid w:val="2198E3CC"/>
    <w:rsid w:val="21A74EC6"/>
    <w:rsid w:val="21A8274A"/>
    <w:rsid w:val="21AA582C"/>
    <w:rsid w:val="21ABC3A2"/>
    <w:rsid w:val="21B9734D"/>
    <w:rsid w:val="21BB3321"/>
    <w:rsid w:val="21BC2319"/>
    <w:rsid w:val="21BEC72E"/>
    <w:rsid w:val="21C140A7"/>
    <w:rsid w:val="21C18F9C"/>
    <w:rsid w:val="21C6EB61"/>
    <w:rsid w:val="21CD6A17"/>
    <w:rsid w:val="21D30296"/>
    <w:rsid w:val="21D33B00"/>
    <w:rsid w:val="21D3BBC2"/>
    <w:rsid w:val="21D5014C"/>
    <w:rsid w:val="21D8126C"/>
    <w:rsid w:val="21E0CB84"/>
    <w:rsid w:val="21E4D85C"/>
    <w:rsid w:val="21EE24F0"/>
    <w:rsid w:val="21F6AF6E"/>
    <w:rsid w:val="22022628"/>
    <w:rsid w:val="22030425"/>
    <w:rsid w:val="220789CE"/>
    <w:rsid w:val="22097E7B"/>
    <w:rsid w:val="220DE4B4"/>
    <w:rsid w:val="220F051F"/>
    <w:rsid w:val="2212184D"/>
    <w:rsid w:val="22148366"/>
    <w:rsid w:val="2220CEBE"/>
    <w:rsid w:val="22225214"/>
    <w:rsid w:val="222ACEB1"/>
    <w:rsid w:val="22300BFC"/>
    <w:rsid w:val="22344871"/>
    <w:rsid w:val="223F4D00"/>
    <w:rsid w:val="223FCD17"/>
    <w:rsid w:val="22408642"/>
    <w:rsid w:val="2244664A"/>
    <w:rsid w:val="2247FD43"/>
    <w:rsid w:val="224CA8E3"/>
    <w:rsid w:val="2253BCF3"/>
    <w:rsid w:val="22557702"/>
    <w:rsid w:val="22561EF3"/>
    <w:rsid w:val="2257C4D6"/>
    <w:rsid w:val="225D1EB3"/>
    <w:rsid w:val="2262149C"/>
    <w:rsid w:val="2269FB67"/>
    <w:rsid w:val="226F0FA4"/>
    <w:rsid w:val="2270DFFA"/>
    <w:rsid w:val="227483D2"/>
    <w:rsid w:val="227585CB"/>
    <w:rsid w:val="2278BCF0"/>
    <w:rsid w:val="227C8FE0"/>
    <w:rsid w:val="227CEEA0"/>
    <w:rsid w:val="2281CD05"/>
    <w:rsid w:val="2289306E"/>
    <w:rsid w:val="228F2BC7"/>
    <w:rsid w:val="2292FD46"/>
    <w:rsid w:val="22A86877"/>
    <w:rsid w:val="22AB673B"/>
    <w:rsid w:val="22AD555C"/>
    <w:rsid w:val="22B0EF06"/>
    <w:rsid w:val="22B1BC59"/>
    <w:rsid w:val="22B337C6"/>
    <w:rsid w:val="22B84824"/>
    <w:rsid w:val="22BC1A51"/>
    <w:rsid w:val="22BEECD7"/>
    <w:rsid w:val="22C07743"/>
    <w:rsid w:val="22C6D7A6"/>
    <w:rsid w:val="22D56737"/>
    <w:rsid w:val="22D962E5"/>
    <w:rsid w:val="22DD8E9E"/>
    <w:rsid w:val="22DE711E"/>
    <w:rsid w:val="22DE834C"/>
    <w:rsid w:val="22DE9873"/>
    <w:rsid w:val="22DE98F6"/>
    <w:rsid w:val="22E2F0F8"/>
    <w:rsid w:val="22E9599C"/>
    <w:rsid w:val="22F265E7"/>
    <w:rsid w:val="22F572DD"/>
    <w:rsid w:val="22FA3A64"/>
    <w:rsid w:val="22FCFFCC"/>
    <w:rsid w:val="22FF62BF"/>
    <w:rsid w:val="22FFDDA7"/>
    <w:rsid w:val="230383DE"/>
    <w:rsid w:val="2303E381"/>
    <w:rsid w:val="2304B7A0"/>
    <w:rsid w:val="2304DB1F"/>
    <w:rsid w:val="23132CF2"/>
    <w:rsid w:val="231D531D"/>
    <w:rsid w:val="231D9D39"/>
    <w:rsid w:val="232B745B"/>
    <w:rsid w:val="232D20A9"/>
    <w:rsid w:val="2332D21A"/>
    <w:rsid w:val="23390A35"/>
    <w:rsid w:val="2342AC0C"/>
    <w:rsid w:val="234437D3"/>
    <w:rsid w:val="2345D8E7"/>
    <w:rsid w:val="2348E6FE"/>
    <w:rsid w:val="23590658"/>
    <w:rsid w:val="23633AFE"/>
    <w:rsid w:val="23668594"/>
    <w:rsid w:val="236C1FBD"/>
    <w:rsid w:val="236EC8B6"/>
    <w:rsid w:val="23744EBF"/>
    <w:rsid w:val="2379748D"/>
    <w:rsid w:val="2380F693"/>
    <w:rsid w:val="238DF07B"/>
    <w:rsid w:val="2396CACF"/>
    <w:rsid w:val="2397909B"/>
    <w:rsid w:val="23997299"/>
    <w:rsid w:val="23A4A456"/>
    <w:rsid w:val="23AB06BA"/>
    <w:rsid w:val="23B0824E"/>
    <w:rsid w:val="23BC3542"/>
    <w:rsid w:val="23C0EFE2"/>
    <w:rsid w:val="23C2DAAB"/>
    <w:rsid w:val="23C55A93"/>
    <w:rsid w:val="23C7FBD4"/>
    <w:rsid w:val="23C9D7F2"/>
    <w:rsid w:val="23CDB3F3"/>
    <w:rsid w:val="23D2B594"/>
    <w:rsid w:val="23D30615"/>
    <w:rsid w:val="23D316DD"/>
    <w:rsid w:val="23E07D4A"/>
    <w:rsid w:val="23E39EDA"/>
    <w:rsid w:val="23EB095B"/>
    <w:rsid w:val="23F23ACE"/>
    <w:rsid w:val="23F3150F"/>
    <w:rsid w:val="23F5503B"/>
    <w:rsid w:val="23FC4B15"/>
    <w:rsid w:val="2401D223"/>
    <w:rsid w:val="240930FC"/>
    <w:rsid w:val="240BBAE6"/>
    <w:rsid w:val="240BEFC1"/>
    <w:rsid w:val="24104BC7"/>
    <w:rsid w:val="24111012"/>
    <w:rsid w:val="2412069C"/>
    <w:rsid w:val="24121D35"/>
    <w:rsid w:val="241D7304"/>
    <w:rsid w:val="2425980F"/>
    <w:rsid w:val="2427BF34"/>
    <w:rsid w:val="242E0CBB"/>
    <w:rsid w:val="24311138"/>
    <w:rsid w:val="24331642"/>
    <w:rsid w:val="24351E70"/>
    <w:rsid w:val="243883EC"/>
    <w:rsid w:val="24450061"/>
    <w:rsid w:val="24476C76"/>
    <w:rsid w:val="2449B42B"/>
    <w:rsid w:val="2457A8C4"/>
    <w:rsid w:val="245A773E"/>
    <w:rsid w:val="245B3703"/>
    <w:rsid w:val="2466C42B"/>
    <w:rsid w:val="2467F4FC"/>
    <w:rsid w:val="2472BD22"/>
    <w:rsid w:val="247345D2"/>
    <w:rsid w:val="247BB2D3"/>
    <w:rsid w:val="247D9A4C"/>
    <w:rsid w:val="248A8070"/>
    <w:rsid w:val="248C39C9"/>
    <w:rsid w:val="24912C2C"/>
    <w:rsid w:val="24977FCD"/>
    <w:rsid w:val="24995A40"/>
    <w:rsid w:val="24999795"/>
    <w:rsid w:val="249DD7C6"/>
    <w:rsid w:val="24A68200"/>
    <w:rsid w:val="24AD79C9"/>
    <w:rsid w:val="24ADB732"/>
    <w:rsid w:val="24ADF362"/>
    <w:rsid w:val="24AE7CA6"/>
    <w:rsid w:val="24B20041"/>
    <w:rsid w:val="24C0E951"/>
    <w:rsid w:val="24C5760D"/>
    <w:rsid w:val="24D00AA1"/>
    <w:rsid w:val="24D2270C"/>
    <w:rsid w:val="24D37D6B"/>
    <w:rsid w:val="24D91685"/>
    <w:rsid w:val="24E380E9"/>
    <w:rsid w:val="24F6F730"/>
    <w:rsid w:val="25064D6C"/>
    <w:rsid w:val="2510C7AE"/>
    <w:rsid w:val="25122263"/>
    <w:rsid w:val="25206874"/>
    <w:rsid w:val="25237C7F"/>
    <w:rsid w:val="25272678"/>
    <w:rsid w:val="2531A3B4"/>
    <w:rsid w:val="2532DD3C"/>
    <w:rsid w:val="253C538F"/>
    <w:rsid w:val="254A7006"/>
    <w:rsid w:val="254BC31C"/>
    <w:rsid w:val="254DCFDB"/>
    <w:rsid w:val="25551E17"/>
    <w:rsid w:val="2555DFC7"/>
    <w:rsid w:val="2561BE95"/>
    <w:rsid w:val="2567C51D"/>
    <w:rsid w:val="256A4E12"/>
    <w:rsid w:val="256B0068"/>
    <w:rsid w:val="256B7679"/>
    <w:rsid w:val="256CE8F7"/>
    <w:rsid w:val="256ED429"/>
    <w:rsid w:val="256EE840"/>
    <w:rsid w:val="256FCA94"/>
    <w:rsid w:val="2571E3FE"/>
    <w:rsid w:val="2578C139"/>
    <w:rsid w:val="257DB2FC"/>
    <w:rsid w:val="2586E335"/>
    <w:rsid w:val="258E7DE5"/>
    <w:rsid w:val="25A2E4E5"/>
    <w:rsid w:val="25AA54CA"/>
    <w:rsid w:val="25AC6926"/>
    <w:rsid w:val="25B2181D"/>
    <w:rsid w:val="25B5077F"/>
    <w:rsid w:val="25B6A3FC"/>
    <w:rsid w:val="25B6CB96"/>
    <w:rsid w:val="25B6DF07"/>
    <w:rsid w:val="25BC0769"/>
    <w:rsid w:val="25BEF854"/>
    <w:rsid w:val="25C37A39"/>
    <w:rsid w:val="25C41DCF"/>
    <w:rsid w:val="25C9EDC2"/>
    <w:rsid w:val="25CA4491"/>
    <w:rsid w:val="25CF25B4"/>
    <w:rsid w:val="25D36D74"/>
    <w:rsid w:val="25D47BCE"/>
    <w:rsid w:val="25D56A34"/>
    <w:rsid w:val="25E53DEE"/>
    <w:rsid w:val="25E6BDD1"/>
    <w:rsid w:val="25E8001B"/>
    <w:rsid w:val="25EA3C11"/>
    <w:rsid w:val="25EBD415"/>
    <w:rsid w:val="25EF100B"/>
    <w:rsid w:val="25F346FF"/>
    <w:rsid w:val="25FD9329"/>
    <w:rsid w:val="25FE0172"/>
    <w:rsid w:val="2603D5FF"/>
    <w:rsid w:val="2604CE26"/>
    <w:rsid w:val="260A07E8"/>
    <w:rsid w:val="260AFDD6"/>
    <w:rsid w:val="260E348A"/>
    <w:rsid w:val="260E9CC5"/>
    <w:rsid w:val="2611087A"/>
    <w:rsid w:val="261719AF"/>
    <w:rsid w:val="261C160E"/>
    <w:rsid w:val="26215926"/>
    <w:rsid w:val="262163DA"/>
    <w:rsid w:val="2622B93C"/>
    <w:rsid w:val="262650D1"/>
    <w:rsid w:val="262F199A"/>
    <w:rsid w:val="264118AA"/>
    <w:rsid w:val="2641E6FC"/>
    <w:rsid w:val="26428A18"/>
    <w:rsid w:val="2643537C"/>
    <w:rsid w:val="2643F480"/>
    <w:rsid w:val="26466521"/>
    <w:rsid w:val="26498793"/>
    <w:rsid w:val="2649A567"/>
    <w:rsid w:val="2652DDAF"/>
    <w:rsid w:val="265E615A"/>
    <w:rsid w:val="26602CEA"/>
    <w:rsid w:val="266F879A"/>
    <w:rsid w:val="266F9C17"/>
    <w:rsid w:val="266FD711"/>
    <w:rsid w:val="2671F2D7"/>
    <w:rsid w:val="2678E893"/>
    <w:rsid w:val="268705F2"/>
    <w:rsid w:val="268EFE53"/>
    <w:rsid w:val="2693B337"/>
    <w:rsid w:val="2697C2CD"/>
    <w:rsid w:val="269FA3CD"/>
    <w:rsid w:val="26A37588"/>
    <w:rsid w:val="26A8FDA4"/>
    <w:rsid w:val="26AA2A73"/>
    <w:rsid w:val="26AB87FD"/>
    <w:rsid w:val="26AF75FF"/>
    <w:rsid w:val="26B1BAD0"/>
    <w:rsid w:val="26B98E56"/>
    <w:rsid w:val="26BA5455"/>
    <w:rsid w:val="26CDA5EB"/>
    <w:rsid w:val="26D39B33"/>
    <w:rsid w:val="26DBDE3B"/>
    <w:rsid w:val="26E72929"/>
    <w:rsid w:val="26ED0F0C"/>
    <w:rsid w:val="26F0C846"/>
    <w:rsid w:val="26F428E1"/>
    <w:rsid w:val="26F790A1"/>
    <w:rsid w:val="270B5570"/>
    <w:rsid w:val="270E524F"/>
    <w:rsid w:val="27115D33"/>
    <w:rsid w:val="2727A2FF"/>
    <w:rsid w:val="2727DEB4"/>
    <w:rsid w:val="272CCED2"/>
    <w:rsid w:val="272D424E"/>
    <w:rsid w:val="274D323A"/>
    <w:rsid w:val="274E0A2F"/>
    <w:rsid w:val="2753493E"/>
    <w:rsid w:val="2759037B"/>
    <w:rsid w:val="275DEDB8"/>
    <w:rsid w:val="275F2D09"/>
    <w:rsid w:val="276231C8"/>
    <w:rsid w:val="27658AE2"/>
    <w:rsid w:val="276CF07D"/>
    <w:rsid w:val="276EBE4A"/>
    <w:rsid w:val="27772F44"/>
    <w:rsid w:val="277A46E0"/>
    <w:rsid w:val="277B09E5"/>
    <w:rsid w:val="277B78CD"/>
    <w:rsid w:val="277D129C"/>
    <w:rsid w:val="2782F210"/>
    <w:rsid w:val="27850B3B"/>
    <w:rsid w:val="27871963"/>
    <w:rsid w:val="2789B5C0"/>
    <w:rsid w:val="2789F6E8"/>
    <w:rsid w:val="27972CC9"/>
    <w:rsid w:val="27992E93"/>
    <w:rsid w:val="27A3BB23"/>
    <w:rsid w:val="27A4456D"/>
    <w:rsid w:val="27A75AA6"/>
    <w:rsid w:val="27B463E2"/>
    <w:rsid w:val="27B8A772"/>
    <w:rsid w:val="27BF6A68"/>
    <w:rsid w:val="27C03CDA"/>
    <w:rsid w:val="27C18E76"/>
    <w:rsid w:val="27C22487"/>
    <w:rsid w:val="27C22794"/>
    <w:rsid w:val="27C3736D"/>
    <w:rsid w:val="27C62B66"/>
    <w:rsid w:val="27C7C719"/>
    <w:rsid w:val="27DEDE90"/>
    <w:rsid w:val="27E3F3C1"/>
    <w:rsid w:val="27E71BFB"/>
    <w:rsid w:val="27F66D3D"/>
    <w:rsid w:val="27F7F215"/>
    <w:rsid w:val="280546C5"/>
    <w:rsid w:val="2806BACF"/>
    <w:rsid w:val="281621B1"/>
    <w:rsid w:val="281A626D"/>
    <w:rsid w:val="28202E14"/>
    <w:rsid w:val="2824BCD8"/>
    <w:rsid w:val="282609C0"/>
    <w:rsid w:val="28287B62"/>
    <w:rsid w:val="2828992E"/>
    <w:rsid w:val="282E5731"/>
    <w:rsid w:val="282F6CD3"/>
    <w:rsid w:val="28376F34"/>
    <w:rsid w:val="2839A94A"/>
    <w:rsid w:val="283A355E"/>
    <w:rsid w:val="283B244A"/>
    <w:rsid w:val="283D0F85"/>
    <w:rsid w:val="283D4BD3"/>
    <w:rsid w:val="284337E6"/>
    <w:rsid w:val="28495E7E"/>
    <w:rsid w:val="284ABF44"/>
    <w:rsid w:val="284C5FA9"/>
    <w:rsid w:val="28588AEC"/>
    <w:rsid w:val="2859080B"/>
    <w:rsid w:val="285CFC73"/>
    <w:rsid w:val="285EAC47"/>
    <w:rsid w:val="286A02BD"/>
    <w:rsid w:val="286EEAF6"/>
    <w:rsid w:val="28728645"/>
    <w:rsid w:val="287C9190"/>
    <w:rsid w:val="28936DC6"/>
    <w:rsid w:val="2895B7B6"/>
    <w:rsid w:val="28975068"/>
    <w:rsid w:val="289E8D5D"/>
    <w:rsid w:val="28A6876E"/>
    <w:rsid w:val="28B24C4A"/>
    <w:rsid w:val="28BF6011"/>
    <w:rsid w:val="28C0D718"/>
    <w:rsid w:val="28C57705"/>
    <w:rsid w:val="28CDDB58"/>
    <w:rsid w:val="28CFABFE"/>
    <w:rsid w:val="28DC4BB3"/>
    <w:rsid w:val="28DCB041"/>
    <w:rsid w:val="28E66D63"/>
    <w:rsid w:val="28E87581"/>
    <w:rsid w:val="28E98B5E"/>
    <w:rsid w:val="28F77A57"/>
    <w:rsid w:val="28FFAAA8"/>
    <w:rsid w:val="29024425"/>
    <w:rsid w:val="2905FC49"/>
    <w:rsid w:val="290BE5FE"/>
    <w:rsid w:val="290D2227"/>
    <w:rsid w:val="290E2DC4"/>
    <w:rsid w:val="2912637B"/>
    <w:rsid w:val="2916FCA9"/>
    <w:rsid w:val="291CF27D"/>
    <w:rsid w:val="292214D9"/>
    <w:rsid w:val="29242029"/>
    <w:rsid w:val="29246912"/>
    <w:rsid w:val="29285808"/>
    <w:rsid w:val="292D39CB"/>
    <w:rsid w:val="294747DF"/>
    <w:rsid w:val="294D865B"/>
    <w:rsid w:val="2962A2E7"/>
    <w:rsid w:val="29663CE0"/>
    <w:rsid w:val="296D3E48"/>
    <w:rsid w:val="29704B91"/>
    <w:rsid w:val="2977B2AC"/>
    <w:rsid w:val="29799362"/>
    <w:rsid w:val="29869775"/>
    <w:rsid w:val="298B1EF0"/>
    <w:rsid w:val="298E7ADF"/>
    <w:rsid w:val="2991977D"/>
    <w:rsid w:val="2994976D"/>
    <w:rsid w:val="2998B665"/>
    <w:rsid w:val="29999686"/>
    <w:rsid w:val="299A2919"/>
    <w:rsid w:val="29A61A41"/>
    <w:rsid w:val="29A6C88A"/>
    <w:rsid w:val="29A78400"/>
    <w:rsid w:val="29A8015E"/>
    <w:rsid w:val="29B57B1F"/>
    <w:rsid w:val="29B5ECE3"/>
    <w:rsid w:val="29C0F06B"/>
    <w:rsid w:val="29C55778"/>
    <w:rsid w:val="29C8BE91"/>
    <w:rsid w:val="29CE2A16"/>
    <w:rsid w:val="29CE8C26"/>
    <w:rsid w:val="29CF7ED7"/>
    <w:rsid w:val="29E918F9"/>
    <w:rsid w:val="29F0CF78"/>
    <w:rsid w:val="29F35F2E"/>
    <w:rsid w:val="29FC1DCD"/>
    <w:rsid w:val="29FD89A4"/>
    <w:rsid w:val="29FE7CDF"/>
    <w:rsid w:val="29FFBF89"/>
    <w:rsid w:val="2A010E30"/>
    <w:rsid w:val="2A0407CF"/>
    <w:rsid w:val="2A069D00"/>
    <w:rsid w:val="2A082BE6"/>
    <w:rsid w:val="2A0B7A51"/>
    <w:rsid w:val="2A0E1AF0"/>
    <w:rsid w:val="2A1552AA"/>
    <w:rsid w:val="2A1A0D6F"/>
    <w:rsid w:val="2A23C03B"/>
    <w:rsid w:val="2A249628"/>
    <w:rsid w:val="2A2A8A75"/>
    <w:rsid w:val="2A2C43CB"/>
    <w:rsid w:val="2A30D977"/>
    <w:rsid w:val="2A3337D3"/>
    <w:rsid w:val="2A34D384"/>
    <w:rsid w:val="2A370B0D"/>
    <w:rsid w:val="2A38DFE9"/>
    <w:rsid w:val="2A39AD41"/>
    <w:rsid w:val="2A3BF929"/>
    <w:rsid w:val="2A4CCD64"/>
    <w:rsid w:val="2A500013"/>
    <w:rsid w:val="2A51399B"/>
    <w:rsid w:val="2A52643C"/>
    <w:rsid w:val="2A5ED798"/>
    <w:rsid w:val="2A5F1CCA"/>
    <w:rsid w:val="2A5FA684"/>
    <w:rsid w:val="2A6C0991"/>
    <w:rsid w:val="2A6CD3E8"/>
    <w:rsid w:val="2A6D9968"/>
    <w:rsid w:val="2A73919B"/>
    <w:rsid w:val="2A7BB781"/>
    <w:rsid w:val="2A84A206"/>
    <w:rsid w:val="2A87922C"/>
    <w:rsid w:val="2A8AB623"/>
    <w:rsid w:val="2A8FBBC4"/>
    <w:rsid w:val="2A9207B7"/>
    <w:rsid w:val="2A99A634"/>
    <w:rsid w:val="2A9DCCEB"/>
    <w:rsid w:val="2A9EE70A"/>
    <w:rsid w:val="2AA16A75"/>
    <w:rsid w:val="2AA6D336"/>
    <w:rsid w:val="2AA7ECF1"/>
    <w:rsid w:val="2AAB31BB"/>
    <w:rsid w:val="2AB254B5"/>
    <w:rsid w:val="2AB53709"/>
    <w:rsid w:val="2ABC1514"/>
    <w:rsid w:val="2ABDC417"/>
    <w:rsid w:val="2AC197AA"/>
    <w:rsid w:val="2AC2D0D3"/>
    <w:rsid w:val="2AC97C68"/>
    <w:rsid w:val="2ACB45A9"/>
    <w:rsid w:val="2ADC4EA1"/>
    <w:rsid w:val="2ADC623A"/>
    <w:rsid w:val="2AE38166"/>
    <w:rsid w:val="2AE64D83"/>
    <w:rsid w:val="2AE6F1CC"/>
    <w:rsid w:val="2AEF6F1E"/>
    <w:rsid w:val="2AF11640"/>
    <w:rsid w:val="2AF4AA50"/>
    <w:rsid w:val="2AF97DF7"/>
    <w:rsid w:val="2AFA1F51"/>
    <w:rsid w:val="2B033CEA"/>
    <w:rsid w:val="2B042CED"/>
    <w:rsid w:val="2B0658D4"/>
    <w:rsid w:val="2B0701EE"/>
    <w:rsid w:val="2B0A23B4"/>
    <w:rsid w:val="2B0BA288"/>
    <w:rsid w:val="2B0DDA07"/>
    <w:rsid w:val="2B113D4F"/>
    <w:rsid w:val="2B12FAC2"/>
    <w:rsid w:val="2B1CAE54"/>
    <w:rsid w:val="2B1F9803"/>
    <w:rsid w:val="2B20BD94"/>
    <w:rsid w:val="2B246DF2"/>
    <w:rsid w:val="2B25531A"/>
    <w:rsid w:val="2B2A2F90"/>
    <w:rsid w:val="2B2DABAC"/>
    <w:rsid w:val="2B311936"/>
    <w:rsid w:val="2B366D04"/>
    <w:rsid w:val="2B3CD19F"/>
    <w:rsid w:val="2B3DF17E"/>
    <w:rsid w:val="2B443315"/>
    <w:rsid w:val="2B5961CD"/>
    <w:rsid w:val="2B5BBB8E"/>
    <w:rsid w:val="2B656234"/>
    <w:rsid w:val="2B68CE1C"/>
    <w:rsid w:val="2B6ABB5E"/>
    <w:rsid w:val="2B6B321C"/>
    <w:rsid w:val="2B6F5EC7"/>
    <w:rsid w:val="2B70357D"/>
    <w:rsid w:val="2B72A29B"/>
    <w:rsid w:val="2B754DEB"/>
    <w:rsid w:val="2B798C71"/>
    <w:rsid w:val="2B7D2606"/>
    <w:rsid w:val="2B88B9C4"/>
    <w:rsid w:val="2B94D465"/>
    <w:rsid w:val="2B99995B"/>
    <w:rsid w:val="2B9CE050"/>
    <w:rsid w:val="2BAC7204"/>
    <w:rsid w:val="2BAE2400"/>
    <w:rsid w:val="2BAE2AB5"/>
    <w:rsid w:val="2BAEED64"/>
    <w:rsid w:val="2BBB2CD2"/>
    <w:rsid w:val="2BBD6C06"/>
    <w:rsid w:val="2BC165AF"/>
    <w:rsid w:val="2BC4BB21"/>
    <w:rsid w:val="2BC74B4E"/>
    <w:rsid w:val="2BDC9C8E"/>
    <w:rsid w:val="2BE136AB"/>
    <w:rsid w:val="2BE4E008"/>
    <w:rsid w:val="2BEB3222"/>
    <w:rsid w:val="2BED537F"/>
    <w:rsid w:val="2BF263AA"/>
    <w:rsid w:val="2BF3082E"/>
    <w:rsid w:val="2BF3BCFF"/>
    <w:rsid w:val="2BF6E175"/>
    <w:rsid w:val="2C06C0A0"/>
    <w:rsid w:val="2C070A5A"/>
    <w:rsid w:val="2C09D592"/>
    <w:rsid w:val="2C0B0824"/>
    <w:rsid w:val="2C0F86EE"/>
    <w:rsid w:val="2C12B2F1"/>
    <w:rsid w:val="2C14F670"/>
    <w:rsid w:val="2C15ECD8"/>
    <w:rsid w:val="2C1D5F06"/>
    <w:rsid w:val="2C23EA38"/>
    <w:rsid w:val="2C26208B"/>
    <w:rsid w:val="2C272CFC"/>
    <w:rsid w:val="2C28E4A6"/>
    <w:rsid w:val="2C2C69BB"/>
    <w:rsid w:val="2C390B59"/>
    <w:rsid w:val="2C42854A"/>
    <w:rsid w:val="2C43F667"/>
    <w:rsid w:val="2C49AA9E"/>
    <w:rsid w:val="2C4C837A"/>
    <w:rsid w:val="2C4F19B8"/>
    <w:rsid w:val="2C56C3C3"/>
    <w:rsid w:val="2C5A60B8"/>
    <w:rsid w:val="2C5C9F6F"/>
    <w:rsid w:val="2C6203E7"/>
    <w:rsid w:val="2C65D423"/>
    <w:rsid w:val="2C66C589"/>
    <w:rsid w:val="2C6D42F6"/>
    <w:rsid w:val="2C700256"/>
    <w:rsid w:val="2C732DA1"/>
    <w:rsid w:val="2C77092D"/>
    <w:rsid w:val="2C77164B"/>
    <w:rsid w:val="2C777893"/>
    <w:rsid w:val="2C847312"/>
    <w:rsid w:val="2CA66829"/>
    <w:rsid w:val="2CAA99F0"/>
    <w:rsid w:val="2CADDED2"/>
    <w:rsid w:val="2CB947F9"/>
    <w:rsid w:val="2CBD3631"/>
    <w:rsid w:val="2CC10438"/>
    <w:rsid w:val="2CC1E0AA"/>
    <w:rsid w:val="2CC539B7"/>
    <w:rsid w:val="2CC67025"/>
    <w:rsid w:val="2CC9540F"/>
    <w:rsid w:val="2CCD4E13"/>
    <w:rsid w:val="2CD5B1D6"/>
    <w:rsid w:val="2CE0C68A"/>
    <w:rsid w:val="2CE0E317"/>
    <w:rsid w:val="2CE52212"/>
    <w:rsid w:val="2CE6515E"/>
    <w:rsid w:val="2CED2B76"/>
    <w:rsid w:val="2CEF6CF5"/>
    <w:rsid w:val="2CEFF25C"/>
    <w:rsid w:val="2CFD1B7F"/>
    <w:rsid w:val="2D096A6B"/>
    <w:rsid w:val="2D1097A6"/>
    <w:rsid w:val="2D165934"/>
    <w:rsid w:val="2D168D1A"/>
    <w:rsid w:val="2D16A883"/>
    <w:rsid w:val="2D1DC4A7"/>
    <w:rsid w:val="2D226D4C"/>
    <w:rsid w:val="2D2C6A2F"/>
    <w:rsid w:val="2D2D59C4"/>
    <w:rsid w:val="2D313DE9"/>
    <w:rsid w:val="2D3853D7"/>
    <w:rsid w:val="2D46484C"/>
    <w:rsid w:val="2D4859C7"/>
    <w:rsid w:val="2D489480"/>
    <w:rsid w:val="2D48BB1C"/>
    <w:rsid w:val="2D49C17C"/>
    <w:rsid w:val="2D49DC5E"/>
    <w:rsid w:val="2D50EF3E"/>
    <w:rsid w:val="2D54CAF4"/>
    <w:rsid w:val="2D57E747"/>
    <w:rsid w:val="2D5AFD62"/>
    <w:rsid w:val="2D620F96"/>
    <w:rsid w:val="2D6600E5"/>
    <w:rsid w:val="2D6C1488"/>
    <w:rsid w:val="2D704978"/>
    <w:rsid w:val="2D70CC2A"/>
    <w:rsid w:val="2D7398DF"/>
    <w:rsid w:val="2D76BA94"/>
    <w:rsid w:val="2D7DF87A"/>
    <w:rsid w:val="2D831733"/>
    <w:rsid w:val="2D870755"/>
    <w:rsid w:val="2D8BA93C"/>
    <w:rsid w:val="2D8F4C05"/>
    <w:rsid w:val="2D8F7E97"/>
    <w:rsid w:val="2D945450"/>
    <w:rsid w:val="2D957715"/>
    <w:rsid w:val="2D9C02F0"/>
    <w:rsid w:val="2DA4C743"/>
    <w:rsid w:val="2DA72120"/>
    <w:rsid w:val="2DABE8BD"/>
    <w:rsid w:val="2DB14B95"/>
    <w:rsid w:val="2DB96FAC"/>
    <w:rsid w:val="2DBE64BB"/>
    <w:rsid w:val="2DBF6285"/>
    <w:rsid w:val="2DC3E4C7"/>
    <w:rsid w:val="2DC81D8C"/>
    <w:rsid w:val="2DC9A431"/>
    <w:rsid w:val="2DCB4A02"/>
    <w:rsid w:val="2DCCC73C"/>
    <w:rsid w:val="2DCCE033"/>
    <w:rsid w:val="2DD3866E"/>
    <w:rsid w:val="2DD4FFA7"/>
    <w:rsid w:val="2DD580F4"/>
    <w:rsid w:val="2DD89D8A"/>
    <w:rsid w:val="2DDA3799"/>
    <w:rsid w:val="2DDA500E"/>
    <w:rsid w:val="2DDB1014"/>
    <w:rsid w:val="2DDB1949"/>
    <w:rsid w:val="2DEA10E4"/>
    <w:rsid w:val="2DED55DF"/>
    <w:rsid w:val="2E012FF6"/>
    <w:rsid w:val="2E063C5D"/>
    <w:rsid w:val="2E18B91B"/>
    <w:rsid w:val="2E21802C"/>
    <w:rsid w:val="2E245CC2"/>
    <w:rsid w:val="2E2C3EFC"/>
    <w:rsid w:val="2E2D71DF"/>
    <w:rsid w:val="2E3813C0"/>
    <w:rsid w:val="2E3AFC9A"/>
    <w:rsid w:val="2E408F0B"/>
    <w:rsid w:val="2E4D0485"/>
    <w:rsid w:val="2E4D0F78"/>
    <w:rsid w:val="2E54C4A0"/>
    <w:rsid w:val="2E5EE105"/>
    <w:rsid w:val="2E6AE24C"/>
    <w:rsid w:val="2E78FA6B"/>
    <w:rsid w:val="2E7D7B27"/>
    <w:rsid w:val="2E7F655D"/>
    <w:rsid w:val="2E894BD8"/>
    <w:rsid w:val="2E8B0D8C"/>
    <w:rsid w:val="2E8BD456"/>
    <w:rsid w:val="2E9DA3A7"/>
    <w:rsid w:val="2E9DB238"/>
    <w:rsid w:val="2EA0365B"/>
    <w:rsid w:val="2EA3359D"/>
    <w:rsid w:val="2EAB8878"/>
    <w:rsid w:val="2EABC324"/>
    <w:rsid w:val="2EB4CF92"/>
    <w:rsid w:val="2EB6215F"/>
    <w:rsid w:val="2EB7DDF2"/>
    <w:rsid w:val="2EBBFD0F"/>
    <w:rsid w:val="2EC1D6FE"/>
    <w:rsid w:val="2EC2FBBB"/>
    <w:rsid w:val="2EC57662"/>
    <w:rsid w:val="2ED0FE16"/>
    <w:rsid w:val="2EE07B5E"/>
    <w:rsid w:val="2EE218AD"/>
    <w:rsid w:val="2EE5CA2E"/>
    <w:rsid w:val="2EF58CDB"/>
    <w:rsid w:val="2EF65312"/>
    <w:rsid w:val="2EF673B4"/>
    <w:rsid w:val="2EF6FF99"/>
    <w:rsid w:val="2EFDD45A"/>
    <w:rsid w:val="2F00F26C"/>
    <w:rsid w:val="2F0B0865"/>
    <w:rsid w:val="2F0C1265"/>
    <w:rsid w:val="2F0EC635"/>
    <w:rsid w:val="2F16EEA6"/>
    <w:rsid w:val="2F1A55BB"/>
    <w:rsid w:val="2F1A692C"/>
    <w:rsid w:val="2F1FFCB3"/>
    <w:rsid w:val="2F20BBEF"/>
    <w:rsid w:val="2F243730"/>
    <w:rsid w:val="2F28337D"/>
    <w:rsid w:val="2F2AA8F0"/>
    <w:rsid w:val="2F2B8E98"/>
    <w:rsid w:val="2F2DC2E5"/>
    <w:rsid w:val="2F2F30CC"/>
    <w:rsid w:val="2F302E0D"/>
    <w:rsid w:val="2F387A20"/>
    <w:rsid w:val="2F42FDB4"/>
    <w:rsid w:val="2F470048"/>
    <w:rsid w:val="2F4A53B3"/>
    <w:rsid w:val="2F5AC64C"/>
    <w:rsid w:val="2F66A17A"/>
    <w:rsid w:val="2F686825"/>
    <w:rsid w:val="2F6E9F02"/>
    <w:rsid w:val="2F71311E"/>
    <w:rsid w:val="2F73848E"/>
    <w:rsid w:val="2F740FC8"/>
    <w:rsid w:val="2F76E9AA"/>
    <w:rsid w:val="2F76FF9C"/>
    <w:rsid w:val="2F771DDE"/>
    <w:rsid w:val="2F77451C"/>
    <w:rsid w:val="2F7859C4"/>
    <w:rsid w:val="2F78E24A"/>
    <w:rsid w:val="2F7E745B"/>
    <w:rsid w:val="2F7FA3CF"/>
    <w:rsid w:val="2F8388CF"/>
    <w:rsid w:val="2F8ADEA3"/>
    <w:rsid w:val="2F8FD0D7"/>
    <w:rsid w:val="2F948A1E"/>
    <w:rsid w:val="2F9504BE"/>
    <w:rsid w:val="2F9506B3"/>
    <w:rsid w:val="2F99728E"/>
    <w:rsid w:val="2F9D136E"/>
    <w:rsid w:val="2F9F38EF"/>
    <w:rsid w:val="2FA03BF7"/>
    <w:rsid w:val="2FA9B17E"/>
    <w:rsid w:val="2FB6D7E2"/>
    <w:rsid w:val="2FB78404"/>
    <w:rsid w:val="2FC8AC9D"/>
    <w:rsid w:val="2FCFA0E5"/>
    <w:rsid w:val="2FD62E19"/>
    <w:rsid w:val="2FD64425"/>
    <w:rsid w:val="2FDEB1B9"/>
    <w:rsid w:val="2FE490D6"/>
    <w:rsid w:val="2FF43ADE"/>
    <w:rsid w:val="2FFA8130"/>
    <w:rsid w:val="2FFD68D7"/>
    <w:rsid w:val="30021589"/>
    <w:rsid w:val="30030480"/>
    <w:rsid w:val="30052630"/>
    <w:rsid w:val="300665F0"/>
    <w:rsid w:val="3008C25F"/>
    <w:rsid w:val="300D7F4E"/>
    <w:rsid w:val="301049C0"/>
    <w:rsid w:val="3010A4FA"/>
    <w:rsid w:val="30140650"/>
    <w:rsid w:val="3014DD8B"/>
    <w:rsid w:val="30170992"/>
    <w:rsid w:val="30217C36"/>
    <w:rsid w:val="302291D0"/>
    <w:rsid w:val="302CC6E0"/>
    <w:rsid w:val="3049BA64"/>
    <w:rsid w:val="304C3809"/>
    <w:rsid w:val="304DCD27"/>
    <w:rsid w:val="305BEB0E"/>
    <w:rsid w:val="30605A8B"/>
    <w:rsid w:val="30607D1D"/>
    <w:rsid w:val="306492FB"/>
    <w:rsid w:val="306A0910"/>
    <w:rsid w:val="306B5BCD"/>
    <w:rsid w:val="306E54D1"/>
    <w:rsid w:val="307460F3"/>
    <w:rsid w:val="30777411"/>
    <w:rsid w:val="30787FE1"/>
    <w:rsid w:val="307955FA"/>
    <w:rsid w:val="307E295E"/>
    <w:rsid w:val="307E5D4C"/>
    <w:rsid w:val="30878970"/>
    <w:rsid w:val="308BE1AF"/>
    <w:rsid w:val="30A024ED"/>
    <w:rsid w:val="30A435D2"/>
    <w:rsid w:val="30A864C2"/>
    <w:rsid w:val="30B078AB"/>
    <w:rsid w:val="30B4EFD5"/>
    <w:rsid w:val="30B5374E"/>
    <w:rsid w:val="30BCB079"/>
    <w:rsid w:val="30BF042E"/>
    <w:rsid w:val="30C4D62E"/>
    <w:rsid w:val="30C5CD5C"/>
    <w:rsid w:val="30CD226F"/>
    <w:rsid w:val="30D02076"/>
    <w:rsid w:val="30D44757"/>
    <w:rsid w:val="30D8E12A"/>
    <w:rsid w:val="30DAEE17"/>
    <w:rsid w:val="30DE368E"/>
    <w:rsid w:val="30E54EB1"/>
    <w:rsid w:val="30E89D19"/>
    <w:rsid w:val="30E9E56F"/>
    <w:rsid w:val="30ED7C51"/>
    <w:rsid w:val="30EDA285"/>
    <w:rsid w:val="30F4E5D8"/>
    <w:rsid w:val="30FA719A"/>
    <w:rsid w:val="30FED4C6"/>
    <w:rsid w:val="31081AE7"/>
    <w:rsid w:val="310A1E1F"/>
    <w:rsid w:val="310C2511"/>
    <w:rsid w:val="3111D4CF"/>
    <w:rsid w:val="311DA71C"/>
    <w:rsid w:val="311FD8C0"/>
    <w:rsid w:val="31262B0C"/>
    <w:rsid w:val="3129D351"/>
    <w:rsid w:val="3131704A"/>
    <w:rsid w:val="3133A5A8"/>
    <w:rsid w:val="314331AB"/>
    <w:rsid w:val="3144EE66"/>
    <w:rsid w:val="3148D23F"/>
    <w:rsid w:val="3157BF06"/>
    <w:rsid w:val="3161D964"/>
    <w:rsid w:val="3162F0D9"/>
    <w:rsid w:val="316B047B"/>
    <w:rsid w:val="316D7D94"/>
    <w:rsid w:val="316DEDCD"/>
    <w:rsid w:val="316F3F3E"/>
    <w:rsid w:val="31706AA2"/>
    <w:rsid w:val="3175879C"/>
    <w:rsid w:val="3176D406"/>
    <w:rsid w:val="317F6B40"/>
    <w:rsid w:val="318021C9"/>
    <w:rsid w:val="3189077B"/>
    <w:rsid w:val="31A95886"/>
    <w:rsid w:val="31AA605F"/>
    <w:rsid w:val="31AAFFE0"/>
    <w:rsid w:val="31AD3897"/>
    <w:rsid w:val="31B0BFD7"/>
    <w:rsid w:val="31B52566"/>
    <w:rsid w:val="31B768C5"/>
    <w:rsid w:val="31B9BA49"/>
    <w:rsid w:val="31BC0D71"/>
    <w:rsid w:val="31BC30AD"/>
    <w:rsid w:val="31CDCD27"/>
    <w:rsid w:val="31CF33AB"/>
    <w:rsid w:val="31D10354"/>
    <w:rsid w:val="31D68B73"/>
    <w:rsid w:val="31D73FA5"/>
    <w:rsid w:val="31DD173B"/>
    <w:rsid w:val="31DE8DFA"/>
    <w:rsid w:val="31EB47B1"/>
    <w:rsid w:val="31F1C90B"/>
    <w:rsid w:val="31F7DEB7"/>
    <w:rsid w:val="31FD348E"/>
    <w:rsid w:val="32003680"/>
    <w:rsid w:val="32035670"/>
    <w:rsid w:val="32046ACB"/>
    <w:rsid w:val="3206AF14"/>
    <w:rsid w:val="32164247"/>
    <w:rsid w:val="3217AEA0"/>
    <w:rsid w:val="32223634"/>
    <w:rsid w:val="32261E73"/>
    <w:rsid w:val="323D30F1"/>
    <w:rsid w:val="3246DF26"/>
    <w:rsid w:val="32473035"/>
    <w:rsid w:val="3249E1B9"/>
    <w:rsid w:val="324D69B4"/>
    <w:rsid w:val="32503987"/>
    <w:rsid w:val="32525669"/>
    <w:rsid w:val="3252CED9"/>
    <w:rsid w:val="32546222"/>
    <w:rsid w:val="3259360C"/>
    <w:rsid w:val="325D59AD"/>
    <w:rsid w:val="327C2641"/>
    <w:rsid w:val="327C5B2D"/>
    <w:rsid w:val="327D4A3D"/>
    <w:rsid w:val="3287D488"/>
    <w:rsid w:val="32885586"/>
    <w:rsid w:val="32897A25"/>
    <w:rsid w:val="32932EC6"/>
    <w:rsid w:val="32A36805"/>
    <w:rsid w:val="32A519F4"/>
    <w:rsid w:val="32A85C90"/>
    <w:rsid w:val="32AC483C"/>
    <w:rsid w:val="32ACD297"/>
    <w:rsid w:val="32B398EF"/>
    <w:rsid w:val="32B63630"/>
    <w:rsid w:val="32B96693"/>
    <w:rsid w:val="32BF61D9"/>
    <w:rsid w:val="32C62862"/>
    <w:rsid w:val="32D35897"/>
    <w:rsid w:val="32DAF1C5"/>
    <w:rsid w:val="32E33E6D"/>
    <w:rsid w:val="32E5FBF5"/>
    <w:rsid w:val="32EAE295"/>
    <w:rsid w:val="32F3F272"/>
    <w:rsid w:val="32F569A6"/>
    <w:rsid w:val="3303B764"/>
    <w:rsid w:val="330893CB"/>
    <w:rsid w:val="331102B5"/>
    <w:rsid w:val="3311B740"/>
    <w:rsid w:val="3317117B"/>
    <w:rsid w:val="3318891D"/>
    <w:rsid w:val="331A78E9"/>
    <w:rsid w:val="331EE309"/>
    <w:rsid w:val="331F2054"/>
    <w:rsid w:val="331FFF0C"/>
    <w:rsid w:val="3327F20F"/>
    <w:rsid w:val="3329E197"/>
    <w:rsid w:val="332AC013"/>
    <w:rsid w:val="33309E35"/>
    <w:rsid w:val="33317EEB"/>
    <w:rsid w:val="3334B56E"/>
    <w:rsid w:val="333ABBAE"/>
    <w:rsid w:val="333C4EA8"/>
    <w:rsid w:val="333C72D8"/>
    <w:rsid w:val="333CD632"/>
    <w:rsid w:val="334AA8D6"/>
    <w:rsid w:val="3350C196"/>
    <w:rsid w:val="335793B6"/>
    <w:rsid w:val="335A2435"/>
    <w:rsid w:val="335ABC64"/>
    <w:rsid w:val="335DA141"/>
    <w:rsid w:val="336032A6"/>
    <w:rsid w:val="33610087"/>
    <w:rsid w:val="33612B6B"/>
    <w:rsid w:val="33618237"/>
    <w:rsid w:val="33655114"/>
    <w:rsid w:val="336B9AB5"/>
    <w:rsid w:val="336BC152"/>
    <w:rsid w:val="336CC1AA"/>
    <w:rsid w:val="336FDA20"/>
    <w:rsid w:val="3373C6A5"/>
    <w:rsid w:val="33799BCB"/>
    <w:rsid w:val="337DCC07"/>
    <w:rsid w:val="337DDFF1"/>
    <w:rsid w:val="3380B470"/>
    <w:rsid w:val="338D3C31"/>
    <w:rsid w:val="338D996C"/>
    <w:rsid w:val="33999BE1"/>
    <w:rsid w:val="339A7551"/>
    <w:rsid w:val="339B5F8F"/>
    <w:rsid w:val="339F0FA7"/>
    <w:rsid w:val="339F93B1"/>
    <w:rsid w:val="33A8140C"/>
    <w:rsid w:val="33B1B899"/>
    <w:rsid w:val="33B85CA4"/>
    <w:rsid w:val="33B9086C"/>
    <w:rsid w:val="33B9407D"/>
    <w:rsid w:val="33C46CD6"/>
    <w:rsid w:val="33C61A9E"/>
    <w:rsid w:val="33D41D9F"/>
    <w:rsid w:val="33D86ABC"/>
    <w:rsid w:val="33DC657A"/>
    <w:rsid w:val="33DE5C54"/>
    <w:rsid w:val="33E9978E"/>
    <w:rsid w:val="33EBCDA5"/>
    <w:rsid w:val="33ED596B"/>
    <w:rsid w:val="33EE023A"/>
    <w:rsid w:val="33F4BEBB"/>
    <w:rsid w:val="33F60D78"/>
    <w:rsid w:val="33F6A66C"/>
    <w:rsid w:val="33F92EB1"/>
    <w:rsid w:val="33FB6E6A"/>
    <w:rsid w:val="33FE376C"/>
    <w:rsid w:val="34036816"/>
    <w:rsid w:val="3407C586"/>
    <w:rsid w:val="340E47DD"/>
    <w:rsid w:val="341589F3"/>
    <w:rsid w:val="342B5DAD"/>
    <w:rsid w:val="3431DBCB"/>
    <w:rsid w:val="34419588"/>
    <w:rsid w:val="3448EA81"/>
    <w:rsid w:val="3450A5A6"/>
    <w:rsid w:val="345C46DE"/>
    <w:rsid w:val="346105EA"/>
    <w:rsid w:val="346A0E2C"/>
    <w:rsid w:val="346BF265"/>
    <w:rsid w:val="346BFF90"/>
    <w:rsid w:val="346D62BE"/>
    <w:rsid w:val="346ED250"/>
    <w:rsid w:val="347655F5"/>
    <w:rsid w:val="3476C739"/>
    <w:rsid w:val="347D708F"/>
    <w:rsid w:val="34875788"/>
    <w:rsid w:val="348B73B6"/>
    <w:rsid w:val="34923CE4"/>
    <w:rsid w:val="3497121F"/>
    <w:rsid w:val="349BA15B"/>
    <w:rsid w:val="34A1256E"/>
    <w:rsid w:val="34A77F5D"/>
    <w:rsid w:val="34A8C029"/>
    <w:rsid w:val="34B93983"/>
    <w:rsid w:val="34BA42BE"/>
    <w:rsid w:val="34C07B2A"/>
    <w:rsid w:val="34C29EFD"/>
    <w:rsid w:val="34C6A45B"/>
    <w:rsid w:val="34CBB38D"/>
    <w:rsid w:val="34D062CA"/>
    <w:rsid w:val="34D1AA38"/>
    <w:rsid w:val="34D57F06"/>
    <w:rsid w:val="34E147D7"/>
    <w:rsid w:val="34E39AA3"/>
    <w:rsid w:val="34E5E168"/>
    <w:rsid w:val="34E71B36"/>
    <w:rsid w:val="34E8773F"/>
    <w:rsid w:val="34EB2C05"/>
    <w:rsid w:val="34EC860A"/>
    <w:rsid w:val="34F0C9CB"/>
    <w:rsid w:val="34F3E651"/>
    <w:rsid w:val="34F7A646"/>
    <w:rsid w:val="350203DE"/>
    <w:rsid w:val="35026F25"/>
    <w:rsid w:val="350BAA81"/>
    <w:rsid w:val="350E92FA"/>
    <w:rsid w:val="350EB3CB"/>
    <w:rsid w:val="350F1DE6"/>
    <w:rsid w:val="3519683B"/>
    <w:rsid w:val="351F8E4D"/>
    <w:rsid w:val="351FEBA6"/>
    <w:rsid w:val="3525E945"/>
    <w:rsid w:val="35278423"/>
    <w:rsid w:val="352A3D5F"/>
    <w:rsid w:val="35325824"/>
    <w:rsid w:val="35342EC7"/>
    <w:rsid w:val="3534ABF7"/>
    <w:rsid w:val="353AE008"/>
    <w:rsid w:val="3541E861"/>
    <w:rsid w:val="35446168"/>
    <w:rsid w:val="35472623"/>
    <w:rsid w:val="35503642"/>
    <w:rsid w:val="3552950E"/>
    <w:rsid w:val="3566C3D4"/>
    <w:rsid w:val="35691A16"/>
    <w:rsid w:val="356D5B18"/>
    <w:rsid w:val="357033F0"/>
    <w:rsid w:val="35715889"/>
    <w:rsid w:val="357B88A6"/>
    <w:rsid w:val="3580092C"/>
    <w:rsid w:val="35801C23"/>
    <w:rsid w:val="35887CBD"/>
    <w:rsid w:val="358ECBC7"/>
    <w:rsid w:val="358F56B9"/>
    <w:rsid w:val="3597B05C"/>
    <w:rsid w:val="35990BAE"/>
    <w:rsid w:val="359E531D"/>
    <w:rsid w:val="35A06C54"/>
    <w:rsid w:val="35A28201"/>
    <w:rsid w:val="35A397F3"/>
    <w:rsid w:val="35A51B19"/>
    <w:rsid w:val="35A58BAC"/>
    <w:rsid w:val="35AB3CC6"/>
    <w:rsid w:val="35AB4C7B"/>
    <w:rsid w:val="35AE470A"/>
    <w:rsid w:val="35AF31F2"/>
    <w:rsid w:val="35AF4493"/>
    <w:rsid w:val="35B22241"/>
    <w:rsid w:val="35C7D3BA"/>
    <w:rsid w:val="35CA1686"/>
    <w:rsid w:val="35E434D9"/>
    <w:rsid w:val="35E623AE"/>
    <w:rsid w:val="35E80FB5"/>
    <w:rsid w:val="35F35F99"/>
    <w:rsid w:val="35F77FEE"/>
    <w:rsid w:val="35FE200E"/>
    <w:rsid w:val="35FEB851"/>
    <w:rsid w:val="3604E494"/>
    <w:rsid w:val="36056542"/>
    <w:rsid w:val="360928F9"/>
    <w:rsid w:val="360DDF4C"/>
    <w:rsid w:val="360F51E8"/>
    <w:rsid w:val="360FB663"/>
    <w:rsid w:val="3611E5F3"/>
    <w:rsid w:val="36122E2B"/>
    <w:rsid w:val="3619B3EF"/>
    <w:rsid w:val="361C9B6A"/>
    <w:rsid w:val="36213B82"/>
    <w:rsid w:val="363112B2"/>
    <w:rsid w:val="363294D0"/>
    <w:rsid w:val="3634CFA3"/>
    <w:rsid w:val="3637FDA1"/>
    <w:rsid w:val="363F1E13"/>
    <w:rsid w:val="364BB2FA"/>
    <w:rsid w:val="366324CA"/>
    <w:rsid w:val="366810B5"/>
    <w:rsid w:val="3676D608"/>
    <w:rsid w:val="3679D8B2"/>
    <w:rsid w:val="367BC48B"/>
    <w:rsid w:val="367BE204"/>
    <w:rsid w:val="368C4DB5"/>
    <w:rsid w:val="36920EE9"/>
    <w:rsid w:val="369341B3"/>
    <w:rsid w:val="36954D32"/>
    <w:rsid w:val="369A3C23"/>
    <w:rsid w:val="369AC067"/>
    <w:rsid w:val="369F8B76"/>
    <w:rsid w:val="369FEC13"/>
    <w:rsid w:val="36A09BB4"/>
    <w:rsid w:val="36A2A443"/>
    <w:rsid w:val="36A79D67"/>
    <w:rsid w:val="36A9157D"/>
    <w:rsid w:val="36AAEC05"/>
    <w:rsid w:val="36AB3449"/>
    <w:rsid w:val="36AFDCAE"/>
    <w:rsid w:val="36B6F12E"/>
    <w:rsid w:val="36B7F7C3"/>
    <w:rsid w:val="36BCFDE9"/>
    <w:rsid w:val="36BE0388"/>
    <w:rsid w:val="36C0C5C4"/>
    <w:rsid w:val="36CA81E8"/>
    <w:rsid w:val="36CBD2FB"/>
    <w:rsid w:val="36CDEDBB"/>
    <w:rsid w:val="36CFE51C"/>
    <w:rsid w:val="36D1FFD2"/>
    <w:rsid w:val="36D2F192"/>
    <w:rsid w:val="36D6C856"/>
    <w:rsid w:val="36D78BE1"/>
    <w:rsid w:val="36D7CF3F"/>
    <w:rsid w:val="36DA57AE"/>
    <w:rsid w:val="36DAE7BB"/>
    <w:rsid w:val="36E102B7"/>
    <w:rsid w:val="36E16CD0"/>
    <w:rsid w:val="36E669FD"/>
    <w:rsid w:val="36EEC849"/>
    <w:rsid w:val="36EFA7B7"/>
    <w:rsid w:val="36F2A4C3"/>
    <w:rsid w:val="36FA42D2"/>
    <w:rsid w:val="36FE28DB"/>
    <w:rsid w:val="370B388C"/>
    <w:rsid w:val="371120D4"/>
    <w:rsid w:val="371276C1"/>
    <w:rsid w:val="3712A33F"/>
    <w:rsid w:val="37205DC7"/>
    <w:rsid w:val="37214655"/>
    <w:rsid w:val="372459F9"/>
    <w:rsid w:val="3725EAA4"/>
    <w:rsid w:val="3726B572"/>
    <w:rsid w:val="372A0316"/>
    <w:rsid w:val="372D80C4"/>
    <w:rsid w:val="3730189A"/>
    <w:rsid w:val="3739674E"/>
    <w:rsid w:val="373EADC6"/>
    <w:rsid w:val="3743C4BC"/>
    <w:rsid w:val="37453C96"/>
    <w:rsid w:val="3746D486"/>
    <w:rsid w:val="374BC199"/>
    <w:rsid w:val="374C9A2E"/>
    <w:rsid w:val="374D3A23"/>
    <w:rsid w:val="37538770"/>
    <w:rsid w:val="375D427F"/>
    <w:rsid w:val="3764BEC5"/>
    <w:rsid w:val="37657BA7"/>
    <w:rsid w:val="3766CF61"/>
    <w:rsid w:val="376C9F54"/>
    <w:rsid w:val="376CAA4B"/>
    <w:rsid w:val="376DF51A"/>
    <w:rsid w:val="377F62F3"/>
    <w:rsid w:val="37839776"/>
    <w:rsid w:val="37842666"/>
    <w:rsid w:val="378448C4"/>
    <w:rsid w:val="3785DDA8"/>
    <w:rsid w:val="3785EE69"/>
    <w:rsid w:val="3787E71C"/>
    <w:rsid w:val="378A2583"/>
    <w:rsid w:val="378F147C"/>
    <w:rsid w:val="3790DABB"/>
    <w:rsid w:val="379AF4F5"/>
    <w:rsid w:val="379B4803"/>
    <w:rsid w:val="37A09010"/>
    <w:rsid w:val="37ABC14F"/>
    <w:rsid w:val="37AD3507"/>
    <w:rsid w:val="37C08AB8"/>
    <w:rsid w:val="37C2FE48"/>
    <w:rsid w:val="37CA735C"/>
    <w:rsid w:val="37CF11CE"/>
    <w:rsid w:val="37D50218"/>
    <w:rsid w:val="37D72887"/>
    <w:rsid w:val="37E27C20"/>
    <w:rsid w:val="37E465BA"/>
    <w:rsid w:val="37E473D8"/>
    <w:rsid w:val="37E4D703"/>
    <w:rsid w:val="37E7A874"/>
    <w:rsid w:val="37E947D3"/>
    <w:rsid w:val="37EA2BC3"/>
    <w:rsid w:val="37EF1DEE"/>
    <w:rsid w:val="37EFAD53"/>
    <w:rsid w:val="37FBDCCA"/>
    <w:rsid w:val="37FD52B7"/>
    <w:rsid w:val="37FDD631"/>
    <w:rsid w:val="37FE50CD"/>
    <w:rsid w:val="3802BE6C"/>
    <w:rsid w:val="38039082"/>
    <w:rsid w:val="380EFBD3"/>
    <w:rsid w:val="38116FDE"/>
    <w:rsid w:val="381E1668"/>
    <w:rsid w:val="381F1FCC"/>
    <w:rsid w:val="382010C8"/>
    <w:rsid w:val="38210216"/>
    <w:rsid w:val="3822C286"/>
    <w:rsid w:val="3824629F"/>
    <w:rsid w:val="382690C3"/>
    <w:rsid w:val="382B4B86"/>
    <w:rsid w:val="382D997C"/>
    <w:rsid w:val="382F2162"/>
    <w:rsid w:val="3830002E"/>
    <w:rsid w:val="383A2077"/>
    <w:rsid w:val="383B5BD7"/>
    <w:rsid w:val="383DBF7A"/>
    <w:rsid w:val="383DF572"/>
    <w:rsid w:val="384373D8"/>
    <w:rsid w:val="3848E0E7"/>
    <w:rsid w:val="384C1BC1"/>
    <w:rsid w:val="3857A75B"/>
    <w:rsid w:val="385821F8"/>
    <w:rsid w:val="385AF7C4"/>
    <w:rsid w:val="386418DD"/>
    <w:rsid w:val="386C7792"/>
    <w:rsid w:val="386F4116"/>
    <w:rsid w:val="387AE8A0"/>
    <w:rsid w:val="387D40AC"/>
    <w:rsid w:val="3884919D"/>
    <w:rsid w:val="388AE0B6"/>
    <w:rsid w:val="3891949E"/>
    <w:rsid w:val="3899F77A"/>
    <w:rsid w:val="38A46742"/>
    <w:rsid w:val="38A60629"/>
    <w:rsid w:val="38AAD105"/>
    <w:rsid w:val="38B0FBB4"/>
    <w:rsid w:val="38B1BA74"/>
    <w:rsid w:val="38B5DAE4"/>
    <w:rsid w:val="38B652EE"/>
    <w:rsid w:val="38BD4C31"/>
    <w:rsid w:val="38C64563"/>
    <w:rsid w:val="38CDA287"/>
    <w:rsid w:val="38CE4F8B"/>
    <w:rsid w:val="38CFF723"/>
    <w:rsid w:val="38D21FC7"/>
    <w:rsid w:val="38D225B5"/>
    <w:rsid w:val="38D66EEB"/>
    <w:rsid w:val="38E033A2"/>
    <w:rsid w:val="38E21A18"/>
    <w:rsid w:val="38E4B700"/>
    <w:rsid w:val="38E58609"/>
    <w:rsid w:val="38EDE63C"/>
    <w:rsid w:val="38EE09F6"/>
    <w:rsid w:val="38F00921"/>
    <w:rsid w:val="38F06B40"/>
    <w:rsid w:val="38F3C810"/>
    <w:rsid w:val="38F91C09"/>
    <w:rsid w:val="38F95B8A"/>
    <w:rsid w:val="38F978B5"/>
    <w:rsid w:val="38FCAE2F"/>
    <w:rsid w:val="390092AB"/>
    <w:rsid w:val="39014C08"/>
    <w:rsid w:val="390932FA"/>
    <w:rsid w:val="3912D490"/>
    <w:rsid w:val="3917495E"/>
    <w:rsid w:val="391C5BA4"/>
    <w:rsid w:val="391E4B35"/>
    <w:rsid w:val="392015D1"/>
    <w:rsid w:val="3928D5AE"/>
    <w:rsid w:val="392B1232"/>
    <w:rsid w:val="393485D3"/>
    <w:rsid w:val="3934FDF8"/>
    <w:rsid w:val="39354BEE"/>
    <w:rsid w:val="39363DB8"/>
    <w:rsid w:val="3936C556"/>
    <w:rsid w:val="39429AA9"/>
    <w:rsid w:val="3948AFFC"/>
    <w:rsid w:val="394F0A18"/>
    <w:rsid w:val="395A35A7"/>
    <w:rsid w:val="3961D013"/>
    <w:rsid w:val="3961F83A"/>
    <w:rsid w:val="396643BD"/>
    <w:rsid w:val="396BF5D5"/>
    <w:rsid w:val="396D96FB"/>
    <w:rsid w:val="39766791"/>
    <w:rsid w:val="3980E4CD"/>
    <w:rsid w:val="398128A3"/>
    <w:rsid w:val="39826F48"/>
    <w:rsid w:val="39839047"/>
    <w:rsid w:val="398639B1"/>
    <w:rsid w:val="3993CABD"/>
    <w:rsid w:val="39980FB7"/>
    <w:rsid w:val="39A17D88"/>
    <w:rsid w:val="39A37207"/>
    <w:rsid w:val="39A960D6"/>
    <w:rsid w:val="39B1DB99"/>
    <w:rsid w:val="39B565BA"/>
    <w:rsid w:val="39BD1D48"/>
    <w:rsid w:val="39BD7EB4"/>
    <w:rsid w:val="39BF6C9D"/>
    <w:rsid w:val="39C17B6A"/>
    <w:rsid w:val="39CA4A38"/>
    <w:rsid w:val="39D108B6"/>
    <w:rsid w:val="39D19CEF"/>
    <w:rsid w:val="39D19DAA"/>
    <w:rsid w:val="39D7957F"/>
    <w:rsid w:val="39D9ABDA"/>
    <w:rsid w:val="39DA7A88"/>
    <w:rsid w:val="39E733D5"/>
    <w:rsid w:val="39E7B3C6"/>
    <w:rsid w:val="39F1B168"/>
    <w:rsid w:val="39FA3700"/>
    <w:rsid w:val="39FE8052"/>
    <w:rsid w:val="39FFF053"/>
    <w:rsid w:val="3A04A073"/>
    <w:rsid w:val="3A0FD61E"/>
    <w:rsid w:val="3A1C1A4A"/>
    <w:rsid w:val="3A20C37A"/>
    <w:rsid w:val="3A2F37D6"/>
    <w:rsid w:val="3A2FED55"/>
    <w:rsid w:val="3A36AB17"/>
    <w:rsid w:val="3A39AAFC"/>
    <w:rsid w:val="3A4037A3"/>
    <w:rsid w:val="3A4A7896"/>
    <w:rsid w:val="3A4AC5FD"/>
    <w:rsid w:val="3A4AE3FA"/>
    <w:rsid w:val="3A55E2F5"/>
    <w:rsid w:val="3A55E88A"/>
    <w:rsid w:val="3A5A85CC"/>
    <w:rsid w:val="3A5FD674"/>
    <w:rsid w:val="3A682FD4"/>
    <w:rsid w:val="3A6BD863"/>
    <w:rsid w:val="3A6F0205"/>
    <w:rsid w:val="3A700892"/>
    <w:rsid w:val="3A7030DF"/>
    <w:rsid w:val="3A718E58"/>
    <w:rsid w:val="3A77BE91"/>
    <w:rsid w:val="3A7B2CC7"/>
    <w:rsid w:val="3A83972F"/>
    <w:rsid w:val="3A87229A"/>
    <w:rsid w:val="3A97658D"/>
    <w:rsid w:val="3A999E32"/>
    <w:rsid w:val="3A9A9F31"/>
    <w:rsid w:val="3A9BE9C4"/>
    <w:rsid w:val="3A9F4762"/>
    <w:rsid w:val="3AA597C0"/>
    <w:rsid w:val="3AA5BCE2"/>
    <w:rsid w:val="3AAB353E"/>
    <w:rsid w:val="3AAF7610"/>
    <w:rsid w:val="3AAFF545"/>
    <w:rsid w:val="3AC007A3"/>
    <w:rsid w:val="3AC54917"/>
    <w:rsid w:val="3AC86AB1"/>
    <w:rsid w:val="3AC93180"/>
    <w:rsid w:val="3ADEE008"/>
    <w:rsid w:val="3AE11036"/>
    <w:rsid w:val="3AE3B2D6"/>
    <w:rsid w:val="3AE3E530"/>
    <w:rsid w:val="3AEC875D"/>
    <w:rsid w:val="3AEF413F"/>
    <w:rsid w:val="3AF90314"/>
    <w:rsid w:val="3AFDCC16"/>
    <w:rsid w:val="3B010815"/>
    <w:rsid w:val="3B022173"/>
    <w:rsid w:val="3B0553A6"/>
    <w:rsid w:val="3B09458D"/>
    <w:rsid w:val="3B111C97"/>
    <w:rsid w:val="3B16F2B7"/>
    <w:rsid w:val="3B1A5090"/>
    <w:rsid w:val="3B1DFBA9"/>
    <w:rsid w:val="3B1F7881"/>
    <w:rsid w:val="3B23890C"/>
    <w:rsid w:val="3B29A600"/>
    <w:rsid w:val="3B322289"/>
    <w:rsid w:val="3B3B619E"/>
    <w:rsid w:val="3B3CE3F0"/>
    <w:rsid w:val="3B3EDB0B"/>
    <w:rsid w:val="3B3EE2DB"/>
    <w:rsid w:val="3B4037D8"/>
    <w:rsid w:val="3B447427"/>
    <w:rsid w:val="3B4E5512"/>
    <w:rsid w:val="3B506255"/>
    <w:rsid w:val="3B542253"/>
    <w:rsid w:val="3B568B0F"/>
    <w:rsid w:val="3B67363E"/>
    <w:rsid w:val="3B6CCFD4"/>
    <w:rsid w:val="3B9268F5"/>
    <w:rsid w:val="3B9BD410"/>
    <w:rsid w:val="3B9D052E"/>
    <w:rsid w:val="3BA06B75"/>
    <w:rsid w:val="3BA6E55B"/>
    <w:rsid w:val="3BA6F6EB"/>
    <w:rsid w:val="3BA8913A"/>
    <w:rsid w:val="3BB67C38"/>
    <w:rsid w:val="3BBB90F6"/>
    <w:rsid w:val="3BC3B61F"/>
    <w:rsid w:val="3BC407FE"/>
    <w:rsid w:val="3BCB68C2"/>
    <w:rsid w:val="3BD221E6"/>
    <w:rsid w:val="3BD5AFE8"/>
    <w:rsid w:val="3BDF8C63"/>
    <w:rsid w:val="3BDFB76E"/>
    <w:rsid w:val="3BEBE37F"/>
    <w:rsid w:val="3BED3C3A"/>
    <w:rsid w:val="3BF6B5EE"/>
    <w:rsid w:val="3BF985B0"/>
    <w:rsid w:val="3C007C5E"/>
    <w:rsid w:val="3C06EC6C"/>
    <w:rsid w:val="3C140398"/>
    <w:rsid w:val="3C1C028F"/>
    <w:rsid w:val="3C2700B4"/>
    <w:rsid w:val="3C2E5E20"/>
    <w:rsid w:val="3C2F7DE8"/>
    <w:rsid w:val="3C3813F9"/>
    <w:rsid w:val="3C386DC2"/>
    <w:rsid w:val="3C3ECBD1"/>
    <w:rsid w:val="3C4224BB"/>
    <w:rsid w:val="3C423B86"/>
    <w:rsid w:val="3C43A9AD"/>
    <w:rsid w:val="3C482CA9"/>
    <w:rsid w:val="3C4A8815"/>
    <w:rsid w:val="3C5E4D22"/>
    <w:rsid w:val="3C638677"/>
    <w:rsid w:val="3C63B08C"/>
    <w:rsid w:val="3C64B134"/>
    <w:rsid w:val="3C72087C"/>
    <w:rsid w:val="3C7765CC"/>
    <w:rsid w:val="3C794584"/>
    <w:rsid w:val="3C7994FB"/>
    <w:rsid w:val="3C80857D"/>
    <w:rsid w:val="3C835F39"/>
    <w:rsid w:val="3C891C41"/>
    <w:rsid w:val="3C8C7089"/>
    <w:rsid w:val="3C909690"/>
    <w:rsid w:val="3C939B13"/>
    <w:rsid w:val="3C97FBAF"/>
    <w:rsid w:val="3C98C3FD"/>
    <w:rsid w:val="3C9E92FF"/>
    <w:rsid w:val="3CA0FF17"/>
    <w:rsid w:val="3CA233BA"/>
    <w:rsid w:val="3CA9C57B"/>
    <w:rsid w:val="3CB167C2"/>
    <w:rsid w:val="3CB1F428"/>
    <w:rsid w:val="3CB4411E"/>
    <w:rsid w:val="3CB97340"/>
    <w:rsid w:val="3CBEFB29"/>
    <w:rsid w:val="3CC1E298"/>
    <w:rsid w:val="3CC4E080"/>
    <w:rsid w:val="3CC5EEF8"/>
    <w:rsid w:val="3CC7013B"/>
    <w:rsid w:val="3CD38FFF"/>
    <w:rsid w:val="3CD976BA"/>
    <w:rsid w:val="3CE2D0ED"/>
    <w:rsid w:val="3CE7980B"/>
    <w:rsid w:val="3CEAAC8D"/>
    <w:rsid w:val="3CECD0B0"/>
    <w:rsid w:val="3CEE9434"/>
    <w:rsid w:val="3CF80260"/>
    <w:rsid w:val="3CFB83CB"/>
    <w:rsid w:val="3CFC8E82"/>
    <w:rsid w:val="3D00A788"/>
    <w:rsid w:val="3D05A414"/>
    <w:rsid w:val="3D099076"/>
    <w:rsid w:val="3D09F0CF"/>
    <w:rsid w:val="3D1313A8"/>
    <w:rsid w:val="3D1D281B"/>
    <w:rsid w:val="3D1F27E3"/>
    <w:rsid w:val="3D2714CA"/>
    <w:rsid w:val="3D2B9E3F"/>
    <w:rsid w:val="3D2C9E51"/>
    <w:rsid w:val="3D3191AA"/>
    <w:rsid w:val="3D31B161"/>
    <w:rsid w:val="3D33429D"/>
    <w:rsid w:val="3D387007"/>
    <w:rsid w:val="3D3A84D6"/>
    <w:rsid w:val="3D3BA409"/>
    <w:rsid w:val="3D551F9B"/>
    <w:rsid w:val="3D563AF0"/>
    <w:rsid w:val="3D5BE108"/>
    <w:rsid w:val="3D64C088"/>
    <w:rsid w:val="3D68D997"/>
    <w:rsid w:val="3D7A3C38"/>
    <w:rsid w:val="3D82556C"/>
    <w:rsid w:val="3D8399EB"/>
    <w:rsid w:val="3D8404CA"/>
    <w:rsid w:val="3D88C42A"/>
    <w:rsid w:val="3D88F75F"/>
    <w:rsid w:val="3D8D5834"/>
    <w:rsid w:val="3D94DB56"/>
    <w:rsid w:val="3D96A2DE"/>
    <w:rsid w:val="3D9B56B5"/>
    <w:rsid w:val="3D9C2B27"/>
    <w:rsid w:val="3DA618BC"/>
    <w:rsid w:val="3DADB0AD"/>
    <w:rsid w:val="3DB141DE"/>
    <w:rsid w:val="3DBBCE17"/>
    <w:rsid w:val="3DBD509E"/>
    <w:rsid w:val="3DBF00C5"/>
    <w:rsid w:val="3DC14BA1"/>
    <w:rsid w:val="3DC1E106"/>
    <w:rsid w:val="3DC32EC0"/>
    <w:rsid w:val="3DD9E89A"/>
    <w:rsid w:val="3DDA6D97"/>
    <w:rsid w:val="3DDF2AE9"/>
    <w:rsid w:val="3DDF7CCD"/>
    <w:rsid w:val="3DE127F7"/>
    <w:rsid w:val="3DE7A4E4"/>
    <w:rsid w:val="3DF18A83"/>
    <w:rsid w:val="3DF238EF"/>
    <w:rsid w:val="3DF73444"/>
    <w:rsid w:val="3DF95FA7"/>
    <w:rsid w:val="3DF9E5E2"/>
    <w:rsid w:val="3DFEC499"/>
    <w:rsid w:val="3E0BE723"/>
    <w:rsid w:val="3E0E2579"/>
    <w:rsid w:val="3E15B6E6"/>
    <w:rsid w:val="3E1946F2"/>
    <w:rsid w:val="3E1A8B1B"/>
    <w:rsid w:val="3E277405"/>
    <w:rsid w:val="3E29376A"/>
    <w:rsid w:val="3E335BD8"/>
    <w:rsid w:val="3E3459CD"/>
    <w:rsid w:val="3E3B824C"/>
    <w:rsid w:val="3E4106E3"/>
    <w:rsid w:val="3E45C775"/>
    <w:rsid w:val="3E46086C"/>
    <w:rsid w:val="3E46D264"/>
    <w:rsid w:val="3E47D9EC"/>
    <w:rsid w:val="3E4E2EE8"/>
    <w:rsid w:val="3E5284F0"/>
    <w:rsid w:val="3E574417"/>
    <w:rsid w:val="3E5850F0"/>
    <w:rsid w:val="3E5D3FE2"/>
    <w:rsid w:val="3E5EA1F1"/>
    <w:rsid w:val="3E641CB7"/>
    <w:rsid w:val="3E6B1BF4"/>
    <w:rsid w:val="3E6DA765"/>
    <w:rsid w:val="3E81433C"/>
    <w:rsid w:val="3E870A56"/>
    <w:rsid w:val="3E88A6DF"/>
    <w:rsid w:val="3E8AF95B"/>
    <w:rsid w:val="3E91330B"/>
    <w:rsid w:val="3EA17475"/>
    <w:rsid w:val="3EA7A769"/>
    <w:rsid w:val="3EAA859B"/>
    <w:rsid w:val="3EB1505C"/>
    <w:rsid w:val="3EB44541"/>
    <w:rsid w:val="3EB8F87C"/>
    <w:rsid w:val="3EBB9173"/>
    <w:rsid w:val="3EC23827"/>
    <w:rsid w:val="3EC32D18"/>
    <w:rsid w:val="3EC38EBC"/>
    <w:rsid w:val="3EC4FD09"/>
    <w:rsid w:val="3EC6EEA5"/>
    <w:rsid w:val="3ECC9333"/>
    <w:rsid w:val="3ECE408B"/>
    <w:rsid w:val="3ED809F7"/>
    <w:rsid w:val="3EDBE2C7"/>
    <w:rsid w:val="3EF60DD4"/>
    <w:rsid w:val="3EF7A899"/>
    <w:rsid w:val="3F0862AD"/>
    <w:rsid w:val="3F0C589A"/>
    <w:rsid w:val="3F0F492C"/>
    <w:rsid w:val="3F171832"/>
    <w:rsid w:val="3F213124"/>
    <w:rsid w:val="3F2660F0"/>
    <w:rsid w:val="3F29EE22"/>
    <w:rsid w:val="3F31E2B7"/>
    <w:rsid w:val="3F349C3B"/>
    <w:rsid w:val="3F359070"/>
    <w:rsid w:val="3F3A2CFE"/>
    <w:rsid w:val="3F45186D"/>
    <w:rsid w:val="3F452354"/>
    <w:rsid w:val="3F4587C7"/>
    <w:rsid w:val="3F47AE3C"/>
    <w:rsid w:val="3F4C07A0"/>
    <w:rsid w:val="3F4E0517"/>
    <w:rsid w:val="3F5DC609"/>
    <w:rsid w:val="3F5F8461"/>
    <w:rsid w:val="3F6BE992"/>
    <w:rsid w:val="3F75B8FB"/>
    <w:rsid w:val="3F79519C"/>
    <w:rsid w:val="3F7A5D0F"/>
    <w:rsid w:val="3F833139"/>
    <w:rsid w:val="3F8A7489"/>
    <w:rsid w:val="3F8A74EB"/>
    <w:rsid w:val="3F90820F"/>
    <w:rsid w:val="3F90DC37"/>
    <w:rsid w:val="3F910927"/>
    <w:rsid w:val="3F951D07"/>
    <w:rsid w:val="3F96CBE3"/>
    <w:rsid w:val="3F9CBFEB"/>
    <w:rsid w:val="3FA4C80A"/>
    <w:rsid w:val="3FA88104"/>
    <w:rsid w:val="3FB3596C"/>
    <w:rsid w:val="3FB435DC"/>
    <w:rsid w:val="3FB455B8"/>
    <w:rsid w:val="3FB82629"/>
    <w:rsid w:val="3FBE2B03"/>
    <w:rsid w:val="3FBFBC6B"/>
    <w:rsid w:val="3FCA67B7"/>
    <w:rsid w:val="3FCAE294"/>
    <w:rsid w:val="3FD93612"/>
    <w:rsid w:val="3FDBE7B0"/>
    <w:rsid w:val="3FE7F120"/>
    <w:rsid w:val="3FF17E21"/>
    <w:rsid w:val="3FFB9F37"/>
    <w:rsid w:val="3FFD9E65"/>
    <w:rsid w:val="4001EEB8"/>
    <w:rsid w:val="40026F54"/>
    <w:rsid w:val="400EE056"/>
    <w:rsid w:val="401143CF"/>
    <w:rsid w:val="401C2765"/>
    <w:rsid w:val="401F4C84"/>
    <w:rsid w:val="402811CE"/>
    <w:rsid w:val="40284455"/>
    <w:rsid w:val="4028510D"/>
    <w:rsid w:val="402FC912"/>
    <w:rsid w:val="4030FEC0"/>
    <w:rsid w:val="4033248D"/>
    <w:rsid w:val="403DFF45"/>
    <w:rsid w:val="404032E7"/>
    <w:rsid w:val="40428346"/>
    <w:rsid w:val="404F880C"/>
    <w:rsid w:val="4056D329"/>
    <w:rsid w:val="405CB663"/>
    <w:rsid w:val="405F2A3F"/>
    <w:rsid w:val="4064E14D"/>
    <w:rsid w:val="4068C248"/>
    <w:rsid w:val="406C48F1"/>
    <w:rsid w:val="407499BE"/>
    <w:rsid w:val="407C8801"/>
    <w:rsid w:val="40838C02"/>
    <w:rsid w:val="40880FAD"/>
    <w:rsid w:val="408DAFC2"/>
    <w:rsid w:val="4093EAF3"/>
    <w:rsid w:val="409C7E60"/>
    <w:rsid w:val="409FE2E1"/>
    <w:rsid w:val="40A00A7B"/>
    <w:rsid w:val="40A2FA34"/>
    <w:rsid w:val="40AA3707"/>
    <w:rsid w:val="40B3146A"/>
    <w:rsid w:val="40B52584"/>
    <w:rsid w:val="40B5BADE"/>
    <w:rsid w:val="40BA6450"/>
    <w:rsid w:val="40C39E73"/>
    <w:rsid w:val="40C410E7"/>
    <w:rsid w:val="40CD01D8"/>
    <w:rsid w:val="40CF0BFB"/>
    <w:rsid w:val="40D0437D"/>
    <w:rsid w:val="40D25DBD"/>
    <w:rsid w:val="40D987A2"/>
    <w:rsid w:val="40DB7BD2"/>
    <w:rsid w:val="40E0237C"/>
    <w:rsid w:val="40E9FE54"/>
    <w:rsid w:val="40EB33BF"/>
    <w:rsid w:val="40EB4905"/>
    <w:rsid w:val="40EF27D2"/>
    <w:rsid w:val="40F03017"/>
    <w:rsid w:val="40F45A58"/>
    <w:rsid w:val="40F48D42"/>
    <w:rsid w:val="40F72756"/>
    <w:rsid w:val="40F86F60"/>
    <w:rsid w:val="4101772F"/>
    <w:rsid w:val="410BC73C"/>
    <w:rsid w:val="410C2E24"/>
    <w:rsid w:val="4115B064"/>
    <w:rsid w:val="4118F33C"/>
    <w:rsid w:val="412B0F52"/>
    <w:rsid w:val="412BE8B7"/>
    <w:rsid w:val="412CD988"/>
    <w:rsid w:val="413425C2"/>
    <w:rsid w:val="413750F9"/>
    <w:rsid w:val="41379CED"/>
    <w:rsid w:val="4138904C"/>
    <w:rsid w:val="4141DD73"/>
    <w:rsid w:val="4143FC86"/>
    <w:rsid w:val="414ADF56"/>
    <w:rsid w:val="414DBBF3"/>
    <w:rsid w:val="4151A922"/>
    <w:rsid w:val="415D51A7"/>
    <w:rsid w:val="416FAD27"/>
    <w:rsid w:val="41720507"/>
    <w:rsid w:val="417C2550"/>
    <w:rsid w:val="417C6085"/>
    <w:rsid w:val="417CA981"/>
    <w:rsid w:val="417DB911"/>
    <w:rsid w:val="41809A71"/>
    <w:rsid w:val="41812A18"/>
    <w:rsid w:val="4184BD4A"/>
    <w:rsid w:val="41967555"/>
    <w:rsid w:val="41A80524"/>
    <w:rsid w:val="41AB073B"/>
    <w:rsid w:val="41AF4D37"/>
    <w:rsid w:val="41B27BF4"/>
    <w:rsid w:val="41B2D81D"/>
    <w:rsid w:val="41B6F23B"/>
    <w:rsid w:val="41BEB3C7"/>
    <w:rsid w:val="41CD8825"/>
    <w:rsid w:val="41D038FD"/>
    <w:rsid w:val="41D34C31"/>
    <w:rsid w:val="41DFA36D"/>
    <w:rsid w:val="41E5E845"/>
    <w:rsid w:val="41F31752"/>
    <w:rsid w:val="41F680AE"/>
    <w:rsid w:val="41FA55EF"/>
    <w:rsid w:val="41FA7061"/>
    <w:rsid w:val="42008285"/>
    <w:rsid w:val="4200FCAC"/>
    <w:rsid w:val="4209C19B"/>
    <w:rsid w:val="42124DFE"/>
    <w:rsid w:val="421E7A45"/>
    <w:rsid w:val="42221B63"/>
    <w:rsid w:val="422DDC57"/>
    <w:rsid w:val="422F8006"/>
    <w:rsid w:val="423C670C"/>
    <w:rsid w:val="423CEC17"/>
    <w:rsid w:val="424049ED"/>
    <w:rsid w:val="424871B8"/>
    <w:rsid w:val="4249ABBC"/>
    <w:rsid w:val="424B2DAB"/>
    <w:rsid w:val="4250ACBF"/>
    <w:rsid w:val="42535067"/>
    <w:rsid w:val="42541B13"/>
    <w:rsid w:val="425550C7"/>
    <w:rsid w:val="42574EAF"/>
    <w:rsid w:val="4259A968"/>
    <w:rsid w:val="425F8A8B"/>
    <w:rsid w:val="426637E1"/>
    <w:rsid w:val="4269ECC3"/>
    <w:rsid w:val="426E7397"/>
    <w:rsid w:val="42785CA9"/>
    <w:rsid w:val="4283025B"/>
    <w:rsid w:val="42831A35"/>
    <w:rsid w:val="4288A24F"/>
    <w:rsid w:val="42A78C57"/>
    <w:rsid w:val="42AFA007"/>
    <w:rsid w:val="42BF3BB9"/>
    <w:rsid w:val="42C3633F"/>
    <w:rsid w:val="42CA6AA5"/>
    <w:rsid w:val="42CC0DB9"/>
    <w:rsid w:val="42CF5429"/>
    <w:rsid w:val="42D25D02"/>
    <w:rsid w:val="42D388E8"/>
    <w:rsid w:val="42DB6F7E"/>
    <w:rsid w:val="42DD2553"/>
    <w:rsid w:val="42DEC396"/>
    <w:rsid w:val="42E20DE8"/>
    <w:rsid w:val="42E9D667"/>
    <w:rsid w:val="42ECD53B"/>
    <w:rsid w:val="42F1F1FA"/>
    <w:rsid w:val="42F640A2"/>
    <w:rsid w:val="42FF9E9B"/>
    <w:rsid w:val="4300EBD8"/>
    <w:rsid w:val="43046048"/>
    <w:rsid w:val="4305D31F"/>
    <w:rsid w:val="431A9CC6"/>
    <w:rsid w:val="431CE918"/>
    <w:rsid w:val="431E1F0B"/>
    <w:rsid w:val="4330C493"/>
    <w:rsid w:val="43353F27"/>
    <w:rsid w:val="434539FB"/>
    <w:rsid w:val="4354A8D1"/>
    <w:rsid w:val="4354DAEA"/>
    <w:rsid w:val="43563769"/>
    <w:rsid w:val="435758E1"/>
    <w:rsid w:val="43639D85"/>
    <w:rsid w:val="43641CD3"/>
    <w:rsid w:val="4364BB4C"/>
    <w:rsid w:val="436B5CD2"/>
    <w:rsid w:val="436CB136"/>
    <w:rsid w:val="436CBBA4"/>
    <w:rsid w:val="437075B4"/>
    <w:rsid w:val="43708EF4"/>
    <w:rsid w:val="43739370"/>
    <w:rsid w:val="4374E598"/>
    <w:rsid w:val="437BDC12"/>
    <w:rsid w:val="438055BE"/>
    <w:rsid w:val="438E2166"/>
    <w:rsid w:val="4395E646"/>
    <w:rsid w:val="43984F2B"/>
    <w:rsid w:val="43990C3A"/>
    <w:rsid w:val="439977E3"/>
    <w:rsid w:val="439A6E93"/>
    <w:rsid w:val="43A3257B"/>
    <w:rsid w:val="43B3FF22"/>
    <w:rsid w:val="43B6C8CA"/>
    <w:rsid w:val="43BB32F7"/>
    <w:rsid w:val="43BD96CD"/>
    <w:rsid w:val="43BE4524"/>
    <w:rsid w:val="43BE5583"/>
    <w:rsid w:val="43C1C3E9"/>
    <w:rsid w:val="43C1FE6E"/>
    <w:rsid w:val="43C86837"/>
    <w:rsid w:val="43CF7D8F"/>
    <w:rsid w:val="43D197FE"/>
    <w:rsid w:val="43D2552A"/>
    <w:rsid w:val="43D80C29"/>
    <w:rsid w:val="43DF4BED"/>
    <w:rsid w:val="43E4CDFE"/>
    <w:rsid w:val="43EAD2B0"/>
    <w:rsid w:val="43EC4CB6"/>
    <w:rsid w:val="43F353B9"/>
    <w:rsid w:val="44016CBA"/>
    <w:rsid w:val="440D6651"/>
    <w:rsid w:val="4412FA2D"/>
    <w:rsid w:val="4414A9C8"/>
    <w:rsid w:val="441668A7"/>
    <w:rsid w:val="44172A43"/>
    <w:rsid w:val="44200656"/>
    <w:rsid w:val="4430286B"/>
    <w:rsid w:val="443CE75E"/>
    <w:rsid w:val="443F24A6"/>
    <w:rsid w:val="44444D2E"/>
    <w:rsid w:val="4455078F"/>
    <w:rsid w:val="445ACFFA"/>
    <w:rsid w:val="445BAF6C"/>
    <w:rsid w:val="445FC47F"/>
    <w:rsid w:val="44660D12"/>
    <w:rsid w:val="4474235F"/>
    <w:rsid w:val="44786811"/>
    <w:rsid w:val="44870D64"/>
    <w:rsid w:val="44872DA3"/>
    <w:rsid w:val="4488F618"/>
    <w:rsid w:val="4489E537"/>
    <w:rsid w:val="4497FDB2"/>
    <w:rsid w:val="449853BB"/>
    <w:rsid w:val="4498C951"/>
    <w:rsid w:val="44A0F8DA"/>
    <w:rsid w:val="44AC38CF"/>
    <w:rsid w:val="44AE5D7D"/>
    <w:rsid w:val="44B391C5"/>
    <w:rsid w:val="44B50A42"/>
    <w:rsid w:val="44B6E21E"/>
    <w:rsid w:val="44B9B650"/>
    <w:rsid w:val="44BB3AAF"/>
    <w:rsid w:val="44BC4F74"/>
    <w:rsid w:val="44BCB85E"/>
    <w:rsid w:val="44C2A60A"/>
    <w:rsid w:val="44C7B854"/>
    <w:rsid w:val="44D9C795"/>
    <w:rsid w:val="44DD685C"/>
    <w:rsid w:val="44F27563"/>
    <w:rsid w:val="44F49A34"/>
    <w:rsid w:val="44FB6220"/>
    <w:rsid w:val="450D4928"/>
    <w:rsid w:val="451393AA"/>
    <w:rsid w:val="451394E6"/>
    <w:rsid w:val="4515FEC0"/>
    <w:rsid w:val="451E109B"/>
    <w:rsid w:val="452217F6"/>
    <w:rsid w:val="45225F4B"/>
    <w:rsid w:val="452DDDFA"/>
    <w:rsid w:val="452E40B5"/>
    <w:rsid w:val="45303DE6"/>
    <w:rsid w:val="45307D8C"/>
    <w:rsid w:val="453216F1"/>
    <w:rsid w:val="4537DBD4"/>
    <w:rsid w:val="4538E8FC"/>
    <w:rsid w:val="45403AF7"/>
    <w:rsid w:val="454489AD"/>
    <w:rsid w:val="45492961"/>
    <w:rsid w:val="45497FFC"/>
    <w:rsid w:val="4554EFEE"/>
    <w:rsid w:val="455A4B32"/>
    <w:rsid w:val="455B9ADD"/>
    <w:rsid w:val="456BCC20"/>
    <w:rsid w:val="456C964B"/>
    <w:rsid w:val="456D5181"/>
    <w:rsid w:val="4572260F"/>
    <w:rsid w:val="4574D434"/>
    <w:rsid w:val="45775E69"/>
    <w:rsid w:val="457C3490"/>
    <w:rsid w:val="457DC4FD"/>
    <w:rsid w:val="4580DBC8"/>
    <w:rsid w:val="458B9DB6"/>
    <w:rsid w:val="459F67C3"/>
    <w:rsid w:val="45A00D60"/>
    <w:rsid w:val="45A33556"/>
    <w:rsid w:val="45A37615"/>
    <w:rsid w:val="45AB677B"/>
    <w:rsid w:val="45AC10CC"/>
    <w:rsid w:val="45B2FAA4"/>
    <w:rsid w:val="45B39E17"/>
    <w:rsid w:val="45B8AFF6"/>
    <w:rsid w:val="45B9460A"/>
    <w:rsid w:val="45BBCC30"/>
    <w:rsid w:val="45BBD6B7"/>
    <w:rsid w:val="45C057E7"/>
    <w:rsid w:val="45C3E676"/>
    <w:rsid w:val="45C5240D"/>
    <w:rsid w:val="45C6EC59"/>
    <w:rsid w:val="45C8DBF7"/>
    <w:rsid w:val="45D203BE"/>
    <w:rsid w:val="45D29A44"/>
    <w:rsid w:val="45D6E73D"/>
    <w:rsid w:val="45E2BDD7"/>
    <w:rsid w:val="45E559E0"/>
    <w:rsid w:val="45E6AFF7"/>
    <w:rsid w:val="45ED13D6"/>
    <w:rsid w:val="45F592ED"/>
    <w:rsid w:val="45FA03A7"/>
    <w:rsid w:val="46000F01"/>
    <w:rsid w:val="4604F72F"/>
    <w:rsid w:val="461B63E9"/>
    <w:rsid w:val="461F955C"/>
    <w:rsid w:val="462722E4"/>
    <w:rsid w:val="463ACCCF"/>
    <w:rsid w:val="463D8599"/>
    <w:rsid w:val="463E427C"/>
    <w:rsid w:val="463EAC17"/>
    <w:rsid w:val="463EBC93"/>
    <w:rsid w:val="46446BAD"/>
    <w:rsid w:val="46456A97"/>
    <w:rsid w:val="4645C52C"/>
    <w:rsid w:val="46471F0A"/>
    <w:rsid w:val="4647DBE8"/>
    <w:rsid w:val="464DA037"/>
    <w:rsid w:val="4653E1C7"/>
    <w:rsid w:val="46677994"/>
    <w:rsid w:val="466B9ABC"/>
    <w:rsid w:val="466F609C"/>
    <w:rsid w:val="4670C93C"/>
    <w:rsid w:val="4675C68E"/>
    <w:rsid w:val="4680C05E"/>
    <w:rsid w:val="468460BB"/>
    <w:rsid w:val="468A8816"/>
    <w:rsid w:val="468F5597"/>
    <w:rsid w:val="469268BD"/>
    <w:rsid w:val="4693FDE1"/>
    <w:rsid w:val="46983C09"/>
    <w:rsid w:val="469876DA"/>
    <w:rsid w:val="469A0D3C"/>
    <w:rsid w:val="469B1E84"/>
    <w:rsid w:val="46B5B99A"/>
    <w:rsid w:val="46B7E150"/>
    <w:rsid w:val="46BE1AE1"/>
    <w:rsid w:val="46C127E3"/>
    <w:rsid w:val="46C1AD20"/>
    <w:rsid w:val="46C6A15E"/>
    <w:rsid w:val="46C77060"/>
    <w:rsid w:val="46D4590F"/>
    <w:rsid w:val="46D5C88F"/>
    <w:rsid w:val="46D96748"/>
    <w:rsid w:val="46DDC88B"/>
    <w:rsid w:val="46E9E7F2"/>
    <w:rsid w:val="46F48655"/>
    <w:rsid w:val="46F5BF9A"/>
    <w:rsid w:val="46FCA116"/>
    <w:rsid w:val="46FDFA31"/>
    <w:rsid w:val="4712160D"/>
    <w:rsid w:val="47178558"/>
    <w:rsid w:val="471B02ED"/>
    <w:rsid w:val="4729AEE8"/>
    <w:rsid w:val="4732C744"/>
    <w:rsid w:val="47393E74"/>
    <w:rsid w:val="4739849A"/>
    <w:rsid w:val="47424393"/>
    <w:rsid w:val="474D36FE"/>
    <w:rsid w:val="47520489"/>
    <w:rsid w:val="4754F6A6"/>
    <w:rsid w:val="47559CCC"/>
    <w:rsid w:val="4758B7F7"/>
    <w:rsid w:val="475A37DA"/>
    <w:rsid w:val="475B33A1"/>
    <w:rsid w:val="475B391F"/>
    <w:rsid w:val="475C2848"/>
    <w:rsid w:val="475C8609"/>
    <w:rsid w:val="475DD93B"/>
    <w:rsid w:val="47610879"/>
    <w:rsid w:val="4769637C"/>
    <w:rsid w:val="476B8962"/>
    <w:rsid w:val="476E8210"/>
    <w:rsid w:val="4771F7B8"/>
    <w:rsid w:val="4780346D"/>
    <w:rsid w:val="4782C5BF"/>
    <w:rsid w:val="4784E993"/>
    <w:rsid w:val="479237BF"/>
    <w:rsid w:val="47999AF7"/>
    <w:rsid w:val="479A55E5"/>
    <w:rsid w:val="479C7951"/>
    <w:rsid w:val="479D2398"/>
    <w:rsid w:val="47A3812E"/>
    <w:rsid w:val="47A52384"/>
    <w:rsid w:val="47AA7428"/>
    <w:rsid w:val="47AD4D0A"/>
    <w:rsid w:val="47B07406"/>
    <w:rsid w:val="47B72E55"/>
    <w:rsid w:val="47C09866"/>
    <w:rsid w:val="47C42404"/>
    <w:rsid w:val="47C78DAE"/>
    <w:rsid w:val="47CDD512"/>
    <w:rsid w:val="47D80289"/>
    <w:rsid w:val="47DA720D"/>
    <w:rsid w:val="47DBBA4F"/>
    <w:rsid w:val="47DC3A96"/>
    <w:rsid w:val="47DDA025"/>
    <w:rsid w:val="47DF6215"/>
    <w:rsid w:val="47E72549"/>
    <w:rsid w:val="47E7A4C7"/>
    <w:rsid w:val="47E7C6BD"/>
    <w:rsid w:val="47F41CD9"/>
    <w:rsid w:val="47F90A00"/>
    <w:rsid w:val="47FAE0AF"/>
    <w:rsid w:val="4800181B"/>
    <w:rsid w:val="4811467B"/>
    <w:rsid w:val="4811C105"/>
    <w:rsid w:val="481347B3"/>
    <w:rsid w:val="4819550D"/>
    <w:rsid w:val="481A0BE4"/>
    <w:rsid w:val="482A90B4"/>
    <w:rsid w:val="482CB7B7"/>
    <w:rsid w:val="483298A2"/>
    <w:rsid w:val="483B7DDE"/>
    <w:rsid w:val="483CAC1B"/>
    <w:rsid w:val="48403623"/>
    <w:rsid w:val="4840597C"/>
    <w:rsid w:val="48436766"/>
    <w:rsid w:val="48437D21"/>
    <w:rsid w:val="4848509A"/>
    <w:rsid w:val="48615CC9"/>
    <w:rsid w:val="48627492"/>
    <w:rsid w:val="48659F60"/>
    <w:rsid w:val="48673265"/>
    <w:rsid w:val="4867E6DA"/>
    <w:rsid w:val="4868283C"/>
    <w:rsid w:val="4879472E"/>
    <w:rsid w:val="4884F343"/>
    <w:rsid w:val="488636B0"/>
    <w:rsid w:val="48879B7F"/>
    <w:rsid w:val="488E5854"/>
    <w:rsid w:val="4891C1C0"/>
    <w:rsid w:val="48A11F74"/>
    <w:rsid w:val="48A2D56A"/>
    <w:rsid w:val="48A62E7D"/>
    <w:rsid w:val="48B14CB8"/>
    <w:rsid w:val="48B9E6CB"/>
    <w:rsid w:val="48BA1223"/>
    <w:rsid w:val="48C045A3"/>
    <w:rsid w:val="48C5216B"/>
    <w:rsid w:val="48C64CAB"/>
    <w:rsid w:val="48C8DC19"/>
    <w:rsid w:val="48DB20EC"/>
    <w:rsid w:val="48DEC404"/>
    <w:rsid w:val="48E4D8D5"/>
    <w:rsid w:val="48E8CEDE"/>
    <w:rsid w:val="48EC0B99"/>
    <w:rsid w:val="48ED00E0"/>
    <w:rsid w:val="48F48858"/>
    <w:rsid w:val="48F6FE3E"/>
    <w:rsid w:val="4906147E"/>
    <w:rsid w:val="490759C3"/>
    <w:rsid w:val="490D6270"/>
    <w:rsid w:val="490EE09B"/>
    <w:rsid w:val="4911A78D"/>
    <w:rsid w:val="49161A6A"/>
    <w:rsid w:val="4918B0BA"/>
    <w:rsid w:val="4919ECB3"/>
    <w:rsid w:val="491C5C70"/>
    <w:rsid w:val="491FEE26"/>
    <w:rsid w:val="49237512"/>
    <w:rsid w:val="49269C2A"/>
    <w:rsid w:val="49289E2B"/>
    <w:rsid w:val="492A3B3B"/>
    <w:rsid w:val="49371946"/>
    <w:rsid w:val="493F9C64"/>
    <w:rsid w:val="4941EEF7"/>
    <w:rsid w:val="49457B6B"/>
    <w:rsid w:val="49490E51"/>
    <w:rsid w:val="4949FCFA"/>
    <w:rsid w:val="494D3200"/>
    <w:rsid w:val="494E1D27"/>
    <w:rsid w:val="49530D39"/>
    <w:rsid w:val="495346B7"/>
    <w:rsid w:val="4956AC5A"/>
    <w:rsid w:val="49587912"/>
    <w:rsid w:val="495A0381"/>
    <w:rsid w:val="495B1754"/>
    <w:rsid w:val="49604050"/>
    <w:rsid w:val="4962014A"/>
    <w:rsid w:val="4968E158"/>
    <w:rsid w:val="4970C95D"/>
    <w:rsid w:val="4972A75E"/>
    <w:rsid w:val="497CA6B2"/>
    <w:rsid w:val="498595D9"/>
    <w:rsid w:val="49885C67"/>
    <w:rsid w:val="4993C38A"/>
    <w:rsid w:val="4997C9CB"/>
    <w:rsid w:val="499B4869"/>
    <w:rsid w:val="499BBCC8"/>
    <w:rsid w:val="499E57C2"/>
    <w:rsid w:val="499F766F"/>
    <w:rsid w:val="49A6A53F"/>
    <w:rsid w:val="49A70474"/>
    <w:rsid w:val="49A7ABF6"/>
    <w:rsid w:val="49A9B67F"/>
    <w:rsid w:val="49AA26EB"/>
    <w:rsid w:val="49AE65B7"/>
    <w:rsid w:val="49AF891B"/>
    <w:rsid w:val="49D1B6F0"/>
    <w:rsid w:val="49D590BA"/>
    <w:rsid w:val="49E36823"/>
    <w:rsid w:val="49E4AEE4"/>
    <w:rsid w:val="49E5B0C4"/>
    <w:rsid w:val="49E7D1F5"/>
    <w:rsid w:val="49EDF563"/>
    <w:rsid w:val="49EED50B"/>
    <w:rsid w:val="49EEE84D"/>
    <w:rsid w:val="49EF2651"/>
    <w:rsid w:val="49F229B2"/>
    <w:rsid w:val="4A011563"/>
    <w:rsid w:val="4A0C2682"/>
    <w:rsid w:val="4A0DCDF3"/>
    <w:rsid w:val="4A13D36E"/>
    <w:rsid w:val="4A15F027"/>
    <w:rsid w:val="4A23A4B7"/>
    <w:rsid w:val="4A2E85A2"/>
    <w:rsid w:val="4A3A160A"/>
    <w:rsid w:val="4A3CD033"/>
    <w:rsid w:val="4A4008DE"/>
    <w:rsid w:val="4A433E51"/>
    <w:rsid w:val="4A4500C6"/>
    <w:rsid w:val="4A471676"/>
    <w:rsid w:val="4A4F3E7B"/>
    <w:rsid w:val="4A55E284"/>
    <w:rsid w:val="4A560101"/>
    <w:rsid w:val="4A570D33"/>
    <w:rsid w:val="4A577C5F"/>
    <w:rsid w:val="4A58AABD"/>
    <w:rsid w:val="4A5B25B3"/>
    <w:rsid w:val="4A6296F9"/>
    <w:rsid w:val="4A64E5B2"/>
    <w:rsid w:val="4A710299"/>
    <w:rsid w:val="4A77B929"/>
    <w:rsid w:val="4A7C9623"/>
    <w:rsid w:val="4A7F56CE"/>
    <w:rsid w:val="4A80166C"/>
    <w:rsid w:val="4A854B44"/>
    <w:rsid w:val="4A8A01C7"/>
    <w:rsid w:val="4A91EBA0"/>
    <w:rsid w:val="4A955929"/>
    <w:rsid w:val="4A9E0696"/>
    <w:rsid w:val="4AA55F45"/>
    <w:rsid w:val="4AA77759"/>
    <w:rsid w:val="4AAD6C66"/>
    <w:rsid w:val="4AAFF085"/>
    <w:rsid w:val="4AB03337"/>
    <w:rsid w:val="4ABA896C"/>
    <w:rsid w:val="4AC02BC2"/>
    <w:rsid w:val="4AC18D12"/>
    <w:rsid w:val="4AC3067A"/>
    <w:rsid w:val="4AC3633C"/>
    <w:rsid w:val="4AC9CB2A"/>
    <w:rsid w:val="4ACD686C"/>
    <w:rsid w:val="4AD92729"/>
    <w:rsid w:val="4ADAC69B"/>
    <w:rsid w:val="4ADBDDCD"/>
    <w:rsid w:val="4AEECF17"/>
    <w:rsid w:val="4AF18ED7"/>
    <w:rsid w:val="4AFCB495"/>
    <w:rsid w:val="4AFF0F8B"/>
    <w:rsid w:val="4AFFF0DA"/>
    <w:rsid w:val="4B00BB0F"/>
    <w:rsid w:val="4B14CEB1"/>
    <w:rsid w:val="4B1783CD"/>
    <w:rsid w:val="4B1A8FA4"/>
    <w:rsid w:val="4B1BB079"/>
    <w:rsid w:val="4B1FD0D1"/>
    <w:rsid w:val="4B26A762"/>
    <w:rsid w:val="4B297DE7"/>
    <w:rsid w:val="4B2BDF33"/>
    <w:rsid w:val="4B30F603"/>
    <w:rsid w:val="4B397965"/>
    <w:rsid w:val="4B4370DA"/>
    <w:rsid w:val="4B52244E"/>
    <w:rsid w:val="4B54A6A1"/>
    <w:rsid w:val="4B695CD4"/>
    <w:rsid w:val="4B69ABAC"/>
    <w:rsid w:val="4B71C880"/>
    <w:rsid w:val="4B74C47A"/>
    <w:rsid w:val="4B761A12"/>
    <w:rsid w:val="4B77497F"/>
    <w:rsid w:val="4B794D53"/>
    <w:rsid w:val="4B7A57CD"/>
    <w:rsid w:val="4B7BA05B"/>
    <w:rsid w:val="4B8176B9"/>
    <w:rsid w:val="4B8182DA"/>
    <w:rsid w:val="4B861A6D"/>
    <w:rsid w:val="4B9D2F70"/>
    <w:rsid w:val="4BA4D494"/>
    <w:rsid w:val="4BA6C299"/>
    <w:rsid w:val="4BA919F1"/>
    <w:rsid w:val="4BAA0899"/>
    <w:rsid w:val="4BAC057C"/>
    <w:rsid w:val="4BAD22EC"/>
    <w:rsid w:val="4BB051E2"/>
    <w:rsid w:val="4BB32A78"/>
    <w:rsid w:val="4BB75E84"/>
    <w:rsid w:val="4BBA98A0"/>
    <w:rsid w:val="4BBF913B"/>
    <w:rsid w:val="4BC903D2"/>
    <w:rsid w:val="4BD40750"/>
    <w:rsid w:val="4BD47A12"/>
    <w:rsid w:val="4BD757F0"/>
    <w:rsid w:val="4BD97A0D"/>
    <w:rsid w:val="4BE18FCA"/>
    <w:rsid w:val="4BE2F932"/>
    <w:rsid w:val="4BE5AF96"/>
    <w:rsid w:val="4BEB2B99"/>
    <w:rsid w:val="4BEDFFD2"/>
    <w:rsid w:val="4BF191DF"/>
    <w:rsid w:val="4BF8BFDF"/>
    <w:rsid w:val="4BF934ED"/>
    <w:rsid w:val="4C0476E0"/>
    <w:rsid w:val="4C117618"/>
    <w:rsid w:val="4C179D36"/>
    <w:rsid w:val="4C23F45F"/>
    <w:rsid w:val="4C262119"/>
    <w:rsid w:val="4C28B42E"/>
    <w:rsid w:val="4C378DC6"/>
    <w:rsid w:val="4C3B7B8D"/>
    <w:rsid w:val="4C41DBC8"/>
    <w:rsid w:val="4C4633AE"/>
    <w:rsid w:val="4C5253C1"/>
    <w:rsid w:val="4C53AE17"/>
    <w:rsid w:val="4C5439E3"/>
    <w:rsid w:val="4C566D07"/>
    <w:rsid w:val="4C56C217"/>
    <w:rsid w:val="4C5A7E5C"/>
    <w:rsid w:val="4C5B50FB"/>
    <w:rsid w:val="4C5BBD3F"/>
    <w:rsid w:val="4C5C652E"/>
    <w:rsid w:val="4C613D24"/>
    <w:rsid w:val="4C70F184"/>
    <w:rsid w:val="4C7ECF91"/>
    <w:rsid w:val="4C7FCEB3"/>
    <w:rsid w:val="4C83EB36"/>
    <w:rsid w:val="4C94FFBF"/>
    <w:rsid w:val="4C97DAE9"/>
    <w:rsid w:val="4C9A32C3"/>
    <w:rsid w:val="4C9B5767"/>
    <w:rsid w:val="4C9C54C4"/>
    <w:rsid w:val="4CA05B4C"/>
    <w:rsid w:val="4CBB022D"/>
    <w:rsid w:val="4CBDE29F"/>
    <w:rsid w:val="4CC1A345"/>
    <w:rsid w:val="4CCF4774"/>
    <w:rsid w:val="4CD033D4"/>
    <w:rsid w:val="4CD0ACD8"/>
    <w:rsid w:val="4CD1DA91"/>
    <w:rsid w:val="4CD5DDA9"/>
    <w:rsid w:val="4CE40C7C"/>
    <w:rsid w:val="4CE50A5A"/>
    <w:rsid w:val="4CEBE970"/>
    <w:rsid w:val="4CF1B047"/>
    <w:rsid w:val="4CF6FDF2"/>
    <w:rsid w:val="4CF937BB"/>
    <w:rsid w:val="4CFA4CF5"/>
    <w:rsid w:val="4D04C8EA"/>
    <w:rsid w:val="4D0A3665"/>
    <w:rsid w:val="4D0EFE79"/>
    <w:rsid w:val="4D13D0AD"/>
    <w:rsid w:val="4D17C395"/>
    <w:rsid w:val="4D189946"/>
    <w:rsid w:val="4D2A6D78"/>
    <w:rsid w:val="4D2ED699"/>
    <w:rsid w:val="4D3F479C"/>
    <w:rsid w:val="4D401170"/>
    <w:rsid w:val="4D44F0F9"/>
    <w:rsid w:val="4D4DB4B1"/>
    <w:rsid w:val="4D4E5506"/>
    <w:rsid w:val="4D62AC92"/>
    <w:rsid w:val="4D664312"/>
    <w:rsid w:val="4D6E6D49"/>
    <w:rsid w:val="4D72C71E"/>
    <w:rsid w:val="4D73EE7D"/>
    <w:rsid w:val="4D7E49FB"/>
    <w:rsid w:val="4D7E792F"/>
    <w:rsid w:val="4D834C22"/>
    <w:rsid w:val="4D95C0E0"/>
    <w:rsid w:val="4D9992AE"/>
    <w:rsid w:val="4D9B580A"/>
    <w:rsid w:val="4D9CFA5C"/>
    <w:rsid w:val="4D9DCE87"/>
    <w:rsid w:val="4D9EE24D"/>
    <w:rsid w:val="4DAC666B"/>
    <w:rsid w:val="4DAD04D6"/>
    <w:rsid w:val="4DAFC0E6"/>
    <w:rsid w:val="4DB32DB7"/>
    <w:rsid w:val="4DBFB355"/>
    <w:rsid w:val="4DCD05FC"/>
    <w:rsid w:val="4DCF1E4A"/>
    <w:rsid w:val="4DEF7E78"/>
    <w:rsid w:val="4DF35F49"/>
    <w:rsid w:val="4DFB4F18"/>
    <w:rsid w:val="4DFDEAF7"/>
    <w:rsid w:val="4E029C99"/>
    <w:rsid w:val="4E0EB7EB"/>
    <w:rsid w:val="4E198375"/>
    <w:rsid w:val="4E1C419C"/>
    <w:rsid w:val="4E1CF896"/>
    <w:rsid w:val="4E1F8CA6"/>
    <w:rsid w:val="4E212C7E"/>
    <w:rsid w:val="4E22F315"/>
    <w:rsid w:val="4E23E862"/>
    <w:rsid w:val="4E25C6AF"/>
    <w:rsid w:val="4E2D2927"/>
    <w:rsid w:val="4E344A92"/>
    <w:rsid w:val="4E3B25C4"/>
    <w:rsid w:val="4E43748A"/>
    <w:rsid w:val="4E49599B"/>
    <w:rsid w:val="4E4BF177"/>
    <w:rsid w:val="4E4DAFAB"/>
    <w:rsid w:val="4E500D3D"/>
    <w:rsid w:val="4E59D334"/>
    <w:rsid w:val="4E5B20F6"/>
    <w:rsid w:val="4E5B8852"/>
    <w:rsid w:val="4E5BD72F"/>
    <w:rsid w:val="4E608AB8"/>
    <w:rsid w:val="4E6586D9"/>
    <w:rsid w:val="4E661C11"/>
    <w:rsid w:val="4E68B353"/>
    <w:rsid w:val="4E6A25A6"/>
    <w:rsid w:val="4E6A6EB6"/>
    <w:rsid w:val="4E6B4A0A"/>
    <w:rsid w:val="4E6ED977"/>
    <w:rsid w:val="4E774F15"/>
    <w:rsid w:val="4E794C19"/>
    <w:rsid w:val="4E7FD28F"/>
    <w:rsid w:val="4E87E58B"/>
    <w:rsid w:val="4E8E4176"/>
    <w:rsid w:val="4E913940"/>
    <w:rsid w:val="4E92CE53"/>
    <w:rsid w:val="4EAD219A"/>
    <w:rsid w:val="4EAE9223"/>
    <w:rsid w:val="4EB69D30"/>
    <w:rsid w:val="4EB77715"/>
    <w:rsid w:val="4EB8C3E5"/>
    <w:rsid w:val="4EBFD890"/>
    <w:rsid w:val="4EC4B8A2"/>
    <w:rsid w:val="4EC811B1"/>
    <w:rsid w:val="4ECA3AB0"/>
    <w:rsid w:val="4ECA8C26"/>
    <w:rsid w:val="4ED1E417"/>
    <w:rsid w:val="4ED2F6F3"/>
    <w:rsid w:val="4ED66CDE"/>
    <w:rsid w:val="4ED80D75"/>
    <w:rsid w:val="4ED887BB"/>
    <w:rsid w:val="4EDFE49B"/>
    <w:rsid w:val="4EE5315D"/>
    <w:rsid w:val="4EF9C96C"/>
    <w:rsid w:val="4F003A07"/>
    <w:rsid w:val="4F04B505"/>
    <w:rsid w:val="4F075E70"/>
    <w:rsid w:val="4F0839D9"/>
    <w:rsid w:val="4F0887BB"/>
    <w:rsid w:val="4F094F06"/>
    <w:rsid w:val="4F175733"/>
    <w:rsid w:val="4F1DEC17"/>
    <w:rsid w:val="4F1F42FB"/>
    <w:rsid w:val="4F22B3B1"/>
    <w:rsid w:val="4F24F33E"/>
    <w:rsid w:val="4F2A7340"/>
    <w:rsid w:val="4F2BD37E"/>
    <w:rsid w:val="4F2DA178"/>
    <w:rsid w:val="4F331D70"/>
    <w:rsid w:val="4F340966"/>
    <w:rsid w:val="4F3454FD"/>
    <w:rsid w:val="4F382F97"/>
    <w:rsid w:val="4F3E9356"/>
    <w:rsid w:val="4F3F09D8"/>
    <w:rsid w:val="4F42B962"/>
    <w:rsid w:val="4F445F6D"/>
    <w:rsid w:val="4F4A94EB"/>
    <w:rsid w:val="4F54C22C"/>
    <w:rsid w:val="4F571134"/>
    <w:rsid w:val="4F5BFBF9"/>
    <w:rsid w:val="4F63F391"/>
    <w:rsid w:val="4F64C54B"/>
    <w:rsid w:val="4F65486C"/>
    <w:rsid w:val="4F714884"/>
    <w:rsid w:val="4F72AC2B"/>
    <w:rsid w:val="4F796040"/>
    <w:rsid w:val="4F7DA632"/>
    <w:rsid w:val="4F826315"/>
    <w:rsid w:val="4F873921"/>
    <w:rsid w:val="4F94C34E"/>
    <w:rsid w:val="4F994F97"/>
    <w:rsid w:val="4F9A94F5"/>
    <w:rsid w:val="4F9C292B"/>
    <w:rsid w:val="4FA82020"/>
    <w:rsid w:val="4FAA319A"/>
    <w:rsid w:val="4FBA176C"/>
    <w:rsid w:val="4FBCB15D"/>
    <w:rsid w:val="4FC71326"/>
    <w:rsid w:val="4FCB7375"/>
    <w:rsid w:val="4FCBB164"/>
    <w:rsid w:val="4FCCB431"/>
    <w:rsid w:val="4FD7D12F"/>
    <w:rsid w:val="4FE2229B"/>
    <w:rsid w:val="4FEE385A"/>
    <w:rsid w:val="4FF43FA3"/>
    <w:rsid w:val="500299C4"/>
    <w:rsid w:val="500A83D6"/>
    <w:rsid w:val="500D3A67"/>
    <w:rsid w:val="50102462"/>
    <w:rsid w:val="50104820"/>
    <w:rsid w:val="5011FDAC"/>
    <w:rsid w:val="50236D8C"/>
    <w:rsid w:val="502521E6"/>
    <w:rsid w:val="50258286"/>
    <w:rsid w:val="50266BBD"/>
    <w:rsid w:val="50293AB4"/>
    <w:rsid w:val="502B9695"/>
    <w:rsid w:val="50332DF4"/>
    <w:rsid w:val="50350B4B"/>
    <w:rsid w:val="50373819"/>
    <w:rsid w:val="50378790"/>
    <w:rsid w:val="50386543"/>
    <w:rsid w:val="503A0843"/>
    <w:rsid w:val="503A2CD2"/>
    <w:rsid w:val="503FE796"/>
    <w:rsid w:val="5044425E"/>
    <w:rsid w:val="504E24D2"/>
    <w:rsid w:val="50506B0E"/>
    <w:rsid w:val="5052CE00"/>
    <w:rsid w:val="50591BED"/>
    <w:rsid w:val="50640E5D"/>
    <w:rsid w:val="506C90FD"/>
    <w:rsid w:val="5072C605"/>
    <w:rsid w:val="507B5273"/>
    <w:rsid w:val="507EC2B1"/>
    <w:rsid w:val="50839A78"/>
    <w:rsid w:val="5084063F"/>
    <w:rsid w:val="508C2342"/>
    <w:rsid w:val="5091CC0C"/>
    <w:rsid w:val="50938F06"/>
    <w:rsid w:val="5093A675"/>
    <w:rsid w:val="50970BFE"/>
    <w:rsid w:val="509958FE"/>
    <w:rsid w:val="509CCDC1"/>
    <w:rsid w:val="50A12A80"/>
    <w:rsid w:val="50B1FB06"/>
    <w:rsid w:val="50B28598"/>
    <w:rsid w:val="50B4A5FB"/>
    <w:rsid w:val="50B5D2FD"/>
    <w:rsid w:val="50BA0DF2"/>
    <w:rsid w:val="50BD9069"/>
    <w:rsid w:val="50BDD727"/>
    <w:rsid w:val="50BDF259"/>
    <w:rsid w:val="50BFC492"/>
    <w:rsid w:val="50C143C2"/>
    <w:rsid w:val="50CFE4E5"/>
    <w:rsid w:val="50D3B0F7"/>
    <w:rsid w:val="50D70AAC"/>
    <w:rsid w:val="50D959A6"/>
    <w:rsid w:val="50DAE83B"/>
    <w:rsid w:val="50E1E5CF"/>
    <w:rsid w:val="50E26F2C"/>
    <w:rsid w:val="50E52F57"/>
    <w:rsid w:val="50E92B08"/>
    <w:rsid w:val="50EDD583"/>
    <w:rsid w:val="50EE71E3"/>
    <w:rsid w:val="50F24CC9"/>
    <w:rsid w:val="50F41C77"/>
    <w:rsid w:val="50F9BE1D"/>
    <w:rsid w:val="50FEF7E7"/>
    <w:rsid w:val="5100CCDA"/>
    <w:rsid w:val="51080753"/>
    <w:rsid w:val="510995E6"/>
    <w:rsid w:val="510A8E85"/>
    <w:rsid w:val="510E0A84"/>
    <w:rsid w:val="5120B0A1"/>
    <w:rsid w:val="51218BFD"/>
    <w:rsid w:val="51219B30"/>
    <w:rsid w:val="5122F856"/>
    <w:rsid w:val="5124DF22"/>
    <w:rsid w:val="5129CC08"/>
    <w:rsid w:val="512BDDB1"/>
    <w:rsid w:val="51308093"/>
    <w:rsid w:val="51323730"/>
    <w:rsid w:val="51344C66"/>
    <w:rsid w:val="514398CC"/>
    <w:rsid w:val="5145873D"/>
    <w:rsid w:val="5147745F"/>
    <w:rsid w:val="5148CA45"/>
    <w:rsid w:val="514C802E"/>
    <w:rsid w:val="514CDEC2"/>
    <w:rsid w:val="514E4B83"/>
    <w:rsid w:val="5153E020"/>
    <w:rsid w:val="5160FB0F"/>
    <w:rsid w:val="5165A790"/>
    <w:rsid w:val="516743D6"/>
    <w:rsid w:val="5174DEAC"/>
    <w:rsid w:val="51807812"/>
    <w:rsid w:val="518A0661"/>
    <w:rsid w:val="518B005E"/>
    <w:rsid w:val="518ED09D"/>
    <w:rsid w:val="519199AA"/>
    <w:rsid w:val="5191C5AF"/>
    <w:rsid w:val="5198FBDA"/>
    <w:rsid w:val="51991CC7"/>
    <w:rsid w:val="519CD43C"/>
    <w:rsid w:val="519D2E1F"/>
    <w:rsid w:val="519E871D"/>
    <w:rsid w:val="519F1A8C"/>
    <w:rsid w:val="51B68A83"/>
    <w:rsid w:val="51B6AC49"/>
    <w:rsid w:val="51BB8B04"/>
    <w:rsid w:val="51BE0AB1"/>
    <w:rsid w:val="51BFA240"/>
    <w:rsid w:val="51CA0578"/>
    <w:rsid w:val="51CA651B"/>
    <w:rsid w:val="51CB0CDE"/>
    <w:rsid w:val="51CEE0CD"/>
    <w:rsid w:val="51D1303E"/>
    <w:rsid w:val="51D296DD"/>
    <w:rsid w:val="51D2A1D1"/>
    <w:rsid w:val="51D42781"/>
    <w:rsid w:val="51E0BE93"/>
    <w:rsid w:val="51E2DDA5"/>
    <w:rsid w:val="51E9AAC3"/>
    <w:rsid w:val="51EBF2AE"/>
    <w:rsid w:val="51F73F46"/>
    <w:rsid w:val="51F938F8"/>
    <w:rsid w:val="520392CC"/>
    <w:rsid w:val="5208615E"/>
    <w:rsid w:val="520C7A27"/>
    <w:rsid w:val="52117026"/>
    <w:rsid w:val="52159BFD"/>
    <w:rsid w:val="5217B061"/>
    <w:rsid w:val="5218DC92"/>
    <w:rsid w:val="521C389E"/>
    <w:rsid w:val="521FBBC9"/>
    <w:rsid w:val="521FD132"/>
    <w:rsid w:val="5225FE25"/>
    <w:rsid w:val="5227B454"/>
    <w:rsid w:val="5227D435"/>
    <w:rsid w:val="5230BF6C"/>
    <w:rsid w:val="52366CD1"/>
    <w:rsid w:val="523C7850"/>
    <w:rsid w:val="5240D87B"/>
    <w:rsid w:val="524225FD"/>
    <w:rsid w:val="5248ACDC"/>
    <w:rsid w:val="524CB1A4"/>
    <w:rsid w:val="524D38ED"/>
    <w:rsid w:val="524F4E14"/>
    <w:rsid w:val="524FEA61"/>
    <w:rsid w:val="525136ED"/>
    <w:rsid w:val="5259EC2C"/>
    <w:rsid w:val="525B5CFD"/>
    <w:rsid w:val="52769DDE"/>
    <w:rsid w:val="527B6DB1"/>
    <w:rsid w:val="527BD32C"/>
    <w:rsid w:val="528271DF"/>
    <w:rsid w:val="5283036E"/>
    <w:rsid w:val="52846434"/>
    <w:rsid w:val="52889314"/>
    <w:rsid w:val="52A2E4EA"/>
    <w:rsid w:val="52A7C43B"/>
    <w:rsid w:val="52A9E565"/>
    <w:rsid w:val="52AE3E3A"/>
    <w:rsid w:val="52AEC2EF"/>
    <w:rsid w:val="52B723BF"/>
    <w:rsid w:val="52BA7E2C"/>
    <w:rsid w:val="52C16400"/>
    <w:rsid w:val="52C2426A"/>
    <w:rsid w:val="52C95B23"/>
    <w:rsid w:val="52CACBF2"/>
    <w:rsid w:val="52CFD1B8"/>
    <w:rsid w:val="52DC0580"/>
    <w:rsid w:val="52DDAA37"/>
    <w:rsid w:val="52E35BB1"/>
    <w:rsid w:val="52EF7410"/>
    <w:rsid w:val="52F0815C"/>
    <w:rsid w:val="52F7B12C"/>
    <w:rsid w:val="52F97EC7"/>
    <w:rsid w:val="52FA8785"/>
    <w:rsid w:val="5305B0B6"/>
    <w:rsid w:val="5306401E"/>
    <w:rsid w:val="530A972D"/>
    <w:rsid w:val="5315D9F6"/>
    <w:rsid w:val="532CA76A"/>
    <w:rsid w:val="533CA0AC"/>
    <w:rsid w:val="53413C31"/>
    <w:rsid w:val="535461C6"/>
    <w:rsid w:val="5356D9FA"/>
    <w:rsid w:val="53575257"/>
    <w:rsid w:val="535768A8"/>
    <w:rsid w:val="5359701F"/>
    <w:rsid w:val="5364AA63"/>
    <w:rsid w:val="5365F233"/>
    <w:rsid w:val="536A92A8"/>
    <w:rsid w:val="536FD732"/>
    <w:rsid w:val="53744D89"/>
    <w:rsid w:val="5377B32C"/>
    <w:rsid w:val="53808CE6"/>
    <w:rsid w:val="5383C7C0"/>
    <w:rsid w:val="53864C10"/>
    <w:rsid w:val="53872C57"/>
    <w:rsid w:val="5396E0E9"/>
    <w:rsid w:val="53AFBAF7"/>
    <w:rsid w:val="53B66373"/>
    <w:rsid w:val="53B7C141"/>
    <w:rsid w:val="53BC8C2C"/>
    <w:rsid w:val="53C15814"/>
    <w:rsid w:val="53C1D8DB"/>
    <w:rsid w:val="53C5D7D3"/>
    <w:rsid w:val="53D213E3"/>
    <w:rsid w:val="53D2C384"/>
    <w:rsid w:val="53D48C50"/>
    <w:rsid w:val="53D99F77"/>
    <w:rsid w:val="53DEFFC5"/>
    <w:rsid w:val="53F293F7"/>
    <w:rsid w:val="53F59F4B"/>
    <w:rsid w:val="53F69D3D"/>
    <w:rsid w:val="53FE7268"/>
    <w:rsid w:val="540642B7"/>
    <w:rsid w:val="5406F877"/>
    <w:rsid w:val="54086958"/>
    <w:rsid w:val="540C3C71"/>
    <w:rsid w:val="540F9DBC"/>
    <w:rsid w:val="54179B39"/>
    <w:rsid w:val="541F4584"/>
    <w:rsid w:val="5422F278"/>
    <w:rsid w:val="54294832"/>
    <w:rsid w:val="54308C9D"/>
    <w:rsid w:val="544AE2D7"/>
    <w:rsid w:val="544FF49B"/>
    <w:rsid w:val="5451672F"/>
    <w:rsid w:val="545D3F2E"/>
    <w:rsid w:val="545D7A04"/>
    <w:rsid w:val="546269F8"/>
    <w:rsid w:val="5463920E"/>
    <w:rsid w:val="5463C70B"/>
    <w:rsid w:val="54672AF5"/>
    <w:rsid w:val="5474A8C5"/>
    <w:rsid w:val="54750568"/>
    <w:rsid w:val="547CAD2A"/>
    <w:rsid w:val="548ECE2A"/>
    <w:rsid w:val="5492C010"/>
    <w:rsid w:val="549361DB"/>
    <w:rsid w:val="54967AAB"/>
    <w:rsid w:val="549792A3"/>
    <w:rsid w:val="54A3C0CF"/>
    <w:rsid w:val="54A50724"/>
    <w:rsid w:val="54A66453"/>
    <w:rsid w:val="54A72177"/>
    <w:rsid w:val="54A83C40"/>
    <w:rsid w:val="54B87E33"/>
    <w:rsid w:val="54BB2B74"/>
    <w:rsid w:val="54BE5679"/>
    <w:rsid w:val="54C10996"/>
    <w:rsid w:val="54C5E5F2"/>
    <w:rsid w:val="54C70858"/>
    <w:rsid w:val="54CA9708"/>
    <w:rsid w:val="54CC28E2"/>
    <w:rsid w:val="54D1C37C"/>
    <w:rsid w:val="54D49756"/>
    <w:rsid w:val="54D5751D"/>
    <w:rsid w:val="54DC73C7"/>
    <w:rsid w:val="54E786E6"/>
    <w:rsid w:val="54E8F743"/>
    <w:rsid w:val="54F30DA4"/>
    <w:rsid w:val="54F4DB3A"/>
    <w:rsid w:val="54F52E05"/>
    <w:rsid w:val="54F670AE"/>
    <w:rsid w:val="5501397F"/>
    <w:rsid w:val="55046AF3"/>
    <w:rsid w:val="550C67D0"/>
    <w:rsid w:val="5510764B"/>
    <w:rsid w:val="5514CF8D"/>
    <w:rsid w:val="551ABC59"/>
    <w:rsid w:val="5525D3C0"/>
    <w:rsid w:val="552A51E1"/>
    <w:rsid w:val="552E93C5"/>
    <w:rsid w:val="552F1E11"/>
    <w:rsid w:val="55301EDA"/>
    <w:rsid w:val="55330B6D"/>
    <w:rsid w:val="5534A7C9"/>
    <w:rsid w:val="553DE974"/>
    <w:rsid w:val="5542C3AC"/>
    <w:rsid w:val="5548119F"/>
    <w:rsid w:val="5550DABD"/>
    <w:rsid w:val="555233D4"/>
    <w:rsid w:val="55524C87"/>
    <w:rsid w:val="55571C6B"/>
    <w:rsid w:val="5559205A"/>
    <w:rsid w:val="55592984"/>
    <w:rsid w:val="5564AEA8"/>
    <w:rsid w:val="55667381"/>
    <w:rsid w:val="5568781D"/>
    <w:rsid w:val="556D076F"/>
    <w:rsid w:val="556F2192"/>
    <w:rsid w:val="5573D1A7"/>
    <w:rsid w:val="5576F319"/>
    <w:rsid w:val="55796BE7"/>
    <w:rsid w:val="5585149D"/>
    <w:rsid w:val="55905D5F"/>
    <w:rsid w:val="55948C82"/>
    <w:rsid w:val="55971E37"/>
    <w:rsid w:val="55989B2F"/>
    <w:rsid w:val="559CE000"/>
    <w:rsid w:val="55A29593"/>
    <w:rsid w:val="55A34634"/>
    <w:rsid w:val="55AAF49D"/>
    <w:rsid w:val="55ABDAC1"/>
    <w:rsid w:val="55B4C06B"/>
    <w:rsid w:val="55BE2583"/>
    <w:rsid w:val="55C474DE"/>
    <w:rsid w:val="55C478F2"/>
    <w:rsid w:val="55C4AE37"/>
    <w:rsid w:val="55D26403"/>
    <w:rsid w:val="55E0F1F2"/>
    <w:rsid w:val="55E23ACB"/>
    <w:rsid w:val="55E663B1"/>
    <w:rsid w:val="55EA8FDD"/>
    <w:rsid w:val="55F8BD9D"/>
    <w:rsid w:val="5603B36C"/>
    <w:rsid w:val="56068526"/>
    <w:rsid w:val="56068B8B"/>
    <w:rsid w:val="5608DA17"/>
    <w:rsid w:val="56154048"/>
    <w:rsid w:val="56186158"/>
    <w:rsid w:val="56193172"/>
    <w:rsid w:val="561C3BDD"/>
    <w:rsid w:val="56212CDE"/>
    <w:rsid w:val="562DA457"/>
    <w:rsid w:val="562E1DB8"/>
    <w:rsid w:val="56301565"/>
    <w:rsid w:val="5634FFA8"/>
    <w:rsid w:val="56353242"/>
    <w:rsid w:val="563EA08D"/>
    <w:rsid w:val="56450DF0"/>
    <w:rsid w:val="564C1553"/>
    <w:rsid w:val="56543E74"/>
    <w:rsid w:val="5656F191"/>
    <w:rsid w:val="565E8783"/>
    <w:rsid w:val="566128B5"/>
    <w:rsid w:val="566F3F60"/>
    <w:rsid w:val="566F70FE"/>
    <w:rsid w:val="56728BC5"/>
    <w:rsid w:val="567530D3"/>
    <w:rsid w:val="5692F1B0"/>
    <w:rsid w:val="569371B9"/>
    <w:rsid w:val="56951679"/>
    <w:rsid w:val="5698014D"/>
    <w:rsid w:val="569BD380"/>
    <w:rsid w:val="569DC650"/>
    <w:rsid w:val="569E1A04"/>
    <w:rsid w:val="56A07B5A"/>
    <w:rsid w:val="56A291C4"/>
    <w:rsid w:val="56AEC04D"/>
    <w:rsid w:val="56AFD620"/>
    <w:rsid w:val="56B0D82A"/>
    <w:rsid w:val="56B782B4"/>
    <w:rsid w:val="56B9D5B4"/>
    <w:rsid w:val="56BEAC25"/>
    <w:rsid w:val="56C04FE0"/>
    <w:rsid w:val="56C296B3"/>
    <w:rsid w:val="56C41D4C"/>
    <w:rsid w:val="56C85D71"/>
    <w:rsid w:val="56CA9C0A"/>
    <w:rsid w:val="56CF7C0B"/>
    <w:rsid w:val="56D1B238"/>
    <w:rsid w:val="56D2CA77"/>
    <w:rsid w:val="56DF8D55"/>
    <w:rsid w:val="56EB3323"/>
    <w:rsid w:val="56EE35B1"/>
    <w:rsid w:val="56F181C2"/>
    <w:rsid w:val="56F3B6FF"/>
    <w:rsid w:val="56F80686"/>
    <w:rsid w:val="56F96F48"/>
    <w:rsid w:val="56FE017D"/>
    <w:rsid w:val="56FF2710"/>
    <w:rsid w:val="57162DCF"/>
    <w:rsid w:val="571BDF4E"/>
    <w:rsid w:val="571E269D"/>
    <w:rsid w:val="571E67E5"/>
    <w:rsid w:val="5723AA16"/>
    <w:rsid w:val="572B48BF"/>
    <w:rsid w:val="572B6FE7"/>
    <w:rsid w:val="572CC57B"/>
    <w:rsid w:val="57304772"/>
    <w:rsid w:val="5730560B"/>
    <w:rsid w:val="5730A1BD"/>
    <w:rsid w:val="5741707C"/>
    <w:rsid w:val="57434204"/>
    <w:rsid w:val="574470E9"/>
    <w:rsid w:val="57483B7F"/>
    <w:rsid w:val="5749CFD1"/>
    <w:rsid w:val="57504D73"/>
    <w:rsid w:val="57547C53"/>
    <w:rsid w:val="57602E3F"/>
    <w:rsid w:val="5769D15D"/>
    <w:rsid w:val="576E0957"/>
    <w:rsid w:val="57785541"/>
    <w:rsid w:val="577DAD1B"/>
    <w:rsid w:val="577F0A2F"/>
    <w:rsid w:val="57894ED2"/>
    <w:rsid w:val="578AC73C"/>
    <w:rsid w:val="57903EA8"/>
    <w:rsid w:val="579121ED"/>
    <w:rsid w:val="5797A986"/>
    <w:rsid w:val="5798984C"/>
    <w:rsid w:val="579B11F7"/>
    <w:rsid w:val="579BF74A"/>
    <w:rsid w:val="57A57DB4"/>
    <w:rsid w:val="57AAD5DD"/>
    <w:rsid w:val="57AD81CC"/>
    <w:rsid w:val="57AFD81D"/>
    <w:rsid w:val="57B364ED"/>
    <w:rsid w:val="57BA4AC1"/>
    <w:rsid w:val="57D3E14E"/>
    <w:rsid w:val="57DF1439"/>
    <w:rsid w:val="57E77793"/>
    <w:rsid w:val="57E806F9"/>
    <w:rsid w:val="57EDE55B"/>
    <w:rsid w:val="57F1F646"/>
    <w:rsid w:val="57F85BDC"/>
    <w:rsid w:val="57F93B02"/>
    <w:rsid w:val="57FA9176"/>
    <w:rsid w:val="5803322C"/>
    <w:rsid w:val="5810AF02"/>
    <w:rsid w:val="5811CA46"/>
    <w:rsid w:val="5814B504"/>
    <w:rsid w:val="5818CC5C"/>
    <w:rsid w:val="582157DD"/>
    <w:rsid w:val="58221908"/>
    <w:rsid w:val="58221CF2"/>
    <w:rsid w:val="582CCEC7"/>
    <w:rsid w:val="582E888D"/>
    <w:rsid w:val="58301605"/>
    <w:rsid w:val="5839C5FB"/>
    <w:rsid w:val="583BD1AC"/>
    <w:rsid w:val="584BF77F"/>
    <w:rsid w:val="584D2C3D"/>
    <w:rsid w:val="584D2FA7"/>
    <w:rsid w:val="586442B3"/>
    <w:rsid w:val="58734606"/>
    <w:rsid w:val="5877A2E2"/>
    <w:rsid w:val="587947F6"/>
    <w:rsid w:val="588A9054"/>
    <w:rsid w:val="58961537"/>
    <w:rsid w:val="5897DA75"/>
    <w:rsid w:val="58983F24"/>
    <w:rsid w:val="589A61E3"/>
    <w:rsid w:val="589B44DF"/>
    <w:rsid w:val="589FBE0C"/>
    <w:rsid w:val="58B14F74"/>
    <w:rsid w:val="58B2ACE6"/>
    <w:rsid w:val="58B5FCD2"/>
    <w:rsid w:val="58BA42C8"/>
    <w:rsid w:val="58C448F3"/>
    <w:rsid w:val="58CC870F"/>
    <w:rsid w:val="58D297EA"/>
    <w:rsid w:val="58D4065E"/>
    <w:rsid w:val="58D6B0EA"/>
    <w:rsid w:val="58E6161C"/>
    <w:rsid w:val="58EB8429"/>
    <w:rsid w:val="58EF4F98"/>
    <w:rsid w:val="58EF9FBD"/>
    <w:rsid w:val="58F13FEC"/>
    <w:rsid w:val="58F29673"/>
    <w:rsid w:val="58F89DE6"/>
    <w:rsid w:val="58FA6923"/>
    <w:rsid w:val="58FE3179"/>
    <w:rsid w:val="5900AC43"/>
    <w:rsid w:val="5901E90A"/>
    <w:rsid w:val="59091444"/>
    <w:rsid w:val="59098717"/>
    <w:rsid w:val="590B3A3B"/>
    <w:rsid w:val="590BB1E3"/>
    <w:rsid w:val="590C0B94"/>
    <w:rsid w:val="59111614"/>
    <w:rsid w:val="5914B99F"/>
    <w:rsid w:val="59151AD0"/>
    <w:rsid w:val="5915871C"/>
    <w:rsid w:val="59187430"/>
    <w:rsid w:val="5918A6EF"/>
    <w:rsid w:val="591D721B"/>
    <w:rsid w:val="5924DD14"/>
    <w:rsid w:val="592A65EB"/>
    <w:rsid w:val="592D2EF5"/>
    <w:rsid w:val="593BCF68"/>
    <w:rsid w:val="59451CB9"/>
    <w:rsid w:val="59464111"/>
    <w:rsid w:val="5946BA51"/>
    <w:rsid w:val="594CE702"/>
    <w:rsid w:val="594D6881"/>
    <w:rsid w:val="59509922"/>
    <w:rsid w:val="59567FC9"/>
    <w:rsid w:val="5959537A"/>
    <w:rsid w:val="595BEC4E"/>
    <w:rsid w:val="59658444"/>
    <w:rsid w:val="59658B18"/>
    <w:rsid w:val="5968281D"/>
    <w:rsid w:val="5968FEAC"/>
    <w:rsid w:val="59694E4D"/>
    <w:rsid w:val="596F165F"/>
    <w:rsid w:val="5979CD05"/>
    <w:rsid w:val="597AF27E"/>
    <w:rsid w:val="59829672"/>
    <w:rsid w:val="5986B7EA"/>
    <w:rsid w:val="598F24BC"/>
    <w:rsid w:val="5990CFD2"/>
    <w:rsid w:val="59920AFC"/>
    <w:rsid w:val="59933680"/>
    <w:rsid w:val="59982EDC"/>
    <w:rsid w:val="599EC524"/>
    <w:rsid w:val="59A7E41D"/>
    <w:rsid w:val="59B0B127"/>
    <w:rsid w:val="59B0E7C7"/>
    <w:rsid w:val="59B4B34F"/>
    <w:rsid w:val="59B760A1"/>
    <w:rsid w:val="59B9D933"/>
    <w:rsid w:val="59BAA475"/>
    <w:rsid w:val="59CB3B2A"/>
    <w:rsid w:val="59D7B2CA"/>
    <w:rsid w:val="59D93ED7"/>
    <w:rsid w:val="59DB8755"/>
    <w:rsid w:val="59DC8E90"/>
    <w:rsid w:val="59E10F18"/>
    <w:rsid w:val="59E2CCA7"/>
    <w:rsid w:val="59E5C997"/>
    <w:rsid w:val="59E5D4CE"/>
    <w:rsid w:val="59EFE6B9"/>
    <w:rsid w:val="59F613E2"/>
    <w:rsid w:val="5A02386C"/>
    <w:rsid w:val="5A040DF3"/>
    <w:rsid w:val="5A0B85BD"/>
    <w:rsid w:val="5A0FBA0C"/>
    <w:rsid w:val="5A12F0DF"/>
    <w:rsid w:val="5A1AD165"/>
    <w:rsid w:val="5A237518"/>
    <w:rsid w:val="5A2902E3"/>
    <w:rsid w:val="5A29C07E"/>
    <w:rsid w:val="5A2BB1F7"/>
    <w:rsid w:val="5A2D0D99"/>
    <w:rsid w:val="5A317A7A"/>
    <w:rsid w:val="5A328C3A"/>
    <w:rsid w:val="5A3382D7"/>
    <w:rsid w:val="5A3453D0"/>
    <w:rsid w:val="5A3E6BDC"/>
    <w:rsid w:val="5A41D22A"/>
    <w:rsid w:val="5A4883FE"/>
    <w:rsid w:val="5A4CF051"/>
    <w:rsid w:val="5A4D1A89"/>
    <w:rsid w:val="5A54E9FE"/>
    <w:rsid w:val="5A55D62E"/>
    <w:rsid w:val="5A5AFEED"/>
    <w:rsid w:val="5A628AB1"/>
    <w:rsid w:val="5A632CB5"/>
    <w:rsid w:val="5A66B22E"/>
    <w:rsid w:val="5A6B8279"/>
    <w:rsid w:val="5A6EBB40"/>
    <w:rsid w:val="5A793839"/>
    <w:rsid w:val="5A79387C"/>
    <w:rsid w:val="5A7A2279"/>
    <w:rsid w:val="5A7E56EF"/>
    <w:rsid w:val="5A7F9064"/>
    <w:rsid w:val="5A80F451"/>
    <w:rsid w:val="5A9F502A"/>
    <w:rsid w:val="5AA7D542"/>
    <w:rsid w:val="5AA988F8"/>
    <w:rsid w:val="5AAD4F29"/>
    <w:rsid w:val="5AAF7098"/>
    <w:rsid w:val="5AB78EFB"/>
    <w:rsid w:val="5AC50954"/>
    <w:rsid w:val="5AC78F0D"/>
    <w:rsid w:val="5AC89759"/>
    <w:rsid w:val="5AC91BFC"/>
    <w:rsid w:val="5ACF921F"/>
    <w:rsid w:val="5AD1E712"/>
    <w:rsid w:val="5AD6920D"/>
    <w:rsid w:val="5ADBEAB0"/>
    <w:rsid w:val="5ADC56DE"/>
    <w:rsid w:val="5AE66969"/>
    <w:rsid w:val="5AF27BBA"/>
    <w:rsid w:val="5AF82E56"/>
    <w:rsid w:val="5AFEA7C1"/>
    <w:rsid w:val="5B013033"/>
    <w:rsid w:val="5B01C333"/>
    <w:rsid w:val="5B0792C4"/>
    <w:rsid w:val="5B0FCCB1"/>
    <w:rsid w:val="5B14F7EC"/>
    <w:rsid w:val="5B1ECC5F"/>
    <w:rsid w:val="5B20E9D9"/>
    <w:rsid w:val="5B210EF9"/>
    <w:rsid w:val="5B23021B"/>
    <w:rsid w:val="5B25A6A0"/>
    <w:rsid w:val="5B2B075F"/>
    <w:rsid w:val="5B2DF170"/>
    <w:rsid w:val="5B312011"/>
    <w:rsid w:val="5B371ACC"/>
    <w:rsid w:val="5B37A6A2"/>
    <w:rsid w:val="5B38C309"/>
    <w:rsid w:val="5B3AF0A7"/>
    <w:rsid w:val="5B4F85E6"/>
    <w:rsid w:val="5B56BFE9"/>
    <w:rsid w:val="5B56CEA2"/>
    <w:rsid w:val="5B63EA8C"/>
    <w:rsid w:val="5B69AFB7"/>
    <w:rsid w:val="5B6F1037"/>
    <w:rsid w:val="5B78822D"/>
    <w:rsid w:val="5B80B062"/>
    <w:rsid w:val="5B837C05"/>
    <w:rsid w:val="5B862D7F"/>
    <w:rsid w:val="5B899EC9"/>
    <w:rsid w:val="5B8A99B2"/>
    <w:rsid w:val="5B913785"/>
    <w:rsid w:val="5BA37913"/>
    <w:rsid w:val="5BA559DA"/>
    <w:rsid w:val="5BA7808F"/>
    <w:rsid w:val="5BB6A7C8"/>
    <w:rsid w:val="5BB6B6F2"/>
    <w:rsid w:val="5BB89369"/>
    <w:rsid w:val="5BC28015"/>
    <w:rsid w:val="5BC3C8E6"/>
    <w:rsid w:val="5BCB0AE2"/>
    <w:rsid w:val="5BCCA5E3"/>
    <w:rsid w:val="5BCE24FE"/>
    <w:rsid w:val="5BCEE519"/>
    <w:rsid w:val="5BD38077"/>
    <w:rsid w:val="5BDD3410"/>
    <w:rsid w:val="5BDF91B6"/>
    <w:rsid w:val="5BE27DAC"/>
    <w:rsid w:val="5BE55A26"/>
    <w:rsid w:val="5BEC15DE"/>
    <w:rsid w:val="5BEDC53F"/>
    <w:rsid w:val="5BF1690D"/>
    <w:rsid w:val="5C003D75"/>
    <w:rsid w:val="5C0864B1"/>
    <w:rsid w:val="5C09CB33"/>
    <w:rsid w:val="5C0D10BF"/>
    <w:rsid w:val="5C1438C9"/>
    <w:rsid w:val="5C18420B"/>
    <w:rsid w:val="5C1934A7"/>
    <w:rsid w:val="5C1A0528"/>
    <w:rsid w:val="5C1CB7FF"/>
    <w:rsid w:val="5C2289B1"/>
    <w:rsid w:val="5C25197D"/>
    <w:rsid w:val="5C2975D6"/>
    <w:rsid w:val="5C30882A"/>
    <w:rsid w:val="5C347A7B"/>
    <w:rsid w:val="5C372349"/>
    <w:rsid w:val="5C397C3F"/>
    <w:rsid w:val="5C39FA07"/>
    <w:rsid w:val="5C3A9613"/>
    <w:rsid w:val="5C452D8D"/>
    <w:rsid w:val="5C489224"/>
    <w:rsid w:val="5C49270B"/>
    <w:rsid w:val="5C560E55"/>
    <w:rsid w:val="5C582EC9"/>
    <w:rsid w:val="5C5A1F80"/>
    <w:rsid w:val="5C5F4DE9"/>
    <w:rsid w:val="5C64AA7B"/>
    <w:rsid w:val="5C6754BF"/>
    <w:rsid w:val="5C6ACDD3"/>
    <w:rsid w:val="5C738D99"/>
    <w:rsid w:val="5C789B80"/>
    <w:rsid w:val="5C7B060C"/>
    <w:rsid w:val="5C7FF674"/>
    <w:rsid w:val="5C872D7B"/>
    <w:rsid w:val="5C90D77F"/>
    <w:rsid w:val="5C94AD43"/>
    <w:rsid w:val="5C9A8E8F"/>
    <w:rsid w:val="5C9A9E16"/>
    <w:rsid w:val="5C9B6736"/>
    <w:rsid w:val="5CAC2446"/>
    <w:rsid w:val="5CAE95D2"/>
    <w:rsid w:val="5CB2E93D"/>
    <w:rsid w:val="5CB4DA49"/>
    <w:rsid w:val="5CC05166"/>
    <w:rsid w:val="5CC17E55"/>
    <w:rsid w:val="5CCA53FF"/>
    <w:rsid w:val="5CCBA324"/>
    <w:rsid w:val="5CCFC71B"/>
    <w:rsid w:val="5CD2EE43"/>
    <w:rsid w:val="5CDA4162"/>
    <w:rsid w:val="5CDB9CA8"/>
    <w:rsid w:val="5CDCF5C8"/>
    <w:rsid w:val="5CDF590E"/>
    <w:rsid w:val="5CE315AD"/>
    <w:rsid w:val="5CE34336"/>
    <w:rsid w:val="5CE7D343"/>
    <w:rsid w:val="5CF27092"/>
    <w:rsid w:val="5CF2DB00"/>
    <w:rsid w:val="5CF9D138"/>
    <w:rsid w:val="5CFD57B1"/>
    <w:rsid w:val="5CFEB8D7"/>
    <w:rsid w:val="5D03454A"/>
    <w:rsid w:val="5D05EA01"/>
    <w:rsid w:val="5D0663A7"/>
    <w:rsid w:val="5D0E609C"/>
    <w:rsid w:val="5D100E59"/>
    <w:rsid w:val="5D11CC38"/>
    <w:rsid w:val="5D18AFDA"/>
    <w:rsid w:val="5D195289"/>
    <w:rsid w:val="5D1D8FAE"/>
    <w:rsid w:val="5D244B1D"/>
    <w:rsid w:val="5D3EA204"/>
    <w:rsid w:val="5D4DD591"/>
    <w:rsid w:val="5D509C4E"/>
    <w:rsid w:val="5D522375"/>
    <w:rsid w:val="5D54454B"/>
    <w:rsid w:val="5D5BD668"/>
    <w:rsid w:val="5D5E90C6"/>
    <w:rsid w:val="5D645462"/>
    <w:rsid w:val="5D673939"/>
    <w:rsid w:val="5D6E53A0"/>
    <w:rsid w:val="5D70B491"/>
    <w:rsid w:val="5D7E5B8C"/>
    <w:rsid w:val="5D7F2B8F"/>
    <w:rsid w:val="5D7F3FDF"/>
    <w:rsid w:val="5D7F86C4"/>
    <w:rsid w:val="5D821301"/>
    <w:rsid w:val="5D834D04"/>
    <w:rsid w:val="5D87E1F6"/>
    <w:rsid w:val="5D8CE529"/>
    <w:rsid w:val="5D8F954A"/>
    <w:rsid w:val="5D916AC4"/>
    <w:rsid w:val="5D9441B2"/>
    <w:rsid w:val="5DA02AD9"/>
    <w:rsid w:val="5DA47A5F"/>
    <w:rsid w:val="5DABB2B5"/>
    <w:rsid w:val="5DAF1021"/>
    <w:rsid w:val="5DAF8271"/>
    <w:rsid w:val="5DB06CEF"/>
    <w:rsid w:val="5DB86F8C"/>
    <w:rsid w:val="5DBEE023"/>
    <w:rsid w:val="5DC13F1A"/>
    <w:rsid w:val="5DD2697E"/>
    <w:rsid w:val="5DDA5AF8"/>
    <w:rsid w:val="5DDDA124"/>
    <w:rsid w:val="5DE9477F"/>
    <w:rsid w:val="5DEE0DC1"/>
    <w:rsid w:val="5DEE363B"/>
    <w:rsid w:val="5DF0A812"/>
    <w:rsid w:val="5DFB37BF"/>
    <w:rsid w:val="5DFBBD79"/>
    <w:rsid w:val="5DFFCDA6"/>
    <w:rsid w:val="5E08CD2C"/>
    <w:rsid w:val="5E0C000B"/>
    <w:rsid w:val="5E102440"/>
    <w:rsid w:val="5E161FDC"/>
    <w:rsid w:val="5E18669E"/>
    <w:rsid w:val="5E25B774"/>
    <w:rsid w:val="5E2C3495"/>
    <w:rsid w:val="5E2EF40E"/>
    <w:rsid w:val="5E340E7B"/>
    <w:rsid w:val="5E3719F6"/>
    <w:rsid w:val="5E37B51E"/>
    <w:rsid w:val="5E46440D"/>
    <w:rsid w:val="5E50DD91"/>
    <w:rsid w:val="5E54C19D"/>
    <w:rsid w:val="5E5C18CE"/>
    <w:rsid w:val="5E650CC5"/>
    <w:rsid w:val="5E675FF7"/>
    <w:rsid w:val="5E678E57"/>
    <w:rsid w:val="5E680207"/>
    <w:rsid w:val="5E6A7810"/>
    <w:rsid w:val="5E6FD58E"/>
    <w:rsid w:val="5E715849"/>
    <w:rsid w:val="5E74E747"/>
    <w:rsid w:val="5E7D28AF"/>
    <w:rsid w:val="5E7F010C"/>
    <w:rsid w:val="5E8665D7"/>
    <w:rsid w:val="5E897837"/>
    <w:rsid w:val="5E943DAC"/>
    <w:rsid w:val="5E9D4CEA"/>
    <w:rsid w:val="5E9EEC0B"/>
    <w:rsid w:val="5EA1C725"/>
    <w:rsid w:val="5EA2EB55"/>
    <w:rsid w:val="5EA45F24"/>
    <w:rsid w:val="5EA46203"/>
    <w:rsid w:val="5EA8C500"/>
    <w:rsid w:val="5EAF056E"/>
    <w:rsid w:val="5EAF7730"/>
    <w:rsid w:val="5EB260E9"/>
    <w:rsid w:val="5EB3ABF9"/>
    <w:rsid w:val="5EB3D05A"/>
    <w:rsid w:val="5EBB33DD"/>
    <w:rsid w:val="5EBF5DBE"/>
    <w:rsid w:val="5EC0D2F0"/>
    <w:rsid w:val="5EDEABD5"/>
    <w:rsid w:val="5EDFF326"/>
    <w:rsid w:val="5EE1AAF5"/>
    <w:rsid w:val="5EE53889"/>
    <w:rsid w:val="5EEC5EA2"/>
    <w:rsid w:val="5EEFC493"/>
    <w:rsid w:val="5EFB8E2A"/>
    <w:rsid w:val="5EFE0559"/>
    <w:rsid w:val="5F010A5B"/>
    <w:rsid w:val="5F0685DB"/>
    <w:rsid w:val="5F06AE25"/>
    <w:rsid w:val="5F1D810E"/>
    <w:rsid w:val="5F2BC3F9"/>
    <w:rsid w:val="5F2F79A5"/>
    <w:rsid w:val="5F3F7771"/>
    <w:rsid w:val="5F409118"/>
    <w:rsid w:val="5F40D635"/>
    <w:rsid w:val="5F425F27"/>
    <w:rsid w:val="5F42C01E"/>
    <w:rsid w:val="5F43B3CD"/>
    <w:rsid w:val="5F44DF97"/>
    <w:rsid w:val="5F478316"/>
    <w:rsid w:val="5F4E053F"/>
    <w:rsid w:val="5F4F3955"/>
    <w:rsid w:val="5F54492A"/>
    <w:rsid w:val="5F5C4647"/>
    <w:rsid w:val="5F5CC295"/>
    <w:rsid w:val="5F5E24AA"/>
    <w:rsid w:val="5F681FF7"/>
    <w:rsid w:val="5F82E9DA"/>
    <w:rsid w:val="5F8658F5"/>
    <w:rsid w:val="5F88F452"/>
    <w:rsid w:val="5F9F36A3"/>
    <w:rsid w:val="5FA5326B"/>
    <w:rsid w:val="5FA5EA77"/>
    <w:rsid w:val="5FA99B4B"/>
    <w:rsid w:val="5FABA984"/>
    <w:rsid w:val="5FAC5AAE"/>
    <w:rsid w:val="5FADB9D5"/>
    <w:rsid w:val="5FB040FB"/>
    <w:rsid w:val="5FB0D830"/>
    <w:rsid w:val="5FB49C2D"/>
    <w:rsid w:val="5FB51CB1"/>
    <w:rsid w:val="5FB5BC70"/>
    <w:rsid w:val="5FB7A8D1"/>
    <w:rsid w:val="5FC02FFC"/>
    <w:rsid w:val="5FC5BFE9"/>
    <w:rsid w:val="5FC75F7C"/>
    <w:rsid w:val="5FD180D1"/>
    <w:rsid w:val="5FD5515B"/>
    <w:rsid w:val="5FD9B491"/>
    <w:rsid w:val="5FDA60BB"/>
    <w:rsid w:val="5FDC650F"/>
    <w:rsid w:val="5FDEE39D"/>
    <w:rsid w:val="5FE34545"/>
    <w:rsid w:val="5FE354F8"/>
    <w:rsid w:val="5FE35942"/>
    <w:rsid w:val="5FE61F3C"/>
    <w:rsid w:val="5FE6EBC8"/>
    <w:rsid w:val="5FE7AB16"/>
    <w:rsid w:val="5FEB1E38"/>
    <w:rsid w:val="5FF06C3F"/>
    <w:rsid w:val="5FF11DBC"/>
    <w:rsid w:val="5FF7E92F"/>
    <w:rsid w:val="5FF93684"/>
    <w:rsid w:val="5FFE443E"/>
    <w:rsid w:val="60028D4D"/>
    <w:rsid w:val="60056ED8"/>
    <w:rsid w:val="60098962"/>
    <w:rsid w:val="6014C89B"/>
    <w:rsid w:val="6024C7C6"/>
    <w:rsid w:val="60364FF9"/>
    <w:rsid w:val="6039B219"/>
    <w:rsid w:val="603AAA1B"/>
    <w:rsid w:val="604A9B4A"/>
    <w:rsid w:val="6050509C"/>
    <w:rsid w:val="6053775D"/>
    <w:rsid w:val="6059F89B"/>
    <w:rsid w:val="605B5874"/>
    <w:rsid w:val="605DA480"/>
    <w:rsid w:val="606A5802"/>
    <w:rsid w:val="606DCEFE"/>
    <w:rsid w:val="60713DEA"/>
    <w:rsid w:val="607295AD"/>
    <w:rsid w:val="607D2C04"/>
    <w:rsid w:val="607E9AF5"/>
    <w:rsid w:val="6081D317"/>
    <w:rsid w:val="60913E00"/>
    <w:rsid w:val="60921145"/>
    <w:rsid w:val="6097A860"/>
    <w:rsid w:val="609B5AB4"/>
    <w:rsid w:val="60A58844"/>
    <w:rsid w:val="60AA29A9"/>
    <w:rsid w:val="60B77B89"/>
    <w:rsid w:val="60B8F64F"/>
    <w:rsid w:val="60BB3D67"/>
    <w:rsid w:val="60BC31D5"/>
    <w:rsid w:val="60C06324"/>
    <w:rsid w:val="60C1D0A1"/>
    <w:rsid w:val="60C2DF0B"/>
    <w:rsid w:val="60C4AED4"/>
    <w:rsid w:val="60C51B9F"/>
    <w:rsid w:val="60D08808"/>
    <w:rsid w:val="60D61AD1"/>
    <w:rsid w:val="60D83910"/>
    <w:rsid w:val="60D8FE34"/>
    <w:rsid w:val="60DAB0CF"/>
    <w:rsid w:val="60E42D27"/>
    <w:rsid w:val="60E5B903"/>
    <w:rsid w:val="60EC4ED1"/>
    <w:rsid w:val="60EF4DC6"/>
    <w:rsid w:val="60F91D5F"/>
    <w:rsid w:val="60F92422"/>
    <w:rsid w:val="60FFE68D"/>
    <w:rsid w:val="6108A78A"/>
    <w:rsid w:val="610E4A17"/>
    <w:rsid w:val="61147B63"/>
    <w:rsid w:val="611AAD19"/>
    <w:rsid w:val="611B1D53"/>
    <w:rsid w:val="611F24C3"/>
    <w:rsid w:val="61239E2F"/>
    <w:rsid w:val="6124D38D"/>
    <w:rsid w:val="61264DB2"/>
    <w:rsid w:val="6127C5EE"/>
    <w:rsid w:val="6129B52A"/>
    <w:rsid w:val="613AB9DC"/>
    <w:rsid w:val="613CBD14"/>
    <w:rsid w:val="613DE17D"/>
    <w:rsid w:val="6140CECA"/>
    <w:rsid w:val="61480F42"/>
    <w:rsid w:val="614906FF"/>
    <w:rsid w:val="61542CC8"/>
    <w:rsid w:val="61547216"/>
    <w:rsid w:val="61606214"/>
    <w:rsid w:val="616807B7"/>
    <w:rsid w:val="6169F15C"/>
    <w:rsid w:val="6176BD28"/>
    <w:rsid w:val="617BBFB6"/>
    <w:rsid w:val="617DD0E4"/>
    <w:rsid w:val="61870FA9"/>
    <w:rsid w:val="6187B5E2"/>
    <w:rsid w:val="6187E6DB"/>
    <w:rsid w:val="618B16D8"/>
    <w:rsid w:val="619625B5"/>
    <w:rsid w:val="61971E27"/>
    <w:rsid w:val="61972393"/>
    <w:rsid w:val="619CF989"/>
    <w:rsid w:val="61A0A66F"/>
    <w:rsid w:val="61A2BC4E"/>
    <w:rsid w:val="61A34CDD"/>
    <w:rsid w:val="61A471C8"/>
    <w:rsid w:val="61B45EDD"/>
    <w:rsid w:val="61B78C7F"/>
    <w:rsid w:val="61BCA597"/>
    <w:rsid w:val="61C21CD7"/>
    <w:rsid w:val="61C4176B"/>
    <w:rsid w:val="61C6307C"/>
    <w:rsid w:val="61C83A98"/>
    <w:rsid w:val="61CB5028"/>
    <w:rsid w:val="61CBAD8B"/>
    <w:rsid w:val="61D366D8"/>
    <w:rsid w:val="61E05284"/>
    <w:rsid w:val="61E73C1A"/>
    <w:rsid w:val="61E9BD27"/>
    <w:rsid w:val="61EA01AB"/>
    <w:rsid w:val="61EA3A9E"/>
    <w:rsid w:val="61EABE18"/>
    <w:rsid w:val="61ED06E7"/>
    <w:rsid w:val="61F00DFB"/>
    <w:rsid w:val="61F5B08C"/>
    <w:rsid w:val="61FDA9E0"/>
    <w:rsid w:val="61FFCAF6"/>
    <w:rsid w:val="62036714"/>
    <w:rsid w:val="6205C2C4"/>
    <w:rsid w:val="620A2C53"/>
    <w:rsid w:val="620CB2D9"/>
    <w:rsid w:val="620D6C4A"/>
    <w:rsid w:val="6210D99B"/>
    <w:rsid w:val="6213641D"/>
    <w:rsid w:val="621A1D26"/>
    <w:rsid w:val="621AF19A"/>
    <w:rsid w:val="621F4EB6"/>
    <w:rsid w:val="621FBBC3"/>
    <w:rsid w:val="621FE547"/>
    <w:rsid w:val="62264A19"/>
    <w:rsid w:val="623201E9"/>
    <w:rsid w:val="62385462"/>
    <w:rsid w:val="623E6094"/>
    <w:rsid w:val="623F7276"/>
    <w:rsid w:val="624688A8"/>
    <w:rsid w:val="624A2DF8"/>
    <w:rsid w:val="624B7975"/>
    <w:rsid w:val="624F7584"/>
    <w:rsid w:val="625548FC"/>
    <w:rsid w:val="6255ADB5"/>
    <w:rsid w:val="6255C429"/>
    <w:rsid w:val="625884FC"/>
    <w:rsid w:val="625B119D"/>
    <w:rsid w:val="625E9E5A"/>
    <w:rsid w:val="626F50A1"/>
    <w:rsid w:val="627213CC"/>
    <w:rsid w:val="6276D1A4"/>
    <w:rsid w:val="62794ACE"/>
    <w:rsid w:val="627CFFE6"/>
    <w:rsid w:val="6286FDF8"/>
    <w:rsid w:val="6287B9AF"/>
    <w:rsid w:val="6289953E"/>
    <w:rsid w:val="628E6E84"/>
    <w:rsid w:val="6293ECD1"/>
    <w:rsid w:val="629B46F0"/>
    <w:rsid w:val="629DE213"/>
    <w:rsid w:val="62AB3776"/>
    <w:rsid w:val="62B08B64"/>
    <w:rsid w:val="62B417FB"/>
    <w:rsid w:val="62B9CD1B"/>
    <w:rsid w:val="62BDDFE2"/>
    <w:rsid w:val="62C1F6D5"/>
    <w:rsid w:val="62C62F68"/>
    <w:rsid w:val="62C87F17"/>
    <w:rsid w:val="62CC9A54"/>
    <w:rsid w:val="62CE41FA"/>
    <w:rsid w:val="62CF2E9C"/>
    <w:rsid w:val="62D594B2"/>
    <w:rsid w:val="62E64091"/>
    <w:rsid w:val="62E73245"/>
    <w:rsid w:val="62EC0D76"/>
    <w:rsid w:val="62EE2E17"/>
    <w:rsid w:val="62F66E0B"/>
    <w:rsid w:val="62F84E48"/>
    <w:rsid w:val="6303DFCF"/>
    <w:rsid w:val="63053DCA"/>
    <w:rsid w:val="63095DF0"/>
    <w:rsid w:val="630983E4"/>
    <w:rsid w:val="630FC967"/>
    <w:rsid w:val="631CE10D"/>
    <w:rsid w:val="6322359D"/>
    <w:rsid w:val="6323E73D"/>
    <w:rsid w:val="6325BB07"/>
    <w:rsid w:val="63297E65"/>
    <w:rsid w:val="632BC06D"/>
    <w:rsid w:val="632C1FA8"/>
    <w:rsid w:val="63314510"/>
    <w:rsid w:val="6336D60D"/>
    <w:rsid w:val="633757D4"/>
    <w:rsid w:val="63399697"/>
    <w:rsid w:val="633D4645"/>
    <w:rsid w:val="633F9659"/>
    <w:rsid w:val="6342B595"/>
    <w:rsid w:val="63533EBD"/>
    <w:rsid w:val="6372566D"/>
    <w:rsid w:val="637D59F8"/>
    <w:rsid w:val="63806A19"/>
    <w:rsid w:val="6387F15E"/>
    <w:rsid w:val="63914A42"/>
    <w:rsid w:val="639309D3"/>
    <w:rsid w:val="6394707D"/>
    <w:rsid w:val="63A0FAE0"/>
    <w:rsid w:val="63A22FB2"/>
    <w:rsid w:val="63A29050"/>
    <w:rsid w:val="63A7765C"/>
    <w:rsid w:val="63AA0D59"/>
    <w:rsid w:val="63B025C0"/>
    <w:rsid w:val="63B0DAAE"/>
    <w:rsid w:val="63B0F93A"/>
    <w:rsid w:val="63B1630B"/>
    <w:rsid w:val="63B9EF1E"/>
    <w:rsid w:val="63C196CF"/>
    <w:rsid w:val="63CA50AE"/>
    <w:rsid w:val="63CB0151"/>
    <w:rsid w:val="63DA1EBB"/>
    <w:rsid w:val="63DA44E0"/>
    <w:rsid w:val="63E026AF"/>
    <w:rsid w:val="63EEFF90"/>
    <w:rsid w:val="63F50AE6"/>
    <w:rsid w:val="63F6A562"/>
    <w:rsid w:val="6401CDDA"/>
    <w:rsid w:val="64070890"/>
    <w:rsid w:val="640CA6C1"/>
    <w:rsid w:val="640F366E"/>
    <w:rsid w:val="641042A2"/>
    <w:rsid w:val="6418DC3C"/>
    <w:rsid w:val="641AD61A"/>
    <w:rsid w:val="641BEB9A"/>
    <w:rsid w:val="641C7F3A"/>
    <w:rsid w:val="641DA82F"/>
    <w:rsid w:val="641DFC34"/>
    <w:rsid w:val="6423850B"/>
    <w:rsid w:val="6424EBB2"/>
    <w:rsid w:val="642CB0FF"/>
    <w:rsid w:val="643026A9"/>
    <w:rsid w:val="64326FB0"/>
    <w:rsid w:val="64331C01"/>
    <w:rsid w:val="6436FD3E"/>
    <w:rsid w:val="643D49C6"/>
    <w:rsid w:val="6444D1AA"/>
    <w:rsid w:val="644B45B9"/>
    <w:rsid w:val="6454BA1F"/>
    <w:rsid w:val="6457E4AE"/>
    <w:rsid w:val="645921BA"/>
    <w:rsid w:val="64601983"/>
    <w:rsid w:val="6463DDC2"/>
    <w:rsid w:val="646524FF"/>
    <w:rsid w:val="646AFEFD"/>
    <w:rsid w:val="646D7D46"/>
    <w:rsid w:val="6474C318"/>
    <w:rsid w:val="6476296A"/>
    <w:rsid w:val="647BF198"/>
    <w:rsid w:val="647D254B"/>
    <w:rsid w:val="647ED5E4"/>
    <w:rsid w:val="649D932E"/>
    <w:rsid w:val="64A04075"/>
    <w:rsid w:val="64A4D1CF"/>
    <w:rsid w:val="64A57FB1"/>
    <w:rsid w:val="64A62AF6"/>
    <w:rsid w:val="64A67138"/>
    <w:rsid w:val="64A9C53C"/>
    <w:rsid w:val="64AA2B34"/>
    <w:rsid w:val="64AFB639"/>
    <w:rsid w:val="64BDF8EF"/>
    <w:rsid w:val="64C06A19"/>
    <w:rsid w:val="64C28CB9"/>
    <w:rsid w:val="64C7D1A3"/>
    <w:rsid w:val="64C8F58A"/>
    <w:rsid w:val="64CB32B8"/>
    <w:rsid w:val="64CC0B73"/>
    <w:rsid w:val="64CDB1C9"/>
    <w:rsid w:val="64CF5EDE"/>
    <w:rsid w:val="64D265CE"/>
    <w:rsid w:val="64D7FF36"/>
    <w:rsid w:val="64D8DF5C"/>
    <w:rsid w:val="64DC24D5"/>
    <w:rsid w:val="64E2233D"/>
    <w:rsid w:val="64E61FD6"/>
    <w:rsid w:val="64E66FF9"/>
    <w:rsid w:val="64EC1D3B"/>
    <w:rsid w:val="64F72877"/>
    <w:rsid w:val="64FCEABC"/>
    <w:rsid w:val="64FEDB51"/>
    <w:rsid w:val="6506935A"/>
    <w:rsid w:val="65111096"/>
    <w:rsid w:val="65177422"/>
    <w:rsid w:val="6517A6F0"/>
    <w:rsid w:val="6518EFCC"/>
    <w:rsid w:val="6519830B"/>
    <w:rsid w:val="651B1EBD"/>
    <w:rsid w:val="651DCD61"/>
    <w:rsid w:val="652036E0"/>
    <w:rsid w:val="652049F2"/>
    <w:rsid w:val="652084E2"/>
    <w:rsid w:val="652E3718"/>
    <w:rsid w:val="65300F9F"/>
    <w:rsid w:val="6531FF60"/>
    <w:rsid w:val="653720C9"/>
    <w:rsid w:val="653847A6"/>
    <w:rsid w:val="65408FC9"/>
    <w:rsid w:val="654B60EB"/>
    <w:rsid w:val="654E2354"/>
    <w:rsid w:val="655643F3"/>
    <w:rsid w:val="655B7129"/>
    <w:rsid w:val="656201FB"/>
    <w:rsid w:val="65640C4D"/>
    <w:rsid w:val="656469AA"/>
    <w:rsid w:val="656DBF96"/>
    <w:rsid w:val="656E7031"/>
    <w:rsid w:val="6573E391"/>
    <w:rsid w:val="6574D459"/>
    <w:rsid w:val="6580BEDD"/>
    <w:rsid w:val="65820811"/>
    <w:rsid w:val="65855F67"/>
    <w:rsid w:val="6589DAE8"/>
    <w:rsid w:val="658C0D7E"/>
    <w:rsid w:val="659C00B2"/>
    <w:rsid w:val="65A0FA21"/>
    <w:rsid w:val="65A10966"/>
    <w:rsid w:val="65A163BA"/>
    <w:rsid w:val="65A636CA"/>
    <w:rsid w:val="65A9B88D"/>
    <w:rsid w:val="65ABA84B"/>
    <w:rsid w:val="65AC6F57"/>
    <w:rsid w:val="65B19675"/>
    <w:rsid w:val="65B72FBF"/>
    <w:rsid w:val="65B77037"/>
    <w:rsid w:val="65C0BE63"/>
    <w:rsid w:val="65C5A1FF"/>
    <w:rsid w:val="65C9F809"/>
    <w:rsid w:val="65CC5B76"/>
    <w:rsid w:val="65D4D7BF"/>
    <w:rsid w:val="65D79FE5"/>
    <w:rsid w:val="65DAE137"/>
    <w:rsid w:val="65DC7341"/>
    <w:rsid w:val="65E106B2"/>
    <w:rsid w:val="65E463FE"/>
    <w:rsid w:val="65E5A230"/>
    <w:rsid w:val="65EF4968"/>
    <w:rsid w:val="6606ACAD"/>
    <w:rsid w:val="660C6E30"/>
    <w:rsid w:val="6614B723"/>
    <w:rsid w:val="661ACADC"/>
    <w:rsid w:val="6620C3BF"/>
    <w:rsid w:val="6624638F"/>
    <w:rsid w:val="662474B8"/>
    <w:rsid w:val="6624B426"/>
    <w:rsid w:val="662AB5FB"/>
    <w:rsid w:val="6640915C"/>
    <w:rsid w:val="66474973"/>
    <w:rsid w:val="6647C9FB"/>
    <w:rsid w:val="6649B1B5"/>
    <w:rsid w:val="664F9845"/>
    <w:rsid w:val="6652A345"/>
    <w:rsid w:val="6652C852"/>
    <w:rsid w:val="66534D31"/>
    <w:rsid w:val="66557760"/>
    <w:rsid w:val="66557818"/>
    <w:rsid w:val="6657A6D7"/>
    <w:rsid w:val="6658F702"/>
    <w:rsid w:val="665B87FF"/>
    <w:rsid w:val="665D1AC1"/>
    <w:rsid w:val="665D62D2"/>
    <w:rsid w:val="665DBC86"/>
    <w:rsid w:val="6662C2FF"/>
    <w:rsid w:val="66631410"/>
    <w:rsid w:val="6663E8B9"/>
    <w:rsid w:val="6664A634"/>
    <w:rsid w:val="666BF72E"/>
    <w:rsid w:val="6672130F"/>
    <w:rsid w:val="66756DAA"/>
    <w:rsid w:val="6677E2C9"/>
    <w:rsid w:val="667FD167"/>
    <w:rsid w:val="66828638"/>
    <w:rsid w:val="66828ACA"/>
    <w:rsid w:val="66842785"/>
    <w:rsid w:val="66890577"/>
    <w:rsid w:val="668B555B"/>
    <w:rsid w:val="668F1387"/>
    <w:rsid w:val="6690A4B3"/>
    <w:rsid w:val="669B5A91"/>
    <w:rsid w:val="669BBB85"/>
    <w:rsid w:val="669BC5D7"/>
    <w:rsid w:val="66A84D70"/>
    <w:rsid w:val="66B2CD5B"/>
    <w:rsid w:val="66B86C9D"/>
    <w:rsid w:val="66C68B97"/>
    <w:rsid w:val="66C8A3A2"/>
    <w:rsid w:val="66CB6245"/>
    <w:rsid w:val="66CBA66A"/>
    <w:rsid w:val="66D54BA9"/>
    <w:rsid w:val="66DCE22D"/>
    <w:rsid w:val="66E8C14C"/>
    <w:rsid w:val="66EFF27A"/>
    <w:rsid w:val="66F04A6E"/>
    <w:rsid w:val="66F242FD"/>
    <w:rsid w:val="66FEADDA"/>
    <w:rsid w:val="6700F3E0"/>
    <w:rsid w:val="670478C5"/>
    <w:rsid w:val="67072CD5"/>
    <w:rsid w:val="6708F21C"/>
    <w:rsid w:val="6709525C"/>
    <w:rsid w:val="6709BF61"/>
    <w:rsid w:val="67113B60"/>
    <w:rsid w:val="6713489C"/>
    <w:rsid w:val="67159D47"/>
    <w:rsid w:val="67173E0E"/>
    <w:rsid w:val="671B7480"/>
    <w:rsid w:val="671EE6FE"/>
    <w:rsid w:val="671FB050"/>
    <w:rsid w:val="6722401E"/>
    <w:rsid w:val="6727DDDF"/>
    <w:rsid w:val="672AF4F0"/>
    <w:rsid w:val="672BE321"/>
    <w:rsid w:val="672D41A1"/>
    <w:rsid w:val="67342B18"/>
    <w:rsid w:val="6734C37A"/>
    <w:rsid w:val="673559F1"/>
    <w:rsid w:val="6736E405"/>
    <w:rsid w:val="674588EE"/>
    <w:rsid w:val="674D8A6E"/>
    <w:rsid w:val="674DC6BF"/>
    <w:rsid w:val="675016FA"/>
    <w:rsid w:val="6758D62E"/>
    <w:rsid w:val="675E7B4D"/>
    <w:rsid w:val="675FF8BF"/>
    <w:rsid w:val="6765D862"/>
    <w:rsid w:val="6765E367"/>
    <w:rsid w:val="67668DE3"/>
    <w:rsid w:val="676E7F1E"/>
    <w:rsid w:val="6772977B"/>
    <w:rsid w:val="67747751"/>
    <w:rsid w:val="6777AE05"/>
    <w:rsid w:val="678C9F9C"/>
    <w:rsid w:val="678E5509"/>
    <w:rsid w:val="67901289"/>
    <w:rsid w:val="67963EDB"/>
    <w:rsid w:val="679D1C1B"/>
    <w:rsid w:val="67A5EEB9"/>
    <w:rsid w:val="67A7C46D"/>
    <w:rsid w:val="67A9B630"/>
    <w:rsid w:val="67AC3371"/>
    <w:rsid w:val="67B9BE21"/>
    <w:rsid w:val="67C023E1"/>
    <w:rsid w:val="67CB6030"/>
    <w:rsid w:val="67CB62D2"/>
    <w:rsid w:val="67D00F15"/>
    <w:rsid w:val="67D395B9"/>
    <w:rsid w:val="67D4F963"/>
    <w:rsid w:val="67D5D5F8"/>
    <w:rsid w:val="67DD441C"/>
    <w:rsid w:val="67DE5851"/>
    <w:rsid w:val="67DEC70E"/>
    <w:rsid w:val="67E25095"/>
    <w:rsid w:val="67E73908"/>
    <w:rsid w:val="67F3A659"/>
    <w:rsid w:val="67F5FBB9"/>
    <w:rsid w:val="67F78975"/>
    <w:rsid w:val="67FE0E5C"/>
    <w:rsid w:val="6804B134"/>
    <w:rsid w:val="6806FFA0"/>
    <w:rsid w:val="680C707E"/>
    <w:rsid w:val="681403B9"/>
    <w:rsid w:val="68169028"/>
    <w:rsid w:val="682B09F6"/>
    <w:rsid w:val="682F012F"/>
    <w:rsid w:val="682F7E63"/>
    <w:rsid w:val="6831EEB3"/>
    <w:rsid w:val="68333E0A"/>
    <w:rsid w:val="6838EC8D"/>
    <w:rsid w:val="683B281B"/>
    <w:rsid w:val="683BFAFF"/>
    <w:rsid w:val="683C09AC"/>
    <w:rsid w:val="684400EA"/>
    <w:rsid w:val="6845CDA2"/>
    <w:rsid w:val="6845CE51"/>
    <w:rsid w:val="6857A12D"/>
    <w:rsid w:val="6859432F"/>
    <w:rsid w:val="685B20D3"/>
    <w:rsid w:val="685C24EE"/>
    <w:rsid w:val="6863A76A"/>
    <w:rsid w:val="6864BA45"/>
    <w:rsid w:val="6864D724"/>
    <w:rsid w:val="6864EF5E"/>
    <w:rsid w:val="686B15AD"/>
    <w:rsid w:val="68759FD8"/>
    <w:rsid w:val="68769ACD"/>
    <w:rsid w:val="6879E84F"/>
    <w:rsid w:val="68801A19"/>
    <w:rsid w:val="6887668C"/>
    <w:rsid w:val="6887AD0A"/>
    <w:rsid w:val="688A331E"/>
    <w:rsid w:val="688CC158"/>
    <w:rsid w:val="688F1546"/>
    <w:rsid w:val="6894887A"/>
    <w:rsid w:val="68958B9D"/>
    <w:rsid w:val="689985A8"/>
    <w:rsid w:val="689B22CD"/>
    <w:rsid w:val="689CEA6B"/>
    <w:rsid w:val="689E57CA"/>
    <w:rsid w:val="68A69673"/>
    <w:rsid w:val="68ABF5A2"/>
    <w:rsid w:val="68AC6EA0"/>
    <w:rsid w:val="68AF18FD"/>
    <w:rsid w:val="68BD640F"/>
    <w:rsid w:val="68C0F425"/>
    <w:rsid w:val="68C258D3"/>
    <w:rsid w:val="68C31FBA"/>
    <w:rsid w:val="68C4FACC"/>
    <w:rsid w:val="68CC4FDF"/>
    <w:rsid w:val="68D083E4"/>
    <w:rsid w:val="68DAA0F1"/>
    <w:rsid w:val="68DE65D7"/>
    <w:rsid w:val="68E7C9E7"/>
    <w:rsid w:val="68ED91AE"/>
    <w:rsid w:val="68EDC24C"/>
    <w:rsid w:val="68EDDF13"/>
    <w:rsid w:val="68EE60E6"/>
    <w:rsid w:val="68F69C8C"/>
    <w:rsid w:val="68F77498"/>
    <w:rsid w:val="68F80A64"/>
    <w:rsid w:val="68F90252"/>
    <w:rsid w:val="68FA9239"/>
    <w:rsid w:val="68FAC951"/>
    <w:rsid w:val="68FF3B4C"/>
    <w:rsid w:val="690D51B3"/>
    <w:rsid w:val="690F53DA"/>
    <w:rsid w:val="6912F388"/>
    <w:rsid w:val="6917E8BE"/>
    <w:rsid w:val="69187150"/>
    <w:rsid w:val="691E423D"/>
    <w:rsid w:val="692B5E1C"/>
    <w:rsid w:val="69386CEC"/>
    <w:rsid w:val="693F9204"/>
    <w:rsid w:val="6942D206"/>
    <w:rsid w:val="69499DB1"/>
    <w:rsid w:val="6955B1D8"/>
    <w:rsid w:val="6957589D"/>
    <w:rsid w:val="695AA2D3"/>
    <w:rsid w:val="6963C208"/>
    <w:rsid w:val="69673314"/>
    <w:rsid w:val="696A0BC9"/>
    <w:rsid w:val="696EAA72"/>
    <w:rsid w:val="697639E0"/>
    <w:rsid w:val="697C375F"/>
    <w:rsid w:val="697F5FF3"/>
    <w:rsid w:val="6985C777"/>
    <w:rsid w:val="69B9F915"/>
    <w:rsid w:val="69BFC71D"/>
    <w:rsid w:val="69C0BAAB"/>
    <w:rsid w:val="69C17F2B"/>
    <w:rsid w:val="69C35424"/>
    <w:rsid w:val="69CE5D69"/>
    <w:rsid w:val="69D014E5"/>
    <w:rsid w:val="69D4327B"/>
    <w:rsid w:val="69DB7E28"/>
    <w:rsid w:val="69DD89F0"/>
    <w:rsid w:val="69E12D85"/>
    <w:rsid w:val="69E25F35"/>
    <w:rsid w:val="69F19AB0"/>
    <w:rsid w:val="69F5FDA8"/>
    <w:rsid w:val="69F61D9C"/>
    <w:rsid w:val="69F9D513"/>
    <w:rsid w:val="6A060A94"/>
    <w:rsid w:val="6A0E3BED"/>
    <w:rsid w:val="6A0FB368"/>
    <w:rsid w:val="6A132B2A"/>
    <w:rsid w:val="6A13C95F"/>
    <w:rsid w:val="6A28F660"/>
    <w:rsid w:val="6A2D03BC"/>
    <w:rsid w:val="6A2EFB4D"/>
    <w:rsid w:val="6A305706"/>
    <w:rsid w:val="6A3ADB40"/>
    <w:rsid w:val="6A3F3B2C"/>
    <w:rsid w:val="6A43BF20"/>
    <w:rsid w:val="6A527AD3"/>
    <w:rsid w:val="6A54BD7F"/>
    <w:rsid w:val="6A612302"/>
    <w:rsid w:val="6A6215D8"/>
    <w:rsid w:val="6A642E74"/>
    <w:rsid w:val="6A648E62"/>
    <w:rsid w:val="6A6844B3"/>
    <w:rsid w:val="6A69D6FB"/>
    <w:rsid w:val="6A721C95"/>
    <w:rsid w:val="6A741D17"/>
    <w:rsid w:val="6A7A8CEB"/>
    <w:rsid w:val="6A831E21"/>
    <w:rsid w:val="6A93198D"/>
    <w:rsid w:val="6A9594D3"/>
    <w:rsid w:val="6A95D38B"/>
    <w:rsid w:val="6A96D177"/>
    <w:rsid w:val="6A9D8429"/>
    <w:rsid w:val="6AA537B3"/>
    <w:rsid w:val="6AB44AD4"/>
    <w:rsid w:val="6AC14D89"/>
    <w:rsid w:val="6AC30C66"/>
    <w:rsid w:val="6AC3936A"/>
    <w:rsid w:val="6AC4AA47"/>
    <w:rsid w:val="6AC7E853"/>
    <w:rsid w:val="6AD2A057"/>
    <w:rsid w:val="6ADBD95A"/>
    <w:rsid w:val="6ADEBA03"/>
    <w:rsid w:val="6AE0449E"/>
    <w:rsid w:val="6AE61B3C"/>
    <w:rsid w:val="6AE6C911"/>
    <w:rsid w:val="6AE885CA"/>
    <w:rsid w:val="6AEEF7A1"/>
    <w:rsid w:val="6B03DD41"/>
    <w:rsid w:val="6B03FA00"/>
    <w:rsid w:val="6B0414FF"/>
    <w:rsid w:val="6B111393"/>
    <w:rsid w:val="6B12C4B8"/>
    <w:rsid w:val="6B1670FF"/>
    <w:rsid w:val="6B26C8E9"/>
    <w:rsid w:val="6B2B45A7"/>
    <w:rsid w:val="6B474DD4"/>
    <w:rsid w:val="6B47E416"/>
    <w:rsid w:val="6B49A5AD"/>
    <w:rsid w:val="6B4AB3BD"/>
    <w:rsid w:val="6B4C0F92"/>
    <w:rsid w:val="6B4C66A0"/>
    <w:rsid w:val="6B565F20"/>
    <w:rsid w:val="6B5685C8"/>
    <w:rsid w:val="6B5A5F61"/>
    <w:rsid w:val="6B5D49E8"/>
    <w:rsid w:val="6B6AC125"/>
    <w:rsid w:val="6B6C5C64"/>
    <w:rsid w:val="6B6C66C8"/>
    <w:rsid w:val="6B72D0A9"/>
    <w:rsid w:val="6B73272F"/>
    <w:rsid w:val="6B77116E"/>
    <w:rsid w:val="6B820767"/>
    <w:rsid w:val="6B870BC5"/>
    <w:rsid w:val="6B8CB328"/>
    <w:rsid w:val="6B8D18AA"/>
    <w:rsid w:val="6B969521"/>
    <w:rsid w:val="6B9C440D"/>
    <w:rsid w:val="6B9EA47B"/>
    <w:rsid w:val="6B9F3EE3"/>
    <w:rsid w:val="6BA0DCFE"/>
    <w:rsid w:val="6BA3746B"/>
    <w:rsid w:val="6BAB426C"/>
    <w:rsid w:val="6BAB9877"/>
    <w:rsid w:val="6BAEAD43"/>
    <w:rsid w:val="6BB1533A"/>
    <w:rsid w:val="6BBDCAD8"/>
    <w:rsid w:val="6BC1FEE4"/>
    <w:rsid w:val="6BC655E4"/>
    <w:rsid w:val="6BC7DA4E"/>
    <w:rsid w:val="6BCD9162"/>
    <w:rsid w:val="6BD0CBD7"/>
    <w:rsid w:val="6BD11CCF"/>
    <w:rsid w:val="6BDD4547"/>
    <w:rsid w:val="6BDF8F81"/>
    <w:rsid w:val="6BE27EA2"/>
    <w:rsid w:val="6BEEB05F"/>
    <w:rsid w:val="6BF3F451"/>
    <w:rsid w:val="6BF8E73D"/>
    <w:rsid w:val="6BF99389"/>
    <w:rsid w:val="6BFBE320"/>
    <w:rsid w:val="6C02CD44"/>
    <w:rsid w:val="6C06E14F"/>
    <w:rsid w:val="6C0AF953"/>
    <w:rsid w:val="6C0BBA3E"/>
    <w:rsid w:val="6C0EA255"/>
    <w:rsid w:val="6C20D6B3"/>
    <w:rsid w:val="6C23D938"/>
    <w:rsid w:val="6C2A5161"/>
    <w:rsid w:val="6C384E44"/>
    <w:rsid w:val="6C3944DE"/>
    <w:rsid w:val="6C3A8872"/>
    <w:rsid w:val="6C3C0C72"/>
    <w:rsid w:val="6C438AD1"/>
    <w:rsid w:val="6C4AA628"/>
    <w:rsid w:val="6C50D431"/>
    <w:rsid w:val="6C590F10"/>
    <w:rsid w:val="6C72F0CB"/>
    <w:rsid w:val="6C738748"/>
    <w:rsid w:val="6C748972"/>
    <w:rsid w:val="6C796BBD"/>
    <w:rsid w:val="6C848D3C"/>
    <w:rsid w:val="6C8D248D"/>
    <w:rsid w:val="6C90A215"/>
    <w:rsid w:val="6C951183"/>
    <w:rsid w:val="6C9DBEAF"/>
    <w:rsid w:val="6CA5BE6A"/>
    <w:rsid w:val="6CAC064B"/>
    <w:rsid w:val="6CAC23C3"/>
    <w:rsid w:val="6CAE703A"/>
    <w:rsid w:val="6CB5388E"/>
    <w:rsid w:val="6CB94C13"/>
    <w:rsid w:val="6CC4E2D6"/>
    <w:rsid w:val="6CCF0C30"/>
    <w:rsid w:val="6CCFFF8A"/>
    <w:rsid w:val="6CD782FA"/>
    <w:rsid w:val="6CD9A3C2"/>
    <w:rsid w:val="6CDA17AF"/>
    <w:rsid w:val="6CE386B7"/>
    <w:rsid w:val="6CE89D82"/>
    <w:rsid w:val="6CE99553"/>
    <w:rsid w:val="6CF4AD42"/>
    <w:rsid w:val="6CF7EDD3"/>
    <w:rsid w:val="6CFA1294"/>
    <w:rsid w:val="6CFD669F"/>
    <w:rsid w:val="6CFE4419"/>
    <w:rsid w:val="6D0575D3"/>
    <w:rsid w:val="6D059042"/>
    <w:rsid w:val="6D103173"/>
    <w:rsid w:val="6D10BB86"/>
    <w:rsid w:val="6D15E033"/>
    <w:rsid w:val="6D166004"/>
    <w:rsid w:val="6D1BD1CB"/>
    <w:rsid w:val="6D254061"/>
    <w:rsid w:val="6D2D6060"/>
    <w:rsid w:val="6D2D969B"/>
    <w:rsid w:val="6D340062"/>
    <w:rsid w:val="6D35E155"/>
    <w:rsid w:val="6D3EA333"/>
    <w:rsid w:val="6D47A196"/>
    <w:rsid w:val="6D483993"/>
    <w:rsid w:val="6D4B2E66"/>
    <w:rsid w:val="6D4BED1C"/>
    <w:rsid w:val="6D523C97"/>
    <w:rsid w:val="6D5290CB"/>
    <w:rsid w:val="6D538436"/>
    <w:rsid w:val="6D53EEC3"/>
    <w:rsid w:val="6D5A0B5D"/>
    <w:rsid w:val="6D5CD56B"/>
    <w:rsid w:val="6D6137CF"/>
    <w:rsid w:val="6D70426B"/>
    <w:rsid w:val="6D70ED34"/>
    <w:rsid w:val="6D74B4E5"/>
    <w:rsid w:val="6D7B5FE2"/>
    <w:rsid w:val="6D7FE458"/>
    <w:rsid w:val="6D82EC2A"/>
    <w:rsid w:val="6D868D59"/>
    <w:rsid w:val="6D8C5B1C"/>
    <w:rsid w:val="6D8E486E"/>
    <w:rsid w:val="6D98BC43"/>
    <w:rsid w:val="6D99AAED"/>
    <w:rsid w:val="6D9BD428"/>
    <w:rsid w:val="6D9C0DEF"/>
    <w:rsid w:val="6DA1F7A4"/>
    <w:rsid w:val="6DBA7FDA"/>
    <w:rsid w:val="6DBBCF3B"/>
    <w:rsid w:val="6DBD22D7"/>
    <w:rsid w:val="6DBE298E"/>
    <w:rsid w:val="6DBFD0F4"/>
    <w:rsid w:val="6DC1D015"/>
    <w:rsid w:val="6DC42311"/>
    <w:rsid w:val="6DC4740A"/>
    <w:rsid w:val="6DCA45BA"/>
    <w:rsid w:val="6DCD4E2C"/>
    <w:rsid w:val="6DD375BA"/>
    <w:rsid w:val="6DDCA428"/>
    <w:rsid w:val="6DE47F6E"/>
    <w:rsid w:val="6DEB675D"/>
    <w:rsid w:val="6E009243"/>
    <w:rsid w:val="6E06FB2B"/>
    <w:rsid w:val="6E0A2514"/>
    <w:rsid w:val="6E0D3E74"/>
    <w:rsid w:val="6E104CC7"/>
    <w:rsid w:val="6E171976"/>
    <w:rsid w:val="6E23D734"/>
    <w:rsid w:val="6E31AC24"/>
    <w:rsid w:val="6E3532D6"/>
    <w:rsid w:val="6E35B8C3"/>
    <w:rsid w:val="6E3B9A7E"/>
    <w:rsid w:val="6E416FCA"/>
    <w:rsid w:val="6E46226B"/>
    <w:rsid w:val="6E4BD43A"/>
    <w:rsid w:val="6E5108EF"/>
    <w:rsid w:val="6E54DAF2"/>
    <w:rsid w:val="6E55B448"/>
    <w:rsid w:val="6E561EBA"/>
    <w:rsid w:val="6E5860D2"/>
    <w:rsid w:val="6E596F2C"/>
    <w:rsid w:val="6E5BED8C"/>
    <w:rsid w:val="6E6A5DE9"/>
    <w:rsid w:val="6E6FEE23"/>
    <w:rsid w:val="6E723924"/>
    <w:rsid w:val="6E75F920"/>
    <w:rsid w:val="6E76E713"/>
    <w:rsid w:val="6E7B134A"/>
    <w:rsid w:val="6E81EFBF"/>
    <w:rsid w:val="6E82A763"/>
    <w:rsid w:val="6E82D8C7"/>
    <w:rsid w:val="6E83DAF6"/>
    <w:rsid w:val="6E866C6B"/>
    <w:rsid w:val="6E88628B"/>
    <w:rsid w:val="6E89504C"/>
    <w:rsid w:val="6E8DA5BF"/>
    <w:rsid w:val="6E90D3CF"/>
    <w:rsid w:val="6E9238AF"/>
    <w:rsid w:val="6E936006"/>
    <w:rsid w:val="6E96680B"/>
    <w:rsid w:val="6E97123B"/>
    <w:rsid w:val="6EA24541"/>
    <w:rsid w:val="6EA7FC25"/>
    <w:rsid w:val="6EAB3FF9"/>
    <w:rsid w:val="6EB389B1"/>
    <w:rsid w:val="6EB9692E"/>
    <w:rsid w:val="6EC076DF"/>
    <w:rsid w:val="6EC0C74C"/>
    <w:rsid w:val="6EC61179"/>
    <w:rsid w:val="6ED55E4E"/>
    <w:rsid w:val="6EDEF367"/>
    <w:rsid w:val="6EE38A99"/>
    <w:rsid w:val="6EEB1C1F"/>
    <w:rsid w:val="6EFCB6FA"/>
    <w:rsid w:val="6F020076"/>
    <w:rsid w:val="6F042E35"/>
    <w:rsid w:val="6F127CB8"/>
    <w:rsid w:val="6F1460F0"/>
    <w:rsid w:val="6F175E1A"/>
    <w:rsid w:val="6F1F99E7"/>
    <w:rsid w:val="6F21442D"/>
    <w:rsid w:val="6F399684"/>
    <w:rsid w:val="6F3AAC9A"/>
    <w:rsid w:val="6F40349A"/>
    <w:rsid w:val="6F4860BA"/>
    <w:rsid w:val="6F4FF4E5"/>
    <w:rsid w:val="6F50C4FD"/>
    <w:rsid w:val="6F555138"/>
    <w:rsid w:val="6F55FA43"/>
    <w:rsid w:val="6F5AD981"/>
    <w:rsid w:val="6F5B3DB0"/>
    <w:rsid w:val="6F62D477"/>
    <w:rsid w:val="6F66DDF9"/>
    <w:rsid w:val="6F6B7C3B"/>
    <w:rsid w:val="6F783720"/>
    <w:rsid w:val="6F7D374D"/>
    <w:rsid w:val="6F81A884"/>
    <w:rsid w:val="6F85C10D"/>
    <w:rsid w:val="6F8C261D"/>
    <w:rsid w:val="6F9625C9"/>
    <w:rsid w:val="6F969475"/>
    <w:rsid w:val="6F9A9E78"/>
    <w:rsid w:val="6FA075A9"/>
    <w:rsid w:val="6FADEE9C"/>
    <w:rsid w:val="6FAE29FF"/>
    <w:rsid w:val="6FB4FABB"/>
    <w:rsid w:val="6FB8A4B3"/>
    <w:rsid w:val="6FCBD835"/>
    <w:rsid w:val="6FD24E87"/>
    <w:rsid w:val="6FD5F7C1"/>
    <w:rsid w:val="6FD863DA"/>
    <w:rsid w:val="6FDDE6E1"/>
    <w:rsid w:val="6FDE25E3"/>
    <w:rsid w:val="6FE7037E"/>
    <w:rsid w:val="6FE7A49B"/>
    <w:rsid w:val="6FEC20BD"/>
    <w:rsid w:val="6FED6ADE"/>
    <w:rsid w:val="6FED79FD"/>
    <w:rsid w:val="6FFE3A02"/>
    <w:rsid w:val="700601AD"/>
    <w:rsid w:val="700CB65A"/>
    <w:rsid w:val="700D609B"/>
    <w:rsid w:val="7014EBA8"/>
    <w:rsid w:val="702BCE29"/>
    <w:rsid w:val="70307609"/>
    <w:rsid w:val="70321D15"/>
    <w:rsid w:val="7032BE6E"/>
    <w:rsid w:val="70367036"/>
    <w:rsid w:val="7036AA64"/>
    <w:rsid w:val="7037F1E2"/>
    <w:rsid w:val="70413CB7"/>
    <w:rsid w:val="70463244"/>
    <w:rsid w:val="704C77DD"/>
    <w:rsid w:val="704FEDCD"/>
    <w:rsid w:val="70500C94"/>
    <w:rsid w:val="7054A880"/>
    <w:rsid w:val="7054F92B"/>
    <w:rsid w:val="705A0011"/>
    <w:rsid w:val="7068E71F"/>
    <w:rsid w:val="706A3E43"/>
    <w:rsid w:val="706E53CE"/>
    <w:rsid w:val="706F594F"/>
    <w:rsid w:val="70717EAC"/>
    <w:rsid w:val="707F91CF"/>
    <w:rsid w:val="7081C0B8"/>
    <w:rsid w:val="708289BF"/>
    <w:rsid w:val="708ACF4F"/>
    <w:rsid w:val="708B441A"/>
    <w:rsid w:val="708EA879"/>
    <w:rsid w:val="70976845"/>
    <w:rsid w:val="709B2272"/>
    <w:rsid w:val="70A41236"/>
    <w:rsid w:val="70A90E14"/>
    <w:rsid w:val="70AB45EF"/>
    <w:rsid w:val="70C0002B"/>
    <w:rsid w:val="70C604D5"/>
    <w:rsid w:val="70C6216F"/>
    <w:rsid w:val="70CA16B9"/>
    <w:rsid w:val="70CB65B9"/>
    <w:rsid w:val="70D61729"/>
    <w:rsid w:val="70E1D0FA"/>
    <w:rsid w:val="70E72B19"/>
    <w:rsid w:val="70E987A7"/>
    <w:rsid w:val="70F9BAE2"/>
    <w:rsid w:val="71013349"/>
    <w:rsid w:val="710D8654"/>
    <w:rsid w:val="7113CF88"/>
    <w:rsid w:val="71161AFF"/>
    <w:rsid w:val="71172752"/>
    <w:rsid w:val="711A256C"/>
    <w:rsid w:val="71263CCC"/>
    <w:rsid w:val="7128B187"/>
    <w:rsid w:val="71345F27"/>
    <w:rsid w:val="713477A4"/>
    <w:rsid w:val="714D57D3"/>
    <w:rsid w:val="715205B0"/>
    <w:rsid w:val="7153BB9C"/>
    <w:rsid w:val="7154BC8C"/>
    <w:rsid w:val="71558AA2"/>
    <w:rsid w:val="715A4ACA"/>
    <w:rsid w:val="715F19B8"/>
    <w:rsid w:val="716139FF"/>
    <w:rsid w:val="716388F0"/>
    <w:rsid w:val="71671134"/>
    <w:rsid w:val="7168E5CA"/>
    <w:rsid w:val="717ECB13"/>
    <w:rsid w:val="71809AEC"/>
    <w:rsid w:val="718503EE"/>
    <w:rsid w:val="71891420"/>
    <w:rsid w:val="718FE073"/>
    <w:rsid w:val="71929CAB"/>
    <w:rsid w:val="7194579C"/>
    <w:rsid w:val="7194A62E"/>
    <w:rsid w:val="719843A1"/>
    <w:rsid w:val="719D7F8B"/>
    <w:rsid w:val="71AAB973"/>
    <w:rsid w:val="71BB7D77"/>
    <w:rsid w:val="71BEC19D"/>
    <w:rsid w:val="71C28318"/>
    <w:rsid w:val="71CAC5C2"/>
    <w:rsid w:val="71CB23F2"/>
    <w:rsid w:val="71CFF58A"/>
    <w:rsid w:val="71D10244"/>
    <w:rsid w:val="71E22C9D"/>
    <w:rsid w:val="71F3C54F"/>
    <w:rsid w:val="71F40D8D"/>
    <w:rsid w:val="71F5081A"/>
    <w:rsid w:val="71F9DDDA"/>
    <w:rsid w:val="720088A0"/>
    <w:rsid w:val="72016427"/>
    <w:rsid w:val="720525BC"/>
    <w:rsid w:val="7206361F"/>
    <w:rsid w:val="7206734B"/>
    <w:rsid w:val="720E07D3"/>
    <w:rsid w:val="72126669"/>
    <w:rsid w:val="72137514"/>
    <w:rsid w:val="7215ABD2"/>
    <w:rsid w:val="72197864"/>
    <w:rsid w:val="7223FCAD"/>
    <w:rsid w:val="7225BCFE"/>
    <w:rsid w:val="7245E3C9"/>
    <w:rsid w:val="72471650"/>
    <w:rsid w:val="724A1B4D"/>
    <w:rsid w:val="724CD72F"/>
    <w:rsid w:val="725B4BA5"/>
    <w:rsid w:val="725CD265"/>
    <w:rsid w:val="726010EA"/>
    <w:rsid w:val="72609154"/>
    <w:rsid w:val="7260C85E"/>
    <w:rsid w:val="7260DB62"/>
    <w:rsid w:val="726FD2D0"/>
    <w:rsid w:val="7272574F"/>
    <w:rsid w:val="72749F52"/>
    <w:rsid w:val="727867BC"/>
    <w:rsid w:val="727C6130"/>
    <w:rsid w:val="72885CCA"/>
    <w:rsid w:val="729840EC"/>
    <w:rsid w:val="729BA403"/>
    <w:rsid w:val="72A12FA2"/>
    <w:rsid w:val="72A5653E"/>
    <w:rsid w:val="72A6345C"/>
    <w:rsid w:val="72A9D673"/>
    <w:rsid w:val="72AA5BE3"/>
    <w:rsid w:val="72B75045"/>
    <w:rsid w:val="72BBAC1A"/>
    <w:rsid w:val="72C38E1C"/>
    <w:rsid w:val="72C76BC3"/>
    <w:rsid w:val="72CBAFD3"/>
    <w:rsid w:val="72D12ED6"/>
    <w:rsid w:val="72D1BA3C"/>
    <w:rsid w:val="72DF60FA"/>
    <w:rsid w:val="72E1D263"/>
    <w:rsid w:val="72E3071A"/>
    <w:rsid w:val="72EA5C2D"/>
    <w:rsid w:val="72F15841"/>
    <w:rsid w:val="72F2C645"/>
    <w:rsid w:val="72F3307F"/>
    <w:rsid w:val="72F4F939"/>
    <w:rsid w:val="73010141"/>
    <w:rsid w:val="7301AA6D"/>
    <w:rsid w:val="73077F22"/>
    <w:rsid w:val="731759AF"/>
    <w:rsid w:val="7317A3A9"/>
    <w:rsid w:val="731F457D"/>
    <w:rsid w:val="73233DF3"/>
    <w:rsid w:val="7328B04F"/>
    <w:rsid w:val="732AD62A"/>
    <w:rsid w:val="732B1697"/>
    <w:rsid w:val="73383E08"/>
    <w:rsid w:val="733B7714"/>
    <w:rsid w:val="733BE8A6"/>
    <w:rsid w:val="73504346"/>
    <w:rsid w:val="73584F79"/>
    <w:rsid w:val="7359CDDE"/>
    <w:rsid w:val="735C6013"/>
    <w:rsid w:val="73616353"/>
    <w:rsid w:val="736DD56D"/>
    <w:rsid w:val="736F959A"/>
    <w:rsid w:val="7371A42A"/>
    <w:rsid w:val="73769052"/>
    <w:rsid w:val="73861C5A"/>
    <w:rsid w:val="7388E979"/>
    <w:rsid w:val="73965533"/>
    <w:rsid w:val="739775EC"/>
    <w:rsid w:val="739B1BCC"/>
    <w:rsid w:val="73A2E4EC"/>
    <w:rsid w:val="73A3B181"/>
    <w:rsid w:val="73B768E6"/>
    <w:rsid w:val="73BA6A2A"/>
    <w:rsid w:val="73BD045C"/>
    <w:rsid w:val="73BD30C7"/>
    <w:rsid w:val="73BEE808"/>
    <w:rsid w:val="73C754FF"/>
    <w:rsid w:val="73C82984"/>
    <w:rsid w:val="73D38A99"/>
    <w:rsid w:val="73D5A01C"/>
    <w:rsid w:val="73DAED5A"/>
    <w:rsid w:val="73DE64F2"/>
    <w:rsid w:val="73E5183A"/>
    <w:rsid w:val="73FB5D5F"/>
    <w:rsid w:val="73FCDF71"/>
    <w:rsid w:val="73FF89FA"/>
    <w:rsid w:val="7406B06F"/>
    <w:rsid w:val="740AB805"/>
    <w:rsid w:val="7411623D"/>
    <w:rsid w:val="74130850"/>
    <w:rsid w:val="74140219"/>
    <w:rsid w:val="7417C4ED"/>
    <w:rsid w:val="7419FB1A"/>
    <w:rsid w:val="741AC3E2"/>
    <w:rsid w:val="741B5F63"/>
    <w:rsid w:val="7425411E"/>
    <w:rsid w:val="74257C29"/>
    <w:rsid w:val="7425CDC4"/>
    <w:rsid w:val="742C0686"/>
    <w:rsid w:val="742CB31A"/>
    <w:rsid w:val="743EE9B4"/>
    <w:rsid w:val="74426614"/>
    <w:rsid w:val="7448C0A3"/>
    <w:rsid w:val="744B244F"/>
    <w:rsid w:val="744B53BA"/>
    <w:rsid w:val="74546458"/>
    <w:rsid w:val="7455123A"/>
    <w:rsid w:val="745DDD8E"/>
    <w:rsid w:val="745E2184"/>
    <w:rsid w:val="74607987"/>
    <w:rsid w:val="74633328"/>
    <w:rsid w:val="7466C7C5"/>
    <w:rsid w:val="7468DB93"/>
    <w:rsid w:val="7469EF11"/>
    <w:rsid w:val="7470CDBA"/>
    <w:rsid w:val="747A5577"/>
    <w:rsid w:val="748128C5"/>
    <w:rsid w:val="74883DBA"/>
    <w:rsid w:val="7497F671"/>
    <w:rsid w:val="74988660"/>
    <w:rsid w:val="749C5231"/>
    <w:rsid w:val="74A229BE"/>
    <w:rsid w:val="74A818BA"/>
    <w:rsid w:val="74ABA61F"/>
    <w:rsid w:val="74AF2E59"/>
    <w:rsid w:val="74B0D5C1"/>
    <w:rsid w:val="74B1CF52"/>
    <w:rsid w:val="74B26432"/>
    <w:rsid w:val="74B32A6C"/>
    <w:rsid w:val="74B8D7AD"/>
    <w:rsid w:val="74B9CEA5"/>
    <w:rsid w:val="74D901E0"/>
    <w:rsid w:val="74DAD265"/>
    <w:rsid w:val="74DDC8EE"/>
    <w:rsid w:val="74E21BFD"/>
    <w:rsid w:val="74EA6982"/>
    <w:rsid w:val="74ED1339"/>
    <w:rsid w:val="74F1FFB1"/>
    <w:rsid w:val="74F2AA2D"/>
    <w:rsid w:val="74FAE7C9"/>
    <w:rsid w:val="74FDDC36"/>
    <w:rsid w:val="74FEB8DC"/>
    <w:rsid w:val="750B947A"/>
    <w:rsid w:val="750C5349"/>
    <w:rsid w:val="750EBF92"/>
    <w:rsid w:val="751283D7"/>
    <w:rsid w:val="7517967C"/>
    <w:rsid w:val="751A85B3"/>
    <w:rsid w:val="75205304"/>
    <w:rsid w:val="7525668E"/>
    <w:rsid w:val="7529AF4B"/>
    <w:rsid w:val="75313004"/>
    <w:rsid w:val="753B5628"/>
    <w:rsid w:val="753FDCA7"/>
    <w:rsid w:val="7544EFCF"/>
    <w:rsid w:val="754A6748"/>
    <w:rsid w:val="754AAD22"/>
    <w:rsid w:val="754B20A3"/>
    <w:rsid w:val="75515E3B"/>
    <w:rsid w:val="7553B88C"/>
    <w:rsid w:val="7554AED7"/>
    <w:rsid w:val="755D6756"/>
    <w:rsid w:val="75644BEE"/>
    <w:rsid w:val="7565E52D"/>
    <w:rsid w:val="756B12BF"/>
    <w:rsid w:val="756B4D0F"/>
    <w:rsid w:val="756F791C"/>
    <w:rsid w:val="7570184D"/>
    <w:rsid w:val="7572DCA1"/>
    <w:rsid w:val="757473A8"/>
    <w:rsid w:val="757630DB"/>
    <w:rsid w:val="757AB00F"/>
    <w:rsid w:val="75844BF7"/>
    <w:rsid w:val="7585DDEC"/>
    <w:rsid w:val="758775FF"/>
    <w:rsid w:val="758A5B42"/>
    <w:rsid w:val="758B4C27"/>
    <w:rsid w:val="758FFB48"/>
    <w:rsid w:val="759101B1"/>
    <w:rsid w:val="7593714E"/>
    <w:rsid w:val="759552FA"/>
    <w:rsid w:val="75956DF7"/>
    <w:rsid w:val="75977354"/>
    <w:rsid w:val="7598FF89"/>
    <w:rsid w:val="759C2DA2"/>
    <w:rsid w:val="759ED6DC"/>
    <w:rsid w:val="75A41ED8"/>
    <w:rsid w:val="75A7EE62"/>
    <w:rsid w:val="75A82EB1"/>
    <w:rsid w:val="75B4C181"/>
    <w:rsid w:val="75B666FC"/>
    <w:rsid w:val="75C495F7"/>
    <w:rsid w:val="75C4B21D"/>
    <w:rsid w:val="75C65F7F"/>
    <w:rsid w:val="75CE41FD"/>
    <w:rsid w:val="75CFA2F2"/>
    <w:rsid w:val="75D22688"/>
    <w:rsid w:val="75D47BEC"/>
    <w:rsid w:val="75D5AD10"/>
    <w:rsid w:val="75D67A3B"/>
    <w:rsid w:val="75D6D7F4"/>
    <w:rsid w:val="75D94C59"/>
    <w:rsid w:val="75E4F46B"/>
    <w:rsid w:val="75F58D74"/>
    <w:rsid w:val="75FE6116"/>
    <w:rsid w:val="76018082"/>
    <w:rsid w:val="7602F676"/>
    <w:rsid w:val="7607CB23"/>
    <w:rsid w:val="760D52E9"/>
    <w:rsid w:val="76183CEA"/>
    <w:rsid w:val="761B08FB"/>
    <w:rsid w:val="761F417F"/>
    <w:rsid w:val="7628C2F6"/>
    <w:rsid w:val="762C2084"/>
    <w:rsid w:val="762D2CC2"/>
    <w:rsid w:val="76336A97"/>
    <w:rsid w:val="7634D614"/>
    <w:rsid w:val="7634F2E1"/>
    <w:rsid w:val="7635A973"/>
    <w:rsid w:val="7640CAA8"/>
    <w:rsid w:val="76423B36"/>
    <w:rsid w:val="764573FE"/>
    <w:rsid w:val="7646D83A"/>
    <w:rsid w:val="76476356"/>
    <w:rsid w:val="764AE0E4"/>
    <w:rsid w:val="764C2A9F"/>
    <w:rsid w:val="7655D0B0"/>
    <w:rsid w:val="765BD0F8"/>
    <w:rsid w:val="765CD246"/>
    <w:rsid w:val="765DFE95"/>
    <w:rsid w:val="7667EFFD"/>
    <w:rsid w:val="7668E256"/>
    <w:rsid w:val="7669749C"/>
    <w:rsid w:val="7669955F"/>
    <w:rsid w:val="766ABBB9"/>
    <w:rsid w:val="766ABD35"/>
    <w:rsid w:val="76773B02"/>
    <w:rsid w:val="767D4E7D"/>
    <w:rsid w:val="7686050B"/>
    <w:rsid w:val="76897347"/>
    <w:rsid w:val="768C28BE"/>
    <w:rsid w:val="769F8D6B"/>
    <w:rsid w:val="76A86655"/>
    <w:rsid w:val="76A8AD74"/>
    <w:rsid w:val="76AD61D4"/>
    <w:rsid w:val="76B30F93"/>
    <w:rsid w:val="76B743EB"/>
    <w:rsid w:val="76BA11A1"/>
    <w:rsid w:val="76BBD5EE"/>
    <w:rsid w:val="76C217DD"/>
    <w:rsid w:val="76C90402"/>
    <w:rsid w:val="76D4571B"/>
    <w:rsid w:val="76D56977"/>
    <w:rsid w:val="76D6A7C0"/>
    <w:rsid w:val="76D9425E"/>
    <w:rsid w:val="76DC90CA"/>
    <w:rsid w:val="76DF7414"/>
    <w:rsid w:val="76E67371"/>
    <w:rsid w:val="76EA5E08"/>
    <w:rsid w:val="76F7EECE"/>
    <w:rsid w:val="76FBC1F1"/>
    <w:rsid w:val="76FC8917"/>
    <w:rsid w:val="770009A6"/>
    <w:rsid w:val="7701540E"/>
    <w:rsid w:val="7701FE23"/>
    <w:rsid w:val="77029511"/>
    <w:rsid w:val="77050959"/>
    <w:rsid w:val="7705C49A"/>
    <w:rsid w:val="7707151D"/>
    <w:rsid w:val="770B8EB0"/>
    <w:rsid w:val="770BE8D8"/>
    <w:rsid w:val="7713D40C"/>
    <w:rsid w:val="771464C7"/>
    <w:rsid w:val="771EB41F"/>
    <w:rsid w:val="772432D0"/>
    <w:rsid w:val="773136A7"/>
    <w:rsid w:val="773C0063"/>
    <w:rsid w:val="7746BCB8"/>
    <w:rsid w:val="7748AAF3"/>
    <w:rsid w:val="775107B8"/>
    <w:rsid w:val="7757C56C"/>
    <w:rsid w:val="775F3180"/>
    <w:rsid w:val="7760EC97"/>
    <w:rsid w:val="7763EFBF"/>
    <w:rsid w:val="7765EA26"/>
    <w:rsid w:val="7767BB14"/>
    <w:rsid w:val="776A854F"/>
    <w:rsid w:val="776B7693"/>
    <w:rsid w:val="777250E8"/>
    <w:rsid w:val="77767609"/>
    <w:rsid w:val="777F129C"/>
    <w:rsid w:val="777F1839"/>
    <w:rsid w:val="778C2717"/>
    <w:rsid w:val="7792FAF6"/>
    <w:rsid w:val="7798AD8A"/>
    <w:rsid w:val="779B20B4"/>
    <w:rsid w:val="779D9781"/>
    <w:rsid w:val="77B33485"/>
    <w:rsid w:val="77BC8A16"/>
    <w:rsid w:val="77C817BB"/>
    <w:rsid w:val="77CF2F51"/>
    <w:rsid w:val="77D6B405"/>
    <w:rsid w:val="77D84011"/>
    <w:rsid w:val="77DDE02B"/>
    <w:rsid w:val="77E10E6C"/>
    <w:rsid w:val="77E346E1"/>
    <w:rsid w:val="77EF0D7B"/>
    <w:rsid w:val="77F1976D"/>
    <w:rsid w:val="77F4A5FE"/>
    <w:rsid w:val="77FAF1E8"/>
    <w:rsid w:val="77FDFDFD"/>
    <w:rsid w:val="78002854"/>
    <w:rsid w:val="780A9FE9"/>
    <w:rsid w:val="7812FB10"/>
    <w:rsid w:val="781C2523"/>
    <w:rsid w:val="78258005"/>
    <w:rsid w:val="7827D536"/>
    <w:rsid w:val="78455E0F"/>
    <w:rsid w:val="78464FCB"/>
    <w:rsid w:val="784AB744"/>
    <w:rsid w:val="78520DD3"/>
    <w:rsid w:val="7853D5E6"/>
    <w:rsid w:val="78543EBA"/>
    <w:rsid w:val="78570EE2"/>
    <w:rsid w:val="785DC37B"/>
    <w:rsid w:val="786214A2"/>
    <w:rsid w:val="78629396"/>
    <w:rsid w:val="786568CB"/>
    <w:rsid w:val="786F66F9"/>
    <w:rsid w:val="786F79A6"/>
    <w:rsid w:val="7877FF2D"/>
    <w:rsid w:val="787A9E70"/>
    <w:rsid w:val="78844F0C"/>
    <w:rsid w:val="7887B5E7"/>
    <w:rsid w:val="78935E1F"/>
    <w:rsid w:val="78946862"/>
    <w:rsid w:val="78991C8A"/>
    <w:rsid w:val="789EDD47"/>
    <w:rsid w:val="78A1F421"/>
    <w:rsid w:val="78A820A6"/>
    <w:rsid w:val="78A833AC"/>
    <w:rsid w:val="78AD61FD"/>
    <w:rsid w:val="78B2B1DE"/>
    <w:rsid w:val="78B3AA0D"/>
    <w:rsid w:val="78BA48A3"/>
    <w:rsid w:val="78BDBBC0"/>
    <w:rsid w:val="78BDF3C1"/>
    <w:rsid w:val="78BE9516"/>
    <w:rsid w:val="78C0A8F1"/>
    <w:rsid w:val="78D9392A"/>
    <w:rsid w:val="78DB48F4"/>
    <w:rsid w:val="78DBBF9A"/>
    <w:rsid w:val="78DD0B03"/>
    <w:rsid w:val="78DF5F7F"/>
    <w:rsid w:val="78F1350D"/>
    <w:rsid w:val="78F431A5"/>
    <w:rsid w:val="78F758EC"/>
    <w:rsid w:val="78FC36B9"/>
    <w:rsid w:val="79034839"/>
    <w:rsid w:val="7905213D"/>
    <w:rsid w:val="790EE3AB"/>
    <w:rsid w:val="79117A76"/>
    <w:rsid w:val="791648F5"/>
    <w:rsid w:val="7920E981"/>
    <w:rsid w:val="79292930"/>
    <w:rsid w:val="792FF0F6"/>
    <w:rsid w:val="79375AD4"/>
    <w:rsid w:val="7937628D"/>
    <w:rsid w:val="793A8C9A"/>
    <w:rsid w:val="793B2CEB"/>
    <w:rsid w:val="793B6729"/>
    <w:rsid w:val="793D76BB"/>
    <w:rsid w:val="793EAFE7"/>
    <w:rsid w:val="79426211"/>
    <w:rsid w:val="794298BA"/>
    <w:rsid w:val="794A332A"/>
    <w:rsid w:val="794B0F38"/>
    <w:rsid w:val="794B7459"/>
    <w:rsid w:val="79528607"/>
    <w:rsid w:val="795B9D56"/>
    <w:rsid w:val="7967B37F"/>
    <w:rsid w:val="796BB9EF"/>
    <w:rsid w:val="796C0FCB"/>
    <w:rsid w:val="796FFF92"/>
    <w:rsid w:val="79709056"/>
    <w:rsid w:val="7972A97E"/>
    <w:rsid w:val="797AE485"/>
    <w:rsid w:val="797EBAA5"/>
    <w:rsid w:val="7981DFBB"/>
    <w:rsid w:val="798A2803"/>
    <w:rsid w:val="799201CD"/>
    <w:rsid w:val="7992C46C"/>
    <w:rsid w:val="7993BB96"/>
    <w:rsid w:val="79991D83"/>
    <w:rsid w:val="799AE6A0"/>
    <w:rsid w:val="799DD3CC"/>
    <w:rsid w:val="799F693E"/>
    <w:rsid w:val="799FEE18"/>
    <w:rsid w:val="79A237F2"/>
    <w:rsid w:val="79A5239C"/>
    <w:rsid w:val="79AB2A2A"/>
    <w:rsid w:val="79AC5A7F"/>
    <w:rsid w:val="79AE78C4"/>
    <w:rsid w:val="79B2D32D"/>
    <w:rsid w:val="79C0D060"/>
    <w:rsid w:val="79C1BBFB"/>
    <w:rsid w:val="79C507F1"/>
    <w:rsid w:val="79CEB747"/>
    <w:rsid w:val="79DF4C65"/>
    <w:rsid w:val="79E485F3"/>
    <w:rsid w:val="79EA1754"/>
    <w:rsid w:val="79EFC129"/>
    <w:rsid w:val="79F50210"/>
    <w:rsid w:val="79FBE9A3"/>
    <w:rsid w:val="79FE3D1F"/>
    <w:rsid w:val="7A04B00E"/>
    <w:rsid w:val="7A04F9A6"/>
    <w:rsid w:val="7A06BA5C"/>
    <w:rsid w:val="7A092FE7"/>
    <w:rsid w:val="7A0BE489"/>
    <w:rsid w:val="7A10742F"/>
    <w:rsid w:val="7A161354"/>
    <w:rsid w:val="7A2BE7C5"/>
    <w:rsid w:val="7A364920"/>
    <w:rsid w:val="7A442EFE"/>
    <w:rsid w:val="7A45B208"/>
    <w:rsid w:val="7A4684B5"/>
    <w:rsid w:val="7A46C6AD"/>
    <w:rsid w:val="7A4AC6D3"/>
    <w:rsid w:val="7A56391C"/>
    <w:rsid w:val="7A5D5BE8"/>
    <w:rsid w:val="7A5DC6B0"/>
    <w:rsid w:val="7A5EE06B"/>
    <w:rsid w:val="7A61A797"/>
    <w:rsid w:val="7A6A751D"/>
    <w:rsid w:val="7A6D3C04"/>
    <w:rsid w:val="7A6DF66D"/>
    <w:rsid w:val="7A6FE528"/>
    <w:rsid w:val="7A7609D6"/>
    <w:rsid w:val="7A834C41"/>
    <w:rsid w:val="7A8601C4"/>
    <w:rsid w:val="7A8C1F8C"/>
    <w:rsid w:val="7A8C9325"/>
    <w:rsid w:val="7A8FF9B3"/>
    <w:rsid w:val="7A903E92"/>
    <w:rsid w:val="7AA23C3C"/>
    <w:rsid w:val="7AB209DD"/>
    <w:rsid w:val="7ABB9579"/>
    <w:rsid w:val="7ABBC26D"/>
    <w:rsid w:val="7AC01F5E"/>
    <w:rsid w:val="7ACA845B"/>
    <w:rsid w:val="7ACB5A55"/>
    <w:rsid w:val="7ACD96B6"/>
    <w:rsid w:val="7ACDD8F8"/>
    <w:rsid w:val="7AD4899D"/>
    <w:rsid w:val="7ADCEBA4"/>
    <w:rsid w:val="7AE7B48E"/>
    <w:rsid w:val="7AEA908E"/>
    <w:rsid w:val="7AF0C36A"/>
    <w:rsid w:val="7AF35D78"/>
    <w:rsid w:val="7AFF82F3"/>
    <w:rsid w:val="7B005A8D"/>
    <w:rsid w:val="7B056FA4"/>
    <w:rsid w:val="7B0CEFFE"/>
    <w:rsid w:val="7B148484"/>
    <w:rsid w:val="7B161038"/>
    <w:rsid w:val="7B1B24D4"/>
    <w:rsid w:val="7B2A9A17"/>
    <w:rsid w:val="7B2BAE5B"/>
    <w:rsid w:val="7B2DF7AD"/>
    <w:rsid w:val="7B2E0FE1"/>
    <w:rsid w:val="7B313E89"/>
    <w:rsid w:val="7B355E6F"/>
    <w:rsid w:val="7B3DC19F"/>
    <w:rsid w:val="7B40FE8A"/>
    <w:rsid w:val="7B467108"/>
    <w:rsid w:val="7B49625E"/>
    <w:rsid w:val="7B4A58FB"/>
    <w:rsid w:val="7B4CFA28"/>
    <w:rsid w:val="7B4D7701"/>
    <w:rsid w:val="7B4E9BF1"/>
    <w:rsid w:val="7B503D01"/>
    <w:rsid w:val="7B571A82"/>
    <w:rsid w:val="7B57EC08"/>
    <w:rsid w:val="7B5BFB36"/>
    <w:rsid w:val="7B64C58D"/>
    <w:rsid w:val="7B654CD6"/>
    <w:rsid w:val="7B67B2F0"/>
    <w:rsid w:val="7B7231C5"/>
    <w:rsid w:val="7B7D71D6"/>
    <w:rsid w:val="7B8BD085"/>
    <w:rsid w:val="7B8D17FE"/>
    <w:rsid w:val="7B90CC49"/>
    <w:rsid w:val="7B926F94"/>
    <w:rsid w:val="7B9ED7CF"/>
    <w:rsid w:val="7BA47458"/>
    <w:rsid w:val="7BA5BBBD"/>
    <w:rsid w:val="7BA8E906"/>
    <w:rsid w:val="7BAC7F4A"/>
    <w:rsid w:val="7BAC80B0"/>
    <w:rsid w:val="7BB1B0B1"/>
    <w:rsid w:val="7BB942BC"/>
    <w:rsid w:val="7BB9DD50"/>
    <w:rsid w:val="7BBB985B"/>
    <w:rsid w:val="7BC95C39"/>
    <w:rsid w:val="7BCA3F01"/>
    <w:rsid w:val="7BCE38A3"/>
    <w:rsid w:val="7BCF11D3"/>
    <w:rsid w:val="7BCF60E4"/>
    <w:rsid w:val="7BD2DA56"/>
    <w:rsid w:val="7BD37741"/>
    <w:rsid w:val="7BD79D9B"/>
    <w:rsid w:val="7BD85AD5"/>
    <w:rsid w:val="7BDD4CB0"/>
    <w:rsid w:val="7BDE342A"/>
    <w:rsid w:val="7BDFCDCC"/>
    <w:rsid w:val="7BDFE530"/>
    <w:rsid w:val="7BE158D9"/>
    <w:rsid w:val="7BE5922B"/>
    <w:rsid w:val="7BE59421"/>
    <w:rsid w:val="7BEA9D5E"/>
    <w:rsid w:val="7BEDFD39"/>
    <w:rsid w:val="7BF827E4"/>
    <w:rsid w:val="7BFCDD89"/>
    <w:rsid w:val="7BFD0CCD"/>
    <w:rsid w:val="7BFE25F0"/>
    <w:rsid w:val="7BFEF5EB"/>
    <w:rsid w:val="7BFFE4F6"/>
    <w:rsid w:val="7C02B2D2"/>
    <w:rsid w:val="7C062ADA"/>
    <w:rsid w:val="7C0D9671"/>
    <w:rsid w:val="7C0DC718"/>
    <w:rsid w:val="7C102FA2"/>
    <w:rsid w:val="7C1FC5F3"/>
    <w:rsid w:val="7C296D2F"/>
    <w:rsid w:val="7C307E5B"/>
    <w:rsid w:val="7C398A2B"/>
    <w:rsid w:val="7C3AA9C5"/>
    <w:rsid w:val="7C3E2B2E"/>
    <w:rsid w:val="7C402E90"/>
    <w:rsid w:val="7C417FBF"/>
    <w:rsid w:val="7C439625"/>
    <w:rsid w:val="7C4B2A5F"/>
    <w:rsid w:val="7C4EB4D1"/>
    <w:rsid w:val="7C50ED5C"/>
    <w:rsid w:val="7C553ACB"/>
    <w:rsid w:val="7C591E0E"/>
    <w:rsid w:val="7C5A90B8"/>
    <w:rsid w:val="7C603135"/>
    <w:rsid w:val="7C6A1AA0"/>
    <w:rsid w:val="7C6B077E"/>
    <w:rsid w:val="7C6E641E"/>
    <w:rsid w:val="7C6E9CAF"/>
    <w:rsid w:val="7C73C4CE"/>
    <w:rsid w:val="7C82E660"/>
    <w:rsid w:val="7C898FD7"/>
    <w:rsid w:val="7C8F9CB7"/>
    <w:rsid w:val="7C914F99"/>
    <w:rsid w:val="7C9749B2"/>
    <w:rsid w:val="7CA056A7"/>
    <w:rsid w:val="7CA5D6B3"/>
    <w:rsid w:val="7CA75D25"/>
    <w:rsid w:val="7CAD04D9"/>
    <w:rsid w:val="7CB5566C"/>
    <w:rsid w:val="7CB61201"/>
    <w:rsid w:val="7CB6CAF7"/>
    <w:rsid w:val="7CB7ABEF"/>
    <w:rsid w:val="7CBA681F"/>
    <w:rsid w:val="7CE38A55"/>
    <w:rsid w:val="7CE8336A"/>
    <w:rsid w:val="7CEE046A"/>
    <w:rsid w:val="7CEF1167"/>
    <w:rsid w:val="7CEFCB7F"/>
    <w:rsid w:val="7CEFF7E8"/>
    <w:rsid w:val="7CF2C630"/>
    <w:rsid w:val="7CFC0403"/>
    <w:rsid w:val="7CFC5B37"/>
    <w:rsid w:val="7D01E2E3"/>
    <w:rsid w:val="7D075554"/>
    <w:rsid w:val="7D0D0E10"/>
    <w:rsid w:val="7D0ECC83"/>
    <w:rsid w:val="7D10A47D"/>
    <w:rsid w:val="7D13CBC1"/>
    <w:rsid w:val="7D158BCC"/>
    <w:rsid w:val="7D17C4D6"/>
    <w:rsid w:val="7D1B45AC"/>
    <w:rsid w:val="7D1D142F"/>
    <w:rsid w:val="7D21E712"/>
    <w:rsid w:val="7D280DB9"/>
    <w:rsid w:val="7D2841FD"/>
    <w:rsid w:val="7D2B54DE"/>
    <w:rsid w:val="7D2C1D4C"/>
    <w:rsid w:val="7D2DB387"/>
    <w:rsid w:val="7D3B6488"/>
    <w:rsid w:val="7D3C50D0"/>
    <w:rsid w:val="7D4A000E"/>
    <w:rsid w:val="7D4A976E"/>
    <w:rsid w:val="7D4F22D5"/>
    <w:rsid w:val="7D503095"/>
    <w:rsid w:val="7D508C44"/>
    <w:rsid w:val="7D51A680"/>
    <w:rsid w:val="7D5B0BE2"/>
    <w:rsid w:val="7D5FFDDA"/>
    <w:rsid w:val="7D6076A4"/>
    <w:rsid w:val="7D66EC84"/>
    <w:rsid w:val="7D6BE58D"/>
    <w:rsid w:val="7D6D770F"/>
    <w:rsid w:val="7D713FDA"/>
    <w:rsid w:val="7D742450"/>
    <w:rsid w:val="7D751246"/>
    <w:rsid w:val="7D7CF5F5"/>
    <w:rsid w:val="7D817FB4"/>
    <w:rsid w:val="7D8310F7"/>
    <w:rsid w:val="7D86D266"/>
    <w:rsid w:val="7D8CC6B3"/>
    <w:rsid w:val="7D8EE3D2"/>
    <w:rsid w:val="7D93FA26"/>
    <w:rsid w:val="7D9A05D7"/>
    <w:rsid w:val="7D9B8075"/>
    <w:rsid w:val="7DA02074"/>
    <w:rsid w:val="7DA1016C"/>
    <w:rsid w:val="7DA34E45"/>
    <w:rsid w:val="7DA47BA5"/>
    <w:rsid w:val="7DA849D5"/>
    <w:rsid w:val="7DB29660"/>
    <w:rsid w:val="7DB3FE83"/>
    <w:rsid w:val="7DB45051"/>
    <w:rsid w:val="7DB83B01"/>
    <w:rsid w:val="7DB93C3C"/>
    <w:rsid w:val="7DBD6582"/>
    <w:rsid w:val="7DC3422B"/>
    <w:rsid w:val="7DC37083"/>
    <w:rsid w:val="7DC7A10A"/>
    <w:rsid w:val="7DCD0CFB"/>
    <w:rsid w:val="7DD0B277"/>
    <w:rsid w:val="7DDE3E15"/>
    <w:rsid w:val="7DE149CB"/>
    <w:rsid w:val="7DE18737"/>
    <w:rsid w:val="7DE2DBD5"/>
    <w:rsid w:val="7E06D7DF"/>
    <w:rsid w:val="7E14A195"/>
    <w:rsid w:val="7E1A4405"/>
    <w:rsid w:val="7E300DFC"/>
    <w:rsid w:val="7E36760C"/>
    <w:rsid w:val="7E3A310C"/>
    <w:rsid w:val="7E3BD5A5"/>
    <w:rsid w:val="7E3FF25E"/>
    <w:rsid w:val="7E43A77B"/>
    <w:rsid w:val="7E4BDC8D"/>
    <w:rsid w:val="7E518853"/>
    <w:rsid w:val="7E52F9A6"/>
    <w:rsid w:val="7E649BF8"/>
    <w:rsid w:val="7E6DA64C"/>
    <w:rsid w:val="7E6DCF05"/>
    <w:rsid w:val="7E6E14F9"/>
    <w:rsid w:val="7E744629"/>
    <w:rsid w:val="7E7B059B"/>
    <w:rsid w:val="7E7B646F"/>
    <w:rsid w:val="7E7EC33E"/>
    <w:rsid w:val="7E82A3C9"/>
    <w:rsid w:val="7E87E85F"/>
    <w:rsid w:val="7E981D5E"/>
    <w:rsid w:val="7E9CF07C"/>
    <w:rsid w:val="7E9E33B9"/>
    <w:rsid w:val="7E9E870E"/>
    <w:rsid w:val="7EB2652B"/>
    <w:rsid w:val="7EB59BEC"/>
    <w:rsid w:val="7EB7C2FC"/>
    <w:rsid w:val="7EBA62C5"/>
    <w:rsid w:val="7EBC3EFC"/>
    <w:rsid w:val="7EBD8DC6"/>
    <w:rsid w:val="7EC3042D"/>
    <w:rsid w:val="7EC5D846"/>
    <w:rsid w:val="7ECFA548"/>
    <w:rsid w:val="7ED91C87"/>
    <w:rsid w:val="7EDC34E7"/>
    <w:rsid w:val="7EE4135E"/>
    <w:rsid w:val="7EE7B0E2"/>
    <w:rsid w:val="7EF626ED"/>
    <w:rsid w:val="7EFE295E"/>
    <w:rsid w:val="7F0145E0"/>
    <w:rsid w:val="7F0834AE"/>
    <w:rsid w:val="7F0EE8AD"/>
    <w:rsid w:val="7F1785F2"/>
    <w:rsid w:val="7F183511"/>
    <w:rsid w:val="7F1FADFC"/>
    <w:rsid w:val="7F212B37"/>
    <w:rsid w:val="7F22FC78"/>
    <w:rsid w:val="7F283300"/>
    <w:rsid w:val="7F29DF5B"/>
    <w:rsid w:val="7F2EDA4F"/>
    <w:rsid w:val="7F358291"/>
    <w:rsid w:val="7F3A5394"/>
    <w:rsid w:val="7F41E4B5"/>
    <w:rsid w:val="7F456240"/>
    <w:rsid w:val="7F47DF65"/>
    <w:rsid w:val="7F49A915"/>
    <w:rsid w:val="7F50E1DC"/>
    <w:rsid w:val="7F5E811B"/>
    <w:rsid w:val="7F60B7DF"/>
    <w:rsid w:val="7F62FAF8"/>
    <w:rsid w:val="7F6457E4"/>
    <w:rsid w:val="7F66DA16"/>
    <w:rsid w:val="7F690EEF"/>
    <w:rsid w:val="7F6AA927"/>
    <w:rsid w:val="7F6BA75E"/>
    <w:rsid w:val="7F6D24E0"/>
    <w:rsid w:val="7F6E4D15"/>
    <w:rsid w:val="7F6F00D4"/>
    <w:rsid w:val="7F6F7599"/>
    <w:rsid w:val="7F7BA347"/>
    <w:rsid w:val="7F7D1200"/>
    <w:rsid w:val="7F9E6406"/>
    <w:rsid w:val="7FA0D9E1"/>
    <w:rsid w:val="7FA13E88"/>
    <w:rsid w:val="7FA14A1B"/>
    <w:rsid w:val="7FAB9095"/>
    <w:rsid w:val="7FB62394"/>
    <w:rsid w:val="7FB82E41"/>
    <w:rsid w:val="7FB885D3"/>
    <w:rsid w:val="7FBA4946"/>
    <w:rsid w:val="7FD02181"/>
    <w:rsid w:val="7FD0D955"/>
    <w:rsid w:val="7FD551C0"/>
    <w:rsid w:val="7FD653FD"/>
    <w:rsid w:val="7FE6F42D"/>
    <w:rsid w:val="7FED1B4B"/>
    <w:rsid w:val="7FF2D7D3"/>
    <w:rsid w:val="7FF72BE4"/>
    <w:rsid w:val="7FFD344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12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2" w:unhideWhenUsed="1" w:qFormat="1"/>
    <w:lsdException w:name="heading 7" w:semiHidden="1" w:uiPriority="0" w:unhideWhenUsed="1" w:qFormat="1"/>
    <w:lsdException w:name="heading 8" w:semiHidden="1" w:uiPriority="0"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nhideWhenUsed/>
    <w:rsid w:val="0042649F"/>
    <w:pPr>
      <w:spacing w:before="120" w:after="120" w:line="396" w:lineRule="auto"/>
      <w:jc w:val="both"/>
    </w:pPr>
    <w:rPr>
      <w:rFonts w:ascii="Arial" w:eastAsia="Times New Roman" w:hAnsi="Arial" w:cs="Arial"/>
      <w:sz w:val="22"/>
      <w:szCs w:val="24"/>
      <w:lang w:eastAsia="en-US"/>
    </w:rPr>
  </w:style>
  <w:style w:type="paragraph" w:styleId="Nagwek1">
    <w:name w:val="heading 1"/>
    <w:basedOn w:val="Normalny"/>
    <w:next w:val="Normalny"/>
    <w:link w:val="Nagwek1Znak"/>
    <w:autoRedefine/>
    <w:uiPriority w:val="9"/>
    <w:qFormat/>
    <w:rsid w:val="00BE0890"/>
    <w:pPr>
      <w:keepNext/>
      <w:pageBreakBefore/>
      <w:numPr>
        <w:numId w:val="33"/>
      </w:numPr>
      <w:spacing w:line="288" w:lineRule="auto"/>
      <w:jc w:val="left"/>
      <w:outlineLvl w:val="0"/>
    </w:pPr>
    <w:rPr>
      <w:b/>
      <w:bCs/>
      <w:smallCaps/>
      <w:color w:val="17365D"/>
      <w:kern w:val="32"/>
      <w:sz w:val="52"/>
      <w:szCs w:val="32"/>
    </w:rPr>
  </w:style>
  <w:style w:type="paragraph" w:styleId="Nagwek2">
    <w:name w:val="heading 2"/>
    <w:basedOn w:val="Normalny"/>
    <w:next w:val="Normalny"/>
    <w:link w:val="Nagwek2Znak"/>
    <w:autoRedefine/>
    <w:uiPriority w:val="9"/>
    <w:qFormat/>
    <w:rsid w:val="00817F11"/>
    <w:pPr>
      <w:keepNext/>
      <w:numPr>
        <w:ilvl w:val="1"/>
        <w:numId w:val="33"/>
      </w:numPr>
      <w:spacing w:before="480"/>
      <w:jc w:val="left"/>
      <w:outlineLvl w:val="1"/>
    </w:pPr>
    <w:rPr>
      <w:b/>
      <w:bCs/>
      <w:smallCaps/>
      <w:color w:val="1F497D" w:themeColor="text2"/>
      <w:sz w:val="36"/>
      <w:szCs w:val="28"/>
      <w:lang w:eastAsia="pl-PL"/>
    </w:rPr>
  </w:style>
  <w:style w:type="paragraph" w:styleId="Nagwek3">
    <w:name w:val="heading 3"/>
    <w:basedOn w:val="Normalny"/>
    <w:next w:val="Normalny"/>
    <w:link w:val="Nagwek3Znak"/>
    <w:autoRedefine/>
    <w:uiPriority w:val="9"/>
    <w:qFormat/>
    <w:rsid w:val="00286673"/>
    <w:pPr>
      <w:keepNext/>
      <w:tabs>
        <w:tab w:val="num" w:pos="1134"/>
      </w:tabs>
      <w:spacing w:before="240" w:after="240"/>
      <w:ind w:left="1494" w:hanging="851"/>
      <w:outlineLvl w:val="2"/>
    </w:pPr>
    <w:rPr>
      <w:b/>
      <w:bCs/>
      <w:smallCaps/>
      <w:color w:val="1F497D" w:themeColor="text2"/>
      <w:sz w:val="28"/>
      <w:szCs w:val="26"/>
    </w:rPr>
  </w:style>
  <w:style w:type="paragraph" w:styleId="Nagwek4">
    <w:name w:val="heading 4"/>
    <w:basedOn w:val="Normalny"/>
    <w:next w:val="Normalny"/>
    <w:link w:val="Nagwek4Znak"/>
    <w:qFormat/>
    <w:rsid w:val="00DC018E"/>
    <w:pPr>
      <w:keepNext/>
      <w:tabs>
        <w:tab w:val="num" w:pos="851"/>
      </w:tabs>
      <w:spacing w:before="240" w:after="240"/>
      <w:ind w:left="927" w:hanging="567"/>
      <w:jc w:val="left"/>
      <w:outlineLvl w:val="3"/>
    </w:pPr>
    <w:rPr>
      <w:b/>
      <w:bCs/>
      <w:color w:val="17365D"/>
      <w:sz w:val="24"/>
      <w:szCs w:val="28"/>
    </w:rPr>
  </w:style>
  <w:style w:type="paragraph" w:styleId="Nagwek5">
    <w:name w:val="heading 5"/>
    <w:basedOn w:val="Normalny"/>
    <w:next w:val="Normalny"/>
    <w:link w:val="Nagwek5Znak"/>
    <w:qFormat/>
    <w:rsid w:val="00B51BAF"/>
    <w:pPr>
      <w:numPr>
        <w:ilvl w:val="4"/>
        <w:numId w:val="13"/>
      </w:numPr>
      <w:spacing w:before="240"/>
      <w:outlineLvl w:val="4"/>
    </w:pPr>
    <w:rPr>
      <w:b/>
      <w:bCs/>
      <w:i/>
      <w:iCs/>
      <w:sz w:val="26"/>
      <w:szCs w:val="26"/>
    </w:rPr>
  </w:style>
  <w:style w:type="paragraph" w:styleId="Nagwek6">
    <w:name w:val="heading 6"/>
    <w:basedOn w:val="Normalny"/>
    <w:next w:val="Normalny"/>
    <w:link w:val="Nagwek6Znak"/>
    <w:autoRedefine/>
    <w:uiPriority w:val="2"/>
    <w:semiHidden/>
    <w:qFormat/>
    <w:rsid w:val="00B51BAF"/>
    <w:pPr>
      <w:keepNext/>
      <w:keepLines/>
      <w:spacing w:before="200"/>
      <w:outlineLvl w:val="5"/>
    </w:pPr>
    <w:rPr>
      <w:b/>
      <w:bCs/>
      <w:color w:val="8B8178"/>
    </w:rPr>
  </w:style>
  <w:style w:type="paragraph" w:styleId="Nagwek7">
    <w:name w:val="heading 7"/>
    <w:basedOn w:val="Normalny"/>
    <w:next w:val="Normalny"/>
    <w:link w:val="Nagwek7Znak"/>
    <w:semiHidden/>
    <w:unhideWhenUsed/>
    <w:qFormat/>
    <w:rsid w:val="00B51BAF"/>
    <w:pPr>
      <w:spacing w:before="240"/>
      <w:outlineLvl w:val="6"/>
    </w:pPr>
  </w:style>
  <w:style w:type="paragraph" w:styleId="Nagwek8">
    <w:name w:val="heading 8"/>
    <w:basedOn w:val="Normalny"/>
    <w:next w:val="Normalny"/>
    <w:link w:val="Nagwek8Znak"/>
    <w:unhideWhenUsed/>
    <w:rsid w:val="00B51BAF"/>
    <w:pPr>
      <w:numPr>
        <w:ilvl w:val="7"/>
        <w:numId w:val="21"/>
      </w:numPr>
      <w:spacing w:before="240"/>
      <w:outlineLvl w:val="7"/>
    </w:pPr>
    <w:rPr>
      <w:i/>
      <w:iCs/>
    </w:rPr>
  </w:style>
  <w:style w:type="paragraph" w:styleId="Nagwek9">
    <w:name w:val="heading 9"/>
    <w:basedOn w:val="Normalny"/>
    <w:next w:val="Normalny"/>
    <w:link w:val="Nagwek9Znak"/>
    <w:semiHidden/>
    <w:unhideWhenUsed/>
    <w:qFormat/>
    <w:rsid w:val="00B51BAF"/>
    <w:pPr>
      <w:numPr>
        <w:ilvl w:val="8"/>
        <w:numId w:val="21"/>
      </w:numPr>
      <w:spacing w:before="24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BE0890"/>
    <w:rPr>
      <w:rFonts w:ascii="Arial" w:eastAsia="Times New Roman" w:hAnsi="Arial" w:cs="Arial"/>
      <w:b/>
      <w:bCs/>
      <w:smallCaps/>
      <w:color w:val="17365D"/>
      <w:kern w:val="32"/>
      <w:sz w:val="52"/>
      <w:szCs w:val="32"/>
      <w:lang w:eastAsia="en-US"/>
    </w:rPr>
  </w:style>
  <w:style w:type="character" w:customStyle="1" w:styleId="Nagwek2Znak">
    <w:name w:val="Nagłówek 2 Znak"/>
    <w:link w:val="Nagwek2"/>
    <w:uiPriority w:val="9"/>
    <w:rsid w:val="00817F11"/>
    <w:rPr>
      <w:rFonts w:ascii="Arial" w:eastAsia="Times New Roman" w:hAnsi="Arial" w:cs="Arial"/>
      <w:b/>
      <w:bCs/>
      <w:smallCaps/>
      <w:color w:val="1F497D" w:themeColor="text2"/>
      <w:sz w:val="36"/>
      <w:szCs w:val="28"/>
    </w:rPr>
  </w:style>
  <w:style w:type="character" w:customStyle="1" w:styleId="Nagwek3Znak">
    <w:name w:val="Nagłówek 3 Znak"/>
    <w:link w:val="Nagwek3"/>
    <w:uiPriority w:val="9"/>
    <w:rsid w:val="00286673"/>
    <w:rPr>
      <w:rFonts w:ascii="Arial" w:eastAsia="Times New Roman" w:hAnsi="Arial" w:cs="Arial"/>
      <w:b/>
      <w:bCs/>
      <w:smallCaps/>
      <w:color w:val="1F497D" w:themeColor="text2"/>
      <w:sz w:val="28"/>
      <w:szCs w:val="26"/>
      <w:lang w:eastAsia="en-US"/>
    </w:rPr>
  </w:style>
  <w:style w:type="character" w:customStyle="1" w:styleId="Nagwek4Znak">
    <w:name w:val="Nagłówek 4 Znak"/>
    <w:link w:val="Nagwek4"/>
    <w:rsid w:val="00DC018E"/>
    <w:rPr>
      <w:rFonts w:ascii="Arial" w:eastAsia="Times New Roman" w:hAnsi="Arial" w:cs="Arial"/>
      <w:b/>
      <w:bCs/>
      <w:color w:val="17365D"/>
      <w:sz w:val="24"/>
      <w:szCs w:val="28"/>
      <w:lang w:eastAsia="en-US"/>
    </w:rPr>
  </w:style>
  <w:style w:type="character" w:customStyle="1" w:styleId="Nagwek5Znak">
    <w:name w:val="Nagłówek 5 Znak"/>
    <w:link w:val="Nagwek5"/>
    <w:rsid w:val="00B51BAF"/>
    <w:rPr>
      <w:rFonts w:ascii="Arial" w:eastAsia="Times New Roman" w:hAnsi="Arial" w:cs="Arial"/>
      <w:b/>
      <w:bCs/>
      <w:i/>
      <w:iCs/>
      <w:sz w:val="26"/>
      <w:szCs w:val="26"/>
      <w:lang w:eastAsia="en-US"/>
    </w:rPr>
  </w:style>
  <w:style w:type="character" w:customStyle="1" w:styleId="Nagwek6Znak">
    <w:name w:val="Nagłówek 6 Znak"/>
    <w:link w:val="Nagwek6"/>
    <w:uiPriority w:val="2"/>
    <w:semiHidden/>
    <w:rsid w:val="00B51BAF"/>
    <w:rPr>
      <w:rFonts w:eastAsia="Times New Roman"/>
      <w:b/>
      <w:bCs/>
      <w:color w:val="8B8178"/>
      <w:sz w:val="22"/>
      <w:szCs w:val="24"/>
      <w:lang w:eastAsia="en-US"/>
    </w:rPr>
  </w:style>
  <w:style w:type="character" w:customStyle="1" w:styleId="Nagwek7Znak">
    <w:name w:val="Nagłówek 7 Znak"/>
    <w:link w:val="Nagwek7"/>
    <w:semiHidden/>
    <w:rsid w:val="00B51BAF"/>
    <w:rPr>
      <w:rFonts w:eastAsia="Times New Roman"/>
      <w:sz w:val="22"/>
      <w:szCs w:val="24"/>
      <w:lang w:eastAsia="en-US"/>
    </w:rPr>
  </w:style>
  <w:style w:type="character" w:customStyle="1" w:styleId="Nagwek8Znak">
    <w:name w:val="Nagłówek 8 Znak"/>
    <w:link w:val="Nagwek8"/>
    <w:rsid w:val="00B51BAF"/>
    <w:rPr>
      <w:rFonts w:ascii="Arial" w:eastAsia="Times New Roman" w:hAnsi="Arial" w:cs="Arial"/>
      <w:i/>
      <w:iCs/>
      <w:sz w:val="22"/>
      <w:szCs w:val="24"/>
      <w:lang w:eastAsia="en-US"/>
    </w:rPr>
  </w:style>
  <w:style w:type="character" w:customStyle="1" w:styleId="Nagwek9Znak">
    <w:name w:val="Nagłówek 9 Znak"/>
    <w:link w:val="Nagwek9"/>
    <w:semiHidden/>
    <w:rsid w:val="00B51BAF"/>
    <w:rPr>
      <w:rFonts w:ascii="Cambria" w:eastAsia="Times New Roman" w:hAnsi="Cambria" w:cs="Arial"/>
      <w:sz w:val="22"/>
      <w:szCs w:val="24"/>
      <w:lang w:eastAsia="en-US"/>
    </w:rPr>
  </w:style>
  <w:style w:type="paragraph" w:customStyle="1" w:styleId="Tabelapunktowanie2">
    <w:name w:val="Tabela_punktowanie_2"/>
    <w:basedOn w:val="Tabelapunktowanie1"/>
    <w:qFormat/>
    <w:rsid w:val="00EC643B"/>
    <w:pPr>
      <w:numPr>
        <w:numId w:val="18"/>
      </w:numPr>
    </w:pPr>
  </w:style>
  <w:style w:type="paragraph" w:customStyle="1" w:styleId="Tabelapunktowanie1">
    <w:name w:val="Tabela_punktowanie_1"/>
    <w:basedOn w:val="Tabela-punktowanie"/>
    <w:autoRedefine/>
    <w:qFormat/>
    <w:rsid w:val="00EC643B"/>
    <w:pPr>
      <w:ind w:left="227" w:hanging="170"/>
    </w:pPr>
  </w:style>
  <w:style w:type="paragraph" w:customStyle="1" w:styleId="Tabela-punktowanie">
    <w:name w:val="Tabela-punktowanie"/>
    <w:basedOn w:val="Normalny"/>
    <w:autoRedefine/>
    <w:qFormat/>
    <w:rsid w:val="00B51BAF"/>
    <w:pPr>
      <w:numPr>
        <w:numId w:val="17"/>
      </w:numPr>
      <w:spacing w:before="20" w:after="20"/>
      <w:jc w:val="left"/>
    </w:pPr>
    <w:rPr>
      <w:bCs/>
      <w:sz w:val="20"/>
      <w:szCs w:val="20"/>
    </w:rPr>
  </w:style>
  <w:style w:type="paragraph" w:customStyle="1" w:styleId="Spisdiagramw">
    <w:name w:val="Spis diagramów"/>
    <w:basedOn w:val="Spisilustracji"/>
    <w:autoRedefine/>
    <w:uiPriority w:val="2"/>
    <w:qFormat/>
    <w:rsid w:val="00B51BAF"/>
    <w:pPr>
      <w:tabs>
        <w:tab w:val="left" w:pos="2268"/>
        <w:tab w:val="right" w:leader="dot" w:pos="9072"/>
      </w:tabs>
      <w:ind w:left="1701" w:right="1134" w:hanging="1134"/>
      <w:jc w:val="left"/>
    </w:pPr>
    <w:rPr>
      <w:lang w:eastAsia="ar-SA"/>
    </w:rPr>
  </w:style>
  <w:style w:type="paragraph" w:styleId="Spisilustracji">
    <w:name w:val="table of figures"/>
    <w:basedOn w:val="Normalny"/>
    <w:next w:val="Normalny"/>
    <w:uiPriority w:val="99"/>
    <w:unhideWhenUsed/>
    <w:rsid w:val="00B51BAF"/>
  </w:style>
  <w:style w:type="paragraph" w:customStyle="1" w:styleId="tabelanormalny">
    <w:name w:val="tabela_normalny"/>
    <w:basedOn w:val="Normalny"/>
    <w:autoRedefine/>
    <w:uiPriority w:val="99"/>
    <w:qFormat/>
    <w:rsid w:val="00964FB3"/>
    <w:pPr>
      <w:spacing w:before="40" w:after="40" w:line="288" w:lineRule="auto"/>
      <w:jc w:val="left"/>
    </w:pPr>
    <w:rPr>
      <w:bCs/>
      <w:sz w:val="18"/>
      <w:szCs w:val="20"/>
    </w:rPr>
  </w:style>
  <w:style w:type="paragraph" w:customStyle="1" w:styleId="wypunktowanie">
    <w:name w:val="wypunktowanie"/>
    <w:basedOn w:val="Normalny"/>
    <w:link w:val="wypunktowanieZnak"/>
    <w:uiPriority w:val="1"/>
    <w:qFormat/>
    <w:rsid w:val="00B51BAF"/>
    <w:pPr>
      <w:numPr>
        <w:numId w:val="20"/>
      </w:numPr>
    </w:pPr>
    <w:rPr>
      <w:lang w:val="x-none"/>
    </w:rPr>
  </w:style>
  <w:style w:type="character" w:customStyle="1" w:styleId="wypunktowanieZnak">
    <w:name w:val="wypunktowanie Znak"/>
    <w:link w:val="wypunktowanie"/>
    <w:uiPriority w:val="1"/>
    <w:rsid w:val="00B51BAF"/>
    <w:rPr>
      <w:rFonts w:ascii="Arial" w:eastAsia="Times New Roman" w:hAnsi="Arial" w:cs="Arial"/>
      <w:sz w:val="22"/>
      <w:szCs w:val="24"/>
      <w:lang w:val="x-none" w:eastAsia="en-US"/>
    </w:rPr>
  </w:style>
  <w:style w:type="paragraph" w:customStyle="1" w:styleId="metrykatabela">
    <w:name w:val="metryka_tabela"/>
    <w:basedOn w:val="Normalny"/>
    <w:autoRedefine/>
    <w:uiPriority w:val="1"/>
    <w:qFormat/>
    <w:rsid w:val="00FF6B51"/>
    <w:pPr>
      <w:spacing w:before="40" w:after="40"/>
      <w:jc w:val="left"/>
    </w:pPr>
    <w:rPr>
      <w:noProof/>
      <w:sz w:val="20"/>
      <w:lang w:eastAsia="pl-PL"/>
    </w:rPr>
  </w:style>
  <w:style w:type="paragraph" w:customStyle="1" w:styleId="metrykatabelanaglowek">
    <w:name w:val="metryka_tabela_naglowek"/>
    <w:basedOn w:val="Normalny"/>
    <w:autoRedefine/>
    <w:uiPriority w:val="1"/>
    <w:qFormat/>
    <w:rsid w:val="00FF6B51"/>
    <w:pPr>
      <w:spacing w:before="0" w:after="0"/>
      <w:jc w:val="left"/>
    </w:pPr>
    <w:rPr>
      <w:b/>
      <w:noProof/>
      <w:sz w:val="20"/>
      <w:lang w:eastAsia="pl-PL"/>
    </w:rPr>
  </w:style>
  <w:style w:type="paragraph" w:customStyle="1" w:styleId="tabelanumeracja">
    <w:name w:val="tabela_numeracja"/>
    <w:basedOn w:val="Normalny"/>
    <w:qFormat/>
    <w:rsid w:val="00DC018E"/>
    <w:pPr>
      <w:numPr>
        <w:numId w:val="19"/>
      </w:numPr>
    </w:pPr>
    <w:rPr>
      <w:szCs w:val="20"/>
    </w:rPr>
  </w:style>
  <w:style w:type="paragraph" w:customStyle="1" w:styleId="metrykanaglowek">
    <w:name w:val="metryka_naglowek"/>
    <w:basedOn w:val="Normalny"/>
    <w:link w:val="metrykanaglowekZnak"/>
    <w:autoRedefine/>
    <w:uiPriority w:val="1"/>
    <w:qFormat/>
    <w:rsid w:val="00694A86"/>
    <w:pPr>
      <w:keepNext/>
    </w:pPr>
    <w:rPr>
      <w:rFonts w:ascii="Trebuchet MS" w:hAnsi="Trebuchet MS"/>
      <w:b/>
      <w:color w:val="17365D"/>
      <w:szCs w:val="26"/>
      <w:lang w:eastAsia="pl-PL"/>
    </w:rPr>
  </w:style>
  <w:style w:type="character" w:customStyle="1" w:styleId="metrykanaglowekZnak">
    <w:name w:val="metryka_naglowek Znak"/>
    <w:link w:val="metrykanaglowek"/>
    <w:uiPriority w:val="1"/>
    <w:rsid w:val="00694A86"/>
    <w:rPr>
      <w:rFonts w:ascii="Trebuchet MS" w:eastAsia="Times New Roman" w:hAnsi="Trebuchet MS"/>
      <w:b/>
      <w:color w:val="17365D"/>
      <w:sz w:val="22"/>
      <w:szCs w:val="26"/>
    </w:rPr>
  </w:style>
  <w:style w:type="paragraph" w:customStyle="1" w:styleId="stopkastrony">
    <w:name w:val="stopka_strony"/>
    <w:basedOn w:val="Stopka"/>
    <w:uiPriority w:val="1"/>
    <w:qFormat/>
    <w:rsid w:val="00B51BAF"/>
    <w:pPr>
      <w:tabs>
        <w:tab w:val="left" w:pos="4678"/>
      </w:tabs>
      <w:spacing w:before="0"/>
    </w:pPr>
    <w:rPr>
      <w:b w:val="0"/>
      <w:sz w:val="24"/>
      <w:lang w:val="x-none" w:eastAsia="x-none"/>
    </w:rPr>
  </w:style>
  <w:style w:type="paragraph" w:styleId="Stopka">
    <w:name w:val="footer"/>
    <w:basedOn w:val="Normalny"/>
    <w:link w:val="StopkaZnak"/>
    <w:autoRedefine/>
    <w:uiPriority w:val="99"/>
    <w:unhideWhenUsed/>
    <w:qFormat/>
    <w:rsid w:val="00B02E5A"/>
    <w:pPr>
      <w:tabs>
        <w:tab w:val="right" w:pos="9639"/>
      </w:tabs>
      <w:spacing w:before="240"/>
      <w:contextualSpacing/>
      <w:jc w:val="center"/>
    </w:pPr>
    <w:rPr>
      <w:b/>
      <w:noProof/>
      <w:szCs w:val="20"/>
      <w:lang w:eastAsia="pl-PL"/>
    </w:rPr>
  </w:style>
  <w:style w:type="character" w:customStyle="1" w:styleId="StopkaZnak">
    <w:name w:val="Stopka Znak"/>
    <w:link w:val="Stopka"/>
    <w:uiPriority w:val="99"/>
    <w:rsid w:val="00B02E5A"/>
    <w:rPr>
      <w:rFonts w:ascii="Arial" w:eastAsia="Times New Roman" w:hAnsi="Arial" w:cs="Arial"/>
      <w:b/>
      <w:noProof/>
      <w:sz w:val="22"/>
    </w:rPr>
  </w:style>
  <w:style w:type="paragraph" w:customStyle="1" w:styleId="przypisdolny">
    <w:name w:val="przypis_dolny"/>
    <w:basedOn w:val="Tekstprzypisudolnego"/>
    <w:uiPriority w:val="1"/>
    <w:qFormat/>
    <w:rsid w:val="00B51BAF"/>
    <w:pPr>
      <w:tabs>
        <w:tab w:val="right" w:pos="-142"/>
      </w:tabs>
      <w:ind w:left="142" w:hanging="142"/>
    </w:pPr>
    <w:rPr>
      <w:sz w:val="18"/>
      <w:szCs w:val="20"/>
      <w:lang w:val="x-none" w:eastAsia="x-none"/>
    </w:rPr>
  </w:style>
  <w:style w:type="paragraph" w:styleId="Tekstprzypisudolnego">
    <w:name w:val="footnote text"/>
    <w:basedOn w:val="Normalny"/>
    <w:link w:val="TekstprzypisudolnegoZnak"/>
    <w:uiPriority w:val="99"/>
    <w:unhideWhenUsed/>
    <w:rsid w:val="00B51BAF"/>
  </w:style>
  <w:style w:type="character" w:customStyle="1" w:styleId="TekstprzypisudolnegoZnak">
    <w:name w:val="Tekst przypisu dolnego Znak"/>
    <w:link w:val="Tekstprzypisudolnego"/>
    <w:uiPriority w:val="99"/>
    <w:rsid w:val="00B51BAF"/>
    <w:rPr>
      <w:rFonts w:eastAsia="Times New Roman"/>
      <w:sz w:val="22"/>
      <w:szCs w:val="24"/>
      <w:lang w:eastAsia="en-US"/>
    </w:rPr>
  </w:style>
  <w:style w:type="paragraph" w:customStyle="1" w:styleId="Wymagania-sekcja">
    <w:name w:val="Wymagania - sekcja"/>
    <w:basedOn w:val="Normalny"/>
    <w:qFormat/>
    <w:rsid w:val="00B51BAF"/>
    <w:rPr>
      <w:b/>
    </w:rPr>
  </w:style>
  <w:style w:type="paragraph" w:customStyle="1" w:styleId="WymaganieL1">
    <w:name w:val="Wymaganie L1"/>
    <w:basedOn w:val="Normalny"/>
    <w:link w:val="WymaganieL1Znak"/>
    <w:qFormat/>
    <w:rsid w:val="00B51BAF"/>
    <w:pPr>
      <w:numPr>
        <w:ilvl w:val="3"/>
        <w:numId w:val="21"/>
      </w:numPr>
      <w:jc w:val="left"/>
    </w:pPr>
    <w:rPr>
      <w:lang w:val="x-none"/>
    </w:rPr>
  </w:style>
  <w:style w:type="character" w:customStyle="1" w:styleId="WymaganieL1Znak">
    <w:name w:val="Wymaganie L1 Znak"/>
    <w:link w:val="WymaganieL1"/>
    <w:rsid w:val="00B51BAF"/>
    <w:rPr>
      <w:rFonts w:ascii="Arial" w:eastAsia="Times New Roman" w:hAnsi="Arial" w:cs="Arial"/>
      <w:sz w:val="22"/>
      <w:szCs w:val="24"/>
      <w:lang w:val="x-none" w:eastAsia="en-US"/>
    </w:rPr>
  </w:style>
  <w:style w:type="paragraph" w:customStyle="1" w:styleId="WymaganieL2">
    <w:name w:val="Wymaganie L2"/>
    <w:basedOn w:val="WymaganieL1"/>
    <w:link w:val="WymaganieL2Znak"/>
    <w:qFormat/>
    <w:rsid w:val="00B51BAF"/>
    <w:pPr>
      <w:numPr>
        <w:ilvl w:val="4"/>
      </w:numPr>
      <w:spacing w:before="60"/>
    </w:pPr>
  </w:style>
  <w:style w:type="character" w:customStyle="1" w:styleId="WymaganieL2Znak">
    <w:name w:val="Wymaganie L2 Znak"/>
    <w:link w:val="WymaganieL2"/>
    <w:rsid w:val="00B51BAF"/>
    <w:rPr>
      <w:rFonts w:ascii="Arial" w:eastAsia="Times New Roman" w:hAnsi="Arial" w:cs="Arial"/>
      <w:sz w:val="22"/>
      <w:szCs w:val="24"/>
      <w:lang w:val="x-none" w:eastAsia="en-US"/>
    </w:rPr>
  </w:style>
  <w:style w:type="paragraph" w:customStyle="1" w:styleId="wymagania-punkty">
    <w:name w:val="wymagania - punkty"/>
    <w:basedOn w:val="WymaganieL2"/>
    <w:link w:val="wymagania-punktyZnak"/>
    <w:qFormat/>
    <w:rsid w:val="00B51BAF"/>
    <w:pPr>
      <w:numPr>
        <w:ilvl w:val="5"/>
      </w:numPr>
      <w:spacing w:before="0"/>
    </w:pPr>
  </w:style>
  <w:style w:type="character" w:customStyle="1" w:styleId="wymagania-punktyZnak">
    <w:name w:val="wymagania - punkty Znak"/>
    <w:link w:val="wymagania-punkty"/>
    <w:rsid w:val="00B51BAF"/>
    <w:rPr>
      <w:rFonts w:ascii="Arial" w:eastAsia="Times New Roman" w:hAnsi="Arial" w:cs="Arial"/>
      <w:sz w:val="22"/>
      <w:szCs w:val="24"/>
      <w:lang w:val="x-none" w:eastAsia="en-US"/>
    </w:rPr>
  </w:style>
  <w:style w:type="paragraph" w:customStyle="1" w:styleId="Wymagania-punkyL2">
    <w:name w:val="Wymagania - punky L2"/>
    <w:basedOn w:val="wymagania-punkty"/>
    <w:qFormat/>
    <w:rsid w:val="00B51BAF"/>
    <w:pPr>
      <w:numPr>
        <w:ilvl w:val="6"/>
      </w:numPr>
    </w:pPr>
    <w:rPr>
      <w:lang w:eastAsia="pl-PL"/>
    </w:rPr>
  </w:style>
  <w:style w:type="paragraph" w:styleId="Legenda">
    <w:name w:val="caption"/>
    <w:basedOn w:val="Normalny"/>
    <w:next w:val="Normalny"/>
    <w:autoRedefine/>
    <w:qFormat/>
    <w:rsid w:val="00EA7948"/>
    <w:pPr>
      <w:keepNext/>
      <w:keepLines/>
      <w:framePr w:hSpace="141" w:wrap="around" w:vAnchor="text" w:hAnchor="page" w:x="1569" w:y="906"/>
      <w:spacing w:before="0" w:line="240" w:lineRule="auto"/>
      <w:ind w:left="709" w:hanging="709"/>
      <w:jc w:val="left"/>
    </w:pPr>
    <w:rPr>
      <w:b/>
      <w:color w:val="1F497D" w:themeColor="text2"/>
      <w:sz w:val="20"/>
      <w:lang w:eastAsia="pl-PL"/>
    </w:rPr>
  </w:style>
  <w:style w:type="paragraph" w:styleId="Tytu">
    <w:name w:val="Title"/>
    <w:basedOn w:val="Normalny"/>
    <w:next w:val="Normalny"/>
    <w:link w:val="TytuZnak"/>
    <w:autoRedefine/>
    <w:qFormat/>
    <w:rsid w:val="00302EEB"/>
    <w:pPr>
      <w:keepNext/>
      <w:keepLines/>
      <w:spacing w:before="5400" w:after="1800"/>
      <w:contextualSpacing/>
      <w:jc w:val="left"/>
      <w:pPrChange w:id="0" w:author="Autor">
        <w:pPr>
          <w:keepNext/>
          <w:keepLines/>
          <w:spacing w:before="5400" w:after="1800" w:line="396" w:lineRule="auto"/>
          <w:contextualSpacing/>
        </w:pPr>
      </w:pPrChange>
    </w:pPr>
    <w:rPr>
      <w:b/>
      <w:caps/>
      <w:color w:val="17365D"/>
      <w:kern w:val="28"/>
      <w:sz w:val="48"/>
      <w:szCs w:val="64"/>
      <w:lang w:val="cs-CZ" w:eastAsia="pl-PL"/>
      <w:rPrChange w:id="0" w:author="Autor">
        <w:rPr>
          <w:rFonts w:ascii="Arial" w:hAnsi="Arial" w:cs="Arial"/>
          <w:b/>
          <w:caps/>
          <w:color w:val="17365D"/>
          <w:kern w:val="28"/>
          <w:sz w:val="48"/>
          <w:szCs w:val="64"/>
          <w:lang w:val="cs-CZ" w:eastAsia="pl-PL" w:bidi="ar-SA"/>
        </w:rPr>
      </w:rPrChange>
    </w:rPr>
  </w:style>
  <w:style w:type="character" w:customStyle="1" w:styleId="TytuZnak">
    <w:name w:val="Tytuł Znak"/>
    <w:link w:val="Tytu"/>
    <w:rsid w:val="00302EEB"/>
    <w:rPr>
      <w:rFonts w:ascii="Arial" w:eastAsia="Times New Roman" w:hAnsi="Arial" w:cs="Arial"/>
      <w:b/>
      <w:caps/>
      <w:color w:val="17365D"/>
      <w:kern w:val="28"/>
      <w:sz w:val="48"/>
      <w:szCs w:val="64"/>
      <w:lang w:val="cs-CZ"/>
    </w:rPr>
  </w:style>
  <w:style w:type="paragraph" w:styleId="Podtytu">
    <w:name w:val="Subtitle"/>
    <w:basedOn w:val="Nagwek5"/>
    <w:next w:val="Normalny"/>
    <w:link w:val="PodtytuZnak"/>
    <w:autoRedefine/>
    <w:qFormat/>
    <w:rsid w:val="00313560"/>
    <w:pPr>
      <w:keepNext/>
      <w:keepLines/>
      <w:numPr>
        <w:ilvl w:val="0"/>
        <w:numId w:val="0"/>
      </w:numPr>
      <w:spacing w:before="0" w:line="264" w:lineRule="auto"/>
      <w:jc w:val="right"/>
      <w:outlineLvl w:val="9"/>
    </w:pPr>
    <w:rPr>
      <w:bCs w:val="0"/>
      <w:i w:val="0"/>
      <w:iCs w:val="0"/>
      <w:smallCaps/>
      <w:color w:val="17365D"/>
      <w:sz w:val="36"/>
      <w:szCs w:val="20"/>
    </w:rPr>
  </w:style>
  <w:style w:type="character" w:customStyle="1" w:styleId="PodtytuZnak">
    <w:name w:val="Podtytuł Znak"/>
    <w:link w:val="Podtytu"/>
    <w:rsid w:val="00313560"/>
    <w:rPr>
      <w:rFonts w:ascii="Arial" w:eastAsia="Times New Roman" w:hAnsi="Arial" w:cs="Arial"/>
      <w:b/>
      <w:smallCaps/>
      <w:color w:val="17365D"/>
      <w:sz w:val="36"/>
      <w:lang w:eastAsia="en-US"/>
    </w:rPr>
  </w:style>
  <w:style w:type="character" w:styleId="Pogrubienie">
    <w:name w:val="Strong"/>
    <w:uiPriority w:val="22"/>
    <w:qFormat/>
    <w:rsid w:val="00B51BAF"/>
    <w:rPr>
      <w:b/>
      <w:bCs/>
    </w:rPr>
  </w:style>
  <w:style w:type="character" w:styleId="Uwydatnienie">
    <w:name w:val="Emphasis"/>
    <w:qFormat/>
    <w:rsid w:val="00B51BAF"/>
    <w:rPr>
      <w:rFonts w:ascii="Calibri" w:hAnsi="Calibri"/>
      <w:i/>
      <w:iCs/>
      <w:color w:val="8B8178"/>
      <w:sz w:val="20"/>
    </w:rPr>
  </w:style>
  <w:style w:type="paragraph" w:styleId="Tekstprzypisukocowego">
    <w:name w:val="endnote text"/>
    <w:basedOn w:val="Normalny"/>
    <w:link w:val="TekstprzypisukocowegoZnak"/>
    <w:uiPriority w:val="99"/>
    <w:semiHidden/>
    <w:unhideWhenUsed/>
    <w:rsid w:val="00B51BAF"/>
    <w:rPr>
      <w:szCs w:val="20"/>
    </w:rPr>
  </w:style>
  <w:style w:type="character" w:customStyle="1" w:styleId="TekstprzypisukocowegoZnak">
    <w:name w:val="Tekst przypisu końcowego Znak"/>
    <w:link w:val="Tekstprzypisukocowego"/>
    <w:uiPriority w:val="99"/>
    <w:semiHidden/>
    <w:rsid w:val="00B51BAF"/>
    <w:rPr>
      <w:rFonts w:eastAsia="Times New Roman"/>
      <w:sz w:val="22"/>
      <w:lang w:eastAsia="en-US"/>
    </w:rPr>
  </w:style>
  <w:style w:type="character" w:styleId="Odwoanieprzypisukocowego">
    <w:name w:val="endnote reference"/>
    <w:uiPriority w:val="99"/>
    <w:semiHidden/>
    <w:unhideWhenUsed/>
    <w:rsid w:val="00B51BAF"/>
    <w:rPr>
      <w:vertAlign w:val="superscript"/>
    </w:rPr>
  </w:style>
  <w:style w:type="character" w:styleId="Odwoanieprzypisudolnego">
    <w:name w:val="footnote reference"/>
    <w:uiPriority w:val="99"/>
    <w:unhideWhenUsed/>
    <w:rsid w:val="00B51BAF"/>
    <w:rPr>
      <w:vertAlign w:val="superscript"/>
    </w:rPr>
  </w:style>
  <w:style w:type="paragraph" w:styleId="Tekstdymka">
    <w:name w:val="Balloon Text"/>
    <w:basedOn w:val="Normalny"/>
    <w:link w:val="TekstdymkaZnak"/>
    <w:uiPriority w:val="99"/>
    <w:semiHidden/>
    <w:unhideWhenUsed/>
    <w:rsid w:val="00B51BAF"/>
    <w:rPr>
      <w:rFonts w:ascii="Tahoma" w:hAnsi="Tahoma" w:cs="Tahoma"/>
      <w:sz w:val="16"/>
      <w:szCs w:val="16"/>
    </w:rPr>
  </w:style>
  <w:style w:type="character" w:customStyle="1" w:styleId="TekstdymkaZnak">
    <w:name w:val="Tekst dymka Znak"/>
    <w:link w:val="Tekstdymka"/>
    <w:uiPriority w:val="99"/>
    <w:semiHidden/>
    <w:rsid w:val="00B51BAF"/>
    <w:rPr>
      <w:rFonts w:ascii="Tahoma" w:eastAsia="Times New Roman" w:hAnsi="Tahoma" w:cs="Tahoma"/>
      <w:sz w:val="16"/>
      <w:szCs w:val="16"/>
      <w:lang w:eastAsia="en-US"/>
    </w:rPr>
  </w:style>
  <w:style w:type="paragraph" w:styleId="Nagwek">
    <w:name w:val="header"/>
    <w:basedOn w:val="Normalny"/>
    <w:link w:val="NagwekZnak"/>
    <w:uiPriority w:val="99"/>
    <w:unhideWhenUsed/>
    <w:rsid w:val="00B51BAF"/>
    <w:pPr>
      <w:tabs>
        <w:tab w:val="center" w:pos="4536"/>
        <w:tab w:val="right" w:pos="9072"/>
      </w:tabs>
    </w:pPr>
  </w:style>
  <w:style w:type="character" w:customStyle="1" w:styleId="NagwekZnak">
    <w:name w:val="Nagłówek Znak"/>
    <w:link w:val="Nagwek"/>
    <w:uiPriority w:val="99"/>
    <w:rsid w:val="00B51BAF"/>
    <w:rPr>
      <w:rFonts w:eastAsia="Times New Roman"/>
      <w:sz w:val="22"/>
      <w:szCs w:val="24"/>
      <w:lang w:eastAsia="en-US"/>
    </w:rPr>
  </w:style>
  <w:style w:type="character" w:styleId="Odwoaniedokomentarza">
    <w:name w:val="annotation reference"/>
    <w:uiPriority w:val="99"/>
    <w:semiHidden/>
    <w:unhideWhenUsed/>
    <w:rsid w:val="00B51BAF"/>
    <w:rPr>
      <w:sz w:val="16"/>
      <w:szCs w:val="16"/>
    </w:rPr>
  </w:style>
  <w:style w:type="paragraph" w:styleId="Tekstkomentarza">
    <w:name w:val="annotation text"/>
    <w:basedOn w:val="Normalny"/>
    <w:link w:val="TekstkomentarzaZnak"/>
    <w:uiPriority w:val="99"/>
    <w:unhideWhenUsed/>
    <w:rsid w:val="00B51BAF"/>
    <w:rPr>
      <w:szCs w:val="20"/>
    </w:rPr>
  </w:style>
  <w:style w:type="character" w:customStyle="1" w:styleId="TekstkomentarzaZnak">
    <w:name w:val="Tekst komentarza Znak"/>
    <w:link w:val="Tekstkomentarza"/>
    <w:uiPriority w:val="99"/>
    <w:rsid w:val="00B51BAF"/>
    <w:rPr>
      <w:rFonts w:eastAsia="Times New Roman"/>
      <w:sz w:val="22"/>
      <w:lang w:eastAsia="en-US"/>
    </w:rPr>
  </w:style>
  <w:style w:type="paragraph" w:styleId="Tematkomentarza">
    <w:name w:val="annotation subject"/>
    <w:basedOn w:val="Tekstkomentarza"/>
    <w:next w:val="Tekstkomentarza"/>
    <w:link w:val="TematkomentarzaZnak"/>
    <w:uiPriority w:val="99"/>
    <w:semiHidden/>
    <w:unhideWhenUsed/>
    <w:rsid w:val="00B51BAF"/>
    <w:rPr>
      <w:b/>
      <w:bCs/>
    </w:rPr>
  </w:style>
  <w:style w:type="character" w:customStyle="1" w:styleId="TematkomentarzaZnak">
    <w:name w:val="Temat komentarza Znak"/>
    <w:link w:val="Tematkomentarza"/>
    <w:uiPriority w:val="99"/>
    <w:semiHidden/>
    <w:rsid w:val="00B51BAF"/>
    <w:rPr>
      <w:rFonts w:eastAsia="Times New Roman"/>
      <w:b/>
      <w:bCs/>
      <w:sz w:val="22"/>
      <w:lang w:eastAsia="en-US"/>
    </w:rPr>
  </w:style>
  <w:style w:type="paragraph" w:styleId="Spistreci1">
    <w:name w:val="toc 1"/>
    <w:basedOn w:val="Normalny"/>
    <w:next w:val="Normalny"/>
    <w:autoRedefine/>
    <w:uiPriority w:val="39"/>
    <w:unhideWhenUsed/>
    <w:rsid w:val="00AD13FC"/>
    <w:pPr>
      <w:tabs>
        <w:tab w:val="left" w:pos="435"/>
        <w:tab w:val="right" w:leader="dot" w:pos="9060"/>
      </w:tabs>
    </w:pPr>
    <w:rPr>
      <w:b/>
    </w:rPr>
  </w:style>
  <w:style w:type="paragraph" w:styleId="Spistreci2">
    <w:name w:val="toc 2"/>
    <w:basedOn w:val="Normalny"/>
    <w:next w:val="Normalny"/>
    <w:autoRedefine/>
    <w:uiPriority w:val="39"/>
    <w:unhideWhenUsed/>
    <w:rsid w:val="00964FB3"/>
    <w:pPr>
      <w:tabs>
        <w:tab w:val="left" w:pos="660"/>
        <w:tab w:val="left" w:pos="1474"/>
        <w:tab w:val="right" w:leader="dot" w:pos="9062"/>
      </w:tabs>
      <w:spacing w:after="60" w:line="360" w:lineRule="auto"/>
      <w:ind w:left="907" w:hanging="510"/>
      <w:jc w:val="left"/>
    </w:pPr>
  </w:style>
  <w:style w:type="paragraph" w:styleId="Spistreci3">
    <w:name w:val="toc 3"/>
    <w:basedOn w:val="Normalny"/>
    <w:next w:val="Normalny"/>
    <w:autoRedefine/>
    <w:uiPriority w:val="39"/>
    <w:unhideWhenUsed/>
    <w:rsid w:val="00731E1A"/>
    <w:pPr>
      <w:tabs>
        <w:tab w:val="left" w:pos="1320"/>
        <w:tab w:val="right" w:leader="dot" w:pos="9062"/>
      </w:tabs>
      <w:spacing w:after="100"/>
      <w:ind w:left="1474" w:hanging="567"/>
    </w:pPr>
  </w:style>
  <w:style w:type="character" w:styleId="Hipercze">
    <w:name w:val="Hyperlink"/>
    <w:uiPriority w:val="99"/>
    <w:unhideWhenUsed/>
    <w:rsid w:val="007B3E49"/>
    <w:rPr>
      <w:rFonts w:ascii="Calibri" w:hAnsi="Calibri"/>
      <w:color w:val="auto"/>
      <w:sz w:val="22"/>
      <w:u w:val="single"/>
    </w:rPr>
  </w:style>
  <w:style w:type="character" w:styleId="UyteHipercze">
    <w:name w:val="FollowedHyperlink"/>
    <w:uiPriority w:val="99"/>
    <w:semiHidden/>
    <w:unhideWhenUsed/>
    <w:rsid w:val="00B51BAF"/>
    <w:rPr>
      <w:color w:val="800080"/>
      <w:u w:val="single"/>
    </w:rPr>
  </w:style>
  <w:style w:type="paragraph" w:customStyle="1" w:styleId="Numerowaniepoz1">
    <w:name w:val="Numerowanie_poz_1"/>
    <w:basedOn w:val="Normalny"/>
    <w:link w:val="Numerowaniepoz1Znak"/>
    <w:autoRedefine/>
    <w:qFormat/>
    <w:rsid w:val="004A37E0"/>
    <w:pPr>
      <w:numPr>
        <w:numId w:val="11"/>
      </w:numPr>
      <w:spacing w:line="288" w:lineRule="auto"/>
    </w:pPr>
  </w:style>
  <w:style w:type="character" w:customStyle="1" w:styleId="Numerowaniepoz1Znak">
    <w:name w:val="Numerowanie_poz_1 Znak"/>
    <w:link w:val="Numerowaniepoz1"/>
    <w:rsid w:val="004A37E0"/>
    <w:rPr>
      <w:rFonts w:ascii="Arial" w:eastAsia="Times New Roman" w:hAnsi="Arial" w:cs="Arial"/>
      <w:sz w:val="22"/>
      <w:szCs w:val="24"/>
      <w:lang w:eastAsia="en-US"/>
    </w:rPr>
  </w:style>
  <w:style w:type="paragraph" w:customStyle="1" w:styleId="spistreci-tytu">
    <w:name w:val="spis treści-tytuł"/>
    <w:basedOn w:val="Normalny"/>
    <w:qFormat/>
    <w:rsid w:val="00B51BAF"/>
    <w:pPr>
      <w:pageBreakBefore/>
    </w:pPr>
    <w:rPr>
      <w:b/>
      <w:color w:val="17365D"/>
    </w:rPr>
  </w:style>
  <w:style w:type="paragraph" w:customStyle="1" w:styleId="Tabelanagwekdolewej">
    <w:name w:val="Tabela nagłówek do lewej"/>
    <w:basedOn w:val="Normalny"/>
    <w:autoRedefine/>
    <w:uiPriority w:val="99"/>
    <w:qFormat/>
    <w:rsid w:val="00D952D2"/>
    <w:pPr>
      <w:keepNext/>
      <w:keepLines/>
      <w:spacing w:beforeLines="20" w:before="48" w:afterLines="20" w:after="48" w:line="288" w:lineRule="auto"/>
      <w:jc w:val="left"/>
    </w:pPr>
    <w:rPr>
      <w:b/>
      <w:color w:val="FFFFFF"/>
      <w:sz w:val="20"/>
      <w:szCs w:val="20"/>
      <w:lang w:eastAsia="pl-PL"/>
    </w:rPr>
  </w:style>
  <w:style w:type="paragraph" w:customStyle="1" w:styleId="Tabelanagwekdorodka">
    <w:name w:val="Tabela nagłówek do środka"/>
    <w:basedOn w:val="Tabelanagwekdolewej"/>
    <w:next w:val="Normalny"/>
    <w:autoRedefine/>
    <w:qFormat/>
    <w:rsid w:val="00B51BAF"/>
    <w:pPr>
      <w:framePr w:wrap="around" w:hAnchor="text"/>
      <w:jc w:val="center"/>
    </w:pPr>
  </w:style>
  <w:style w:type="paragraph" w:customStyle="1" w:styleId="Tabelanumerowanie1">
    <w:name w:val="Tabela_numerowanie_1"/>
    <w:basedOn w:val="Tabelapunktowanie1"/>
    <w:autoRedefine/>
    <w:qFormat/>
    <w:rsid w:val="00EC643B"/>
    <w:pPr>
      <w:numPr>
        <w:numId w:val="22"/>
      </w:numPr>
      <w:spacing w:before="40" w:after="40" w:line="264" w:lineRule="auto"/>
    </w:pPr>
    <w:rPr>
      <w:lang w:eastAsia="pl-PL"/>
    </w:rPr>
  </w:style>
  <w:style w:type="paragraph" w:customStyle="1" w:styleId="Tytudokumentu">
    <w:name w:val="Tytuł dokumentu"/>
    <w:basedOn w:val="Podtytu"/>
    <w:qFormat/>
    <w:rsid w:val="00B51BAF"/>
    <w:pPr>
      <w:spacing w:before="6000"/>
    </w:pPr>
    <w:rPr>
      <w:smallCaps w:val="0"/>
      <w:sz w:val="72"/>
    </w:rPr>
  </w:style>
  <w:style w:type="paragraph" w:customStyle="1" w:styleId="Wyrnienie">
    <w:name w:val="Wyróżnienie"/>
    <w:basedOn w:val="Normalny"/>
    <w:autoRedefine/>
    <w:qFormat/>
    <w:rsid w:val="00B51BAF"/>
    <w:pPr>
      <w:spacing w:before="360"/>
    </w:pPr>
    <w:rPr>
      <w:b/>
      <w:color w:val="000000"/>
    </w:rPr>
  </w:style>
  <w:style w:type="paragraph" w:customStyle="1" w:styleId="Wyrnienie2">
    <w:name w:val="Wyróżnienie_2"/>
    <w:basedOn w:val="Podtytu"/>
    <w:autoRedefine/>
    <w:qFormat/>
    <w:rsid w:val="00B51BAF"/>
    <w:pPr>
      <w:spacing w:before="120"/>
    </w:pPr>
    <w:rPr>
      <w:sz w:val="28"/>
    </w:rPr>
  </w:style>
  <w:style w:type="paragraph" w:customStyle="1" w:styleId="Punktowaniepoz1">
    <w:name w:val="Punktowanie_poz_1"/>
    <w:basedOn w:val="Normalny"/>
    <w:autoRedefine/>
    <w:qFormat/>
    <w:rsid w:val="00DC018E"/>
    <w:pPr>
      <w:numPr>
        <w:numId w:val="14"/>
      </w:numPr>
      <w:jc w:val="left"/>
    </w:pPr>
    <w:rPr>
      <w:lang w:eastAsia="pl-PL"/>
    </w:rPr>
  </w:style>
  <w:style w:type="paragraph" w:customStyle="1" w:styleId="Punktowaniepoz2">
    <w:name w:val="Punktowanie_poz_2"/>
    <w:basedOn w:val="Punktowaniepoz1"/>
    <w:autoRedefine/>
    <w:qFormat/>
    <w:rsid w:val="00DC018E"/>
    <w:pPr>
      <w:numPr>
        <w:numId w:val="15"/>
      </w:numPr>
    </w:pPr>
  </w:style>
  <w:style w:type="paragraph" w:customStyle="1" w:styleId="Punktowaniepoz3">
    <w:name w:val="Punktowanie_poz_3"/>
    <w:basedOn w:val="Punktowaniepoz2"/>
    <w:autoRedefine/>
    <w:qFormat/>
    <w:rsid w:val="00DC018E"/>
    <w:pPr>
      <w:numPr>
        <w:numId w:val="16"/>
      </w:numPr>
      <w:spacing w:before="60" w:after="60"/>
    </w:pPr>
  </w:style>
  <w:style w:type="paragraph" w:customStyle="1" w:styleId="Spistrecinagwek">
    <w:name w:val="Spis treści_nagłówek"/>
    <w:basedOn w:val="Normalny"/>
    <w:qFormat/>
    <w:rsid w:val="00EC643B"/>
    <w:pPr>
      <w:jc w:val="left"/>
    </w:pPr>
    <w:rPr>
      <w:b/>
      <w:color w:val="17365D"/>
    </w:rPr>
  </w:style>
  <w:style w:type="character" w:styleId="Tekstzastpczy">
    <w:name w:val="Placeholder Text"/>
    <w:uiPriority w:val="99"/>
    <w:semiHidden/>
    <w:rsid w:val="00B51BAF"/>
    <w:rPr>
      <w:color w:val="808080"/>
    </w:rPr>
  </w:style>
  <w:style w:type="paragraph" w:customStyle="1" w:styleId="WTekstpodstawowy">
    <w:name w:val="W_Tekst podstawowy"/>
    <w:basedOn w:val="Normalny"/>
    <w:rsid w:val="00FF6B51"/>
    <w:pPr>
      <w:spacing w:before="40" w:after="60" w:line="240" w:lineRule="auto"/>
      <w:ind w:left="1134"/>
    </w:pPr>
    <w:rPr>
      <w:rFonts w:ascii="Arial Narrow" w:hAnsi="Arial Narrow"/>
      <w:szCs w:val="22"/>
      <w:lang w:val="x-none" w:eastAsia="pl-PL"/>
    </w:rPr>
  </w:style>
  <w:style w:type="paragraph" w:styleId="Akapitzlist">
    <w:name w:val="List Paragraph"/>
    <w:aliases w:val="Numerowanie,L1,Akapit z listą5,Akapit normalny,Akapit z listą1"/>
    <w:basedOn w:val="Normalny"/>
    <w:link w:val="AkapitzlistZnak"/>
    <w:uiPriority w:val="34"/>
    <w:qFormat/>
    <w:rsid w:val="00E46697"/>
    <w:pPr>
      <w:spacing w:line="276" w:lineRule="auto"/>
      <w:ind w:left="720"/>
      <w:contextualSpacing/>
    </w:pPr>
    <w:rPr>
      <w:rFonts w:ascii="Calibri" w:hAnsi="Calibri" w:cs="Times New Roman"/>
    </w:rPr>
  </w:style>
  <w:style w:type="paragraph" w:customStyle="1" w:styleId="Default">
    <w:name w:val="Default"/>
    <w:rsid w:val="00E46697"/>
    <w:pPr>
      <w:autoSpaceDE w:val="0"/>
      <w:autoSpaceDN w:val="0"/>
      <w:adjustRightInd w:val="0"/>
    </w:pPr>
    <w:rPr>
      <w:rFonts w:ascii="Georgia" w:eastAsia="Times New Roman" w:hAnsi="Georgia" w:cs="Georgia"/>
      <w:color w:val="000000"/>
      <w:sz w:val="24"/>
      <w:szCs w:val="24"/>
    </w:rPr>
  </w:style>
  <w:style w:type="character" w:customStyle="1" w:styleId="AkapitzlistZnak">
    <w:name w:val="Akapit z listą Znak"/>
    <w:aliases w:val="Numerowanie Znak,L1 Znak,Akapit z listą5 Znak,Akapit normalny Znak,Akapit z listą1 Znak"/>
    <w:link w:val="Akapitzlist"/>
    <w:uiPriority w:val="34"/>
    <w:locked/>
    <w:rsid w:val="00E46697"/>
    <w:rPr>
      <w:rFonts w:eastAsia="Times New Roman"/>
      <w:sz w:val="22"/>
      <w:szCs w:val="24"/>
      <w:lang w:eastAsia="en-US"/>
    </w:rPr>
  </w:style>
  <w:style w:type="paragraph" w:styleId="Poprawka">
    <w:name w:val="Revision"/>
    <w:hidden/>
    <w:uiPriority w:val="99"/>
    <w:semiHidden/>
    <w:rsid w:val="00E46697"/>
    <w:rPr>
      <w:rFonts w:eastAsia="Times New Roman"/>
      <w:sz w:val="22"/>
      <w:szCs w:val="24"/>
      <w:lang w:eastAsia="en-US"/>
    </w:rPr>
  </w:style>
  <w:style w:type="table" w:styleId="Tabela-Siatka">
    <w:name w:val="Table Grid"/>
    <w:basedOn w:val="Standardowy"/>
    <w:uiPriority w:val="59"/>
    <w:rsid w:val="00E46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only1">
    <w:name w:val="sr-only1"/>
    <w:basedOn w:val="Domylnaczcionkaakapitu"/>
    <w:rsid w:val="00E46697"/>
    <w:rPr>
      <w:bdr w:val="none" w:sz="0" w:space="0" w:color="auto" w:frame="1"/>
    </w:rPr>
  </w:style>
  <w:style w:type="character" w:customStyle="1" w:styleId="highlight">
    <w:name w:val="highlight"/>
    <w:basedOn w:val="Domylnaczcionkaakapitu"/>
    <w:rsid w:val="00E46697"/>
  </w:style>
  <w:style w:type="paragraph" w:styleId="Spistreci4">
    <w:name w:val="toc 4"/>
    <w:basedOn w:val="Normalny"/>
    <w:next w:val="Normalny"/>
    <w:autoRedefine/>
    <w:uiPriority w:val="39"/>
    <w:unhideWhenUsed/>
    <w:rsid w:val="003E48E1"/>
    <w:pPr>
      <w:spacing w:before="0" w:after="100" w:line="259"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3E48E1"/>
    <w:pPr>
      <w:spacing w:before="0" w:after="100" w:line="259"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3E48E1"/>
    <w:pPr>
      <w:spacing w:before="0" w:after="100" w:line="259"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3E48E1"/>
    <w:pPr>
      <w:spacing w:before="0" w:after="100" w:line="259"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3E48E1"/>
    <w:pPr>
      <w:spacing w:before="0" w:after="100" w:line="259"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3E48E1"/>
    <w:pPr>
      <w:spacing w:before="0" w:after="100" w:line="259" w:lineRule="auto"/>
      <w:ind w:left="1760"/>
      <w:jc w:val="left"/>
    </w:pPr>
    <w:rPr>
      <w:rFonts w:asciiTheme="minorHAnsi" w:eastAsiaTheme="minorEastAsia" w:hAnsiTheme="minorHAnsi" w:cstheme="minorBidi"/>
      <w:szCs w:val="22"/>
      <w:lang w:eastAsia="pl-PL"/>
    </w:rPr>
  </w:style>
  <w:style w:type="paragraph" w:customStyle="1" w:styleId="2">
    <w:name w:val="2"/>
    <w:uiPriority w:val="99"/>
    <w:unhideWhenUsed/>
    <w:rsid w:val="00700DE9"/>
  </w:style>
  <w:style w:type="character" w:customStyle="1" w:styleId="Nierozpoznanawzmianka1">
    <w:name w:val="Nierozpoznana wzmianka1"/>
    <w:basedOn w:val="Domylnaczcionkaakapitu"/>
    <w:uiPriority w:val="99"/>
    <w:semiHidden/>
    <w:unhideWhenUsed/>
    <w:rsid w:val="00700DE9"/>
    <w:rPr>
      <w:color w:val="605E5C"/>
      <w:shd w:val="clear" w:color="auto" w:fill="E1DFDD"/>
    </w:rPr>
  </w:style>
  <w:style w:type="character" w:customStyle="1" w:styleId="Nierozpoznanawzmianka2">
    <w:name w:val="Nierozpoznana wzmianka2"/>
    <w:basedOn w:val="Domylnaczcionkaakapitu"/>
    <w:uiPriority w:val="99"/>
    <w:semiHidden/>
    <w:unhideWhenUsed/>
    <w:rsid w:val="009D3A71"/>
    <w:rPr>
      <w:color w:val="605E5C"/>
      <w:shd w:val="clear" w:color="auto" w:fill="E1DFDD"/>
    </w:rPr>
  </w:style>
  <w:style w:type="paragraph" w:customStyle="1" w:styleId="1">
    <w:name w:val="1"/>
    <w:uiPriority w:val="99"/>
    <w:unhideWhenUsed/>
    <w:rsid w:val="00B6053B"/>
  </w:style>
  <w:style w:type="character" w:customStyle="1" w:styleId="UnresolvedMention1">
    <w:name w:val="Unresolved Mention1"/>
    <w:basedOn w:val="Domylnaczcionkaakapitu"/>
    <w:uiPriority w:val="99"/>
    <w:semiHidden/>
    <w:unhideWhenUsed/>
    <w:rsid w:val="0006761E"/>
    <w:rPr>
      <w:color w:val="605E5C"/>
      <w:shd w:val="clear" w:color="auto" w:fill="E1DFDD"/>
    </w:rPr>
  </w:style>
  <w:style w:type="character" w:customStyle="1" w:styleId="UnresolvedMention2">
    <w:name w:val="Unresolved Mention2"/>
    <w:basedOn w:val="Domylnaczcionkaakapitu"/>
    <w:uiPriority w:val="99"/>
    <w:semiHidden/>
    <w:unhideWhenUsed/>
    <w:rsid w:val="00EF738C"/>
    <w:rPr>
      <w:color w:val="605E5C"/>
      <w:shd w:val="clear" w:color="auto" w:fill="E1DFDD"/>
    </w:rPr>
  </w:style>
  <w:style w:type="paragraph" w:styleId="NormalnyWeb">
    <w:name w:val="Normal (Web)"/>
    <w:basedOn w:val="Normalny"/>
    <w:uiPriority w:val="99"/>
    <w:semiHidden/>
    <w:unhideWhenUsed/>
    <w:rsid w:val="009416DD"/>
    <w:pPr>
      <w:spacing w:before="100" w:beforeAutospacing="1" w:after="100" w:afterAutospacing="1" w:line="240" w:lineRule="auto"/>
      <w:jc w:val="left"/>
    </w:pPr>
    <w:rPr>
      <w:rFonts w:ascii="Times New Roman" w:eastAsiaTheme="minorEastAsia" w:hAnsi="Times New Roman" w:cs="Times New Roman"/>
      <w:szCs w:val="22"/>
      <w:lang w:eastAsia="pl-PL"/>
    </w:rPr>
  </w:style>
  <w:style w:type="paragraph" w:customStyle="1" w:styleId="img">
    <w:name w:val="img"/>
    <w:basedOn w:val="Normalny"/>
    <w:rsid w:val="009416DD"/>
    <w:pPr>
      <w:spacing w:before="100" w:beforeAutospacing="1" w:after="100" w:afterAutospacing="1" w:line="240" w:lineRule="auto"/>
      <w:jc w:val="left"/>
    </w:pPr>
    <w:rPr>
      <w:rFonts w:ascii="Times New Roman" w:eastAsiaTheme="minorEastAsia" w:hAnsi="Times New Roman" w:cs="Times New Roman"/>
      <w:szCs w:val="22"/>
      <w:lang w:eastAsia="pl-PL"/>
    </w:rPr>
  </w:style>
  <w:style w:type="paragraph" w:styleId="Bezodstpw">
    <w:name w:val="No Spacing"/>
    <w:uiPriority w:val="1"/>
    <w:qFormat/>
    <w:rsid w:val="005258A6"/>
    <w:pPr>
      <w:jc w:val="both"/>
    </w:pPr>
    <w:rPr>
      <w:rFonts w:ascii="Arial" w:eastAsia="Times New Roman" w:hAnsi="Arial" w:cs="Arial"/>
      <w:sz w:val="22"/>
      <w:szCs w:val="24"/>
      <w:lang w:eastAsia="en-US"/>
    </w:rPr>
  </w:style>
  <w:style w:type="character" w:customStyle="1" w:styleId="normaltextrun">
    <w:name w:val="normaltextrun"/>
    <w:basedOn w:val="Domylnaczcionkaakapitu"/>
    <w:rsid w:val="00E04026"/>
  </w:style>
  <w:style w:type="character" w:styleId="Nierozpoznanawzmianka">
    <w:name w:val="Unresolved Mention"/>
    <w:basedOn w:val="Domylnaczcionkaakapitu"/>
    <w:uiPriority w:val="99"/>
    <w:semiHidden/>
    <w:unhideWhenUsed/>
    <w:rsid w:val="002E5514"/>
    <w:rPr>
      <w:color w:val="605E5C"/>
      <w:shd w:val="clear" w:color="auto" w:fill="E1DFDD"/>
    </w:rPr>
  </w:style>
  <w:style w:type="paragraph" w:styleId="Indeks1">
    <w:name w:val="index 1"/>
    <w:basedOn w:val="Normalny"/>
    <w:next w:val="Normalny"/>
    <w:autoRedefine/>
    <w:uiPriority w:val="99"/>
    <w:semiHidden/>
    <w:unhideWhenUsed/>
    <w:rsid w:val="00901E69"/>
    <w:pPr>
      <w:spacing w:before="0" w:after="0" w:line="240" w:lineRule="auto"/>
      <w:ind w:left="22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477">
      <w:marLeft w:val="0"/>
      <w:marRight w:val="0"/>
      <w:marTop w:val="0"/>
      <w:marBottom w:val="0"/>
      <w:divBdr>
        <w:top w:val="none" w:sz="0" w:space="0" w:color="auto"/>
        <w:left w:val="none" w:sz="0" w:space="0" w:color="auto"/>
        <w:bottom w:val="none" w:sz="0" w:space="0" w:color="auto"/>
        <w:right w:val="none" w:sz="0" w:space="0" w:color="auto"/>
      </w:divBdr>
      <w:divsChild>
        <w:div w:id="1821801157">
          <w:marLeft w:val="0"/>
          <w:marRight w:val="0"/>
          <w:marTop w:val="0"/>
          <w:marBottom w:val="0"/>
          <w:divBdr>
            <w:top w:val="none" w:sz="0" w:space="0" w:color="auto"/>
            <w:left w:val="none" w:sz="0" w:space="0" w:color="auto"/>
            <w:bottom w:val="none" w:sz="0" w:space="0" w:color="auto"/>
            <w:right w:val="none" w:sz="0" w:space="0" w:color="auto"/>
          </w:divBdr>
        </w:div>
      </w:divsChild>
    </w:div>
    <w:div w:id="19163548">
      <w:marLeft w:val="0"/>
      <w:marRight w:val="0"/>
      <w:marTop w:val="0"/>
      <w:marBottom w:val="0"/>
      <w:divBdr>
        <w:top w:val="none" w:sz="0" w:space="0" w:color="auto"/>
        <w:left w:val="none" w:sz="0" w:space="0" w:color="auto"/>
        <w:bottom w:val="none" w:sz="0" w:space="0" w:color="auto"/>
        <w:right w:val="none" w:sz="0" w:space="0" w:color="auto"/>
      </w:divBdr>
      <w:divsChild>
        <w:div w:id="1807821230">
          <w:marLeft w:val="0"/>
          <w:marRight w:val="0"/>
          <w:marTop w:val="0"/>
          <w:marBottom w:val="0"/>
          <w:divBdr>
            <w:top w:val="none" w:sz="0" w:space="0" w:color="auto"/>
            <w:left w:val="none" w:sz="0" w:space="0" w:color="auto"/>
            <w:bottom w:val="none" w:sz="0" w:space="0" w:color="auto"/>
            <w:right w:val="none" w:sz="0" w:space="0" w:color="auto"/>
          </w:divBdr>
        </w:div>
      </w:divsChild>
    </w:div>
    <w:div w:id="28989560">
      <w:marLeft w:val="0"/>
      <w:marRight w:val="0"/>
      <w:marTop w:val="0"/>
      <w:marBottom w:val="0"/>
      <w:divBdr>
        <w:top w:val="none" w:sz="0" w:space="0" w:color="auto"/>
        <w:left w:val="none" w:sz="0" w:space="0" w:color="auto"/>
        <w:bottom w:val="none" w:sz="0" w:space="0" w:color="auto"/>
        <w:right w:val="none" w:sz="0" w:space="0" w:color="auto"/>
      </w:divBdr>
      <w:divsChild>
        <w:div w:id="164712333">
          <w:marLeft w:val="0"/>
          <w:marRight w:val="0"/>
          <w:marTop w:val="0"/>
          <w:marBottom w:val="0"/>
          <w:divBdr>
            <w:top w:val="none" w:sz="0" w:space="0" w:color="auto"/>
            <w:left w:val="none" w:sz="0" w:space="0" w:color="auto"/>
            <w:bottom w:val="none" w:sz="0" w:space="0" w:color="auto"/>
            <w:right w:val="none" w:sz="0" w:space="0" w:color="auto"/>
          </w:divBdr>
        </w:div>
      </w:divsChild>
    </w:div>
    <w:div w:id="58596503">
      <w:bodyDiv w:val="1"/>
      <w:marLeft w:val="0"/>
      <w:marRight w:val="0"/>
      <w:marTop w:val="0"/>
      <w:marBottom w:val="0"/>
      <w:divBdr>
        <w:top w:val="none" w:sz="0" w:space="0" w:color="auto"/>
        <w:left w:val="none" w:sz="0" w:space="0" w:color="auto"/>
        <w:bottom w:val="none" w:sz="0" w:space="0" w:color="auto"/>
        <w:right w:val="none" w:sz="0" w:space="0" w:color="auto"/>
      </w:divBdr>
      <w:divsChild>
        <w:div w:id="225797013">
          <w:marLeft w:val="0"/>
          <w:marRight w:val="0"/>
          <w:marTop w:val="0"/>
          <w:marBottom w:val="0"/>
          <w:divBdr>
            <w:top w:val="none" w:sz="0" w:space="0" w:color="auto"/>
            <w:left w:val="none" w:sz="0" w:space="0" w:color="auto"/>
            <w:bottom w:val="none" w:sz="0" w:space="0" w:color="auto"/>
            <w:right w:val="none" w:sz="0" w:space="0" w:color="auto"/>
          </w:divBdr>
          <w:divsChild>
            <w:div w:id="3360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72501">
      <w:marLeft w:val="0"/>
      <w:marRight w:val="0"/>
      <w:marTop w:val="0"/>
      <w:marBottom w:val="0"/>
      <w:divBdr>
        <w:top w:val="none" w:sz="0" w:space="0" w:color="auto"/>
        <w:left w:val="none" w:sz="0" w:space="0" w:color="auto"/>
        <w:bottom w:val="none" w:sz="0" w:space="0" w:color="auto"/>
        <w:right w:val="none" w:sz="0" w:space="0" w:color="auto"/>
      </w:divBdr>
      <w:divsChild>
        <w:div w:id="834489016">
          <w:marLeft w:val="0"/>
          <w:marRight w:val="0"/>
          <w:marTop w:val="0"/>
          <w:marBottom w:val="0"/>
          <w:divBdr>
            <w:top w:val="none" w:sz="0" w:space="0" w:color="auto"/>
            <w:left w:val="none" w:sz="0" w:space="0" w:color="auto"/>
            <w:bottom w:val="none" w:sz="0" w:space="0" w:color="auto"/>
            <w:right w:val="none" w:sz="0" w:space="0" w:color="auto"/>
          </w:divBdr>
        </w:div>
      </w:divsChild>
    </w:div>
    <w:div w:id="125897349">
      <w:marLeft w:val="0"/>
      <w:marRight w:val="0"/>
      <w:marTop w:val="0"/>
      <w:marBottom w:val="0"/>
      <w:divBdr>
        <w:top w:val="none" w:sz="0" w:space="0" w:color="auto"/>
        <w:left w:val="none" w:sz="0" w:space="0" w:color="auto"/>
        <w:bottom w:val="none" w:sz="0" w:space="0" w:color="auto"/>
        <w:right w:val="none" w:sz="0" w:space="0" w:color="auto"/>
      </w:divBdr>
      <w:divsChild>
        <w:div w:id="1279679314">
          <w:marLeft w:val="0"/>
          <w:marRight w:val="0"/>
          <w:marTop w:val="0"/>
          <w:marBottom w:val="0"/>
          <w:divBdr>
            <w:top w:val="none" w:sz="0" w:space="0" w:color="auto"/>
            <w:left w:val="none" w:sz="0" w:space="0" w:color="auto"/>
            <w:bottom w:val="none" w:sz="0" w:space="0" w:color="auto"/>
            <w:right w:val="none" w:sz="0" w:space="0" w:color="auto"/>
          </w:divBdr>
        </w:div>
      </w:divsChild>
    </w:div>
    <w:div w:id="135726967">
      <w:marLeft w:val="0"/>
      <w:marRight w:val="0"/>
      <w:marTop w:val="0"/>
      <w:marBottom w:val="0"/>
      <w:divBdr>
        <w:top w:val="none" w:sz="0" w:space="0" w:color="auto"/>
        <w:left w:val="none" w:sz="0" w:space="0" w:color="auto"/>
        <w:bottom w:val="none" w:sz="0" w:space="0" w:color="auto"/>
        <w:right w:val="none" w:sz="0" w:space="0" w:color="auto"/>
      </w:divBdr>
      <w:divsChild>
        <w:div w:id="1571041871">
          <w:marLeft w:val="0"/>
          <w:marRight w:val="0"/>
          <w:marTop w:val="0"/>
          <w:marBottom w:val="0"/>
          <w:divBdr>
            <w:top w:val="none" w:sz="0" w:space="0" w:color="auto"/>
            <w:left w:val="none" w:sz="0" w:space="0" w:color="auto"/>
            <w:bottom w:val="none" w:sz="0" w:space="0" w:color="auto"/>
            <w:right w:val="none" w:sz="0" w:space="0" w:color="auto"/>
          </w:divBdr>
        </w:div>
      </w:divsChild>
    </w:div>
    <w:div w:id="236284050">
      <w:marLeft w:val="0"/>
      <w:marRight w:val="0"/>
      <w:marTop w:val="0"/>
      <w:marBottom w:val="0"/>
      <w:divBdr>
        <w:top w:val="none" w:sz="0" w:space="0" w:color="auto"/>
        <w:left w:val="none" w:sz="0" w:space="0" w:color="auto"/>
        <w:bottom w:val="none" w:sz="0" w:space="0" w:color="auto"/>
        <w:right w:val="none" w:sz="0" w:space="0" w:color="auto"/>
      </w:divBdr>
      <w:divsChild>
        <w:div w:id="613899367">
          <w:marLeft w:val="0"/>
          <w:marRight w:val="0"/>
          <w:marTop w:val="0"/>
          <w:marBottom w:val="0"/>
          <w:divBdr>
            <w:top w:val="none" w:sz="0" w:space="0" w:color="auto"/>
            <w:left w:val="none" w:sz="0" w:space="0" w:color="auto"/>
            <w:bottom w:val="none" w:sz="0" w:space="0" w:color="auto"/>
            <w:right w:val="none" w:sz="0" w:space="0" w:color="auto"/>
          </w:divBdr>
        </w:div>
      </w:divsChild>
    </w:div>
    <w:div w:id="238371110">
      <w:bodyDiv w:val="1"/>
      <w:marLeft w:val="0"/>
      <w:marRight w:val="0"/>
      <w:marTop w:val="0"/>
      <w:marBottom w:val="0"/>
      <w:divBdr>
        <w:top w:val="none" w:sz="0" w:space="0" w:color="auto"/>
        <w:left w:val="none" w:sz="0" w:space="0" w:color="auto"/>
        <w:bottom w:val="none" w:sz="0" w:space="0" w:color="auto"/>
        <w:right w:val="none" w:sz="0" w:space="0" w:color="auto"/>
      </w:divBdr>
    </w:div>
    <w:div w:id="344286070">
      <w:marLeft w:val="0"/>
      <w:marRight w:val="0"/>
      <w:marTop w:val="0"/>
      <w:marBottom w:val="0"/>
      <w:divBdr>
        <w:top w:val="none" w:sz="0" w:space="0" w:color="auto"/>
        <w:left w:val="none" w:sz="0" w:space="0" w:color="auto"/>
        <w:bottom w:val="none" w:sz="0" w:space="0" w:color="auto"/>
        <w:right w:val="none" w:sz="0" w:space="0" w:color="auto"/>
      </w:divBdr>
      <w:divsChild>
        <w:div w:id="82266628">
          <w:marLeft w:val="0"/>
          <w:marRight w:val="0"/>
          <w:marTop w:val="0"/>
          <w:marBottom w:val="0"/>
          <w:divBdr>
            <w:top w:val="none" w:sz="0" w:space="0" w:color="auto"/>
            <w:left w:val="none" w:sz="0" w:space="0" w:color="auto"/>
            <w:bottom w:val="none" w:sz="0" w:space="0" w:color="auto"/>
            <w:right w:val="none" w:sz="0" w:space="0" w:color="auto"/>
          </w:divBdr>
        </w:div>
      </w:divsChild>
    </w:div>
    <w:div w:id="383257210">
      <w:marLeft w:val="0"/>
      <w:marRight w:val="0"/>
      <w:marTop w:val="0"/>
      <w:marBottom w:val="0"/>
      <w:divBdr>
        <w:top w:val="none" w:sz="0" w:space="0" w:color="auto"/>
        <w:left w:val="none" w:sz="0" w:space="0" w:color="auto"/>
        <w:bottom w:val="none" w:sz="0" w:space="0" w:color="auto"/>
        <w:right w:val="none" w:sz="0" w:space="0" w:color="auto"/>
      </w:divBdr>
      <w:divsChild>
        <w:div w:id="1726874715">
          <w:marLeft w:val="0"/>
          <w:marRight w:val="0"/>
          <w:marTop w:val="0"/>
          <w:marBottom w:val="0"/>
          <w:divBdr>
            <w:top w:val="none" w:sz="0" w:space="0" w:color="auto"/>
            <w:left w:val="none" w:sz="0" w:space="0" w:color="auto"/>
            <w:bottom w:val="none" w:sz="0" w:space="0" w:color="auto"/>
            <w:right w:val="none" w:sz="0" w:space="0" w:color="auto"/>
          </w:divBdr>
        </w:div>
      </w:divsChild>
    </w:div>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525757743">
      <w:bodyDiv w:val="1"/>
      <w:marLeft w:val="0"/>
      <w:marRight w:val="0"/>
      <w:marTop w:val="0"/>
      <w:marBottom w:val="0"/>
      <w:divBdr>
        <w:top w:val="none" w:sz="0" w:space="0" w:color="auto"/>
        <w:left w:val="none" w:sz="0" w:space="0" w:color="auto"/>
        <w:bottom w:val="none" w:sz="0" w:space="0" w:color="auto"/>
        <w:right w:val="none" w:sz="0" w:space="0" w:color="auto"/>
      </w:divBdr>
    </w:div>
    <w:div w:id="547883767">
      <w:marLeft w:val="0"/>
      <w:marRight w:val="0"/>
      <w:marTop w:val="0"/>
      <w:marBottom w:val="0"/>
      <w:divBdr>
        <w:top w:val="none" w:sz="0" w:space="0" w:color="auto"/>
        <w:left w:val="none" w:sz="0" w:space="0" w:color="auto"/>
        <w:bottom w:val="none" w:sz="0" w:space="0" w:color="auto"/>
        <w:right w:val="none" w:sz="0" w:space="0" w:color="auto"/>
      </w:divBdr>
      <w:divsChild>
        <w:div w:id="238944644">
          <w:marLeft w:val="0"/>
          <w:marRight w:val="0"/>
          <w:marTop w:val="0"/>
          <w:marBottom w:val="0"/>
          <w:divBdr>
            <w:top w:val="none" w:sz="0" w:space="0" w:color="auto"/>
            <w:left w:val="none" w:sz="0" w:space="0" w:color="auto"/>
            <w:bottom w:val="none" w:sz="0" w:space="0" w:color="auto"/>
            <w:right w:val="none" w:sz="0" w:space="0" w:color="auto"/>
          </w:divBdr>
        </w:div>
      </w:divsChild>
    </w:div>
    <w:div w:id="550966667">
      <w:marLeft w:val="0"/>
      <w:marRight w:val="0"/>
      <w:marTop w:val="0"/>
      <w:marBottom w:val="0"/>
      <w:divBdr>
        <w:top w:val="none" w:sz="0" w:space="0" w:color="auto"/>
        <w:left w:val="none" w:sz="0" w:space="0" w:color="auto"/>
        <w:bottom w:val="none" w:sz="0" w:space="0" w:color="auto"/>
        <w:right w:val="none" w:sz="0" w:space="0" w:color="auto"/>
      </w:divBdr>
      <w:divsChild>
        <w:div w:id="1020084236">
          <w:marLeft w:val="0"/>
          <w:marRight w:val="0"/>
          <w:marTop w:val="0"/>
          <w:marBottom w:val="0"/>
          <w:divBdr>
            <w:top w:val="none" w:sz="0" w:space="0" w:color="auto"/>
            <w:left w:val="none" w:sz="0" w:space="0" w:color="auto"/>
            <w:bottom w:val="none" w:sz="0" w:space="0" w:color="auto"/>
            <w:right w:val="none" w:sz="0" w:space="0" w:color="auto"/>
          </w:divBdr>
        </w:div>
      </w:divsChild>
    </w:div>
    <w:div w:id="575480043">
      <w:bodyDiv w:val="1"/>
      <w:marLeft w:val="0"/>
      <w:marRight w:val="0"/>
      <w:marTop w:val="0"/>
      <w:marBottom w:val="0"/>
      <w:divBdr>
        <w:top w:val="none" w:sz="0" w:space="0" w:color="auto"/>
        <w:left w:val="none" w:sz="0" w:space="0" w:color="auto"/>
        <w:bottom w:val="none" w:sz="0" w:space="0" w:color="auto"/>
        <w:right w:val="none" w:sz="0" w:space="0" w:color="auto"/>
      </w:divBdr>
    </w:div>
    <w:div w:id="643782491">
      <w:bodyDiv w:val="1"/>
      <w:marLeft w:val="0"/>
      <w:marRight w:val="0"/>
      <w:marTop w:val="0"/>
      <w:marBottom w:val="0"/>
      <w:divBdr>
        <w:top w:val="none" w:sz="0" w:space="0" w:color="auto"/>
        <w:left w:val="none" w:sz="0" w:space="0" w:color="auto"/>
        <w:bottom w:val="none" w:sz="0" w:space="0" w:color="auto"/>
        <w:right w:val="none" w:sz="0" w:space="0" w:color="auto"/>
      </w:divBdr>
    </w:div>
    <w:div w:id="739208232">
      <w:marLeft w:val="0"/>
      <w:marRight w:val="0"/>
      <w:marTop w:val="0"/>
      <w:marBottom w:val="0"/>
      <w:divBdr>
        <w:top w:val="none" w:sz="0" w:space="0" w:color="auto"/>
        <w:left w:val="none" w:sz="0" w:space="0" w:color="auto"/>
        <w:bottom w:val="none" w:sz="0" w:space="0" w:color="auto"/>
        <w:right w:val="none" w:sz="0" w:space="0" w:color="auto"/>
      </w:divBdr>
      <w:divsChild>
        <w:div w:id="1897622093">
          <w:marLeft w:val="0"/>
          <w:marRight w:val="0"/>
          <w:marTop w:val="0"/>
          <w:marBottom w:val="0"/>
          <w:divBdr>
            <w:top w:val="none" w:sz="0" w:space="0" w:color="auto"/>
            <w:left w:val="none" w:sz="0" w:space="0" w:color="auto"/>
            <w:bottom w:val="none" w:sz="0" w:space="0" w:color="auto"/>
            <w:right w:val="none" w:sz="0" w:space="0" w:color="auto"/>
          </w:divBdr>
        </w:div>
      </w:divsChild>
    </w:div>
    <w:div w:id="778187778">
      <w:bodyDiv w:val="1"/>
      <w:marLeft w:val="0"/>
      <w:marRight w:val="0"/>
      <w:marTop w:val="0"/>
      <w:marBottom w:val="0"/>
      <w:divBdr>
        <w:top w:val="none" w:sz="0" w:space="0" w:color="auto"/>
        <w:left w:val="none" w:sz="0" w:space="0" w:color="auto"/>
        <w:bottom w:val="none" w:sz="0" w:space="0" w:color="auto"/>
        <w:right w:val="none" w:sz="0" w:space="0" w:color="auto"/>
      </w:divBdr>
    </w:div>
    <w:div w:id="851719311">
      <w:marLeft w:val="0"/>
      <w:marRight w:val="0"/>
      <w:marTop w:val="0"/>
      <w:marBottom w:val="0"/>
      <w:divBdr>
        <w:top w:val="none" w:sz="0" w:space="0" w:color="auto"/>
        <w:left w:val="none" w:sz="0" w:space="0" w:color="auto"/>
        <w:bottom w:val="none" w:sz="0" w:space="0" w:color="auto"/>
        <w:right w:val="none" w:sz="0" w:space="0" w:color="auto"/>
      </w:divBdr>
      <w:divsChild>
        <w:div w:id="928197476">
          <w:marLeft w:val="0"/>
          <w:marRight w:val="0"/>
          <w:marTop w:val="0"/>
          <w:marBottom w:val="0"/>
          <w:divBdr>
            <w:top w:val="none" w:sz="0" w:space="0" w:color="auto"/>
            <w:left w:val="none" w:sz="0" w:space="0" w:color="auto"/>
            <w:bottom w:val="none" w:sz="0" w:space="0" w:color="auto"/>
            <w:right w:val="none" w:sz="0" w:space="0" w:color="auto"/>
          </w:divBdr>
        </w:div>
      </w:divsChild>
    </w:div>
    <w:div w:id="861555771">
      <w:marLeft w:val="0"/>
      <w:marRight w:val="0"/>
      <w:marTop w:val="0"/>
      <w:marBottom w:val="0"/>
      <w:divBdr>
        <w:top w:val="none" w:sz="0" w:space="0" w:color="auto"/>
        <w:left w:val="none" w:sz="0" w:space="0" w:color="auto"/>
        <w:bottom w:val="none" w:sz="0" w:space="0" w:color="auto"/>
        <w:right w:val="none" w:sz="0" w:space="0" w:color="auto"/>
      </w:divBdr>
      <w:divsChild>
        <w:div w:id="571892661">
          <w:marLeft w:val="0"/>
          <w:marRight w:val="0"/>
          <w:marTop w:val="0"/>
          <w:marBottom w:val="0"/>
          <w:divBdr>
            <w:top w:val="none" w:sz="0" w:space="0" w:color="auto"/>
            <w:left w:val="none" w:sz="0" w:space="0" w:color="auto"/>
            <w:bottom w:val="none" w:sz="0" w:space="0" w:color="auto"/>
            <w:right w:val="none" w:sz="0" w:space="0" w:color="auto"/>
          </w:divBdr>
        </w:div>
      </w:divsChild>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929854979">
      <w:marLeft w:val="0"/>
      <w:marRight w:val="0"/>
      <w:marTop w:val="0"/>
      <w:marBottom w:val="0"/>
      <w:divBdr>
        <w:top w:val="none" w:sz="0" w:space="0" w:color="auto"/>
        <w:left w:val="none" w:sz="0" w:space="0" w:color="auto"/>
        <w:bottom w:val="none" w:sz="0" w:space="0" w:color="auto"/>
        <w:right w:val="none" w:sz="0" w:space="0" w:color="auto"/>
      </w:divBdr>
      <w:divsChild>
        <w:div w:id="1040546142">
          <w:marLeft w:val="0"/>
          <w:marRight w:val="0"/>
          <w:marTop w:val="0"/>
          <w:marBottom w:val="0"/>
          <w:divBdr>
            <w:top w:val="none" w:sz="0" w:space="0" w:color="auto"/>
            <w:left w:val="none" w:sz="0" w:space="0" w:color="auto"/>
            <w:bottom w:val="none" w:sz="0" w:space="0" w:color="auto"/>
            <w:right w:val="none" w:sz="0" w:space="0" w:color="auto"/>
          </w:divBdr>
        </w:div>
      </w:divsChild>
    </w:div>
    <w:div w:id="939794822">
      <w:marLeft w:val="0"/>
      <w:marRight w:val="0"/>
      <w:marTop w:val="0"/>
      <w:marBottom w:val="0"/>
      <w:divBdr>
        <w:top w:val="none" w:sz="0" w:space="0" w:color="auto"/>
        <w:left w:val="none" w:sz="0" w:space="0" w:color="auto"/>
        <w:bottom w:val="none" w:sz="0" w:space="0" w:color="auto"/>
        <w:right w:val="none" w:sz="0" w:space="0" w:color="auto"/>
      </w:divBdr>
      <w:divsChild>
        <w:div w:id="725108636">
          <w:marLeft w:val="0"/>
          <w:marRight w:val="0"/>
          <w:marTop w:val="0"/>
          <w:marBottom w:val="0"/>
          <w:divBdr>
            <w:top w:val="none" w:sz="0" w:space="0" w:color="auto"/>
            <w:left w:val="none" w:sz="0" w:space="0" w:color="auto"/>
            <w:bottom w:val="none" w:sz="0" w:space="0" w:color="auto"/>
            <w:right w:val="none" w:sz="0" w:space="0" w:color="auto"/>
          </w:divBdr>
        </w:div>
      </w:divsChild>
    </w:div>
    <w:div w:id="1005742127">
      <w:marLeft w:val="0"/>
      <w:marRight w:val="0"/>
      <w:marTop w:val="0"/>
      <w:marBottom w:val="0"/>
      <w:divBdr>
        <w:top w:val="none" w:sz="0" w:space="0" w:color="auto"/>
        <w:left w:val="none" w:sz="0" w:space="0" w:color="auto"/>
        <w:bottom w:val="none" w:sz="0" w:space="0" w:color="auto"/>
        <w:right w:val="none" w:sz="0" w:space="0" w:color="auto"/>
      </w:divBdr>
      <w:divsChild>
        <w:div w:id="196746597">
          <w:marLeft w:val="0"/>
          <w:marRight w:val="0"/>
          <w:marTop w:val="0"/>
          <w:marBottom w:val="0"/>
          <w:divBdr>
            <w:top w:val="none" w:sz="0" w:space="0" w:color="auto"/>
            <w:left w:val="none" w:sz="0" w:space="0" w:color="auto"/>
            <w:bottom w:val="none" w:sz="0" w:space="0" w:color="auto"/>
            <w:right w:val="none" w:sz="0" w:space="0" w:color="auto"/>
          </w:divBdr>
        </w:div>
      </w:divsChild>
    </w:div>
    <w:div w:id="1025985323">
      <w:bodyDiv w:val="1"/>
      <w:marLeft w:val="0"/>
      <w:marRight w:val="0"/>
      <w:marTop w:val="0"/>
      <w:marBottom w:val="0"/>
      <w:divBdr>
        <w:top w:val="none" w:sz="0" w:space="0" w:color="auto"/>
        <w:left w:val="none" w:sz="0" w:space="0" w:color="auto"/>
        <w:bottom w:val="none" w:sz="0" w:space="0" w:color="auto"/>
        <w:right w:val="none" w:sz="0" w:space="0" w:color="auto"/>
      </w:divBdr>
      <w:divsChild>
        <w:div w:id="507519820">
          <w:marLeft w:val="0"/>
          <w:marRight w:val="0"/>
          <w:marTop w:val="0"/>
          <w:marBottom w:val="0"/>
          <w:divBdr>
            <w:top w:val="none" w:sz="0" w:space="0" w:color="auto"/>
            <w:left w:val="none" w:sz="0" w:space="0" w:color="auto"/>
            <w:bottom w:val="none" w:sz="0" w:space="0" w:color="auto"/>
            <w:right w:val="none" w:sz="0" w:space="0" w:color="auto"/>
          </w:divBdr>
        </w:div>
      </w:divsChild>
    </w:div>
    <w:div w:id="1079525083">
      <w:marLeft w:val="0"/>
      <w:marRight w:val="0"/>
      <w:marTop w:val="0"/>
      <w:marBottom w:val="0"/>
      <w:divBdr>
        <w:top w:val="none" w:sz="0" w:space="0" w:color="auto"/>
        <w:left w:val="none" w:sz="0" w:space="0" w:color="auto"/>
        <w:bottom w:val="none" w:sz="0" w:space="0" w:color="auto"/>
        <w:right w:val="none" w:sz="0" w:space="0" w:color="auto"/>
      </w:divBdr>
      <w:divsChild>
        <w:div w:id="1469326253">
          <w:marLeft w:val="0"/>
          <w:marRight w:val="0"/>
          <w:marTop w:val="0"/>
          <w:marBottom w:val="0"/>
          <w:divBdr>
            <w:top w:val="none" w:sz="0" w:space="0" w:color="auto"/>
            <w:left w:val="none" w:sz="0" w:space="0" w:color="auto"/>
            <w:bottom w:val="none" w:sz="0" w:space="0" w:color="auto"/>
            <w:right w:val="none" w:sz="0" w:space="0" w:color="auto"/>
          </w:divBdr>
        </w:div>
      </w:divsChild>
    </w:div>
    <w:div w:id="1086733168">
      <w:marLeft w:val="0"/>
      <w:marRight w:val="0"/>
      <w:marTop w:val="0"/>
      <w:marBottom w:val="0"/>
      <w:divBdr>
        <w:top w:val="none" w:sz="0" w:space="0" w:color="auto"/>
        <w:left w:val="none" w:sz="0" w:space="0" w:color="auto"/>
        <w:bottom w:val="none" w:sz="0" w:space="0" w:color="auto"/>
        <w:right w:val="none" w:sz="0" w:space="0" w:color="auto"/>
      </w:divBdr>
      <w:divsChild>
        <w:div w:id="695429396">
          <w:marLeft w:val="0"/>
          <w:marRight w:val="0"/>
          <w:marTop w:val="0"/>
          <w:marBottom w:val="0"/>
          <w:divBdr>
            <w:top w:val="none" w:sz="0" w:space="0" w:color="auto"/>
            <w:left w:val="none" w:sz="0" w:space="0" w:color="auto"/>
            <w:bottom w:val="none" w:sz="0" w:space="0" w:color="auto"/>
            <w:right w:val="none" w:sz="0" w:space="0" w:color="auto"/>
          </w:divBdr>
        </w:div>
      </w:divsChild>
    </w:div>
    <w:div w:id="1096365073">
      <w:marLeft w:val="0"/>
      <w:marRight w:val="0"/>
      <w:marTop w:val="0"/>
      <w:marBottom w:val="0"/>
      <w:divBdr>
        <w:top w:val="none" w:sz="0" w:space="0" w:color="auto"/>
        <w:left w:val="none" w:sz="0" w:space="0" w:color="auto"/>
        <w:bottom w:val="none" w:sz="0" w:space="0" w:color="auto"/>
        <w:right w:val="none" w:sz="0" w:space="0" w:color="auto"/>
      </w:divBdr>
      <w:divsChild>
        <w:div w:id="1093432240">
          <w:marLeft w:val="0"/>
          <w:marRight w:val="0"/>
          <w:marTop w:val="0"/>
          <w:marBottom w:val="0"/>
          <w:divBdr>
            <w:top w:val="none" w:sz="0" w:space="0" w:color="auto"/>
            <w:left w:val="none" w:sz="0" w:space="0" w:color="auto"/>
            <w:bottom w:val="none" w:sz="0" w:space="0" w:color="auto"/>
            <w:right w:val="none" w:sz="0" w:space="0" w:color="auto"/>
          </w:divBdr>
        </w:div>
      </w:divsChild>
    </w:div>
    <w:div w:id="1140617177">
      <w:bodyDiv w:val="1"/>
      <w:marLeft w:val="0"/>
      <w:marRight w:val="0"/>
      <w:marTop w:val="0"/>
      <w:marBottom w:val="0"/>
      <w:divBdr>
        <w:top w:val="none" w:sz="0" w:space="0" w:color="auto"/>
        <w:left w:val="none" w:sz="0" w:space="0" w:color="auto"/>
        <w:bottom w:val="none" w:sz="0" w:space="0" w:color="auto"/>
        <w:right w:val="none" w:sz="0" w:space="0" w:color="auto"/>
      </w:divBdr>
    </w:div>
    <w:div w:id="1245653438">
      <w:bodyDiv w:val="1"/>
      <w:marLeft w:val="0"/>
      <w:marRight w:val="0"/>
      <w:marTop w:val="0"/>
      <w:marBottom w:val="0"/>
      <w:divBdr>
        <w:top w:val="none" w:sz="0" w:space="0" w:color="auto"/>
        <w:left w:val="none" w:sz="0" w:space="0" w:color="auto"/>
        <w:bottom w:val="none" w:sz="0" w:space="0" w:color="auto"/>
        <w:right w:val="none" w:sz="0" w:space="0" w:color="auto"/>
      </w:divBdr>
    </w:div>
    <w:div w:id="1263879938">
      <w:marLeft w:val="0"/>
      <w:marRight w:val="0"/>
      <w:marTop w:val="0"/>
      <w:marBottom w:val="0"/>
      <w:divBdr>
        <w:top w:val="none" w:sz="0" w:space="0" w:color="auto"/>
        <w:left w:val="none" w:sz="0" w:space="0" w:color="auto"/>
        <w:bottom w:val="none" w:sz="0" w:space="0" w:color="auto"/>
        <w:right w:val="none" w:sz="0" w:space="0" w:color="auto"/>
      </w:divBdr>
      <w:divsChild>
        <w:div w:id="469521119">
          <w:marLeft w:val="0"/>
          <w:marRight w:val="0"/>
          <w:marTop w:val="0"/>
          <w:marBottom w:val="0"/>
          <w:divBdr>
            <w:top w:val="none" w:sz="0" w:space="0" w:color="auto"/>
            <w:left w:val="none" w:sz="0" w:space="0" w:color="auto"/>
            <w:bottom w:val="none" w:sz="0" w:space="0" w:color="auto"/>
            <w:right w:val="none" w:sz="0" w:space="0" w:color="auto"/>
          </w:divBdr>
        </w:div>
      </w:divsChild>
    </w:div>
    <w:div w:id="1299991670">
      <w:bodyDiv w:val="1"/>
      <w:marLeft w:val="0"/>
      <w:marRight w:val="0"/>
      <w:marTop w:val="0"/>
      <w:marBottom w:val="0"/>
      <w:divBdr>
        <w:top w:val="none" w:sz="0" w:space="0" w:color="auto"/>
        <w:left w:val="none" w:sz="0" w:space="0" w:color="auto"/>
        <w:bottom w:val="none" w:sz="0" w:space="0" w:color="auto"/>
        <w:right w:val="none" w:sz="0" w:space="0" w:color="auto"/>
      </w:divBdr>
    </w:div>
    <w:div w:id="1346010663">
      <w:marLeft w:val="0"/>
      <w:marRight w:val="0"/>
      <w:marTop w:val="0"/>
      <w:marBottom w:val="0"/>
      <w:divBdr>
        <w:top w:val="none" w:sz="0" w:space="0" w:color="auto"/>
        <w:left w:val="none" w:sz="0" w:space="0" w:color="auto"/>
        <w:bottom w:val="none" w:sz="0" w:space="0" w:color="auto"/>
        <w:right w:val="none" w:sz="0" w:space="0" w:color="auto"/>
      </w:divBdr>
      <w:divsChild>
        <w:div w:id="704520303">
          <w:marLeft w:val="0"/>
          <w:marRight w:val="0"/>
          <w:marTop w:val="0"/>
          <w:marBottom w:val="0"/>
          <w:divBdr>
            <w:top w:val="none" w:sz="0" w:space="0" w:color="auto"/>
            <w:left w:val="none" w:sz="0" w:space="0" w:color="auto"/>
            <w:bottom w:val="none" w:sz="0" w:space="0" w:color="auto"/>
            <w:right w:val="none" w:sz="0" w:space="0" w:color="auto"/>
          </w:divBdr>
        </w:div>
      </w:divsChild>
    </w:div>
    <w:div w:id="1424961125">
      <w:marLeft w:val="0"/>
      <w:marRight w:val="0"/>
      <w:marTop w:val="0"/>
      <w:marBottom w:val="0"/>
      <w:divBdr>
        <w:top w:val="none" w:sz="0" w:space="0" w:color="auto"/>
        <w:left w:val="none" w:sz="0" w:space="0" w:color="auto"/>
        <w:bottom w:val="none" w:sz="0" w:space="0" w:color="auto"/>
        <w:right w:val="none" w:sz="0" w:space="0" w:color="auto"/>
      </w:divBdr>
      <w:divsChild>
        <w:div w:id="1246695307">
          <w:marLeft w:val="0"/>
          <w:marRight w:val="0"/>
          <w:marTop w:val="0"/>
          <w:marBottom w:val="0"/>
          <w:divBdr>
            <w:top w:val="none" w:sz="0" w:space="0" w:color="auto"/>
            <w:left w:val="none" w:sz="0" w:space="0" w:color="auto"/>
            <w:bottom w:val="none" w:sz="0" w:space="0" w:color="auto"/>
            <w:right w:val="none" w:sz="0" w:space="0" w:color="auto"/>
          </w:divBdr>
        </w:div>
      </w:divsChild>
    </w:div>
    <w:div w:id="1442340650">
      <w:marLeft w:val="0"/>
      <w:marRight w:val="0"/>
      <w:marTop w:val="0"/>
      <w:marBottom w:val="0"/>
      <w:divBdr>
        <w:top w:val="none" w:sz="0" w:space="0" w:color="auto"/>
        <w:left w:val="none" w:sz="0" w:space="0" w:color="auto"/>
        <w:bottom w:val="none" w:sz="0" w:space="0" w:color="auto"/>
        <w:right w:val="none" w:sz="0" w:space="0" w:color="auto"/>
      </w:divBdr>
      <w:divsChild>
        <w:div w:id="285888013">
          <w:marLeft w:val="0"/>
          <w:marRight w:val="0"/>
          <w:marTop w:val="0"/>
          <w:marBottom w:val="0"/>
          <w:divBdr>
            <w:top w:val="none" w:sz="0" w:space="0" w:color="auto"/>
            <w:left w:val="none" w:sz="0" w:space="0" w:color="auto"/>
            <w:bottom w:val="none" w:sz="0" w:space="0" w:color="auto"/>
            <w:right w:val="none" w:sz="0" w:space="0" w:color="auto"/>
          </w:divBdr>
        </w:div>
      </w:divsChild>
    </w:div>
    <w:div w:id="1449198187">
      <w:marLeft w:val="0"/>
      <w:marRight w:val="0"/>
      <w:marTop w:val="0"/>
      <w:marBottom w:val="0"/>
      <w:divBdr>
        <w:top w:val="none" w:sz="0" w:space="0" w:color="auto"/>
        <w:left w:val="none" w:sz="0" w:space="0" w:color="auto"/>
        <w:bottom w:val="none" w:sz="0" w:space="0" w:color="auto"/>
        <w:right w:val="none" w:sz="0" w:space="0" w:color="auto"/>
      </w:divBdr>
      <w:divsChild>
        <w:div w:id="450437848">
          <w:marLeft w:val="0"/>
          <w:marRight w:val="0"/>
          <w:marTop w:val="0"/>
          <w:marBottom w:val="0"/>
          <w:divBdr>
            <w:top w:val="none" w:sz="0" w:space="0" w:color="auto"/>
            <w:left w:val="none" w:sz="0" w:space="0" w:color="auto"/>
            <w:bottom w:val="none" w:sz="0" w:space="0" w:color="auto"/>
            <w:right w:val="none" w:sz="0" w:space="0" w:color="auto"/>
          </w:divBdr>
        </w:div>
      </w:divsChild>
    </w:div>
    <w:div w:id="1476145991">
      <w:marLeft w:val="0"/>
      <w:marRight w:val="0"/>
      <w:marTop w:val="0"/>
      <w:marBottom w:val="0"/>
      <w:divBdr>
        <w:top w:val="none" w:sz="0" w:space="0" w:color="auto"/>
        <w:left w:val="none" w:sz="0" w:space="0" w:color="auto"/>
        <w:bottom w:val="none" w:sz="0" w:space="0" w:color="auto"/>
        <w:right w:val="none" w:sz="0" w:space="0" w:color="auto"/>
      </w:divBdr>
      <w:divsChild>
        <w:div w:id="1792940439">
          <w:marLeft w:val="0"/>
          <w:marRight w:val="0"/>
          <w:marTop w:val="0"/>
          <w:marBottom w:val="0"/>
          <w:divBdr>
            <w:top w:val="none" w:sz="0" w:space="0" w:color="auto"/>
            <w:left w:val="none" w:sz="0" w:space="0" w:color="auto"/>
            <w:bottom w:val="none" w:sz="0" w:space="0" w:color="auto"/>
            <w:right w:val="none" w:sz="0" w:space="0" w:color="auto"/>
          </w:divBdr>
        </w:div>
      </w:divsChild>
    </w:div>
    <w:div w:id="1517111522">
      <w:marLeft w:val="0"/>
      <w:marRight w:val="0"/>
      <w:marTop w:val="0"/>
      <w:marBottom w:val="0"/>
      <w:divBdr>
        <w:top w:val="none" w:sz="0" w:space="0" w:color="auto"/>
        <w:left w:val="none" w:sz="0" w:space="0" w:color="auto"/>
        <w:bottom w:val="none" w:sz="0" w:space="0" w:color="auto"/>
        <w:right w:val="none" w:sz="0" w:space="0" w:color="auto"/>
      </w:divBdr>
      <w:divsChild>
        <w:div w:id="296180778">
          <w:marLeft w:val="0"/>
          <w:marRight w:val="0"/>
          <w:marTop w:val="0"/>
          <w:marBottom w:val="0"/>
          <w:divBdr>
            <w:top w:val="none" w:sz="0" w:space="0" w:color="auto"/>
            <w:left w:val="none" w:sz="0" w:space="0" w:color="auto"/>
            <w:bottom w:val="none" w:sz="0" w:space="0" w:color="auto"/>
            <w:right w:val="none" w:sz="0" w:space="0" w:color="auto"/>
          </w:divBdr>
        </w:div>
      </w:divsChild>
    </w:div>
    <w:div w:id="1617102842">
      <w:bodyDiv w:val="1"/>
      <w:marLeft w:val="0"/>
      <w:marRight w:val="0"/>
      <w:marTop w:val="0"/>
      <w:marBottom w:val="0"/>
      <w:divBdr>
        <w:top w:val="none" w:sz="0" w:space="0" w:color="auto"/>
        <w:left w:val="none" w:sz="0" w:space="0" w:color="auto"/>
        <w:bottom w:val="none" w:sz="0" w:space="0" w:color="auto"/>
        <w:right w:val="none" w:sz="0" w:space="0" w:color="auto"/>
      </w:divBdr>
    </w:div>
    <w:div w:id="1630549944">
      <w:marLeft w:val="0"/>
      <w:marRight w:val="0"/>
      <w:marTop w:val="0"/>
      <w:marBottom w:val="0"/>
      <w:divBdr>
        <w:top w:val="none" w:sz="0" w:space="0" w:color="auto"/>
        <w:left w:val="none" w:sz="0" w:space="0" w:color="auto"/>
        <w:bottom w:val="none" w:sz="0" w:space="0" w:color="auto"/>
        <w:right w:val="none" w:sz="0" w:space="0" w:color="auto"/>
      </w:divBdr>
      <w:divsChild>
        <w:div w:id="2065911562">
          <w:marLeft w:val="0"/>
          <w:marRight w:val="0"/>
          <w:marTop w:val="0"/>
          <w:marBottom w:val="0"/>
          <w:divBdr>
            <w:top w:val="none" w:sz="0" w:space="0" w:color="auto"/>
            <w:left w:val="none" w:sz="0" w:space="0" w:color="auto"/>
            <w:bottom w:val="none" w:sz="0" w:space="0" w:color="auto"/>
            <w:right w:val="none" w:sz="0" w:space="0" w:color="auto"/>
          </w:divBdr>
        </w:div>
      </w:divsChild>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1761951453">
      <w:bodyDiv w:val="1"/>
      <w:marLeft w:val="0"/>
      <w:marRight w:val="0"/>
      <w:marTop w:val="0"/>
      <w:marBottom w:val="0"/>
      <w:divBdr>
        <w:top w:val="none" w:sz="0" w:space="0" w:color="auto"/>
        <w:left w:val="none" w:sz="0" w:space="0" w:color="auto"/>
        <w:bottom w:val="none" w:sz="0" w:space="0" w:color="auto"/>
        <w:right w:val="none" w:sz="0" w:space="0" w:color="auto"/>
      </w:divBdr>
      <w:divsChild>
        <w:div w:id="1907644088">
          <w:marLeft w:val="0"/>
          <w:marRight w:val="0"/>
          <w:marTop w:val="0"/>
          <w:marBottom w:val="0"/>
          <w:divBdr>
            <w:top w:val="none" w:sz="0" w:space="0" w:color="auto"/>
            <w:left w:val="none" w:sz="0" w:space="0" w:color="auto"/>
            <w:bottom w:val="none" w:sz="0" w:space="0" w:color="auto"/>
            <w:right w:val="none" w:sz="0" w:space="0" w:color="auto"/>
          </w:divBdr>
        </w:div>
      </w:divsChild>
    </w:div>
    <w:div w:id="1771006109">
      <w:bodyDiv w:val="1"/>
      <w:marLeft w:val="0"/>
      <w:marRight w:val="0"/>
      <w:marTop w:val="0"/>
      <w:marBottom w:val="0"/>
      <w:divBdr>
        <w:top w:val="none" w:sz="0" w:space="0" w:color="auto"/>
        <w:left w:val="none" w:sz="0" w:space="0" w:color="auto"/>
        <w:bottom w:val="none" w:sz="0" w:space="0" w:color="auto"/>
        <w:right w:val="none" w:sz="0" w:space="0" w:color="auto"/>
      </w:divBdr>
    </w:div>
    <w:div w:id="1774473413">
      <w:marLeft w:val="0"/>
      <w:marRight w:val="0"/>
      <w:marTop w:val="0"/>
      <w:marBottom w:val="0"/>
      <w:divBdr>
        <w:top w:val="none" w:sz="0" w:space="0" w:color="auto"/>
        <w:left w:val="none" w:sz="0" w:space="0" w:color="auto"/>
        <w:bottom w:val="none" w:sz="0" w:space="0" w:color="auto"/>
        <w:right w:val="none" w:sz="0" w:space="0" w:color="auto"/>
      </w:divBdr>
      <w:divsChild>
        <w:div w:id="1091584307">
          <w:marLeft w:val="0"/>
          <w:marRight w:val="0"/>
          <w:marTop w:val="0"/>
          <w:marBottom w:val="0"/>
          <w:divBdr>
            <w:top w:val="none" w:sz="0" w:space="0" w:color="auto"/>
            <w:left w:val="none" w:sz="0" w:space="0" w:color="auto"/>
            <w:bottom w:val="none" w:sz="0" w:space="0" w:color="auto"/>
            <w:right w:val="none" w:sz="0" w:space="0" w:color="auto"/>
          </w:divBdr>
        </w:div>
      </w:divsChild>
    </w:div>
    <w:div w:id="1780251011">
      <w:bodyDiv w:val="1"/>
      <w:marLeft w:val="0"/>
      <w:marRight w:val="0"/>
      <w:marTop w:val="0"/>
      <w:marBottom w:val="0"/>
      <w:divBdr>
        <w:top w:val="none" w:sz="0" w:space="0" w:color="auto"/>
        <w:left w:val="none" w:sz="0" w:space="0" w:color="auto"/>
        <w:bottom w:val="none" w:sz="0" w:space="0" w:color="auto"/>
        <w:right w:val="none" w:sz="0" w:space="0" w:color="auto"/>
      </w:divBdr>
    </w:div>
    <w:div w:id="1813251938">
      <w:marLeft w:val="0"/>
      <w:marRight w:val="0"/>
      <w:marTop w:val="0"/>
      <w:marBottom w:val="0"/>
      <w:divBdr>
        <w:top w:val="none" w:sz="0" w:space="0" w:color="auto"/>
        <w:left w:val="none" w:sz="0" w:space="0" w:color="auto"/>
        <w:bottom w:val="none" w:sz="0" w:space="0" w:color="auto"/>
        <w:right w:val="none" w:sz="0" w:space="0" w:color="auto"/>
      </w:divBdr>
      <w:divsChild>
        <w:div w:id="256718054">
          <w:marLeft w:val="0"/>
          <w:marRight w:val="0"/>
          <w:marTop w:val="0"/>
          <w:marBottom w:val="0"/>
          <w:divBdr>
            <w:top w:val="none" w:sz="0" w:space="0" w:color="auto"/>
            <w:left w:val="none" w:sz="0" w:space="0" w:color="auto"/>
            <w:bottom w:val="none" w:sz="0" w:space="0" w:color="auto"/>
            <w:right w:val="none" w:sz="0" w:space="0" w:color="auto"/>
          </w:divBdr>
        </w:div>
      </w:divsChild>
    </w:div>
    <w:div w:id="1863742896">
      <w:marLeft w:val="0"/>
      <w:marRight w:val="0"/>
      <w:marTop w:val="0"/>
      <w:marBottom w:val="0"/>
      <w:divBdr>
        <w:top w:val="none" w:sz="0" w:space="0" w:color="auto"/>
        <w:left w:val="none" w:sz="0" w:space="0" w:color="auto"/>
        <w:bottom w:val="none" w:sz="0" w:space="0" w:color="auto"/>
        <w:right w:val="none" w:sz="0" w:space="0" w:color="auto"/>
      </w:divBdr>
      <w:divsChild>
        <w:div w:id="1010794344">
          <w:marLeft w:val="0"/>
          <w:marRight w:val="0"/>
          <w:marTop w:val="0"/>
          <w:marBottom w:val="0"/>
          <w:divBdr>
            <w:top w:val="none" w:sz="0" w:space="0" w:color="auto"/>
            <w:left w:val="none" w:sz="0" w:space="0" w:color="auto"/>
            <w:bottom w:val="none" w:sz="0" w:space="0" w:color="auto"/>
            <w:right w:val="none" w:sz="0" w:space="0" w:color="auto"/>
          </w:divBdr>
        </w:div>
      </w:divsChild>
    </w:div>
    <w:div w:id="1926069178">
      <w:marLeft w:val="0"/>
      <w:marRight w:val="0"/>
      <w:marTop w:val="0"/>
      <w:marBottom w:val="0"/>
      <w:divBdr>
        <w:top w:val="none" w:sz="0" w:space="0" w:color="auto"/>
        <w:left w:val="none" w:sz="0" w:space="0" w:color="auto"/>
        <w:bottom w:val="none" w:sz="0" w:space="0" w:color="auto"/>
        <w:right w:val="none" w:sz="0" w:space="0" w:color="auto"/>
      </w:divBdr>
      <w:divsChild>
        <w:div w:id="2140874060">
          <w:marLeft w:val="0"/>
          <w:marRight w:val="0"/>
          <w:marTop w:val="0"/>
          <w:marBottom w:val="0"/>
          <w:divBdr>
            <w:top w:val="none" w:sz="0" w:space="0" w:color="auto"/>
            <w:left w:val="none" w:sz="0" w:space="0" w:color="auto"/>
            <w:bottom w:val="none" w:sz="0" w:space="0" w:color="auto"/>
            <w:right w:val="none" w:sz="0" w:space="0" w:color="auto"/>
          </w:divBdr>
        </w:div>
      </w:divsChild>
    </w:div>
    <w:div w:id="1947224737">
      <w:marLeft w:val="0"/>
      <w:marRight w:val="0"/>
      <w:marTop w:val="0"/>
      <w:marBottom w:val="0"/>
      <w:divBdr>
        <w:top w:val="none" w:sz="0" w:space="0" w:color="auto"/>
        <w:left w:val="none" w:sz="0" w:space="0" w:color="auto"/>
        <w:bottom w:val="none" w:sz="0" w:space="0" w:color="auto"/>
        <w:right w:val="none" w:sz="0" w:space="0" w:color="auto"/>
      </w:divBdr>
      <w:divsChild>
        <w:div w:id="453330178">
          <w:marLeft w:val="0"/>
          <w:marRight w:val="0"/>
          <w:marTop w:val="0"/>
          <w:marBottom w:val="0"/>
          <w:divBdr>
            <w:top w:val="none" w:sz="0" w:space="0" w:color="auto"/>
            <w:left w:val="none" w:sz="0" w:space="0" w:color="auto"/>
            <w:bottom w:val="none" w:sz="0" w:space="0" w:color="auto"/>
            <w:right w:val="none" w:sz="0" w:space="0" w:color="auto"/>
          </w:divBdr>
        </w:div>
      </w:divsChild>
    </w:div>
    <w:div w:id="1952398101">
      <w:marLeft w:val="0"/>
      <w:marRight w:val="0"/>
      <w:marTop w:val="0"/>
      <w:marBottom w:val="0"/>
      <w:divBdr>
        <w:top w:val="none" w:sz="0" w:space="0" w:color="auto"/>
        <w:left w:val="none" w:sz="0" w:space="0" w:color="auto"/>
        <w:bottom w:val="none" w:sz="0" w:space="0" w:color="auto"/>
        <w:right w:val="none" w:sz="0" w:space="0" w:color="auto"/>
      </w:divBdr>
      <w:divsChild>
        <w:div w:id="1648511221">
          <w:marLeft w:val="0"/>
          <w:marRight w:val="0"/>
          <w:marTop w:val="0"/>
          <w:marBottom w:val="0"/>
          <w:divBdr>
            <w:top w:val="none" w:sz="0" w:space="0" w:color="auto"/>
            <w:left w:val="none" w:sz="0" w:space="0" w:color="auto"/>
            <w:bottom w:val="none" w:sz="0" w:space="0" w:color="auto"/>
            <w:right w:val="none" w:sz="0" w:space="0" w:color="auto"/>
          </w:divBdr>
        </w:div>
      </w:divsChild>
    </w:div>
    <w:div w:id="1992564854">
      <w:marLeft w:val="0"/>
      <w:marRight w:val="0"/>
      <w:marTop w:val="0"/>
      <w:marBottom w:val="0"/>
      <w:divBdr>
        <w:top w:val="none" w:sz="0" w:space="0" w:color="auto"/>
        <w:left w:val="none" w:sz="0" w:space="0" w:color="auto"/>
        <w:bottom w:val="none" w:sz="0" w:space="0" w:color="auto"/>
        <w:right w:val="none" w:sz="0" w:space="0" w:color="auto"/>
      </w:divBdr>
      <w:divsChild>
        <w:div w:id="1181626014">
          <w:marLeft w:val="0"/>
          <w:marRight w:val="0"/>
          <w:marTop w:val="0"/>
          <w:marBottom w:val="0"/>
          <w:divBdr>
            <w:top w:val="none" w:sz="0" w:space="0" w:color="auto"/>
            <w:left w:val="none" w:sz="0" w:space="0" w:color="auto"/>
            <w:bottom w:val="none" w:sz="0" w:space="0" w:color="auto"/>
            <w:right w:val="none" w:sz="0" w:space="0" w:color="auto"/>
          </w:divBdr>
        </w:div>
      </w:divsChild>
    </w:div>
    <w:div w:id="2010406165">
      <w:marLeft w:val="0"/>
      <w:marRight w:val="0"/>
      <w:marTop w:val="0"/>
      <w:marBottom w:val="0"/>
      <w:divBdr>
        <w:top w:val="none" w:sz="0" w:space="0" w:color="auto"/>
        <w:left w:val="none" w:sz="0" w:space="0" w:color="auto"/>
        <w:bottom w:val="none" w:sz="0" w:space="0" w:color="auto"/>
        <w:right w:val="none" w:sz="0" w:space="0" w:color="auto"/>
      </w:divBdr>
      <w:divsChild>
        <w:div w:id="1619491074">
          <w:marLeft w:val="0"/>
          <w:marRight w:val="0"/>
          <w:marTop w:val="0"/>
          <w:marBottom w:val="0"/>
          <w:divBdr>
            <w:top w:val="none" w:sz="0" w:space="0" w:color="auto"/>
            <w:left w:val="none" w:sz="0" w:space="0" w:color="auto"/>
            <w:bottom w:val="none" w:sz="0" w:space="0" w:color="auto"/>
            <w:right w:val="none" w:sz="0" w:space="0" w:color="auto"/>
          </w:divBdr>
        </w:div>
      </w:divsChild>
    </w:div>
    <w:div w:id="2021273494">
      <w:marLeft w:val="0"/>
      <w:marRight w:val="0"/>
      <w:marTop w:val="0"/>
      <w:marBottom w:val="0"/>
      <w:divBdr>
        <w:top w:val="none" w:sz="0" w:space="0" w:color="auto"/>
        <w:left w:val="none" w:sz="0" w:space="0" w:color="auto"/>
        <w:bottom w:val="none" w:sz="0" w:space="0" w:color="auto"/>
        <w:right w:val="none" w:sz="0" w:space="0" w:color="auto"/>
      </w:divBdr>
      <w:divsChild>
        <w:div w:id="1821313575">
          <w:marLeft w:val="0"/>
          <w:marRight w:val="0"/>
          <w:marTop w:val="0"/>
          <w:marBottom w:val="0"/>
          <w:divBdr>
            <w:top w:val="none" w:sz="0" w:space="0" w:color="auto"/>
            <w:left w:val="none" w:sz="0" w:space="0" w:color="auto"/>
            <w:bottom w:val="none" w:sz="0" w:space="0" w:color="auto"/>
            <w:right w:val="none" w:sz="0" w:space="0" w:color="auto"/>
          </w:divBdr>
        </w:div>
      </w:divsChild>
    </w:div>
    <w:div w:id="2030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ocs.oasis-open.org/wss/2004/01/oasis-200401-wss-x509-token-profile-1.0" TargetMode="External"/><Relationship Id="rId18" Type="http://schemas.openxmlformats.org/officeDocument/2006/relationships/image" Target="media/image6.pn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element://%7b7D259F0A-A95B-44e9-98C1-5F599254F745%7d" TargetMode="External"/><Relationship Id="rId7" Type="http://schemas.openxmlformats.org/officeDocument/2006/relationships/settings" Target="settings.xml"/><Relationship Id="rId12" Type="http://schemas.openxmlformats.org/officeDocument/2006/relationships/hyperlink" Target="http://docs.oasis-open.org/wss/2004/01/oasis-200401-wss-soap-message-security-1.0" TargetMode="External"/><Relationship Id="rId17" Type="http://schemas.openxmlformats.org/officeDocument/2006/relationships/image" Target="media/image5.png"/><Relationship Id="rId25"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rejestrymedyczne.ezdrowie.gov.pl/registry/rpwd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8.png"/><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euc-word-edit.officeapps.live.com/we/wordeditorframe.aspx?ui=pl%2DPL&amp;rs=pl%2DPL&amp;wopisrc=https%3A%2F%2Fcsioz.sharepoint.com%2FP1%2Frepo%2F_vti_bin%2Fwopi.ashx%2Ffiles%2F21d6f8e74b17490a800914c148481adc&amp;wdenableroaming=1&amp;mscc=1&amp;hid=32DAEA9F-50CB-C000-6BD4-F73A013A8092&amp;wdorigin=ItemsView&amp;wdhostclicktime=1630400827862&amp;jsapi=1&amp;jsapiver=v1&amp;newsession=1&amp;corrid=4a79e64b-f11c-caaa-9877-5fd3b024d1b2&amp;usid=4a79e64b-f11c-caaa-9877-5fd3b024d1b2&amp;sftc=1&amp;mtf=1&amp;sfp=1&amp;instantedit=1&amp;wopicomplete=1&amp;wdredirectionreason=Unified_SingleFlush&amp;preseededsessionkey=293c071d-18d0-bef9-1da0-3d9d5397f401&amp;preseededwacsessionid=4a79e64b-f11c-caaa-9877-5fd3b024d1b2&amp;rct=Medium&amp;ctp=LeastProtected"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element://%7b0D988E26-8338-432b-A3D9-05C23C8B8F0B%7d"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svg"/><Relationship Id="rId1" Type="http://schemas.openxmlformats.org/officeDocument/2006/relationships/image" Target="media/image10.png"/><Relationship Id="rId6" Type="http://schemas.openxmlformats.org/officeDocument/2006/relationships/hyperlink" Target="http://www.cez.gov.pl" TargetMode="External"/><Relationship Id="rId5" Type="http://schemas.openxmlformats.org/officeDocument/2006/relationships/image" Target="media/image14.png"/><Relationship Id="rId4" Type="http://schemas.openxmlformats.org/officeDocument/2006/relationships/image" Target="media/image13.png"/></Relationships>
</file>

<file path=word/_rels/footnotes.xml.rels><?xml version="1.0" encoding="UTF-8" standalone="yes"?>
<Relationships xmlns="http://schemas.openxmlformats.org/package/2006/relationships"><Relationship Id="rId1" Type="http://schemas.openxmlformats.org/officeDocument/2006/relationships/hyperlink" Target="https://rejestrymedyczne.ezdrowie.gov.pl/registry/rpwd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27" ma:contentTypeDescription="Utwórz nowy dokument." ma:contentTypeScope="" ma:versionID="5fa69967c2af4c42105ef70b6718881a">
  <xsd:schema xmlns:xsd="http://www.w3.org/2001/XMLSchema" xmlns:xs="http://www.w3.org/2001/XMLSchema" xmlns:p="http://schemas.microsoft.com/office/2006/metadata/properties" xmlns:ns1="http://schemas.microsoft.com/sharepoint/v3" xmlns:ns2="9c74927f-2f07-45c2-8c27-d33f1e79f432" xmlns:ns3="2b4fec8c-6342-430f-9a53-83f3fffa3636" targetNamespace="http://schemas.microsoft.com/office/2006/metadata/properties" ma:root="true" ma:fieldsID="c80ef6e4b34b0deb829708c648d354ea" ns1:_="" ns2:_="" ns3:_="">
    <xsd:import namespace="http://schemas.microsoft.com/sharepoint/v3"/>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_Flow_SignoffStatus" minOccurs="0"/>
                <xsd:element ref="ns2:MediaServiceAutoKeyPoints" minOccurs="0"/>
                <xsd:element ref="ns2:MediaServiceKeyPoints" minOccurs="0"/>
                <xsd:element ref="ns2:datigodzina"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Liczba" minOccurs="0"/>
                <xsd:element ref="ns2:Hiperlink"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7" nillable="true" ma:displayName="Stan zatwierdzenia" ma:internalName="Stan_x0020_zatwierdzenia">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igodzina" ma:index="20" nillable="true" ma:displayName="dat i godzina" ma:format="DateTime" ma:internalName="datigodzina">
      <xsd:simpleType>
        <xsd:restriction base="dms:DateTime"/>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6203b583-8050-4136-8cdf-9dc75ae04d10" ma:termSetId="09814cd3-568e-fe90-9814-8d621ff8fb84" ma:anchorId="fba54fb3-c3e1-fe81-a776-ca4b69148c4d" ma:open="true" ma:isKeyword="false">
      <xsd:complexType>
        <xsd:sequence>
          <xsd:element ref="pc:Terms" minOccurs="0" maxOccurs="1"/>
        </xsd:sequence>
      </xsd:complexType>
    </xsd:element>
    <xsd:element name="Liczba" ma:index="27" nillable="true" ma:displayName="Liczba" ma:format="Dropdown" ma:internalName="Liczba" ma:percentage="FALSE">
      <xsd:simpleType>
        <xsd:restriction base="dms:Number"/>
      </xsd:simpleType>
    </xsd:element>
    <xsd:element name="Hiperlink" ma:index="28" nillable="true" ma:displayName="Hiperlink" ma:format="Hyperlink" ma:internalName="Hi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Location" ma:index="3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26" nillable="true" ma:displayName="Taxonomy Catch All Column" ma:hidden="true" ma:list="{bdea8094-9afe-449c-8a5e-929e236c2c81}" ma:internalName="TaxCatchAll" ma:showField="CatchAllData" ma:web="2b4fec8c-6342-430f-9a53-83f3fffa36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atigodzina xmlns="9c74927f-2f07-45c2-8c27-d33f1e79f432" xsi:nil="true"/>
    <_ip_UnifiedCompliancePolicyUIAction xmlns="http://schemas.microsoft.com/sharepoint/v3" xsi:nil="true"/>
    <lcf76f155ced4ddcb4097134ff3c332f xmlns="9c74927f-2f07-45c2-8c27-d33f1e79f432">
      <Terms xmlns="http://schemas.microsoft.com/office/infopath/2007/PartnerControls"/>
    </lcf76f155ced4ddcb4097134ff3c332f>
    <_Flow_SignoffStatus xmlns="9c74927f-2f07-45c2-8c27-d33f1e79f432" xsi:nil="true"/>
    <_ip_UnifiedCompliancePolicyProperties xmlns="http://schemas.microsoft.com/sharepoint/v3" xsi:nil="true"/>
    <TaxCatchAll xmlns="2b4fec8c-6342-430f-9a53-83f3fffa3636" xsi:nil="true"/>
    <Liczba xmlns="9c74927f-2f07-45c2-8c27-d33f1e79f432" xsi:nil="true"/>
    <Hiperlink xmlns="9c74927f-2f07-45c2-8c27-d33f1e79f432">
      <Url xsi:nil="true"/>
      <Description xsi:nil="true"/>
    </Hiperlink>
  </documentManagement>
</p:properties>
</file>

<file path=customXml/itemProps1.xml><?xml version="1.0" encoding="utf-8"?>
<ds:datastoreItem xmlns:ds="http://schemas.openxmlformats.org/officeDocument/2006/customXml" ds:itemID="{B22FAC65-AFA0-4E77-8922-6B13BC00B7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74927f-2f07-45c2-8c27-d33f1e79f432"/>
    <ds:schemaRef ds:uri="2b4fec8c-6342-430f-9a53-83f3fffa3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A90DC1-C4C3-4C81-AC7A-F8A197F4F8EE}">
  <ds:schemaRefs>
    <ds:schemaRef ds:uri="http://schemas.microsoft.com/sharepoint/v3/contenttype/forms"/>
  </ds:schemaRefs>
</ds:datastoreItem>
</file>

<file path=customXml/itemProps3.xml><?xml version="1.0" encoding="utf-8"?>
<ds:datastoreItem xmlns:ds="http://schemas.openxmlformats.org/officeDocument/2006/customXml" ds:itemID="{CE448A98-C7D6-4A8D-B10B-7518E256BD61}">
  <ds:schemaRefs>
    <ds:schemaRef ds:uri="http://schemas.openxmlformats.org/officeDocument/2006/bibliography"/>
  </ds:schemaRefs>
</ds:datastoreItem>
</file>

<file path=customXml/itemProps4.xml><?xml version="1.0" encoding="utf-8"?>
<ds:datastoreItem xmlns:ds="http://schemas.openxmlformats.org/officeDocument/2006/customXml" ds:itemID="{62122A8C-9F7A-4592-BDD6-0660B974BD39}">
  <ds:schemaRefs>
    <ds:schemaRef ds:uri="http://schemas.microsoft.com/office/2006/metadata/properties"/>
    <ds:schemaRef ds:uri="http://schemas.microsoft.com/office/infopath/2007/PartnerControls"/>
    <ds:schemaRef ds:uri="9c74927f-2f07-45c2-8c27-d33f1e79f432"/>
    <ds:schemaRef ds:uri="http://schemas.microsoft.com/sharepoint/v3"/>
    <ds:schemaRef ds:uri="2b4fec8c-6342-430f-9a53-83f3fffa363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23543</Words>
  <Characters>141260</Characters>
  <Application>Microsoft Office Word</Application>
  <DocSecurity>0</DocSecurity>
  <Lines>1177</Lines>
  <Paragraphs>328</Paragraphs>
  <ScaleCrop>false</ScaleCrop>
  <LinksUpToDate>false</LinksUpToDate>
  <CharactersWithSpaces>164475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40</cp:revision>
  <dcterms:created xsi:type="dcterms:W3CDTF">2023-10-05T05:55:00Z</dcterms:created>
  <dcterms:modified xsi:type="dcterms:W3CDTF">2023-11-27T13:16:00Z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y fmtid="{D5CDD505-2E9C-101B-9397-08002B2CF9AE}" pid="3" name="MediaServiceImageTags">
    <vt:lpwstr/>
  </property>
</Properties>
</file>